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2EEE8" w14:textId="77777777" w:rsidR="00E04FF1" w:rsidRDefault="00E04FF1" w:rsidP="00E04FF1">
      <w:pPr>
        <w:spacing w:after="0" w:line="360" w:lineRule="auto"/>
        <w:jc w:val="center"/>
        <w:rPr>
          <w:rFonts w:ascii="Times New Roman" w:hAnsi="Times New Roman"/>
          <w:b/>
          <w:u w:val="single"/>
        </w:rPr>
      </w:pPr>
      <w:bookmarkStart w:id="0" w:name="_Toc265214347"/>
      <w:r w:rsidRPr="007A1302">
        <w:rPr>
          <w:rFonts w:ascii="Times New Roman" w:hAnsi="Times New Roman"/>
          <w:b/>
          <w:u w:val="single"/>
        </w:rPr>
        <w:t>STANDARD MARKET DESIGN</w:t>
      </w:r>
      <w:r>
        <w:rPr>
          <w:rFonts w:ascii="Times New Roman" w:hAnsi="Times New Roman"/>
          <w:b/>
          <w:u w:val="single"/>
        </w:rPr>
        <w:t xml:space="preserve"> </w:t>
      </w:r>
    </w:p>
    <w:p w14:paraId="34D418C4" w14:textId="77777777" w:rsidR="00E04FF1" w:rsidRPr="007A1302" w:rsidRDefault="00E04FF1" w:rsidP="00E04FF1">
      <w:pPr>
        <w:spacing w:after="0" w:line="360" w:lineRule="auto"/>
        <w:jc w:val="center"/>
        <w:rPr>
          <w:rFonts w:ascii="Times New Roman" w:hAnsi="Times New Roman"/>
          <w:b/>
          <w:u w:val="single"/>
        </w:rPr>
      </w:pPr>
    </w:p>
    <w:p w14:paraId="47C6F2EA" w14:textId="7B4D9300" w:rsidR="00E04FF1" w:rsidRDefault="00E04FF1" w:rsidP="00E04FF1">
      <w:pPr>
        <w:spacing w:after="0" w:line="360" w:lineRule="auto"/>
        <w:outlineLvl w:val="1"/>
        <w:rPr>
          <w:rFonts w:ascii="Times New Roman" w:hAnsi="Times New Roman"/>
          <w:b/>
        </w:rPr>
      </w:pPr>
      <w:bookmarkStart w:id="1" w:name="_Toc265214334"/>
      <w:r w:rsidRPr="007A1302">
        <w:rPr>
          <w:rFonts w:ascii="Times New Roman" w:hAnsi="Times New Roman"/>
          <w:b/>
        </w:rPr>
        <w:t xml:space="preserve">III.1 </w:t>
      </w:r>
      <w:r w:rsidRPr="007A1302">
        <w:rPr>
          <w:rFonts w:ascii="Times New Roman" w:hAnsi="Times New Roman"/>
          <w:b/>
        </w:rPr>
        <w:tab/>
      </w:r>
      <w:r>
        <w:rPr>
          <w:rFonts w:ascii="Times New Roman" w:hAnsi="Times New Roman"/>
          <w:b/>
        </w:rPr>
        <w:tab/>
      </w:r>
      <w:r>
        <w:rPr>
          <w:rFonts w:ascii="Times New Roman" w:hAnsi="Times New Roman"/>
          <w:b/>
        </w:rPr>
        <w:tab/>
      </w:r>
      <w:r w:rsidRPr="007A1302">
        <w:rPr>
          <w:rFonts w:ascii="Times New Roman" w:hAnsi="Times New Roman"/>
          <w:b/>
        </w:rPr>
        <w:t>Market Operations</w:t>
      </w:r>
      <w:bookmarkEnd w:id="1"/>
      <w:r w:rsidRPr="007A1302">
        <w:rPr>
          <w:rFonts w:ascii="Times New Roman" w:hAnsi="Times New Roman"/>
          <w:b/>
        </w:rPr>
        <w:t xml:space="preserve"> </w:t>
      </w:r>
    </w:p>
    <w:p w14:paraId="3661E170" w14:textId="77777777" w:rsidR="00E04FF1" w:rsidRPr="007A1302" w:rsidRDefault="00E04FF1" w:rsidP="00E04FF1">
      <w:pPr>
        <w:spacing w:after="0" w:line="360" w:lineRule="auto"/>
        <w:outlineLvl w:val="1"/>
        <w:rPr>
          <w:rFonts w:ascii="Times New Roman" w:hAnsi="Times New Roman"/>
          <w:b/>
        </w:rPr>
      </w:pPr>
    </w:p>
    <w:p w14:paraId="641244C6" w14:textId="77777777" w:rsidR="00E04FF1" w:rsidRDefault="00E04FF1" w:rsidP="00E04FF1">
      <w:pPr>
        <w:spacing w:after="0" w:line="360" w:lineRule="auto"/>
        <w:outlineLvl w:val="2"/>
        <w:rPr>
          <w:rFonts w:ascii="Times New Roman" w:hAnsi="Times New Roman"/>
          <w:b/>
        </w:rPr>
      </w:pPr>
      <w:bookmarkStart w:id="2" w:name="_Toc265214335"/>
      <w:r w:rsidRPr="007A1302">
        <w:rPr>
          <w:rFonts w:ascii="Times New Roman" w:hAnsi="Times New Roman"/>
          <w:b/>
        </w:rPr>
        <w:t xml:space="preserve">III.1.1 </w:t>
      </w:r>
      <w:r w:rsidRPr="007A1302">
        <w:rPr>
          <w:rFonts w:ascii="Times New Roman" w:hAnsi="Times New Roman"/>
          <w:b/>
        </w:rPr>
        <w:tab/>
      </w:r>
      <w:r>
        <w:rPr>
          <w:rFonts w:ascii="Times New Roman" w:hAnsi="Times New Roman"/>
          <w:b/>
        </w:rPr>
        <w:tab/>
      </w:r>
      <w:r>
        <w:rPr>
          <w:rFonts w:ascii="Times New Roman" w:hAnsi="Times New Roman"/>
          <w:b/>
        </w:rPr>
        <w:tab/>
      </w:r>
      <w:r w:rsidRPr="007A1302">
        <w:rPr>
          <w:rFonts w:ascii="Times New Roman" w:hAnsi="Times New Roman"/>
          <w:b/>
        </w:rPr>
        <w:t>Introduction.</w:t>
      </w:r>
      <w:bookmarkEnd w:id="2"/>
      <w:r w:rsidRPr="007A1302">
        <w:rPr>
          <w:rFonts w:ascii="Times New Roman" w:hAnsi="Times New Roman"/>
          <w:b/>
        </w:rPr>
        <w:t xml:space="preserve"> </w:t>
      </w:r>
    </w:p>
    <w:p w14:paraId="2BE55DE3" w14:textId="77777777" w:rsidR="00E04FF1" w:rsidRDefault="00E04FF1" w:rsidP="00E04FF1">
      <w:pPr>
        <w:spacing w:after="0" w:line="360" w:lineRule="auto"/>
        <w:rPr>
          <w:rFonts w:ascii="Times New Roman" w:hAnsi="Times New Roman"/>
        </w:rPr>
      </w:pPr>
      <w:r w:rsidRPr="007A1302">
        <w:rPr>
          <w:rFonts w:ascii="Times New Roman" w:hAnsi="Times New Roman"/>
        </w:rPr>
        <w:t>This Market Rule</w:t>
      </w:r>
      <w:r>
        <w:rPr>
          <w:rFonts w:ascii="Times New Roman" w:hAnsi="Times New Roman"/>
        </w:rPr>
        <w:t xml:space="preserve"> 1</w:t>
      </w:r>
      <w:r w:rsidRPr="007A1302">
        <w:rPr>
          <w:rFonts w:ascii="Times New Roman" w:hAnsi="Times New Roman"/>
        </w:rPr>
        <w:t xml:space="preserve"> sets forth the scheduling, other procedures, and certain general provisions applicable to the operation of the New England Markets within the New England Control Area. The ISO shall operate the New England Markets in compliance with NERC, NPCC and ISO reliability criteria. </w:t>
      </w:r>
      <w:r>
        <w:rPr>
          <w:rFonts w:ascii="Times New Roman" w:hAnsi="Times New Roman"/>
        </w:rPr>
        <w:t xml:space="preserve"> The ISO is the Counterparty for agreements and transactions with its Customers (including assignments involving Customers), including bilateral transactions described in Market Rule 1, and sales to the ISO and/or purchases from the ISO of energy, reserves, Ancillary Services, capacity, demand/load response, FTRs and other products, paying or charging (if and as applicable) its Customers the amounts produced by the pertinent market clearing process or through the other pricing mechanisms described in Market Rule 1.  The bilateral transactions to which the ISO is the Counterparty (subject to compliance with the requirements of Section III.1.4) include, but are not limited to, Internal Bilaterals for Load, Internal Bilaterals for Market for Energy, Annual Reconfiguration Transactions, Capacity Supply Obligation Bilaterals, Capacity Load Obligation Bilaterals, Capacity Performance Bilaterals, and the transactions described in Sections III.9.4.1 (internal bilateral transactions that transfer Forward Reserve Obligations), and III.13.1.6 (Self-Supplied FCA Resources). Notwithstanding the foregoing, the ISO will not act as Counterparty for the import into the New England Control Area, for the use of Publicly Owned Entities, of:  (1) energy, capacity, and ancillary products associated therewith, to which the Publicly Owned Entities are given preference under Articles 407 and 408 of the project license for the New York Power Authority’s Niagara Project; and (2) energy, capacity, and ancillary products associated therewith, to which Publicly Owned Entities are entitled under Article 419 of the project license for the New York Power Authority’s Franklin D. Roosevelt – St. Lawrence Project. </w:t>
      </w:r>
      <w:r w:rsidRPr="007A1302">
        <w:rPr>
          <w:rFonts w:ascii="Times New Roman" w:hAnsi="Times New Roman"/>
        </w:rPr>
        <w:t>This Market Rule</w:t>
      </w:r>
      <w:r>
        <w:rPr>
          <w:rFonts w:ascii="Times New Roman" w:hAnsi="Times New Roman"/>
        </w:rPr>
        <w:t xml:space="preserve"> 1</w:t>
      </w:r>
      <w:r w:rsidRPr="007A1302">
        <w:rPr>
          <w:rFonts w:ascii="Times New Roman" w:hAnsi="Times New Roman"/>
        </w:rPr>
        <w:t xml:space="preserve"> addresses each of the three time frames pertinent to the daily operation of the New England Markets: </w:t>
      </w:r>
      <w:r>
        <w:rPr>
          <w:rFonts w:ascii="Times New Roman" w:hAnsi="Times New Roman"/>
        </w:rPr>
        <w:t>“</w:t>
      </w:r>
      <w:r w:rsidRPr="007A1302">
        <w:rPr>
          <w:rFonts w:ascii="Times New Roman" w:hAnsi="Times New Roman"/>
        </w:rPr>
        <w:t>Pre-scheduling</w:t>
      </w:r>
      <w:r>
        <w:rPr>
          <w:rFonts w:ascii="Times New Roman" w:hAnsi="Times New Roman"/>
        </w:rPr>
        <w:t>” as specified in Section III.1.9</w:t>
      </w:r>
      <w:r w:rsidRPr="007A1302">
        <w:rPr>
          <w:rFonts w:ascii="Times New Roman" w:hAnsi="Times New Roman"/>
        </w:rPr>
        <w:t xml:space="preserve">, </w:t>
      </w:r>
      <w:r>
        <w:rPr>
          <w:rFonts w:ascii="Times New Roman" w:hAnsi="Times New Roman"/>
        </w:rPr>
        <w:t>“</w:t>
      </w:r>
      <w:r w:rsidRPr="007A1302">
        <w:rPr>
          <w:rFonts w:ascii="Times New Roman" w:hAnsi="Times New Roman"/>
        </w:rPr>
        <w:t>Scheduling</w:t>
      </w:r>
      <w:r>
        <w:rPr>
          <w:rFonts w:ascii="Times New Roman" w:hAnsi="Times New Roman"/>
        </w:rPr>
        <w:t>” as specified in III.1.10</w:t>
      </w:r>
      <w:r w:rsidRPr="007A1302">
        <w:rPr>
          <w:rFonts w:ascii="Times New Roman" w:hAnsi="Times New Roman"/>
        </w:rPr>
        <w:t xml:space="preserve">, and </w:t>
      </w:r>
      <w:r>
        <w:rPr>
          <w:rFonts w:ascii="Times New Roman" w:hAnsi="Times New Roman"/>
        </w:rPr>
        <w:t>“</w:t>
      </w:r>
      <w:r w:rsidRPr="007A1302">
        <w:rPr>
          <w:rFonts w:ascii="Times New Roman" w:hAnsi="Times New Roman"/>
        </w:rPr>
        <w:t>Dispatch</w:t>
      </w:r>
      <w:r>
        <w:rPr>
          <w:rFonts w:ascii="Times New Roman" w:hAnsi="Times New Roman"/>
        </w:rPr>
        <w:t>” as specified in III.1.11</w:t>
      </w:r>
      <w:r w:rsidRPr="007A1302">
        <w:rPr>
          <w:rFonts w:ascii="Times New Roman" w:hAnsi="Times New Roman"/>
        </w:rPr>
        <w:t xml:space="preserve">. This Market Rule </w:t>
      </w:r>
      <w:r>
        <w:rPr>
          <w:rFonts w:ascii="Times New Roman" w:hAnsi="Times New Roman"/>
        </w:rPr>
        <w:t xml:space="preserve">1 </w:t>
      </w:r>
      <w:r w:rsidRPr="007A1302">
        <w:rPr>
          <w:rFonts w:ascii="Times New Roman" w:hAnsi="Times New Roman"/>
        </w:rPr>
        <w:t>bec</w:t>
      </w:r>
      <w:r>
        <w:rPr>
          <w:rFonts w:ascii="Times New Roman" w:hAnsi="Times New Roman"/>
        </w:rPr>
        <w:t>a</w:t>
      </w:r>
      <w:r w:rsidRPr="007A1302">
        <w:rPr>
          <w:rFonts w:ascii="Times New Roman" w:hAnsi="Times New Roman"/>
        </w:rPr>
        <w:t xml:space="preserve">me effective on </w:t>
      </w:r>
      <w:r>
        <w:rPr>
          <w:rFonts w:ascii="Times New Roman" w:hAnsi="Times New Roman"/>
        </w:rPr>
        <w:t>February 1, 2005</w:t>
      </w:r>
      <w:r w:rsidRPr="007A1302">
        <w:rPr>
          <w:rFonts w:ascii="Times New Roman" w:hAnsi="Times New Roman"/>
        </w:rPr>
        <w:t xml:space="preserve">. </w:t>
      </w:r>
    </w:p>
    <w:p w14:paraId="194F8DE8" w14:textId="77777777" w:rsidR="00E04FF1" w:rsidRPr="00E73CC7" w:rsidRDefault="00E04FF1" w:rsidP="00E04FF1">
      <w:pPr>
        <w:spacing w:after="0" w:line="360" w:lineRule="auto"/>
        <w:outlineLvl w:val="2"/>
        <w:rPr>
          <w:rFonts w:ascii="Times New Roman" w:hAnsi="Times New Roman"/>
          <w:b/>
        </w:rPr>
      </w:pPr>
    </w:p>
    <w:p w14:paraId="1C03B8DA" w14:textId="77777777" w:rsidR="00E04FF1" w:rsidRDefault="00E04FF1" w:rsidP="00E04FF1">
      <w:pPr>
        <w:spacing w:after="0" w:line="360" w:lineRule="auto"/>
        <w:outlineLvl w:val="2"/>
        <w:rPr>
          <w:rFonts w:ascii="Times New Roman" w:hAnsi="Times New Roman"/>
          <w:b/>
        </w:rPr>
      </w:pPr>
      <w:bookmarkStart w:id="3" w:name="_Toc265214336"/>
      <w:r w:rsidRPr="007A1302">
        <w:rPr>
          <w:rFonts w:ascii="Times New Roman" w:hAnsi="Times New Roman"/>
          <w:b/>
        </w:rPr>
        <w:t xml:space="preserve">III.1.2 </w:t>
      </w:r>
      <w:r>
        <w:rPr>
          <w:rFonts w:ascii="Times New Roman" w:hAnsi="Times New Roman"/>
          <w:b/>
        </w:rPr>
        <w:tab/>
      </w:r>
      <w:r w:rsidRPr="007A1302">
        <w:rPr>
          <w:rFonts w:ascii="Times New Roman" w:hAnsi="Times New Roman"/>
          <w:b/>
        </w:rPr>
        <w:tab/>
      </w:r>
      <w:r>
        <w:rPr>
          <w:rFonts w:ascii="Times New Roman" w:hAnsi="Times New Roman"/>
          <w:b/>
        </w:rPr>
        <w:tab/>
      </w:r>
      <w:r w:rsidRPr="007A1302">
        <w:rPr>
          <w:rFonts w:ascii="Times New Roman" w:hAnsi="Times New Roman"/>
          <w:b/>
        </w:rPr>
        <w:t>[Reserved.]</w:t>
      </w:r>
      <w:bookmarkEnd w:id="3"/>
      <w:r w:rsidRPr="007A1302">
        <w:rPr>
          <w:rFonts w:ascii="Times New Roman" w:hAnsi="Times New Roman"/>
          <w:b/>
        </w:rPr>
        <w:t xml:space="preserve"> </w:t>
      </w:r>
    </w:p>
    <w:p w14:paraId="55D7462E" w14:textId="77777777" w:rsidR="00E04FF1" w:rsidRPr="007A1302" w:rsidRDefault="00E04FF1" w:rsidP="00E04FF1">
      <w:pPr>
        <w:spacing w:after="0" w:line="360" w:lineRule="auto"/>
        <w:outlineLvl w:val="2"/>
        <w:rPr>
          <w:rFonts w:ascii="Times New Roman" w:hAnsi="Times New Roman"/>
          <w:b/>
        </w:rPr>
      </w:pPr>
    </w:p>
    <w:p w14:paraId="3EAC3B63" w14:textId="576E1B81" w:rsidR="00E04FF1" w:rsidRPr="007A1302" w:rsidRDefault="00E04FF1" w:rsidP="00E04FF1">
      <w:pPr>
        <w:spacing w:after="0" w:line="360" w:lineRule="auto"/>
        <w:outlineLvl w:val="2"/>
        <w:rPr>
          <w:rFonts w:ascii="Times New Roman" w:hAnsi="Times New Roman"/>
          <w:b/>
        </w:rPr>
      </w:pPr>
      <w:bookmarkStart w:id="4" w:name="_Toc265214337"/>
      <w:r w:rsidRPr="007A1302">
        <w:rPr>
          <w:rFonts w:ascii="Times New Roman" w:hAnsi="Times New Roman"/>
          <w:b/>
        </w:rPr>
        <w:t>III.1.3</w:t>
      </w:r>
      <w:r w:rsidRPr="007A1302">
        <w:rPr>
          <w:rFonts w:ascii="Times New Roman" w:hAnsi="Times New Roman"/>
          <w:b/>
        </w:rPr>
        <w:tab/>
      </w:r>
      <w:r>
        <w:rPr>
          <w:rFonts w:ascii="Times New Roman" w:hAnsi="Times New Roman"/>
          <w:b/>
        </w:rPr>
        <w:tab/>
      </w:r>
      <w:r w:rsidRPr="007A1302">
        <w:rPr>
          <w:rFonts w:ascii="Times New Roman" w:hAnsi="Times New Roman"/>
          <w:b/>
        </w:rPr>
        <w:t xml:space="preserve"> </w:t>
      </w:r>
      <w:r>
        <w:rPr>
          <w:rFonts w:ascii="Times New Roman" w:hAnsi="Times New Roman"/>
          <w:b/>
        </w:rPr>
        <w:tab/>
      </w:r>
      <w:r w:rsidRPr="007A1302">
        <w:rPr>
          <w:rFonts w:ascii="Times New Roman" w:hAnsi="Times New Roman"/>
          <w:b/>
        </w:rPr>
        <w:t>Definitions.</w:t>
      </w:r>
      <w:bookmarkEnd w:id="4"/>
      <w:r w:rsidRPr="007A1302">
        <w:rPr>
          <w:rFonts w:ascii="Times New Roman" w:hAnsi="Times New Roman"/>
          <w:b/>
        </w:rPr>
        <w:t xml:space="preserve"> </w:t>
      </w:r>
    </w:p>
    <w:p w14:paraId="706F1549"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Whenever used in Market Rule 1, in either the singular or plural number, capitalized terms shall have the meanings specified in Section I of the Tariff.  Terms used in Market Rule 1 that are not defined in Section </w:t>
      </w:r>
      <w:r w:rsidRPr="007A1302">
        <w:rPr>
          <w:rFonts w:ascii="Times New Roman" w:hAnsi="Times New Roman"/>
        </w:rPr>
        <w:lastRenderedPageBreak/>
        <w:t xml:space="preserve">I shall have the meanings customarily attributed to such terms by the electric utility industry in New England or as defined elsewhere in the ISO New England Filed Documents.  Terms used in Market Rule 1 that are defined in Section I are subject to the 60% Participant Vote threshold specified in Section 11.1.2 of the Participants Agreement. </w:t>
      </w:r>
    </w:p>
    <w:p w14:paraId="709086EE" w14:textId="77777777" w:rsidR="00E04FF1" w:rsidRPr="007A1302" w:rsidRDefault="00E04FF1" w:rsidP="00E04FF1">
      <w:pPr>
        <w:spacing w:after="0" w:line="360" w:lineRule="auto"/>
        <w:rPr>
          <w:rFonts w:ascii="Times New Roman" w:hAnsi="Times New Roman"/>
        </w:rPr>
      </w:pPr>
    </w:p>
    <w:p w14:paraId="73954A93" w14:textId="77777777" w:rsidR="00E04FF1" w:rsidRPr="008D03E3" w:rsidRDefault="00E04FF1" w:rsidP="00E04FF1">
      <w:pPr>
        <w:spacing w:after="0" w:line="360" w:lineRule="auto"/>
        <w:rPr>
          <w:rFonts w:ascii="Times New Roman" w:hAnsi="Times New Roman"/>
          <w:b/>
        </w:rPr>
      </w:pPr>
      <w:r w:rsidRPr="008D03E3">
        <w:rPr>
          <w:rFonts w:ascii="Times New Roman" w:hAnsi="Times New Roman"/>
          <w:b/>
        </w:rPr>
        <w:t>III.1.3.1</w:t>
      </w:r>
      <w:r>
        <w:rPr>
          <w:rFonts w:ascii="Times New Roman" w:hAnsi="Times New Roman"/>
          <w:b/>
        </w:rPr>
        <w:tab/>
      </w:r>
      <w:r w:rsidRPr="008D03E3">
        <w:rPr>
          <w:rFonts w:ascii="Times New Roman" w:hAnsi="Times New Roman"/>
          <w:b/>
        </w:rPr>
        <w:t xml:space="preserve"> </w:t>
      </w:r>
      <w:r>
        <w:rPr>
          <w:rFonts w:ascii="Times New Roman" w:hAnsi="Times New Roman"/>
          <w:b/>
        </w:rPr>
        <w:tab/>
      </w:r>
      <w:r w:rsidRPr="008D03E3">
        <w:rPr>
          <w:rFonts w:ascii="Times New Roman" w:hAnsi="Times New Roman"/>
          <w:b/>
        </w:rPr>
        <w:t xml:space="preserve">[Reserved.] </w:t>
      </w:r>
    </w:p>
    <w:p w14:paraId="415ADBD1" w14:textId="77777777" w:rsidR="00E04FF1" w:rsidRPr="00A03510" w:rsidRDefault="00E04FF1" w:rsidP="00E04FF1">
      <w:pPr>
        <w:spacing w:after="0" w:line="360" w:lineRule="auto"/>
        <w:rPr>
          <w:rFonts w:ascii="Times New Roman" w:hAnsi="Times New Roman"/>
          <w:b/>
        </w:rPr>
      </w:pPr>
      <w:r w:rsidRPr="00A03510">
        <w:rPr>
          <w:rFonts w:ascii="Times New Roman" w:hAnsi="Times New Roman"/>
          <w:b/>
        </w:rPr>
        <w:t>III.1.3.2</w:t>
      </w:r>
      <w:r>
        <w:rPr>
          <w:rFonts w:ascii="Times New Roman" w:hAnsi="Times New Roman"/>
          <w:b/>
        </w:rPr>
        <w:tab/>
      </w:r>
      <w:r>
        <w:rPr>
          <w:rFonts w:ascii="Times New Roman" w:hAnsi="Times New Roman"/>
          <w:b/>
        </w:rPr>
        <w:tab/>
      </w:r>
      <w:r w:rsidRPr="00A03510">
        <w:rPr>
          <w:rFonts w:ascii="Times New Roman" w:hAnsi="Times New Roman"/>
          <w:b/>
        </w:rPr>
        <w:t xml:space="preserve">[Reserved.] </w:t>
      </w:r>
    </w:p>
    <w:p w14:paraId="55AFC8DA" w14:textId="77777777" w:rsidR="00E04FF1" w:rsidRPr="00A03510" w:rsidRDefault="00E04FF1" w:rsidP="00E04FF1">
      <w:pPr>
        <w:spacing w:after="0" w:line="360" w:lineRule="auto"/>
        <w:rPr>
          <w:rFonts w:ascii="Times New Roman" w:hAnsi="Times New Roman"/>
          <w:b/>
        </w:rPr>
      </w:pPr>
      <w:r w:rsidRPr="00A03510">
        <w:rPr>
          <w:rFonts w:ascii="Times New Roman" w:hAnsi="Times New Roman"/>
          <w:b/>
        </w:rPr>
        <w:t>III.1.3.3</w:t>
      </w:r>
      <w:r>
        <w:rPr>
          <w:rFonts w:ascii="Times New Roman" w:hAnsi="Times New Roman"/>
          <w:b/>
        </w:rPr>
        <w:tab/>
      </w:r>
      <w:r>
        <w:rPr>
          <w:rFonts w:ascii="Times New Roman" w:hAnsi="Times New Roman"/>
          <w:b/>
        </w:rPr>
        <w:tab/>
      </w:r>
      <w:r w:rsidRPr="00A03510">
        <w:rPr>
          <w:rFonts w:ascii="Times New Roman" w:hAnsi="Times New Roman"/>
          <w:b/>
        </w:rPr>
        <w:t xml:space="preserve">[Reserved.] </w:t>
      </w:r>
    </w:p>
    <w:p w14:paraId="53B92A90" w14:textId="0A5E6DBC" w:rsidR="00E04FF1" w:rsidRDefault="00E04FF1" w:rsidP="00E04FF1">
      <w:pPr>
        <w:spacing w:after="0" w:line="360" w:lineRule="auto"/>
        <w:outlineLvl w:val="2"/>
        <w:rPr>
          <w:rFonts w:ascii="Times New Roman" w:hAnsi="Times New Roman"/>
          <w:b/>
        </w:rPr>
      </w:pPr>
      <w:bookmarkStart w:id="5" w:name="_Toc265214338"/>
      <w:r w:rsidRPr="00A03510">
        <w:rPr>
          <w:rFonts w:ascii="Times New Roman" w:hAnsi="Times New Roman"/>
          <w:b/>
        </w:rPr>
        <w:t xml:space="preserve">III.1.4 </w:t>
      </w:r>
      <w:r>
        <w:rPr>
          <w:rFonts w:ascii="Times New Roman" w:hAnsi="Times New Roman"/>
          <w:b/>
        </w:rPr>
        <w:tab/>
      </w:r>
      <w:r>
        <w:rPr>
          <w:rFonts w:ascii="Times New Roman" w:hAnsi="Times New Roman"/>
          <w:b/>
        </w:rPr>
        <w:tab/>
      </w:r>
      <w:r>
        <w:rPr>
          <w:rFonts w:ascii="Times New Roman" w:hAnsi="Times New Roman"/>
          <w:b/>
        </w:rPr>
        <w:tab/>
      </w:r>
      <w:bookmarkEnd w:id="5"/>
      <w:r>
        <w:rPr>
          <w:rFonts w:ascii="Times New Roman" w:hAnsi="Times New Roman"/>
          <w:b/>
        </w:rPr>
        <w:t>Requirements for Certain Transactions.</w:t>
      </w:r>
    </w:p>
    <w:p w14:paraId="01A2A837" w14:textId="77777777" w:rsidR="00E04FF1" w:rsidRDefault="00E04FF1" w:rsidP="00E04FF1">
      <w:pPr>
        <w:spacing w:after="0" w:line="360" w:lineRule="auto"/>
        <w:outlineLvl w:val="2"/>
        <w:rPr>
          <w:rFonts w:ascii="Times New Roman" w:hAnsi="Times New Roman"/>
          <w:b/>
        </w:rPr>
      </w:pPr>
    </w:p>
    <w:p w14:paraId="581BE78C" w14:textId="77777777" w:rsidR="00E04FF1" w:rsidRDefault="00E04FF1" w:rsidP="00E04FF1">
      <w:pPr>
        <w:spacing w:after="0" w:line="360" w:lineRule="auto"/>
        <w:outlineLvl w:val="2"/>
        <w:rPr>
          <w:rFonts w:ascii="Times New Roman" w:hAnsi="Times New Roman"/>
          <w:b/>
        </w:rPr>
      </w:pPr>
      <w:r>
        <w:rPr>
          <w:rFonts w:ascii="Times New Roman" w:hAnsi="Times New Roman"/>
          <w:b/>
        </w:rPr>
        <w:t>III.1.4.1</w:t>
      </w:r>
      <w:r>
        <w:rPr>
          <w:rFonts w:ascii="Times New Roman" w:hAnsi="Times New Roman"/>
          <w:b/>
        </w:rPr>
        <w:tab/>
      </w:r>
      <w:r>
        <w:rPr>
          <w:rFonts w:ascii="Times New Roman" w:hAnsi="Times New Roman"/>
          <w:b/>
        </w:rPr>
        <w:tab/>
        <w:t>ISO Settlement of Certain Transactions.</w:t>
      </w:r>
    </w:p>
    <w:p w14:paraId="418ECE16" w14:textId="77777777" w:rsidR="00E04FF1" w:rsidRPr="007E0656" w:rsidRDefault="00E04FF1" w:rsidP="00E04FF1">
      <w:pPr>
        <w:spacing w:after="0" w:line="360" w:lineRule="auto"/>
        <w:outlineLvl w:val="2"/>
        <w:rPr>
          <w:rFonts w:ascii="Times New Roman" w:hAnsi="Times New Roman"/>
        </w:rPr>
      </w:pPr>
      <w:r w:rsidRPr="006D72E1">
        <w:rPr>
          <w:rFonts w:ascii="Times New Roman" w:hAnsi="Times New Roman"/>
        </w:rPr>
        <w:t>The ISO will settle, and act as Counterparty to, the transactions described in Section III.1.4.2 if the transactions (and their related transactions) conform to, and the transacting Market Participants comply with, the requirements specified in Section III.1.4.3.</w:t>
      </w:r>
    </w:p>
    <w:p w14:paraId="1E84FA56" w14:textId="77777777" w:rsidR="00E04FF1" w:rsidRDefault="00E04FF1" w:rsidP="00E04FF1">
      <w:pPr>
        <w:spacing w:after="0" w:line="360" w:lineRule="auto"/>
        <w:outlineLvl w:val="2"/>
        <w:rPr>
          <w:rFonts w:ascii="Times New Roman" w:hAnsi="Times New Roman"/>
          <w:b/>
        </w:rPr>
      </w:pPr>
    </w:p>
    <w:p w14:paraId="6E846EA2" w14:textId="77777777" w:rsidR="00E04FF1" w:rsidRDefault="00E04FF1" w:rsidP="00E04FF1">
      <w:pPr>
        <w:spacing w:after="0" w:line="360" w:lineRule="auto"/>
        <w:outlineLvl w:val="2"/>
        <w:rPr>
          <w:rFonts w:ascii="Times New Roman" w:hAnsi="Times New Roman"/>
          <w:b/>
        </w:rPr>
      </w:pPr>
      <w:r>
        <w:rPr>
          <w:rFonts w:ascii="Times New Roman" w:hAnsi="Times New Roman"/>
          <w:b/>
        </w:rPr>
        <w:t>III.1.4.2</w:t>
      </w:r>
      <w:r>
        <w:rPr>
          <w:rFonts w:ascii="Times New Roman" w:hAnsi="Times New Roman"/>
          <w:b/>
        </w:rPr>
        <w:tab/>
      </w:r>
      <w:r>
        <w:rPr>
          <w:rFonts w:ascii="Times New Roman" w:hAnsi="Times New Roman"/>
          <w:b/>
        </w:rPr>
        <w:tab/>
        <w:t>Transactions Subject to Requirements of Section III.1.4.</w:t>
      </w:r>
    </w:p>
    <w:p w14:paraId="6995424C" w14:textId="77777777" w:rsidR="00E04FF1" w:rsidRDefault="00E04FF1" w:rsidP="00E04FF1">
      <w:pPr>
        <w:spacing w:after="0" w:line="360" w:lineRule="auto"/>
        <w:outlineLvl w:val="2"/>
        <w:rPr>
          <w:rFonts w:ascii="Times New Roman" w:hAnsi="Times New Roman"/>
        </w:rPr>
      </w:pPr>
      <w:r>
        <w:rPr>
          <w:rFonts w:ascii="Times New Roman" w:hAnsi="Times New Roman"/>
        </w:rPr>
        <w:t>Transactions that must conform to the requirements of Section III.1.4 include:  Internal Bilaterals for Load, Internal Bilaterals for Market for Energy, Annual Reconfiguration Transactions, Capacity Supply Obligation Bilaterals, Capacity Load Obligation Bilaterals, Capacity Performance Bilaterals, and the transactions described in Sections III.9.4.1 (internal bilateral transactions that transfer Forward Reserve Obligations), and III.13.1.6 (Self-Supplied FCA Resources).  The foregoing are referred to collectively as “Section III.1.4 Transactions,” and individually as a “Section III.1.4 Transaction.”  Transactions that conform to the standards are referred to collectively as “Section III.1.4 Conforming Transactions,” and individually as a “Section III.1.4 Conforming Transaction.”</w:t>
      </w:r>
    </w:p>
    <w:p w14:paraId="1E1D4AC8" w14:textId="77777777" w:rsidR="00E04FF1" w:rsidRDefault="00E04FF1" w:rsidP="00E04FF1">
      <w:pPr>
        <w:spacing w:after="0" w:line="360" w:lineRule="auto"/>
        <w:outlineLvl w:val="2"/>
        <w:rPr>
          <w:rFonts w:ascii="Times New Roman" w:hAnsi="Times New Roman"/>
        </w:rPr>
      </w:pPr>
    </w:p>
    <w:p w14:paraId="64CAA715" w14:textId="77777777" w:rsidR="00E04FF1" w:rsidRPr="00BD50F8" w:rsidRDefault="00E04FF1" w:rsidP="00E04FF1">
      <w:pPr>
        <w:spacing w:after="0" w:line="360" w:lineRule="auto"/>
        <w:outlineLvl w:val="2"/>
        <w:rPr>
          <w:rFonts w:ascii="Times New Roman" w:hAnsi="Times New Roman"/>
          <w:b/>
        </w:rPr>
      </w:pPr>
      <w:r w:rsidRPr="006D72E1">
        <w:rPr>
          <w:rFonts w:ascii="Times New Roman" w:hAnsi="Times New Roman"/>
          <w:b/>
        </w:rPr>
        <w:t>III.1.4.3</w:t>
      </w:r>
      <w:r w:rsidRPr="006D72E1">
        <w:rPr>
          <w:rFonts w:ascii="Times New Roman" w:hAnsi="Times New Roman"/>
          <w:b/>
        </w:rPr>
        <w:tab/>
      </w:r>
      <w:r w:rsidRPr="006D72E1">
        <w:rPr>
          <w:rFonts w:ascii="Times New Roman" w:hAnsi="Times New Roman"/>
          <w:b/>
        </w:rPr>
        <w:tab/>
        <w:t>Requirements for Section III.1.4 Conforming Transactions.</w:t>
      </w:r>
    </w:p>
    <w:p w14:paraId="4D78B4F5" w14:textId="77777777" w:rsidR="00E04FF1" w:rsidRDefault="00E04FF1" w:rsidP="00E04FF1">
      <w:pPr>
        <w:spacing w:after="0" w:line="360" w:lineRule="auto"/>
        <w:outlineLvl w:val="2"/>
        <w:rPr>
          <w:rFonts w:ascii="Times New Roman" w:hAnsi="Times New Roman"/>
          <w:b/>
        </w:rPr>
      </w:pPr>
    </w:p>
    <w:p w14:paraId="2AC2FD29" w14:textId="77777777" w:rsidR="00E04FF1" w:rsidRDefault="00E04FF1" w:rsidP="00E04FF1">
      <w:pPr>
        <w:spacing w:after="0" w:line="360" w:lineRule="auto"/>
        <w:outlineLvl w:val="2"/>
        <w:rPr>
          <w:rFonts w:ascii="Times New Roman" w:hAnsi="Times New Roman"/>
        </w:rPr>
      </w:pPr>
      <w:r>
        <w:rPr>
          <w:rFonts w:ascii="Times New Roman" w:hAnsi="Times New Roman"/>
        </w:rPr>
        <w:t>(a)</w:t>
      </w:r>
      <w:r>
        <w:rPr>
          <w:rFonts w:ascii="Times New Roman" w:hAnsi="Times New Roman"/>
        </w:rPr>
        <w:tab/>
        <w:t>To qualify as a Section III.1.4 Conforming Transaction, a Section III.1.4 Transaction must constitute an exchange for an off-market transaction (a “Related Transaction”), where the Related Transaction:</w:t>
      </w:r>
    </w:p>
    <w:p w14:paraId="1576E5CA" w14:textId="77777777" w:rsidR="00E04FF1" w:rsidRDefault="00E04FF1" w:rsidP="00E04FF1">
      <w:pPr>
        <w:spacing w:after="0" w:line="360" w:lineRule="auto"/>
        <w:outlineLvl w:val="2"/>
        <w:rPr>
          <w:rFonts w:ascii="Times New Roman" w:hAnsi="Times New Roman"/>
        </w:rPr>
      </w:pPr>
    </w:p>
    <w:p w14:paraId="0D5A2C56" w14:textId="77777777" w:rsidR="00E04FF1" w:rsidRDefault="00E04FF1" w:rsidP="00E04FF1">
      <w:pPr>
        <w:spacing w:after="0" w:line="360" w:lineRule="auto"/>
        <w:outlineLvl w:val="2"/>
        <w:rPr>
          <w:rFonts w:ascii="Times New Roman" w:hAnsi="Times New Roman"/>
        </w:rPr>
      </w:pPr>
      <w:r>
        <w:rPr>
          <w:rFonts w:ascii="Times New Roman" w:hAnsi="Times New Roman"/>
        </w:rPr>
        <w:t>(i)</w:t>
      </w:r>
      <w:r>
        <w:rPr>
          <w:rFonts w:ascii="Times New Roman" w:hAnsi="Times New Roman"/>
        </w:rPr>
        <w:tab/>
      </w:r>
      <w:proofErr w:type="gramStart"/>
      <w:r>
        <w:rPr>
          <w:rFonts w:ascii="Times New Roman" w:hAnsi="Times New Roman"/>
        </w:rPr>
        <w:t>is</w:t>
      </w:r>
      <w:proofErr w:type="gramEnd"/>
      <w:r>
        <w:rPr>
          <w:rFonts w:ascii="Times New Roman" w:hAnsi="Times New Roman"/>
        </w:rPr>
        <w:t xml:space="preserve"> not cleared or settled by the ISO as Counterparty;</w:t>
      </w:r>
    </w:p>
    <w:p w14:paraId="57638A53" w14:textId="77777777" w:rsidR="00E04FF1" w:rsidRDefault="00E04FF1" w:rsidP="00E04FF1">
      <w:pPr>
        <w:spacing w:after="0" w:line="360" w:lineRule="auto"/>
        <w:ind w:left="720" w:hanging="720"/>
        <w:outlineLvl w:val="2"/>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is</w:t>
      </w:r>
      <w:proofErr w:type="gramEnd"/>
      <w:r>
        <w:rPr>
          <w:rFonts w:ascii="Times New Roman" w:hAnsi="Times New Roman"/>
        </w:rPr>
        <w:t xml:space="preserve"> a spot, forward or derivatives contract that contemplates the transfer of energy or a MW obligation to or from a Market Participant;</w:t>
      </w:r>
    </w:p>
    <w:p w14:paraId="20BE7D01" w14:textId="77777777" w:rsidR="00E04FF1" w:rsidRDefault="00E04FF1" w:rsidP="00E04FF1">
      <w:pPr>
        <w:spacing w:after="0" w:line="360" w:lineRule="auto"/>
        <w:ind w:left="720" w:hanging="720"/>
        <w:outlineLvl w:val="2"/>
        <w:rPr>
          <w:rFonts w:ascii="Times New Roman" w:hAnsi="Times New Roman"/>
        </w:rPr>
      </w:pPr>
      <w:r>
        <w:rPr>
          <w:rFonts w:ascii="Times New Roman" w:hAnsi="Times New Roman"/>
        </w:rPr>
        <w:lastRenderedPageBreak/>
        <w:t>(iii)</w:t>
      </w:r>
      <w:r>
        <w:rPr>
          <w:rFonts w:ascii="Times New Roman" w:hAnsi="Times New Roman"/>
        </w:rPr>
        <w:tab/>
        <w:t>involves commercially appropriate obligations that impose a duty to transfer electricity or a MW obligation from the seller to the buyer, or from the buyer to the seller, with performance taking place within a reasonable time in accordance with prevailing cash market practices; and</w:t>
      </w:r>
    </w:p>
    <w:p w14:paraId="46CE4397" w14:textId="77777777" w:rsidR="00E04FF1" w:rsidRDefault="00E04FF1" w:rsidP="00E04FF1">
      <w:pPr>
        <w:spacing w:after="0" w:line="360" w:lineRule="auto"/>
        <w:outlineLvl w:val="2"/>
        <w:rPr>
          <w:rFonts w:ascii="Times New Roman" w:hAnsi="Times New Roman"/>
        </w:rPr>
      </w:pPr>
      <w:r>
        <w:rPr>
          <w:rFonts w:ascii="Times New Roman" w:hAnsi="Times New Roman"/>
        </w:rPr>
        <w:t>(iv)</w:t>
      </w:r>
      <w:r>
        <w:rPr>
          <w:rFonts w:ascii="Times New Roman" w:hAnsi="Times New Roman"/>
        </w:rPr>
        <w:tab/>
      </w:r>
      <w:proofErr w:type="gramStart"/>
      <w:r>
        <w:rPr>
          <w:rFonts w:ascii="Times New Roman" w:hAnsi="Times New Roman"/>
        </w:rPr>
        <w:t>is</w:t>
      </w:r>
      <w:proofErr w:type="gramEnd"/>
      <w:r>
        <w:rPr>
          <w:rFonts w:ascii="Times New Roman" w:hAnsi="Times New Roman"/>
        </w:rPr>
        <w:t xml:space="preserve"> not contingent on either party to carry out the Section III.1.4 Transaction.</w:t>
      </w:r>
    </w:p>
    <w:p w14:paraId="7203C27B" w14:textId="77777777" w:rsidR="00E04FF1" w:rsidRDefault="00E04FF1" w:rsidP="00E04FF1">
      <w:pPr>
        <w:spacing w:after="0" w:line="360" w:lineRule="auto"/>
        <w:outlineLvl w:val="2"/>
        <w:rPr>
          <w:rFonts w:ascii="Times New Roman" w:hAnsi="Times New Roman"/>
        </w:rPr>
      </w:pPr>
    </w:p>
    <w:p w14:paraId="1548E598" w14:textId="77777777" w:rsidR="00E04FF1" w:rsidRDefault="00E04FF1" w:rsidP="00E04FF1">
      <w:pPr>
        <w:spacing w:after="0" w:line="360" w:lineRule="auto"/>
        <w:outlineLvl w:val="2"/>
        <w:rPr>
          <w:rFonts w:ascii="Times New Roman" w:hAnsi="Times New Roman"/>
        </w:rPr>
      </w:pPr>
      <w:r>
        <w:rPr>
          <w:rFonts w:ascii="Times New Roman" w:hAnsi="Times New Roman"/>
        </w:rPr>
        <w:t>(b)</w:t>
      </w:r>
      <w:r>
        <w:rPr>
          <w:rFonts w:ascii="Times New Roman" w:hAnsi="Times New Roman"/>
        </w:rPr>
        <w:tab/>
        <w:t>In addition, to qualify as a Section III.1.4 Conforming Transaction:</w:t>
      </w:r>
    </w:p>
    <w:p w14:paraId="289CA3E7" w14:textId="77777777" w:rsidR="00E04FF1" w:rsidRDefault="00E04FF1" w:rsidP="00E04FF1">
      <w:pPr>
        <w:spacing w:after="0" w:line="360" w:lineRule="auto"/>
        <w:outlineLvl w:val="2"/>
        <w:rPr>
          <w:rFonts w:ascii="Times New Roman" w:hAnsi="Times New Roman"/>
        </w:rPr>
      </w:pPr>
    </w:p>
    <w:p w14:paraId="1C48AACA" w14:textId="77777777" w:rsidR="00E04FF1" w:rsidRDefault="00E04FF1" w:rsidP="00E04FF1">
      <w:pPr>
        <w:spacing w:after="0" w:line="360" w:lineRule="auto"/>
        <w:ind w:left="720" w:hanging="720"/>
        <w:outlineLvl w:val="2"/>
        <w:rPr>
          <w:rFonts w:ascii="Times New Roman" w:hAnsi="Times New Roman"/>
        </w:rPr>
      </w:pPr>
      <w:r>
        <w:rPr>
          <w:rFonts w:ascii="Times New Roman" w:hAnsi="Times New Roman"/>
        </w:rPr>
        <w:t>(i)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Section III.1.4 Transaction must be executed between separate beneficial owners or separate parties trading for independently controlled accounts;</w:t>
      </w:r>
    </w:p>
    <w:p w14:paraId="2ACCC101" w14:textId="77777777" w:rsidR="00E04FF1" w:rsidRDefault="00E04FF1" w:rsidP="00E04FF1">
      <w:pPr>
        <w:spacing w:after="0" w:line="360" w:lineRule="auto"/>
        <w:ind w:left="720" w:hanging="720"/>
        <w:outlineLvl w:val="2"/>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Section III.1.4 Transaction and the Related Transaction must be separately identified in the records of the parties to the transactions; and</w:t>
      </w:r>
    </w:p>
    <w:p w14:paraId="0C1510FE" w14:textId="77777777" w:rsidR="00E04FF1" w:rsidRDefault="00E04FF1" w:rsidP="00E04FF1">
      <w:pPr>
        <w:spacing w:after="0" w:line="360" w:lineRule="auto"/>
        <w:outlineLvl w:val="2"/>
        <w:rPr>
          <w:rFonts w:ascii="Times New Roman" w:hAnsi="Times New Roman"/>
        </w:rPr>
      </w:pPr>
      <w:r>
        <w:rPr>
          <w:rFonts w:ascii="Times New Roman" w:hAnsi="Times New Roman"/>
        </w:rPr>
        <w:t>(iii)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Section III.1.4 Transaction must be separately identified in the records of the ISO.</w:t>
      </w:r>
    </w:p>
    <w:p w14:paraId="1F399AA5" w14:textId="77777777" w:rsidR="00E04FF1" w:rsidRDefault="00E04FF1" w:rsidP="00E04FF1">
      <w:pPr>
        <w:spacing w:after="0" w:line="360" w:lineRule="auto"/>
        <w:outlineLvl w:val="2"/>
        <w:rPr>
          <w:rFonts w:ascii="Times New Roman" w:hAnsi="Times New Roman"/>
        </w:rPr>
      </w:pPr>
    </w:p>
    <w:p w14:paraId="7FEE7285" w14:textId="77777777" w:rsidR="00E04FF1" w:rsidRDefault="00E04FF1" w:rsidP="00E04FF1">
      <w:pPr>
        <w:spacing w:after="0" w:line="360" w:lineRule="auto"/>
        <w:outlineLvl w:val="2"/>
        <w:rPr>
          <w:rFonts w:ascii="Times New Roman" w:hAnsi="Times New Roman"/>
        </w:rPr>
      </w:pPr>
      <w:r>
        <w:rPr>
          <w:rFonts w:ascii="Times New Roman" w:hAnsi="Times New Roman"/>
        </w:rPr>
        <w:t>(c)</w:t>
      </w:r>
      <w:r>
        <w:rPr>
          <w:rFonts w:ascii="Times New Roman" w:hAnsi="Times New Roman"/>
        </w:rPr>
        <w:tab/>
        <w:t>As further requirements:</w:t>
      </w:r>
    </w:p>
    <w:p w14:paraId="79AC5C90" w14:textId="77777777" w:rsidR="00E04FF1" w:rsidRDefault="00E04FF1" w:rsidP="00E04FF1">
      <w:pPr>
        <w:spacing w:after="0" w:line="360" w:lineRule="auto"/>
        <w:outlineLvl w:val="2"/>
        <w:rPr>
          <w:rFonts w:ascii="Times New Roman" w:hAnsi="Times New Roman"/>
        </w:rPr>
      </w:pPr>
    </w:p>
    <w:p w14:paraId="6467F114" w14:textId="77777777" w:rsidR="00E04FF1" w:rsidRDefault="00E04FF1" w:rsidP="00E04FF1">
      <w:pPr>
        <w:spacing w:after="0" w:line="360" w:lineRule="auto"/>
        <w:outlineLvl w:val="2"/>
        <w:rPr>
          <w:rFonts w:ascii="Times New Roman" w:hAnsi="Times New Roman"/>
        </w:rPr>
      </w:pPr>
      <w:r>
        <w:rPr>
          <w:rFonts w:ascii="Times New Roman" w:hAnsi="Times New Roman"/>
        </w:rPr>
        <w:t>(i)</w:t>
      </w:r>
      <w:r>
        <w:rPr>
          <w:rFonts w:ascii="Times New Roman" w:hAnsi="Times New Roman"/>
        </w:rPr>
        <w:tab/>
        <w:t>each party to the Section III.1.4 Transaction and Related Transaction must maintain, and produce upon request of the ISO, records demonstrating compliance with the requirements of Sections III.1.4.3(a) and (b) for the Section III.1.4 Transaction, the Related Transaction and any other transaction that is directly related to, or integrated in any way with, the Related Transaction, including the identity of the counterparties and the material economic terms of the transactions including their price, tenor, quantity and execution date; and</w:t>
      </w:r>
    </w:p>
    <w:p w14:paraId="02987458" w14:textId="77777777" w:rsidR="00E04FF1" w:rsidRPr="002951B6" w:rsidRDefault="00E04FF1" w:rsidP="00E04FF1">
      <w:pPr>
        <w:spacing w:after="0" w:line="360" w:lineRule="auto"/>
        <w:outlineLvl w:val="2"/>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each</w:t>
      </w:r>
      <w:proofErr w:type="gramEnd"/>
      <w:r>
        <w:rPr>
          <w:rFonts w:ascii="Times New Roman" w:hAnsi="Times New Roman"/>
        </w:rPr>
        <w:t xml:space="preserve"> party to the Section III.1.4 Transaction must be a Market Participant that meets all requirements of the ISO New England Financial Assurance Policy.</w:t>
      </w:r>
    </w:p>
    <w:p w14:paraId="2DB412E9" w14:textId="77777777" w:rsidR="00E04FF1" w:rsidRPr="00A03510" w:rsidRDefault="00E04FF1" w:rsidP="00E04FF1">
      <w:pPr>
        <w:spacing w:after="0" w:line="360" w:lineRule="auto"/>
        <w:outlineLvl w:val="2"/>
        <w:rPr>
          <w:rFonts w:ascii="Times New Roman" w:hAnsi="Times New Roman"/>
          <w:b/>
        </w:rPr>
      </w:pPr>
    </w:p>
    <w:p w14:paraId="70463E4C" w14:textId="77777777" w:rsidR="00E04FF1" w:rsidRDefault="00E04FF1" w:rsidP="00E04FF1">
      <w:pPr>
        <w:spacing w:after="0" w:line="360" w:lineRule="auto"/>
        <w:outlineLvl w:val="2"/>
        <w:rPr>
          <w:rFonts w:ascii="Times New Roman" w:hAnsi="Times New Roman"/>
        </w:rPr>
      </w:pPr>
      <w:bookmarkStart w:id="6" w:name="_Toc265214339"/>
      <w:r w:rsidRPr="00A03510">
        <w:rPr>
          <w:rFonts w:ascii="Times New Roman" w:hAnsi="Times New Roman"/>
          <w:b/>
        </w:rPr>
        <w:t>III.1.5</w:t>
      </w:r>
      <w:r>
        <w:rPr>
          <w:rFonts w:ascii="Times New Roman" w:hAnsi="Times New Roman"/>
          <w:b/>
        </w:rPr>
        <w:tab/>
      </w:r>
      <w:r>
        <w:rPr>
          <w:rFonts w:ascii="Times New Roman" w:hAnsi="Times New Roman"/>
          <w:b/>
        </w:rPr>
        <w:tab/>
      </w:r>
      <w:r w:rsidRPr="00A03510">
        <w:rPr>
          <w:rFonts w:ascii="Times New Roman" w:hAnsi="Times New Roman"/>
          <w:b/>
        </w:rPr>
        <w:t xml:space="preserve"> </w:t>
      </w:r>
      <w:r>
        <w:rPr>
          <w:rFonts w:ascii="Times New Roman" w:hAnsi="Times New Roman"/>
          <w:b/>
        </w:rPr>
        <w:tab/>
      </w:r>
      <w:bookmarkEnd w:id="6"/>
      <w:r>
        <w:rPr>
          <w:rFonts w:ascii="Times New Roman" w:hAnsi="Times New Roman"/>
          <w:b/>
        </w:rPr>
        <w:t>Resource Auditing.</w:t>
      </w:r>
    </w:p>
    <w:p w14:paraId="51D0EFA8" w14:textId="77777777" w:rsidR="00E04FF1" w:rsidRDefault="00E04FF1" w:rsidP="00E04FF1">
      <w:pPr>
        <w:spacing w:after="0" w:line="360" w:lineRule="auto"/>
        <w:outlineLvl w:val="2"/>
        <w:rPr>
          <w:rFonts w:ascii="Times New Roman" w:hAnsi="Times New Roman"/>
          <w:b/>
        </w:rPr>
      </w:pPr>
      <w:r>
        <w:rPr>
          <w:rFonts w:ascii="Times New Roman" w:hAnsi="Times New Roman"/>
          <w:b/>
        </w:rPr>
        <w:t>III.1.5.1</w:t>
      </w:r>
      <w:r>
        <w:rPr>
          <w:rFonts w:ascii="Times New Roman" w:hAnsi="Times New Roman"/>
          <w:b/>
        </w:rPr>
        <w:tab/>
      </w:r>
      <w:r>
        <w:rPr>
          <w:rFonts w:ascii="Times New Roman" w:hAnsi="Times New Roman"/>
          <w:b/>
        </w:rPr>
        <w:tab/>
        <w:t>Claimed Capability Audits.</w:t>
      </w:r>
    </w:p>
    <w:p w14:paraId="5786D839" w14:textId="77777777" w:rsidR="00E04FF1" w:rsidRDefault="00E04FF1" w:rsidP="00E04FF1">
      <w:pPr>
        <w:spacing w:after="0" w:line="360" w:lineRule="auto"/>
        <w:outlineLvl w:val="2"/>
        <w:rPr>
          <w:rFonts w:ascii="Times New Roman" w:hAnsi="Times New Roman"/>
        </w:rPr>
      </w:pPr>
      <w:r>
        <w:rPr>
          <w:rFonts w:ascii="Times New Roman" w:hAnsi="Times New Roman"/>
          <w:b/>
        </w:rPr>
        <w:t>III.1.5.1.1</w:t>
      </w:r>
      <w:r>
        <w:rPr>
          <w:rFonts w:ascii="Times New Roman" w:hAnsi="Times New Roman"/>
          <w:b/>
        </w:rPr>
        <w:tab/>
      </w:r>
      <w:r>
        <w:rPr>
          <w:rFonts w:ascii="Times New Roman" w:hAnsi="Times New Roman"/>
          <w:b/>
        </w:rPr>
        <w:tab/>
        <w:t>General Audit Requirements.</w:t>
      </w:r>
    </w:p>
    <w:p w14:paraId="6B21D487" w14:textId="77777777" w:rsidR="00E04FF1" w:rsidRPr="0093393F" w:rsidRDefault="00E04FF1" w:rsidP="001D3693">
      <w:pPr>
        <w:pStyle w:val="ListParagraph"/>
        <w:numPr>
          <w:ilvl w:val="0"/>
          <w:numId w:val="13"/>
        </w:numPr>
        <w:spacing w:after="0" w:line="360" w:lineRule="auto"/>
        <w:outlineLvl w:val="2"/>
        <w:rPr>
          <w:rFonts w:ascii="Times New Roman" w:hAnsi="Times New Roman"/>
        </w:rPr>
      </w:pPr>
      <w:r w:rsidRPr="0093393F">
        <w:rPr>
          <w:rFonts w:ascii="Times New Roman" w:hAnsi="Times New Roman"/>
        </w:rPr>
        <w:t xml:space="preserve"> </w:t>
      </w:r>
      <w:r>
        <w:rPr>
          <w:rFonts w:ascii="Times New Roman" w:hAnsi="Times New Roman"/>
        </w:rPr>
        <w:tab/>
        <w:t xml:space="preserve">The following </w:t>
      </w:r>
      <w:r w:rsidRPr="0093393F">
        <w:rPr>
          <w:rFonts w:ascii="Times New Roman" w:hAnsi="Times New Roman"/>
        </w:rPr>
        <w:t>types of Claimed Capability Audits may be performed:</w:t>
      </w:r>
    </w:p>
    <w:p w14:paraId="0BE3265F" w14:textId="77777777" w:rsidR="00E04FF1" w:rsidRPr="0093393F" w:rsidRDefault="00E04FF1" w:rsidP="001D3693">
      <w:pPr>
        <w:pStyle w:val="ListParagraph"/>
        <w:numPr>
          <w:ilvl w:val="1"/>
          <w:numId w:val="13"/>
        </w:numPr>
        <w:spacing w:after="0" w:line="360" w:lineRule="auto"/>
        <w:outlineLvl w:val="2"/>
        <w:rPr>
          <w:rFonts w:ascii="Times New Roman" w:hAnsi="Times New Roman"/>
        </w:rPr>
      </w:pPr>
      <w:r w:rsidRPr="0093393F">
        <w:rPr>
          <w:rFonts w:ascii="Times New Roman" w:hAnsi="Times New Roman"/>
        </w:rPr>
        <w:t xml:space="preserve">An Establish Claimed Capability Audit establishes the Generator Asset’s ability to respond to ISO </w:t>
      </w:r>
      <w:r>
        <w:rPr>
          <w:rFonts w:ascii="Times New Roman" w:hAnsi="Times New Roman"/>
        </w:rPr>
        <w:t>D</w:t>
      </w:r>
      <w:r w:rsidRPr="0093393F">
        <w:rPr>
          <w:rFonts w:ascii="Times New Roman" w:hAnsi="Times New Roman"/>
        </w:rPr>
        <w:t xml:space="preserve">ispatch </w:t>
      </w:r>
      <w:r>
        <w:rPr>
          <w:rFonts w:ascii="Times New Roman" w:hAnsi="Times New Roman"/>
        </w:rPr>
        <w:t>I</w:t>
      </w:r>
      <w:r w:rsidRPr="0093393F">
        <w:rPr>
          <w:rFonts w:ascii="Times New Roman" w:hAnsi="Times New Roman"/>
        </w:rPr>
        <w:t>nstructions and to maintain performance at a specified output level for a specified duration.</w:t>
      </w:r>
    </w:p>
    <w:p w14:paraId="2443D092" w14:textId="77777777" w:rsidR="00E04FF1" w:rsidRDefault="00E04FF1" w:rsidP="001D3693">
      <w:pPr>
        <w:pStyle w:val="ListParagraph"/>
        <w:numPr>
          <w:ilvl w:val="1"/>
          <w:numId w:val="13"/>
        </w:numPr>
        <w:spacing w:after="0" w:line="360" w:lineRule="auto"/>
        <w:outlineLvl w:val="2"/>
        <w:rPr>
          <w:rFonts w:ascii="Times New Roman" w:hAnsi="Times New Roman"/>
        </w:rPr>
      </w:pPr>
      <w:r w:rsidRPr="0093393F">
        <w:rPr>
          <w:rFonts w:ascii="Times New Roman" w:hAnsi="Times New Roman"/>
        </w:rPr>
        <w:t>A Seasonal Claimed Capability Audit determines a Generator Asset’s capability to perform under specified summer and winter conditions for a specified duration</w:t>
      </w:r>
      <w:r>
        <w:rPr>
          <w:rFonts w:ascii="Times New Roman" w:hAnsi="Times New Roman"/>
        </w:rPr>
        <w:t>.</w:t>
      </w:r>
      <w:r w:rsidRPr="00F46785">
        <w:rPr>
          <w:rFonts w:ascii="Times New Roman" w:hAnsi="Times New Roman"/>
        </w:rPr>
        <w:t xml:space="preserve"> </w:t>
      </w:r>
    </w:p>
    <w:p w14:paraId="58A54482" w14:textId="77777777" w:rsidR="00E04FF1" w:rsidRPr="0093393F" w:rsidRDefault="00E04FF1" w:rsidP="001D3693">
      <w:pPr>
        <w:pStyle w:val="ListParagraph"/>
        <w:numPr>
          <w:ilvl w:val="1"/>
          <w:numId w:val="13"/>
        </w:numPr>
        <w:spacing w:after="0" w:line="360" w:lineRule="auto"/>
        <w:outlineLvl w:val="2"/>
        <w:rPr>
          <w:rFonts w:ascii="Times New Roman" w:hAnsi="Times New Roman"/>
        </w:rPr>
      </w:pPr>
      <w:r>
        <w:rPr>
          <w:rFonts w:ascii="Times New Roman" w:hAnsi="Times New Roman"/>
        </w:rPr>
        <w:lastRenderedPageBreak/>
        <w:t>A Seasonal DR Audit determines the ability of a Demand Response Resource to perform during specified months for a specified duration</w:t>
      </w:r>
      <w:r w:rsidRPr="0093393F">
        <w:rPr>
          <w:rFonts w:ascii="Times New Roman" w:hAnsi="Times New Roman"/>
        </w:rPr>
        <w:t>.</w:t>
      </w:r>
    </w:p>
    <w:p w14:paraId="57421667" w14:textId="77777777" w:rsidR="00E04FF1" w:rsidRPr="0093393F" w:rsidRDefault="00E04FF1" w:rsidP="001D3693">
      <w:pPr>
        <w:pStyle w:val="ListParagraph"/>
        <w:numPr>
          <w:ilvl w:val="1"/>
          <w:numId w:val="13"/>
        </w:numPr>
        <w:spacing w:after="0" w:line="360" w:lineRule="auto"/>
        <w:outlineLvl w:val="2"/>
        <w:rPr>
          <w:rFonts w:ascii="Times New Roman" w:hAnsi="Times New Roman"/>
        </w:rPr>
      </w:pPr>
      <w:r w:rsidRPr="0093393F">
        <w:rPr>
          <w:rFonts w:ascii="Times New Roman" w:hAnsi="Times New Roman"/>
        </w:rPr>
        <w:t>An ISO-Initiated Claimed Capability Audit is conducted by the ISO to verify the Generator Asset’s Establish Claimed Capability Audit value</w:t>
      </w:r>
      <w:r>
        <w:rPr>
          <w:rFonts w:ascii="Times New Roman" w:hAnsi="Times New Roman"/>
        </w:rPr>
        <w:t xml:space="preserve"> </w:t>
      </w:r>
      <w:r w:rsidRPr="001E31F0">
        <w:rPr>
          <w:rFonts w:ascii="Times New Roman" w:hAnsi="Times New Roman"/>
        </w:rPr>
        <w:t xml:space="preserve">or the Demand Response Resource’s </w:t>
      </w:r>
      <w:r>
        <w:rPr>
          <w:rFonts w:ascii="Times New Roman" w:hAnsi="Times New Roman"/>
        </w:rPr>
        <w:t>Seasonal DR Audit value</w:t>
      </w:r>
      <w:r w:rsidRPr="0093393F">
        <w:rPr>
          <w:rFonts w:ascii="Times New Roman" w:hAnsi="Times New Roman"/>
        </w:rPr>
        <w:t>.</w:t>
      </w:r>
    </w:p>
    <w:p w14:paraId="1D624BD4" w14:textId="77777777" w:rsidR="00E04FF1" w:rsidRPr="0093393F" w:rsidRDefault="00E04FF1" w:rsidP="001D3693">
      <w:pPr>
        <w:pStyle w:val="ListParagraph"/>
        <w:numPr>
          <w:ilvl w:val="0"/>
          <w:numId w:val="13"/>
        </w:numPr>
        <w:spacing w:after="0" w:line="360" w:lineRule="auto"/>
        <w:ind w:left="720" w:hanging="720"/>
        <w:outlineLvl w:val="2"/>
        <w:rPr>
          <w:rFonts w:ascii="Times New Roman" w:hAnsi="Times New Roman"/>
        </w:rPr>
      </w:pPr>
      <w:r w:rsidRPr="0093393F">
        <w:rPr>
          <w:rFonts w:ascii="Times New Roman" w:hAnsi="Times New Roman"/>
        </w:rPr>
        <w:t>The Claimed Capability Audit value of a Generator Asset shall reflect any limitations based upon the interdependence of common elements between two or more Generator Assets such as:  auxiliaries, limiting operating parameters, and the deployment of operating personnel.</w:t>
      </w:r>
    </w:p>
    <w:p w14:paraId="5F03D8C2" w14:textId="77777777" w:rsidR="00E04FF1" w:rsidRPr="0093393F" w:rsidRDefault="00E04FF1" w:rsidP="001D3693">
      <w:pPr>
        <w:pStyle w:val="ListParagraph"/>
        <w:numPr>
          <w:ilvl w:val="0"/>
          <w:numId w:val="13"/>
        </w:numPr>
        <w:spacing w:after="0" w:line="360" w:lineRule="auto"/>
        <w:ind w:left="720" w:hanging="720"/>
        <w:outlineLvl w:val="2"/>
        <w:rPr>
          <w:rFonts w:ascii="Times New Roman" w:hAnsi="Times New Roman"/>
        </w:rPr>
      </w:pPr>
      <w:r w:rsidRPr="0093393F">
        <w:rPr>
          <w:rFonts w:ascii="Times New Roman" w:hAnsi="Times New Roman"/>
        </w:rPr>
        <w:t>The Claimed Capability Audit value of gas turbine, combined cycle, and pseudo-combined cycle assets shall be normalized to standard 90° (summer) and 20° (winter) temperatures.</w:t>
      </w:r>
    </w:p>
    <w:p w14:paraId="319F7507" w14:textId="77777777" w:rsidR="00E04FF1" w:rsidRPr="0093393F" w:rsidRDefault="00E04FF1" w:rsidP="001D3693">
      <w:pPr>
        <w:pStyle w:val="ListParagraph"/>
        <w:numPr>
          <w:ilvl w:val="0"/>
          <w:numId w:val="13"/>
        </w:numPr>
        <w:spacing w:after="0" w:line="360" w:lineRule="auto"/>
        <w:ind w:left="720" w:hanging="720"/>
        <w:outlineLvl w:val="2"/>
        <w:rPr>
          <w:rFonts w:ascii="Times New Roman" w:hAnsi="Times New Roman"/>
        </w:rPr>
      </w:pPr>
      <w:r w:rsidRPr="0093393F">
        <w:rPr>
          <w:rFonts w:ascii="Times New Roman" w:hAnsi="Times New Roman"/>
        </w:rPr>
        <w:t>The Claimed Capability Audit value f</w:t>
      </w:r>
      <w:r>
        <w:rPr>
          <w:rFonts w:ascii="Times New Roman" w:hAnsi="Times New Roman"/>
        </w:rPr>
        <w:t>or steam turbine assets with st</w:t>
      </w:r>
      <w:r w:rsidRPr="0093393F">
        <w:rPr>
          <w:rFonts w:ascii="Times New Roman" w:hAnsi="Times New Roman"/>
        </w:rPr>
        <w:t xml:space="preserve">eam exports, combined cycle, or pseudo-combined cycle assets with steam exports where steam is exported for uses external to the electric power facility, shall </w:t>
      </w:r>
      <w:r>
        <w:rPr>
          <w:rFonts w:ascii="Times New Roman" w:hAnsi="Times New Roman"/>
        </w:rPr>
        <w:t>b</w:t>
      </w:r>
      <w:r w:rsidRPr="0093393F">
        <w:rPr>
          <w:rFonts w:ascii="Times New Roman" w:hAnsi="Times New Roman"/>
        </w:rPr>
        <w:t>e normalized to the facility’s Seasonal Claimed Capability steam demand.</w:t>
      </w:r>
    </w:p>
    <w:p w14:paraId="4D594C42" w14:textId="77777777" w:rsidR="00E04FF1" w:rsidRPr="0093393F" w:rsidRDefault="00E04FF1" w:rsidP="001D3693">
      <w:pPr>
        <w:pStyle w:val="ListParagraph"/>
        <w:numPr>
          <w:ilvl w:val="0"/>
          <w:numId w:val="13"/>
        </w:numPr>
        <w:spacing w:after="0" w:line="360" w:lineRule="auto"/>
        <w:ind w:left="720" w:hanging="720"/>
        <w:outlineLvl w:val="2"/>
        <w:rPr>
          <w:rFonts w:ascii="Times New Roman" w:hAnsi="Times New Roman"/>
        </w:rPr>
      </w:pPr>
      <w:r w:rsidRPr="0093393F">
        <w:rPr>
          <w:rFonts w:ascii="Times New Roman" w:hAnsi="Times New Roman"/>
        </w:rPr>
        <w:t>A Claimed Capability Audit may be denied or rescheduled by the ISO if its performance will jeopardize the reliable operation of the electrical system.</w:t>
      </w:r>
    </w:p>
    <w:p w14:paraId="75CF5B16" w14:textId="77777777" w:rsidR="00E04FF1" w:rsidRDefault="00E04FF1" w:rsidP="00E04FF1">
      <w:pPr>
        <w:spacing w:after="0" w:line="360" w:lineRule="auto"/>
        <w:outlineLvl w:val="2"/>
        <w:rPr>
          <w:rFonts w:ascii="Times New Roman" w:hAnsi="Times New Roman"/>
          <w:b/>
        </w:rPr>
      </w:pPr>
    </w:p>
    <w:p w14:paraId="2EE65667" w14:textId="77777777" w:rsidR="00E04FF1" w:rsidRDefault="00E04FF1" w:rsidP="00E04FF1">
      <w:pPr>
        <w:spacing w:after="0" w:line="360" w:lineRule="auto"/>
        <w:outlineLvl w:val="2"/>
        <w:rPr>
          <w:rFonts w:ascii="Times New Roman" w:hAnsi="Times New Roman"/>
        </w:rPr>
      </w:pPr>
      <w:r>
        <w:rPr>
          <w:rFonts w:ascii="Times New Roman" w:hAnsi="Times New Roman"/>
          <w:b/>
        </w:rPr>
        <w:t>III.1.5.1.2</w:t>
      </w:r>
      <w:r>
        <w:rPr>
          <w:rFonts w:ascii="Times New Roman" w:hAnsi="Times New Roman"/>
          <w:b/>
        </w:rPr>
        <w:tab/>
      </w:r>
      <w:r>
        <w:rPr>
          <w:rFonts w:ascii="Times New Roman" w:hAnsi="Times New Roman"/>
          <w:b/>
        </w:rPr>
        <w:tab/>
        <w:t>Establish Claimed Capability Audit.</w:t>
      </w:r>
    </w:p>
    <w:p w14:paraId="558D6730"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An Establish Claimed Capability Audit may be performed only by a Generator Asset.</w:t>
      </w:r>
    </w:p>
    <w:p w14:paraId="2CBC7800"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The time and date of an Establish Claimed Capability Audit shall be unannounced.</w:t>
      </w:r>
    </w:p>
    <w:p w14:paraId="5554707D"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For a newly commercial Generator Asset:</w:t>
      </w:r>
    </w:p>
    <w:p w14:paraId="236C591B"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An Establish Claimed Capability Audit will be scheduled by the ISO within five Business Days of the commercial operation date for all Generator Assets except:</w:t>
      </w:r>
    </w:p>
    <w:p w14:paraId="0EA337A7" w14:textId="77777777" w:rsidR="00E04FF1" w:rsidRDefault="00E04FF1" w:rsidP="001D3693">
      <w:pPr>
        <w:pStyle w:val="ListParagraph"/>
        <w:numPr>
          <w:ilvl w:val="2"/>
          <w:numId w:val="14"/>
        </w:numPr>
        <w:spacing w:after="0" w:line="360" w:lineRule="auto"/>
        <w:ind w:left="2160" w:hanging="540"/>
        <w:outlineLvl w:val="2"/>
        <w:rPr>
          <w:rFonts w:ascii="Times New Roman" w:hAnsi="Times New Roman"/>
        </w:rPr>
      </w:pPr>
      <w:r>
        <w:rPr>
          <w:rFonts w:ascii="Times New Roman" w:hAnsi="Times New Roman"/>
        </w:rPr>
        <w:t xml:space="preserve">Non-intermittent daily cycle hydro; </w:t>
      </w:r>
    </w:p>
    <w:p w14:paraId="269AC927" w14:textId="77777777" w:rsidR="00E04FF1" w:rsidRDefault="00E04FF1" w:rsidP="001D3693">
      <w:pPr>
        <w:pStyle w:val="ListParagraph"/>
        <w:numPr>
          <w:ilvl w:val="2"/>
          <w:numId w:val="14"/>
        </w:numPr>
        <w:spacing w:after="0" w:line="360" w:lineRule="auto"/>
        <w:ind w:left="2160" w:hanging="540"/>
        <w:outlineLvl w:val="2"/>
        <w:rPr>
          <w:rFonts w:ascii="Times New Roman" w:hAnsi="Times New Roman"/>
        </w:rPr>
      </w:pPr>
      <w:r>
        <w:rPr>
          <w:rFonts w:ascii="Times New Roman" w:hAnsi="Times New Roman"/>
        </w:rPr>
        <w:t>Non-intermittent net-metered, or special qualifying facilities that do not elect to audit as described in Section III.1.5.1.3; and</w:t>
      </w:r>
    </w:p>
    <w:p w14:paraId="1B239B96" w14:textId="77777777" w:rsidR="00E04FF1" w:rsidRDefault="00E04FF1" w:rsidP="001D3693">
      <w:pPr>
        <w:pStyle w:val="ListParagraph"/>
        <w:numPr>
          <w:ilvl w:val="2"/>
          <w:numId w:val="14"/>
        </w:numPr>
        <w:spacing w:after="0" w:line="360" w:lineRule="auto"/>
        <w:ind w:left="2160" w:hanging="540"/>
        <w:outlineLvl w:val="2"/>
        <w:rPr>
          <w:rFonts w:ascii="Times New Roman" w:hAnsi="Times New Roman"/>
        </w:rPr>
      </w:pPr>
      <w:r>
        <w:rPr>
          <w:rFonts w:ascii="Times New Roman" w:hAnsi="Times New Roman"/>
        </w:rPr>
        <w:t>Intermittent Generator Assets</w:t>
      </w:r>
    </w:p>
    <w:p w14:paraId="401488BB"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The Establish Claimed Capability Audit values for both summer and winter shall equal the mean net real power output demonstrated over the duration of the audit, as reflected in hourly revenue metering data, normalized for temperature and steam exports.</w:t>
      </w:r>
    </w:p>
    <w:p w14:paraId="6ECE5375"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The Establish Claimed Capability Audit values shall be effective as of the commercial operation date of the Generator Asset.</w:t>
      </w:r>
    </w:p>
    <w:p w14:paraId="7C64B46C"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For Generator Assets with an Establish Claimed Capability Audit value:</w:t>
      </w:r>
    </w:p>
    <w:p w14:paraId="3E6A9C6E"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lastRenderedPageBreak/>
        <w:t>An Establish Claimed Capability Audit may be performed at the request of a Market Participant in order to support a change in the summer and winter Establish Claimed Capability Audit values for a Generator Asset.</w:t>
      </w:r>
    </w:p>
    <w:p w14:paraId="1AFFF1EB"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An Establish Claimed Capability Audit shall be performed within five Business Days of the date of the request.</w:t>
      </w:r>
    </w:p>
    <w:p w14:paraId="67F0828F"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The Establish Claimed Capability Audit values for both summer and winter shall equal the mean net real power output demonstrated over the duration of the audit, as reflected in hourly revenue metering data, normalized for temperature and steam exports.</w:t>
      </w:r>
    </w:p>
    <w:p w14:paraId="10CD9F03"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The Establish Claimed Capability Audit values become effective one Business Day following notification of the audit results to the Market Participant by the ISO.</w:t>
      </w:r>
    </w:p>
    <w:p w14:paraId="3B5A019E"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A Market Participant may cancel an audit request prior to issuance of the audit Dispatch Instruction.</w:t>
      </w:r>
    </w:p>
    <w:p w14:paraId="06FCE7D6"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An Establish Claimed Capability Audit value may not exceed the maximum interconnected flow specified in the Network Resource Capability for the resource associated with the Generator Asset.</w:t>
      </w:r>
    </w:p>
    <w:p w14:paraId="2F56C3A0"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 xml:space="preserve">Establish Claimed Capability Audits shall be performed on non-NERC holiday </w:t>
      </w:r>
      <w:r w:rsidRPr="001E31F0">
        <w:rPr>
          <w:rFonts w:ascii="Times New Roman" w:hAnsi="Times New Roman"/>
        </w:rPr>
        <w:t>weekday</w:t>
      </w:r>
      <w:r>
        <w:rPr>
          <w:rFonts w:ascii="Times New Roman" w:hAnsi="Times New Roman"/>
        </w:rPr>
        <w:t>s</w:t>
      </w:r>
      <w:r w:rsidRPr="001E31F0">
        <w:rPr>
          <w:rFonts w:ascii="Times New Roman" w:hAnsi="Times New Roman"/>
        </w:rPr>
        <w:t xml:space="preserve"> </w:t>
      </w:r>
      <w:r>
        <w:rPr>
          <w:rFonts w:ascii="Times New Roman" w:hAnsi="Times New Roman"/>
        </w:rPr>
        <w:t>between 0800 and 2200.</w:t>
      </w:r>
    </w:p>
    <w:p w14:paraId="2E9BA486"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To conduct an Establish Claimed Capability Audit, the ISO</w:t>
      </w:r>
      <w:r w:rsidRPr="0093393F">
        <w:rPr>
          <w:rFonts w:ascii="Times New Roman" w:hAnsi="Times New Roman"/>
        </w:rPr>
        <w:t xml:space="preserve"> shall:</w:t>
      </w:r>
    </w:p>
    <w:p w14:paraId="24036287"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Initiate an Establish Claimed Capability Audit by issuing a Dispatch Instruction ordering the Generator Asset’s net output to increase from the current operating level to its Real-Time High Operating Limit.</w:t>
      </w:r>
      <w:r w:rsidRPr="00F46785">
        <w:rPr>
          <w:rFonts w:ascii="Times New Roman" w:hAnsi="Times New Roman"/>
        </w:rPr>
        <w:t xml:space="preserve"> </w:t>
      </w:r>
    </w:p>
    <w:p w14:paraId="30E79136"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Indicate</w:t>
      </w:r>
      <w:r w:rsidRPr="0000412B">
        <w:rPr>
          <w:rFonts w:ascii="Times New Roman" w:hAnsi="Times New Roman"/>
        </w:rPr>
        <w:t xml:space="preserve"> when issuing the Dispatch Instruction that an audit will be conducted.</w:t>
      </w:r>
    </w:p>
    <w:p w14:paraId="3EBA98FD" w14:textId="77777777" w:rsidR="00E04FF1" w:rsidRDefault="00E04FF1" w:rsidP="001D3693">
      <w:pPr>
        <w:pStyle w:val="ListParagraph"/>
        <w:numPr>
          <w:ilvl w:val="1"/>
          <w:numId w:val="14"/>
        </w:numPr>
        <w:spacing w:after="0" w:line="360" w:lineRule="auto"/>
        <w:outlineLvl w:val="2"/>
        <w:rPr>
          <w:rFonts w:ascii="Times New Roman" w:hAnsi="Times New Roman"/>
        </w:rPr>
      </w:pPr>
      <w:r>
        <w:rPr>
          <w:rFonts w:ascii="Times New Roman" w:hAnsi="Times New Roman"/>
        </w:rPr>
        <w:t xml:space="preserve"> Begin the audit with the first full clock hour after sufficient time has been allowed for the asset to ramp, based on its offered ramp rate from its current operating point to reach its Real-Time High Operating Limit.</w:t>
      </w:r>
    </w:p>
    <w:p w14:paraId="178BE99F" w14:textId="77777777" w:rsidR="00E04FF1" w:rsidRDefault="00E04FF1" w:rsidP="001D3693">
      <w:pPr>
        <w:pStyle w:val="ListParagraph"/>
        <w:numPr>
          <w:ilvl w:val="0"/>
          <w:numId w:val="14"/>
        </w:numPr>
        <w:spacing w:after="0" w:line="360" w:lineRule="auto"/>
        <w:ind w:left="720" w:hanging="720"/>
        <w:outlineLvl w:val="2"/>
        <w:rPr>
          <w:rFonts w:ascii="Times New Roman" w:hAnsi="Times New Roman"/>
        </w:rPr>
      </w:pPr>
      <w:r>
        <w:rPr>
          <w:rFonts w:ascii="Times New Roman" w:hAnsi="Times New Roman"/>
        </w:rPr>
        <w:t>An Establish Claimed Capability Audit shall be performed for the following contiguous duration:</w:t>
      </w:r>
    </w:p>
    <w:p w14:paraId="6D8E25B7" w14:textId="77777777" w:rsidR="00E04FF1" w:rsidRDefault="00E04FF1" w:rsidP="00E04FF1">
      <w:pPr>
        <w:pStyle w:val="ListParagraph"/>
        <w:spacing w:after="0" w:line="360" w:lineRule="auto"/>
        <w:ind w:left="360"/>
        <w:outlineLvl w:val="2"/>
        <w:rPr>
          <w:rFonts w:ascii="Times New Roman" w:hAnsi="Times New Roman"/>
        </w:rPr>
      </w:pPr>
    </w:p>
    <w:tbl>
      <w:tblPr>
        <w:tblStyle w:val="TableGrid"/>
        <w:tblW w:w="0" w:type="auto"/>
        <w:tblInd w:w="360" w:type="dxa"/>
        <w:tblLook w:val="04A0" w:firstRow="1" w:lastRow="0" w:firstColumn="1" w:lastColumn="0" w:noHBand="0" w:noVBand="1"/>
      </w:tblPr>
      <w:tblGrid>
        <w:gridCol w:w="4759"/>
        <w:gridCol w:w="4231"/>
      </w:tblGrid>
      <w:tr w:rsidR="00E04FF1" w14:paraId="09B3555C" w14:textId="77777777" w:rsidTr="007F31EC">
        <w:tc>
          <w:tcPr>
            <w:tcW w:w="9216" w:type="dxa"/>
            <w:gridSpan w:val="2"/>
          </w:tcPr>
          <w:p w14:paraId="0149DD16"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Duration Required for an Establish Claimed Capability Audit</w:t>
            </w:r>
          </w:p>
        </w:tc>
      </w:tr>
      <w:tr w:rsidR="00E04FF1" w14:paraId="2B328502" w14:textId="77777777" w:rsidTr="007F31EC">
        <w:tc>
          <w:tcPr>
            <w:tcW w:w="4878" w:type="dxa"/>
          </w:tcPr>
          <w:p w14:paraId="3FDE5F06"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Type</w:t>
            </w:r>
          </w:p>
        </w:tc>
        <w:tc>
          <w:tcPr>
            <w:tcW w:w="4338" w:type="dxa"/>
          </w:tcPr>
          <w:p w14:paraId="50F03BCA"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Claimed Capability Audit Duration (</w:t>
            </w:r>
            <w:proofErr w:type="spellStart"/>
            <w:r w:rsidRPr="00CC48A4">
              <w:rPr>
                <w:rFonts w:ascii="Times New Roman" w:hAnsi="Times New Roman"/>
                <w:b/>
              </w:rPr>
              <w:t>Hrs</w:t>
            </w:r>
            <w:proofErr w:type="spellEnd"/>
            <w:r w:rsidRPr="00CC48A4">
              <w:rPr>
                <w:rFonts w:ascii="Times New Roman" w:hAnsi="Times New Roman"/>
                <w:b/>
              </w:rPr>
              <w:t>)</w:t>
            </w:r>
          </w:p>
        </w:tc>
      </w:tr>
      <w:tr w:rsidR="00E04FF1" w14:paraId="7C9701C5" w14:textId="77777777" w:rsidTr="007F31EC">
        <w:tc>
          <w:tcPr>
            <w:tcW w:w="4878" w:type="dxa"/>
          </w:tcPr>
          <w:p w14:paraId="4C256249"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Steam Turbine (Includes Nuclear)</w:t>
            </w:r>
          </w:p>
        </w:tc>
        <w:tc>
          <w:tcPr>
            <w:tcW w:w="4338" w:type="dxa"/>
          </w:tcPr>
          <w:p w14:paraId="51386C13"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23F5E8D1" w14:textId="77777777" w:rsidTr="007F31EC">
        <w:tc>
          <w:tcPr>
            <w:tcW w:w="4878" w:type="dxa"/>
          </w:tcPr>
          <w:p w14:paraId="482BDFD9"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Combined Cycle</w:t>
            </w:r>
          </w:p>
        </w:tc>
        <w:tc>
          <w:tcPr>
            <w:tcW w:w="4338" w:type="dxa"/>
          </w:tcPr>
          <w:p w14:paraId="56375648"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07D76009" w14:textId="77777777" w:rsidTr="007F31EC">
        <w:tc>
          <w:tcPr>
            <w:tcW w:w="4878" w:type="dxa"/>
          </w:tcPr>
          <w:p w14:paraId="2BF1598B"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lastRenderedPageBreak/>
              <w:t>Integrated Coal Gasification Combustion Cycle</w:t>
            </w:r>
          </w:p>
        </w:tc>
        <w:tc>
          <w:tcPr>
            <w:tcW w:w="4338" w:type="dxa"/>
          </w:tcPr>
          <w:p w14:paraId="6504E523"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54509847" w14:textId="77777777" w:rsidTr="007F31EC">
        <w:tc>
          <w:tcPr>
            <w:tcW w:w="4878" w:type="dxa"/>
          </w:tcPr>
          <w:p w14:paraId="6C8BF775"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Pressurized Fluidized Bed Combustion</w:t>
            </w:r>
          </w:p>
        </w:tc>
        <w:tc>
          <w:tcPr>
            <w:tcW w:w="4338" w:type="dxa"/>
          </w:tcPr>
          <w:p w14:paraId="50A13A90"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7A0015A6" w14:textId="77777777" w:rsidTr="007F31EC">
        <w:tc>
          <w:tcPr>
            <w:tcW w:w="4878" w:type="dxa"/>
          </w:tcPr>
          <w:p w14:paraId="32EEC03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Combustion Gas Turbine</w:t>
            </w:r>
          </w:p>
        </w:tc>
        <w:tc>
          <w:tcPr>
            <w:tcW w:w="4338" w:type="dxa"/>
          </w:tcPr>
          <w:p w14:paraId="0C50274B"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1</w:t>
            </w:r>
          </w:p>
        </w:tc>
      </w:tr>
      <w:tr w:rsidR="00E04FF1" w14:paraId="482ECDBC" w14:textId="77777777" w:rsidTr="007F31EC">
        <w:tc>
          <w:tcPr>
            <w:tcW w:w="4878" w:type="dxa"/>
          </w:tcPr>
          <w:p w14:paraId="704B845A"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Internal Combustion Engine</w:t>
            </w:r>
          </w:p>
        </w:tc>
        <w:tc>
          <w:tcPr>
            <w:tcW w:w="4338" w:type="dxa"/>
          </w:tcPr>
          <w:p w14:paraId="1C216510"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1</w:t>
            </w:r>
          </w:p>
        </w:tc>
      </w:tr>
      <w:tr w:rsidR="00E04FF1" w14:paraId="7111EE15" w14:textId="77777777" w:rsidTr="007F31EC">
        <w:tc>
          <w:tcPr>
            <w:tcW w:w="4878" w:type="dxa"/>
          </w:tcPr>
          <w:p w14:paraId="4697849B"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Hydraulic Turbine – Reversible (Electric Storage)</w:t>
            </w:r>
          </w:p>
          <w:p w14:paraId="3DC709F2"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Hydraulic Turbine – Other</w:t>
            </w:r>
          </w:p>
        </w:tc>
        <w:tc>
          <w:tcPr>
            <w:tcW w:w="4338" w:type="dxa"/>
          </w:tcPr>
          <w:p w14:paraId="17D56860"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0945886C" w14:textId="77777777" w:rsidTr="007F31EC">
        <w:tc>
          <w:tcPr>
            <w:tcW w:w="4878" w:type="dxa"/>
          </w:tcPr>
          <w:p w14:paraId="57E79935"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 xml:space="preserve">Hydro-Conventional Daily </w:t>
            </w:r>
            <w:proofErr w:type="spellStart"/>
            <w:r>
              <w:rPr>
                <w:rFonts w:ascii="Times New Roman" w:hAnsi="Times New Roman"/>
              </w:rPr>
              <w:t>Pondage</w:t>
            </w:r>
            <w:proofErr w:type="spellEnd"/>
          </w:p>
          <w:p w14:paraId="6AED709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Hydro-Conventional Run of River</w:t>
            </w:r>
          </w:p>
          <w:p w14:paraId="3204ADF1"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Hydro-Conventional Weekly</w:t>
            </w:r>
          </w:p>
        </w:tc>
        <w:tc>
          <w:tcPr>
            <w:tcW w:w="4338" w:type="dxa"/>
          </w:tcPr>
          <w:p w14:paraId="7891B7CF"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3A011E17" w14:textId="77777777" w:rsidTr="007F31EC">
        <w:tc>
          <w:tcPr>
            <w:tcW w:w="4878" w:type="dxa"/>
          </w:tcPr>
          <w:p w14:paraId="4B8F5367"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Wind</w:t>
            </w:r>
          </w:p>
          <w:p w14:paraId="547F6AC9"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Photovoltaic</w:t>
            </w:r>
          </w:p>
          <w:p w14:paraId="37308F17"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Fuel Cell</w:t>
            </w:r>
          </w:p>
        </w:tc>
        <w:tc>
          <w:tcPr>
            <w:tcW w:w="4338" w:type="dxa"/>
          </w:tcPr>
          <w:p w14:paraId="5CEE38AD"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48D9D36A" w14:textId="77777777" w:rsidTr="007F31EC">
        <w:tc>
          <w:tcPr>
            <w:tcW w:w="4878" w:type="dxa"/>
          </w:tcPr>
          <w:p w14:paraId="57EC18A5"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Other Electric Storage (Excludes Hydraulic Turbine - Reversible)</w:t>
            </w:r>
          </w:p>
        </w:tc>
        <w:tc>
          <w:tcPr>
            <w:tcW w:w="4338" w:type="dxa"/>
          </w:tcPr>
          <w:p w14:paraId="177A45F0" w14:textId="77777777" w:rsidR="00E04FF1" w:rsidRDefault="00E04FF1" w:rsidP="007F31EC">
            <w:pPr>
              <w:pStyle w:val="ListParagraph"/>
              <w:spacing w:line="360" w:lineRule="auto"/>
              <w:ind w:left="0"/>
              <w:jc w:val="center"/>
              <w:outlineLvl w:val="2"/>
              <w:rPr>
                <w:rFonts w:ascii="Times New Roman" w:hAnsi="Times New Roman"/>
              </w:rPr>
            </w:pPr>
            <w:r w:rsidRPr="00D15E78">
              <w:rPr>
                <w:rFonts w:ascii="Times New Roman" w:hAnsi="Times New Roman"/>
              </w:rPr>
              <w:t>2</w:t>
            </w:r>
          </w:p>
        </w:tc>
      </w:tr>
    </w:tbl>
    <w:p w14:paraId="24029A76" w14:textId="77777777" w:rsidR="00E04FF1" w:rsidRDefault="00E04FF1" w:rsidP="00E04FF1">
      <w:pPr>
        <w:pStyle w:val="ListParagraph"/>
        <w:spacing w:after="0" w:line="360" w:lineRule="auto"/>
        <w:ind w:left="360"/>
        <w:outlineLvl w:val="2"/>
        <w:rPr>
          <w:rFonts w:ascii="Times New Roman" w:hAnsi="Times New Roman"/>
        </w:rPr>
      </w:pPr>
    </w:p>
    <w:p w14:paraId="12EC62BB" w14:textId="77777777" w:rsidR="00E04FF1" w:rsidRPr="003408A2" w:rsidRDefault="00E04FF1" w:rsidP="00E04FF1">
      <w:pPr>
        <w:spacing w:after="0" w:line="360" w:lineRule="auto"/>
        <w:outlineLvl w:val="2"/>
        <w:rPr>
          <w:rFonts w:ascii="Times New Roman" w:hAnsi="Times New Roman"/>
        </w:rPr>
      </w:pPr>
      <w:r w:rsidRPr="003408A2">
        <w:rPr>
          <w:rFonts w:ascii="Times New Roman" w:hAnsi="Times New Roman"/>
        </w:rPr>
        <w:t>(i)</w:t>
      </w:r>
      <w:r w:rsidRPr="003408A2">
        <w:rPr>
          <w:rFonts w:ascii="Times New Roman" w:hAnsi="Times New Roman"/>
        </w:rPr>
        <w:tab/>
        <w:t xml:space="preserve">The ISO, in consultation with the Market Participant, will determine the contiguous audit duration for a Generator Asset of a type not listed in Section </w:t>
      </w:r>
      <w:proofErr w:type="gramStart"/>
      <w:r w:rsidRPr="003408A2">
        <w:rPr>
          <w:rFonts w:ascii="Times New Roman" w:hAnsi="Times New Roman"/>
        </w:rPr>
        <w:t>III.1.5.1.2(</w:t>
      </w:r>
      <w:proofErr w:type="gramEnd"/>
      <w:r w:rsidRPr="003408A2">
        <w:rPr>
          <w:rFonts w:ascii="Times New Roman" w:hAnsi="Times New Roman"/>
        </w:rPr>
        <w:t xml:space="preserve">h). </w:t>
      </w:r>
    </w:p>
    <w:p w14:paraId="11946CD0" w14:textId="77777777" w:rsidR="00E04FF1" w:rsidRPr="0093393F" w:rsidRDefault="00E04FF1" w:rsidP="00E04FF1">
      <w:pPr>
        <w:pStyle w:val="ListParagraph"/>
        <w:spacing w:after="0" w:line="360" w:lineRule="auto"/>
        <w:ind w:left="360"/>
        <w:outlineLvl w:val="2"/>
        <w:rPr>
          <w:rFonts w:ascii="Times New Roman" w:hAnsi="Times New Roman"/>
        </w:rPr>
      </w:pPr>
    </w:p>
    <w:p w14:paraId="061F28FB" w14:textId="77777777" w:rsidR="00E04FF1" w:rsidRDefault="00E04FF1" w:rsidP="00E04FF1">
      <w:pPr>
        <w:spacing w:after="0" w:line="360" w:lineRule="auto"/>
        <w:outlineLvl w:val="2"/>
        <w:rPr>
          <w:rFonts w:ascii="Times New Roman" w:hAnsi="Times New Roman"/>
          <w:b/>
        </w:rPr>
      </w:pPr>
      <w:r>
        <w:rPr>
          <w:rFonts w:ascii="Times New Roman" w:hAnsi="Times New Roman"/>
          <w:b/>
        </w:rPr>
        <w:t>III.1.5.1.3.</w:t>
      </w:r>
      <w:r>
        <w:rPr>
          <w:rFonts w:ascii="Times New Roman" w:hAnsi="Times New Roman"/>
          <w:b/>
        </w:rPr>
        <w:tab/>
      </w:r>
      <w:r>
        <w:rPr>
          <w:rFonts w:ascii="Times New Roman" w:hAnsi="Times New Roman"/>
          <w:b/>
        </w:rPr>
        <w:tab/>
        <w:t>Seasonal Claimed Capability Audits.</w:t>
      </w:r>
    </w:p>
    <w:p w14:paraId="7473C83F" w14:textId="77777777" w:rsidR="00E04FF1" w:rsidRPr="000428B7" w:rsidRDefault="00E04FF1" w:rsidP="001D3693">
      <w:pPr>
        <w:pStyle w:val="ListParagraph"/>
        <w:numPr>
          <w:ilvl w:val="0"/>
          <w:numId w:val="15"/>
        </w:numPr>
        <w:spacing w:after="0" w:line="360" w:lineRule="auto"/>
        <w:ind w:left="720" w:hanging="720"/>
        <w:outlineLvl w:val="2"/>
        <w:rPr>
          <w:rFonts w:ascii="Times New Roman" w:hAnsi="Times New Roman"/>
          <w:b/>
        </w:rPr>
      </w:pPr>
      <w:r w:rsidRPr="000428B7">
        <w:rPr>
          <w:rFonts w:ascii="Times New Roman" w:hAnsi="Times New Roman"/>
        </w:rPr>
        <w:t>A Seasonal Claimed Capability Audit may be performed only by a Generator Asset.</w:t>
      </w:r>
    </w:p>
    <w:p w14:paraId="18D61964" w14:textId="77777777" w:rsidR="00E04FF1" w:rsidRPr="0093393F" w:rsidRDefault="00E04FF1" w:rsidP="001D3693">
      <w:pPr>
        <w:pStyle w:val="ListParagraph"/>
        <w:numPr>
          <w:ilvl w:val="0"/>
          <w:numId w:val="15"/>
        </w:numPr>
        <w:spacing w:after="0" w:line="360" w:lineRule="auto"/>
        <w:ind w:left="720" w:hanging="720"/>
        <w:outlineLvl w:val="2"/>
        <w:rPr>
          <w:rFonts w:ascii="Times New Roman" w:hAnsi="Times New Roman"/>
          <w:b/>
        </w:rPr>
      </w:pPr>
      <w:r>
        <w:rPr>
          <w:rFonts w:ascii="Times New Roman" w:hAnsi="Times New Roman"/>
        </w:rPr>
        <w:t>A Seasonal Claimed Capability Audit must be conducted by all Generator Assets except:</w:t>
      </w:r>
    </w:p>
    <w:p w14:paraId="6898D895"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Non-intermittent daily hydro; and</w:t>
      </w:r>
    </w:p>
    <w:p w14:paraId="4AB9C25E" w14:textId="77777777" w:rsidR="00E04FF1" w:rsidRPr="00B37457"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Intermittent, net-metered, and special qualifying facilities. Non-intermittent net-metered and special qualifying facilities may elect to perform Seasonal Claimed Capability Audits pursuant to Section III.1.7.11(c</w:t>
      </w:r>
      <w:proofErr w:type="gramStart"/>
      <w:r>
        <w:rPr>
          <w:rFonts w:ascii="Times New Roman" w:hAnsi="Times New Roman"/>
        </w:rPr>
        <w:t>)(</w:t>
      </w:r>
      <w:proofErr w:type="gramEnd"/>
      <w:r>
        <w:rPr>
          <w:rFonts w:ascii="Times New Roman" w:hAnsi="Times New Roman"/>
        </w:rPr>
        <w:t>iv).</w:t>
      </w:r>
    </w:p>
    <w:p w14:paraId="53625BC0"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An Establish Claimed Capability Audit or ISO-Initiated Claimed Capability Audit that meets the requirements of a Seasonal Claimed Capability Audit in this Section III.1.5.1.3 may be used to fulfill a Generator Asset’s Seasonal Claimed Capability Audit obligation.</w:t>
      </w:r>
    </w:p>
    <w:p w14:paraId="7F66B926"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Except as provided in Section III.1.5.1.3(n) below, a summer Seasonal Claimed Capability Audit must be conducted:</w:t>
      </w:r>
    </w:p>
    <w:p w14:paraId="22D9F64B"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lastRenderedPageBreak/>
        <w:t>At least once every Capability Demonstration Year;</w:t>
      </w:r>
    </w:p>
    <w:p w14:paraId="1ECA6F18"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Either (1) at a mean ambient temperature during the audit that is greater than or equal to 80 degrees Fahrenheit at the location of the Generator Asset, or (2) during an ISO-announced summer Seasonal Claimed Capability Audit window.</w:t>
      </w:r>
    </w:p>
    <w:p w14:paraId="5714A902"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 winter Seasonal Claimed Capability Audit must be conducted:</w:t>
      </w:r>
    </w:p>
    <w:p w14:paraId="4EA4A1E5"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At least once in the previous three Capability Demonstration Years, except that a newly commercial Generator Asset which becomes commercial on or after:</w:t>
      </w:r>
    </w:p>
    <w:p w14:paraId="1CE3A4D0" w14:textId="77777777" w:rsidR="00E04FF1" w:rsidRDefault="00E04FF1" w:rsidP="001D3693">
      <w:pPr>
        <w:pStyle w:val="ListParagraph"/>
        <w:numPr>
          <w:ilvl w:val="2"/>
          <w:numId w:val="15"/>
        </w:numPr>
        <w:spacing w:after="0" w:line="360" w:lineRule="auto"/>
        <w:ind w:left="2160" w:hanging="540"/>
        <w:outlineLvl w:val="2"/>
        <w:rPr>
          <w:rFonts w:ascii="Times New Roman" w:hAnsi="Times New Roman"/>
        </w:rPr>
      </w:pPr>
      <w:r>
        <w:rPr>
          <w:rFonts w:ascii="Times New Roman" w:hAnsi="Times New Roman"/>
        </w:rPr>
        <w:t>September 1 and prior to December 31 shall perform a winter Seasonal Claimed Capability Audit prior to the end of that Capability Demonstration Year.</w:t>
      </w:r>
    </w:p>
    <w:p w14:paraId="64367223" w14:textId="77777777" w:rsidR="00E04FF1" w:rsidRDefault="00E04FF1" w:rsidP="001D3693">
      <w:pPr>
        <w:pStyle w:val="ListParagraph"/>
        <w:numPr>
          <w:ilvl w:val="2"/>
          <w:numId w:val="15"/>
        </w:numPr>
        <w:spacing w:after="0" w:line="360" w:lineRule="auto"/>
        <w:ind w:left="2160" w:hanging="540"/>
        <w:outlineLvl w:val="2"/>
        <w:rPr>
          <w:rFonts w:ascii="Times New Roman" w:hAnsi="Times New Roman"/>
        </w:rPr>
      </w:pPr>
      <w:r>
        <w:rPr>
          <w:rFonts w:ascii="Times New Roman" w:hAnsi="Times New Roman"/>
        </w:rPr>
        <w:t>January 1 shall perform a winter Seasonal Claimed Capability Audit prior to the end of the next Capability Demonstration Year.</w:t>
      </w:r>
    </w:p>
    <w:p w14:paraId="17C599DC"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Either (1) at a mean ambient temperature during the audit that is less than or equal to 32 degrees Fahrenheit at the location of the Generator Asset, or (2) during an ISO-announced winter Seasonal Claimed Capability Audit window.</w:t>
      </w:r>
    </w:p>
    <w:p w14:paraId="12AC4B0A"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 Seasonal Claimed Capability Audit shall be performed by operating the Generator Asset for the audit time period and submitting to the ISO operational data that meets the following requirements:</w:t>
      </w:r>
    </w:p>
    <w:p w14:paraId="76C7885C"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The Market Participant must notify the ISO of its request to use the dispatch to satisfy the Seasonal Claimed Capability Audit requirement by 5:00 p.m. on the fifth</w:t>
      </w:r>
      <w:r w:rsidRPr="001E31F0">
        <w:rPr>
          <w:rFonts w:ascii="Times New Roman" w:hAnsi="Times New Roman"/>
        </w:rPr>
        <w:t xml:space="preserve"> </w:t>
      </w:r>
      <w:r>
        <w:rPr>
          <w:rFonts w:ascii="Times New Roman" w:hAnsi="Times New Roman"/>
        </w:rPr>
        <w:t>Business Day following the day on which the audit concludes.</w:t>
      </w:r>
    </w:p>
    <w:p w14:paraId="5FC7276F"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The notification must include the date and time period of the demonstration to be used for the Seasonal Claimed Capability Audit and other relevant operating data.</w:t>
      </w:r>
    </w:p>
    <w:p w14:paraId="7640AA75"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The Seasonal Claimed Capability Audit value (summer or winter) will be the mean net real power output demonstrated over the duration of the audit, as reflected in hourly revenue metering data, normalized for temperature and steam exports.</w:t>
      </w:r>
    </w:p>
    <w:p w14:paraId="29D8423E"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 xml:space="preserve">The Seasonal Claimed Capability Audit value (summer or winter) shall be the most recent audit data submitted to the ISO meeting the requirements of this Section III.1.5.1.3.  In the event that a Market Participant fails to submit Seasonal Claimed Capability Audit data to meet the timing requirements in Section </w:t>
      </w:r>
      <w:proofErr w:type="gramStart"/>
      <w:r>
        <w:rPr>
          <w:rFonts w:ascii="Times New Roman" w:hAnsi="Times New Roman"/>
        </w:rPr>
        <w:t>III.1.5.1.3(</w:t>
      </w:r>
      <w:proofErr w:type="gramEnd"/>
      <w:r>
        <w:rPr>
          <w:rFonts w:ascii="Times New Roman" w:hAnsi="Times New Roman"/>
        </w:rPr>
        <w:t>d) and (e), the Seasonal Claimed Capability Audit value for the season shall be set to zero.</w:t>
      </w:r>
    </w:p>
    <w:p w14:paraId="68720230"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The Seasonal Claimed Capability Audit value shall become effective one Business Day following notification of the audit results to the Market Participant by the ISO.</w:t>
      </w:r>
    </w:p>
    <w:p w14:paraId="78CAD815"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 Seasonal Claimed Capability Audit shall be performed for the following contiguous duration:</w:t>
      </w:r>
    </w:p>
    <w:p w14:paraId="18D08602" w14:textId="77777777" w:rsidR="00E04FF1" w:rsidRDefault="00E04FF1" w:rsidP="00E04FF1">
      <w:pPr>
        <w:pStyle w:val="ListParagraph"/>
        <w:spacing w:after="0" w:line="360" w:lineRule="auto"/>
        <w:ind w:left="360"/>
        <w:outlineLvl w:val="2"/>
        <w:rPr>
          <w:rFonts w:ascii="Times New Roman" w:hAnsi="Times New Roman"/>
        </w:rPr>
      </w:pPr>
    </w:p>
    <w:tbl>
      <w:tblPr>
        <w:tblStyle w:val="TableGrid"/>
        <w:tblW w:w="0" w:type="auto"/>
        <w:tblInd w:w="360" w:type="dxa"/>
        <w:tblLook w:val="04A0" w:firstRow="1" w:lastRow="0" w:firstColumn="1" w:lastColumn="0" w:noHBand="0" w:noVBand="1"/>
      </w:tblPr>
      <w:tblGrid>
        <w:gridCol w:w="4499"/>
        <w:gridCol w:w="4491"/>
      </w:tblGrid>
      <w:tr w:rsidR="00E04FF1" w14:paraId="459D10C0" w14:textId="77777777" w:rsidTr="004E6FA7">
        <w:tc>
          <w:tcPr>
            <w:tcW w:w="8990" w:type="dxa"/>
            <w:gridSpan w:val="2"/>
          </w:tcPr>
          <w:p w14:paraId="12B1AF41"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lastRenderedPageBreak/>
              <w:t>Duration Required for a Seasonal Claimed Capability Audit</w:t>
            </w:r>
          </w:p>
        </w:tc>
      </w:tr>
      <w:tr w:rsidR="00E04FF1" w14:paraId="7DC63A50" w14:textId="77777777" w:rsidTr="004E6FA7">
        <w:tc>
          <w:tcPr>
            <w:tcW w:w="4499" w:type="dxa"/>
          </w:tcPr>
          <w:p w14:paraId="3598822C"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Type</w:t>
            </w:r>
          </w:p>
        </w:tc>
        <w:tc>
          <w:tcPr>
            <w:tcW w:w="4491" w:type="dxa"/>
          </w:tcPr>
          <w:p w14:paraId="36C6A575"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Claimed Capability Audit Duration (</w:t>
            </w:r>
            <w:proofErr w:type="spellStart"/>
            <w:r w:rsidRPr="00CC48A4">
              <w:rPr>
                <w:rFonts w:ascii="Times New Roman" w:hAnsi="Times New Roman"/>
                <w:b/>
              </w:rPr>
              <w:t>Hrs</w:t>
            </w:r>
            <w:proofErr w:type="spellEnd"/>
            <w:r w:rsidRPr="00CC48A4">
              <w:rPr>
                <w:rFonts w:ascii="Times New Roman" w:hAnsi="Times New Roman"/>
                <w:b/>
              </w:rPr>
              <w:t>)</w:t>
            </w:r>
          </w:p>
        </w:tc>
      </w:tr>
      <w:tr w:rsidR="00E04FF1" w14:paraId="4020F898" w14:textId="77777777" w:rsidTr="004E6FA7">
        <w:tc>
          <w:tcPr>
            <w:tcW w:w="4499" w:type="dxa"/>
          </w:tcPr>
          <w:p w14:paraId="38B813D6"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Steam Turbine (Includes Nuclear)</w:t>
            </w:r>
          </w:p>
        </w:tc>
        <w:tc>
          <w:tcPr>
            <w:tcW w:w="4491" w:type="dxa"/>
          </w:tcPr>
          <w:p w14:paraId="08DDCD7D"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6F8DF840" w14:textId="77777777" w:rsidTr="004E6FA7">
        <w:tc>
          <w:tcPr>
            <w:tcW w:w="4499" w:type="dxa"/>
          </w:tcPr>
          <w:p w14:paraId="4BEDC44C"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Combined Cycle</w:t>
            </w:r>
          </w:p>
        </w:tc>
        <w:tc>
          <w:tcPr>
            <w:tcW w:w="4491" w:type="dxa"/>
          </w:tcPr>
          <w:p w14:paraId="7B9072B8"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2DBDC99F" w14:textId="77777777" w:rsidTr="004E6FA7">
        <w:tc>
          <w:tcPr>
            <w:tcW w:w="4499" w:type="dxa"/>
          </w:tcPr>
          <w:p w14:paraId="34798F62"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Integrated Coal Gasification Combustion Cycle</w:t>
            </w:r>
          </w:p>
        </w:tc>
        <w:tc>
          <w:tcPr>
            <w:tcW w:w="4491" w:type="dxa"/>
          </w:tcPr>
          <w:p w14:paraId="367E7E3D"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7F5D8ECE" w14:textId="77777777" w:rsidTr="004E6FA7">
        <w:tc>
          <w:tcPr>
            <w:tcW w:w="4499" w:type="dxa"/>
          </w:tcPr>
          <w:p w14:paraId="64EC9BF8"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Pressurized Fluidized Bed Combustion</w:t>
            </w:r>
          </w:p>
        </w:tc>
        <w:tc>
          <w:tcPr>
            <w:tcW w:w="4491" w:type="dxa"/>
          </w:tcPr>
          <w:p w14:paraId="642876AC"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35B53792" w14:textId="77777777" w:rsidTr="004E6FA7">
        <w:tc>
          <w:tcPr>
            <w:tcW w:w="4499" w:type="dxa"/>
          </w:tcPr>
          <w:p w14:paraId="433C6B5F"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Combustion Gas Turbine</w:t>
            </w:r>
          </w:p>
        </w:tc>
        <w:tc>
          <w:tcPr>
            <w:tcW w:w="4491" w:type="dxa"/>
          </w:tcPr>
          <w:p w14:paraId="7FF00322"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1</w:t>
            </w:r>
          </w:p>
        </w:tc>
      </w:tr>
      <w:tr w:rsidR="00E04FF1" w14:paraId="075A72DB" w14:textId="77777777" w:rsidTr="004E6FA7">
        <w:tc>
          <w:tcPr>
            <w:tcW w:w="4499" w:type="dxa"/>
          </w:tcPr>
          <w:p w14:paraId="0421BE9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Internal Combustion Engine</w:t>
            </w:r>
          </w:p>
        </w:tc>
        <w:tc>
          <w:tcPr>
            <w:tcW w:w="4491" w:type="dxa"/>
          </w:tcPr>
          <w:p w14:paraId="1D98BB69"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1</w:t>
            </w:r>
          </w:p>
        </w:tc>
      </w:tr>
      <w:tr w:rsidR="00E04FF1" w14:paraId="0630AD24" w14:textId="77777777" w:rsidTr="004E6FA7">
        <w:tc>
          <w:tcPr>
            <w:tcW w:w="4499" w:type="dxa"/>
          </w:tcPr>
          <w:p w14:paraId="33F4E884"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Hydraulic Turbine-Reversible (Electric Storage)</w:t>
            </w:r>
          </w:p>
          <w:p w14:paraId="5588E931"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Hydraulic Turbine-Other</w:t>
            </w:r>
          </w:p>
        </w:tc>
        <w:tc>
          <w:tcPr>
            <w:tcW w:w="4491" w:type="dxa"/>
          </w:tcPr>
          <w:p w14:paraId="0066E375"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4ABCBFE0" w14:textId="77777777" w:rsidTr="004E6FA7">
        <w:tc>
          <w:tcPr>
            <w:tcW w:w="4499" w:type="dxa"/>
          </w:tcPr>
          <w:p w14:paraId="146EE2F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Hydro-Conventional Weekly</w:t>
            </w:r>
          </w:p>
        </w:tc>
        <w:tc>
          <w:tcPr>
            <w:tcW w:w="4491" w:type="dxa"/>
          </w:tcPr>
          <w:p w14:paraId="7D052DD8"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7CAD1EFF" w14:textId="77777777" w:rsidTr="004E6FA7">
        <w:tc>
          <w:tcPr>
            <w:tcW w:w="4499" w:type="dxa"/>
          </w:tcPr>
          <w:p w14:paraId="4619D51B"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Fuel Cell</w:t>
            </w:r>
          </w:p>
        </w:tc>
        <w:tc>
          <w:tcPr>
            <w:tcW w:w="4491" w:type="dxa"/>
          </w:tcPr>
          <w:p w14:paraId="681159C1" w14:textId="77777777" w:rsidR="00E04FF1" w:rsidRDefault="00E04FF1" w:rsidP="007F31EC">
            <w:pPr>
              <w:pStyle w:val="ListParagraph"/>
              <w:spacing w:line="360" w:lineRule="auto"/>
              <w:ind w:left="0"/>
              <w:jc w:val="center"/>
              <w:outlineLvl w:val="2"/>
              <w:rPr>
                <w:rFonts w:ascii="Times New Roman" w:hAnsi="Times New Roman"/>
              </w:rPr>
            </w:pPr>
            <w:r>
              <w:rPr>
                <w:rFonts w:ascii="Times New Roman" w:hAnsi="Times New Roman"/>
              </w:rPr>
              <w:t>1</w:t>
            </w:r>
          </w:p>
        </w:tc>
      </w:tr>
      <w:tr w:rsidR="00E04FF1" w14:paraId="5BD24D50" w14:textId="77777777" w:rsidTr="004E6FA7">
        <w:tc>
          <w:tcPr>
            <w:tcW w:w="4499" w:type="dxa"/>
          </w:tcPr>
          <w:p w14:paraId="188B0D55"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Other Electric Storage (Excludes Hydraulic Turbine - Reversible)</w:t>
            </w:r>
          </w:p>
        </w:tc>
        <w:tc>
          <w:tcPr>
            <w:tcW w:w="4491" w:type="dxa"/>
          </w:tcPr>
          <w:p w14:paraId="298B308D" w14:textId="77777777" w:rsidR="00E04FF1" w:rsidRDefault="00E04FF1" w:rsidP="007F31EC">
            <w:pPr>
              <w:pStyle w:val="ListParagraph"/>
              <w:spacing w:line="360" w:lineRule="auto"/>
              <w:ind w:left="0"/>
              <w:jc w:val="center"/>
              <w:outlineLvl w:val="2"/>
              <w:rPr>
                <w:rFonts w:ascii="Times New Roman" w:hAnsi="Times New Roman"/>
              </w:rPr>
            </w:pPr>
            <w:r w:rsidRPr="00D15E78">
              <w:rPr>
                <w:rFonts w:ascii="Times New Roman" w:hAnsi="Times New Roman"/>
              </w:rPr>
              <w:t>2</w:t>
            </w:r>
          </w:p>
        </w:tc>
      </w:tr>
    </w:tbl>
    <w:p w14:paraId="62C32958" w14:textId="77777777" w:rsidR="00E04FF1" w:rsidRDefault="00E04FF1" w:rsidP="00E04FF1">
      <w:pPr>
        <w:pStyle w:val="ListParagraph"/>
        <w:spacing w:after="0" w:line="360" w:lineRule="auto"/>
        <w:ind w:left="360"/>
        <w:outlineLvl w:val="2"/>
        <w:rPr>
          <w:rFonts w:ascii="Times New Roman" w:hAnsi="Times New Roman"/>
        </w:rPr>
      </w:pPr>
    </w:p>
    <w:p w14:paraId="7415F0D4"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 Generator Asset that is on a planned outage that was approved in the ISO’s annual maintenance scheduling process during all hours that meet the temperature requirements for a Seasonal Claimed Capability Audit that is to be performed by the asset during that Capability Demonstration Year shall:</w:t>
      </w:r>
    </w:p>
    <w:p w14:paraId="08C4E962"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Submit to the ISO, prior to September 10, an explanation of the circumstances rendering it incapable of meeting these auditing requirements;</w:t>
      </w:r>
    </w:p>
    <w:p w14:paraId="053A0B87"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 xml:space="preserve">Have its Seasonal Claimed Capability Audit value for the season set to zero; and </w:t>
      </w:r>
    </w:p>
    <w:p w14:paraId="1ED8F2FE"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Perform the required Seasonal Claimed Capability Audit on the next available day that meets the Seasonal Claimed Capability Audit temperature requirements.</w:t>
      </w:r>
    </w:p>
    <w:p w14:paraId="03EEAF8D"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 Generator Asset that does not meet the auditing requirements of this Section III.1.5.1.3 because (1) every time the temperature requirements were met at the Generator Asset’s location the ISO denied the request to operate to full capability, or (2) the temperature requirements were not met at the Generator Asset’s location during the Capability Demonstration Year during which the asset was required to perform a Seasonal Claimed Capability Audit during the hours 0700 to 2300 for each weekday excluding those weekdays that are defined as NERC holidays, shall:</w:t>
      </w:r>
    </w:p>
    <w:p w14:paraId="76D16D51"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lastRenderedPageBreak/>
        <w:t>Submit to the ISO, prior to September 10, an explanation of the circumstances rendering it incapable of meeting these temperature requirements, including verifiable temperature data;</w:t>
      </w:r>
    </w:p>
    <w:p w14:paraId="5B5BA600"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Retain the current Seasonal Claimed Capability Audit value for the season; and</w:t>
      </w:r>
    </w:p>
    <w:p w14:paraId="65FC254A"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Perform the required Seasonal Claimed Capability Audit during the next Capability Demonstration Year.</w:t>
      </w:r>
    </w:p>
    <w:p w14:paraId="152F792D"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 xml:space="preserve">The ISO may issue notice of a summer or winter Seasonal Claimed Capability Audit window for some or all of the New England Control Area if the ISO determines that weather forecasts indicate that temperatures during the audit window will meet the summer or winter Seasonal Claimed Capability Audit temperature requirements.  A notice shall be issued at least 48 hours prior to the opening of the audit window.  Any audit performed during the announced audit window shall be deemed to meet the temperature requirement for the summer or winter audit.  In the event that five or more audit windows for the summer Seasonal Claimed Capability Audit temperature requirement, each of at least a four hour duration between 0700 and 2300 and occurring on a weekday excluding those weekdays that are defined as NERC holidays, are not opened for a Generator Asset prior to August 15 during a Capability Demonstration Year, a two-week audit window shall be opened for that Generator Asset to perform a summer Seasonal Claimed Capability Audit, and any audit performed by that Generator Asset during the open audit window shall be deemed to meet the temperature requirement for the summer Seasonal Claimed Capability Audit.  The open audit window shall be between 0700 and 2300 each day during August 15 through August 31. </w:t>
      </w:r>
    </w:p>
    <w:p w14:paraId="59487F66"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Pr>
          <w:rFonts w:ascii="Times New Roman" w:hAnsi="Times New Roman"/>
        </w:rPr>
        <w:t>A Market Participant that is required to perform testing on a Generator Asset that is in addition to a summer Seasonal Claimed Capability Audit may notify the ISO that the summer Seasonal Claimed Capability Audit was performed in conjunction with this additional testing, provided that:</w:t>
      </w:r>
    </w:p>
    <w:p w14:paraId="4D4C53E8"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 xml:space="preserve">The notification shall be provided at the time the Seasonal Claimed Capability Audit data is submitted under Section </w:t>
      </w:r>
      <w:proofErr w:type="gramStart"/>
      <w:r>
        <w:rPr>
          <w:rFonts w:ascii="Times New Roman" w:hAnsi="Times New Roman"/>
        </w:rPr>
        <w:t>III.1.5.1.3(</w:t>
      </w:r>
      <w:proofErr w:type="gramEnd"/>
      <w:r>
        <w:rPr>
          <w:rFonts w:ascii="Times New Roman" w:hAnsi="Times New Roman"/>
        </w:rPr>
        <w:t>f).</w:t>
      </w:r>
    </w:p>
    <w:p w14:paraId="043BBBAF"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The notification explains the nature of the additional testing and that the summer Seasonal Claimed Capability Audit was performed while the Generator Asset was online to perform this additional testing.</w:t>
      </w:r>
    </w:p>
    <w:p w14:paraId="029BD83C"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The summer Seasonal Claimed Capability Audit and additional testing are performed during the months of June, July or August between the hours of 0700 and 2300.</w:t>
      </w:r>
    </w:p>
    <w:p w14:paraId="2FC316FE"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 xml:space="preserve">In the event that the summer Seasonal Claimed Capability Audit does not meet the temperature requirements of Section </w:t>
      </w:r>
      <w:proofErr w:type="gramStart"/>
      <w:r>
        <w:rPr>
          <w:rFonts w:ascii="Times New Roman" w:hAnsi="Times New Roman"/>
        </w:rPr>
        <w:t>III.1.5.1.3(</w:t>
      </w:r>
      <w:proofErr w:type="gramEnd"/>
      <w:r>
        <w:rPr>
          <w:rFonts w:ascii="Times New Roman" w:hAnsi="Times New Roman"/>
        </w:rPr>
        <w:t xml:space="preserve">d)(ii), the summer Seasonal Claimed </w:t>
      </w:r>
      <w:r>
        <w:rPr>
          <w:rFonts w:ascii="Times New Roman" w:hAnsi="Times New Roman"/>
        </w:rPr>
        <w:lastRenderedPageBreak/>
        <w:t>Capability Audit value may not exceed the summer Seasonal Claimed Capability Audit value from the prior Capability Demonstration Year.</w:t>
      </w:r>
    </w:p>
    <w:p w14:paraId="6A55D3A8" w14:textId="77777777" w:rsidR="00E04FF1" w:rsidRDefault="00E04FF1" w:rsidP="001D3693">
      <w:pPr>
        <w:pStyle w:val="ListParagraph"/>
        <w:numPr>
          <w:ilvl w:val="1"/>
          <w:numId w:val="15"/>
        </w:numPr>
        <w:spacing w:after="0" w:line="360" w:lineRule="auto"/>
        <w:outlineLvl w:val="2"/>
        <w:rPr>
          <w:rFonts w:ascii="Times New Roman" w:hAnsi="Times New Roman"/>
        </w:rPr>
      </w:pPr>
      <w:r>
        <w:rPr>
          <w:rFonts w:ascii="Times New Roman" w:hAnsi="Times New Roman"/>
        </w:rPr>
        <w:t xml:space="preserve">This Section </w:t>
      </w:r>
      <w:proofErr w:type="gramStart"/>
      <w:r>
        <w:rPr>
          <w:rFonts w:ascii="Times New Roman" w:hAnsi="Times New Roman"/>
        </w:rPr>
        <w:t>III.1.5.1.3(</w:t>
      </w:r>
      <w:proofErr w:type="gramEnd"/>
      <w:r>
        <w:rPr>
          <w:rFonts w:ascii="Times New Roman" w:hAnsi="Times New Roman"/>
        </w:rPr>
        <w:t>n) may be utilized no more frequently than once every three Capability Demonstration Years for a Generator Asset.</w:t>
      </w:r>
    </w:p>
    <w:p w14:paraId="79A5CC83" w14:textId="77777777" w:rsidR="00E04FF1" w:rsidRDefault="00E04FF1" w:rsidP="001D3693">
      <w:pPr>
        <w:pStyle w:val="ListParagraph"/>
        <w:numPr>
          <w:ilvl w:val="0"/>
          <w:numId w:val="15"/>
        </w:numPr>
        <w:spacing w:after="0" w:line="360" w:lineRule="auto"/>
        <w:ind w:left="720" w:hanging="720"/>
        <w:outlineLvl w:val="2"/>
        <w:rPr>
          <w:rFonts w:ascii="Times New Roman" w:hAnsi="Times New Roman"/>
        </w:rPr>
      </w:pPr>
      <w:r w:rsidRPr="00465D92">
        <w:rPr>
          <w:rFonts w:ascii="Times New Roman" w:hAnsi="Times New Roman"/>
        </w:rPr>
        <w:t xml:space="preserve">The ISO, in consultation with the Market Participant, will determine the contiguous audit duration for a Generator Asset of a type not listed in Section </w:t>
      </w:r>
      <w:proofErr w:type="gramStart"/>
      <w:r w:rsidRPr="00465D92">
        <w:rPr>
          <w:rFonts w:ascii="Times New Roman" w:hAnsi="Times New Roman"/>
        </w:rPr>
        <w:t>III.1.5.1.3(</w:t>
      </w:r>
      <w:proofErr w:type="gramEnd"/>
      <w:r>
        <w:rPr>
          <w:rFonts w:ascii="Times New Roman" w:hAnsi="Times New Roman"/>
        </w:rPr>
        <w:t>j</w:t>
      </w:r>
      <w:r w:rsidRPr="00465D92">
        <w:rPr>
          <w:rFonts w:ascii="Times New Roman" w:hAnsi="Times New Roman"/>
        </w:rPr>
        <w:t>).</w:t>
      </w:r>
    </w:p>
    <w:p w14:paraId="68A3C0CA" w14:textId="77777777" w:rsidR="00E04FF1" w:rsidRDefault="00E04FF1" w:rsidP="00E04FF1">
      <w:pPr>
        <w:pStyle w:val="ListParagraph"/>
        <w:spacing w:after="0" w:line="360" w:lineRule="auto"/>
        <w:ind w:left="1080"/>
        <w:outlineLvl w:val="2"/>
        <w:rPr>
          <w:rFonts w:ascii="Times New Roman" w:hAnsi="Times New Roman"/>
        </w:rPr>
      </w:pPr>
    </w:p>
    <w:p w14:paraId="6D27E151" w14:textId="77777777" w:rsidR="00E04FF1" w:rsidRPr="000428B7" w:rsidRDefault="00E04FF1" w:rsidP="00E04FF1">
      <w:pPr>
        <w:spacing w:after="0" w:line="360" w:lineRule="auto"/>
        <w:outlineLvl w:val="2"/>
        <w:rPr>
          <w:rFonts w:ascii="Times New Roman" w:hAnsi="Times New Roman"/>
          <w:b/>
        </w:rPr>
      </w:pPr>
      <w:r>
        <w:rPr>
          <w:rFonts w:ascii="Times New Roman" w:hAnsi="Times New Roman"/>
          <w:b/>
        </w:rPr>
        <w:t>II</w:t>
      </w:r>
      <w:r w:rsidRPr="000428B7">
        <w:rPr>
          <w:rFonts w:ascii="Times New Roman" w:hAnsi="Times New Roman"/>
          <w:b/>
        </w:rPr>
        <w:t>I.1.5.1.3.1</w:t>
      </w:r>
      <w:r w:rsidRPr="000428B7">
        <w:rPr>
          <w:rFonts w:ascii="Times New Roman" w:hAnsi="Times New Roman"/>
          <w:b/>
        </w:rPr>
        <w:tab/>
      </w:r>
      <w:r w:rsidRPr="000428B7">
        <w:rPr>
          <w:rFonts w:ascii="Times New Roman" w:hAnsi="Times New Roman"/>
          <w:b/>
        </w:rPr>
        <w:tab/>
        <w:t>Seasonal DR Audits.</w:t>
      </w:r>
    </w:p>
    <w:p w14:paraId="2DFBDBC2" w14:textId="77777777" w:rsidR="00E04FF1" w:rsidRPr="00442975" w:rsidRDefault="00E04FF1" w:rsidP="001D3693">
      <w:pPr>
        <w:pStyle w:val="ListParagraph"/>
        <w:numPr>
          <w:ilvl w:val="0"/>
          <w:numId w:val="26"/>
        </w:numPr>
        <w:spacing w:after="0" w:line="360" w:lineRule="auto"/>
        <w:ind w:left="720" w:hanging="720"/>
        <w:outlineLvl w:val="2"/>
        <w:rPr>
          <w:rFonts w:ascii="Times New Roman" w:hAnsi="Times New Roman"/>
        </w:rPr>
      </w:pPr>
      <w:r w:rsidRPr="00442975">
        <w:rPr>
          <w:rFonts w:ascii="Times New Roman" w:hAnsi="Times New Roman"/>
        </w:rPr>
        <w:t>A Seasonal DR Audit may be performed only by a Demand Response Resource.</w:t>
      </w:r>
    </w:p>
    <w:p w14:paraId="322A7AB8" w14:textId="77777777" w:rsidR="00E04FF1" w:rsidRPr="00442975" w:rsidRDefault="00E04FF1" w:rsidP="001D3693">
      <w:pPr>
        <w:pStyle w:val="ListParagraph"/>
        <w:numPr>
          <w:ilvl w:val="0"/>
          <w:numId w:val="26"/>
        </w:numPr>
        <w:spacing w:after="0" w:line="360" w:lineRule="auto"/>
        <w:ind w:left="720" w:hanging="720"/>
        <w:outlineLvl w:val="2"/>
        <w:rPr>
          <w:rFonts w:ascii="Times New Roman" w:hAnsi="Times New Roman"/>
        </w:rPr>
      </w:pPr>
      <w:r w:rsidRPr="009E6494">
        <w:rPr>
          <w:rFonts w:ascii="Times New Roman" w:hAnsi="Times New Roman"/>
        </w:rPr>
        <w:t xml:space="preserve">A Seasonal DR Audit shall be performed for </w:t>
      </w:r>
      <w:r w:rsidRPr="00442975">
        <w:rPr>
          <w:rFonts w:ascii="Times New Roman" w:hAnsi="Times New Roman"/>
        </w:rPr>
        <w:t>12 contiguous five-minute intervals.</w:t>
      </w:r>
    </w:p>
    <w:p w14:paraId="22B2A522" w14:textId="77777777" w:rsidR="00E04FF1"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A summer Seasonal DR Audit must be conducted by all Demand Response Resources:</w:t>
      </w:r>
    </w:p>
    <w:p w14:paraId="3A75DD59" w14:textId="77777777" w:rsidR="00E04FF1" w:rsidRPr="007A249B" w:rsidRDefault="00E04FF1" w:rsidP="001D3693">
      <w:pPr>
        <w:pStyle w:val="ListParagraph"/>
        <w:numPr>
          <w:ilvl w:val="1"/>
          <w:numId w:val="26"/>
        </w:numPr>
        <w:spacing w:after="0" w:line="360" w:lineRule="auto"/>
        <w:outlineLvl w:val="2"/>
        <w:rPr>
          <w:rFonts w:ascii="Times New Roman" w:hAnsi="Times New Roman"/>
        </w:rPr>
      </w:pPr>
      <w:r w:rsidRPr="007A249B">
        <w:rPr>
          <w:rFonts w:ascii="Times New Roman" w:hAnsi="Times New Roman"/>
        </w:rPr>
        <w:t xml:space="preserve">At least once every </w:t>
      </w:r>
      <w:r>
        <w:rPr>
          <w:rFonts w:ascii="Times New Roman" w:hAnsi="Times New Roman"/>
        </w:rPr>
        <w:t>Capability Demonstration Year</w:t>
      </w:r>
      <w:r w:rsidRPr="007A249B">
        <w:rPr>
          <w:rFonts w:ascii="Times New Roman" w:hAnsi="Times New Roman"/>
        </w:rPr>
        <w:t>;</w:t>
      </w:r>
    </w:p>
    <w:p w14:paraId="56B96A8F" w14:textId="77777777" w:rsidR="00E04FF1" w:rsidRPr="00ED3E19" w:rsidRDefault="00E04FF1" w:rsidP="001D3693">
      <w:pPr>
        <w:pStyle w:val="ListParagraph"/>
        <w:numPr>
          <w:ilvl w:val="1"/>
          <w:numId w:val="26"/>
        </w:numPr>
        <w:spacing w:after="0" w:line="360" w:lineRule="auto"/>
        <w:outlineLvl w:val="2"/>
        <w:rPr>
          <w:rFonts w:ascii="Times New Roman" w:hAnsi="Times New Roman"/>
        </w:rPr>
      </w:pPr>
      <w:r w:rsidRPr="007A249B">
        <w:rPr>
          <w:rFonts w:ascii="Times New Roman" w:hAnsi="Times New Roman"/>
        </w:rPr>
        <w:t xml:space="preserve">During the months of </w:t>
      </w:r>
      <w:r w:rsidRPr="000428B7">
        <w:rPr>
          <w:rFonts w:ascii="Times New Roman" w:hAnsi="Times New Roman"/>
        </w:rPr>
        <w:t>April</w:t>
      </w:r>
      <w:r w:rsidRPr="007A249B">
        <w:rPr>
          <w:rFonts w:ascii="Times New Roman" w:hAnsi="Times New Roman"/>
        </w:rPr>
        <w:t xml:space="preserve"> through November</w:t>
      </w:r>
      <w:r>
        <w:rPr>
          <w:rFonts w:ascii="Times New Roman" w:hAnsi="Times New Roman"/>
        </w:rPr>
        <w:t>;</w:t>
      </w:r>
    </w:p>
    <w:p w14:paraId="2239D7E0" w14:textId="77777777" w:rsidR="00E04FF1"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A winter Seasonal DR Audit must be conducted by all Demand Response Resources:</w:t>
      </w:r>
    </w:p>
    <w:p w14:paraId="201B83BE" w14:textId="77777777" w:rsidR="00E04FF1" w:rsidRPr="007A249B" w:rsidRDefault="00E04FF1" w:rsidP="001D3693">
      <w:pPr>
        <w:pStyle w:val="ListParagraph"/>
        <w:numPr>
          <w:ilvl w:val="1"/>
          <w:numId w:val="26"/>
        </w:numPr>
        <w:spacing w:after="0" w:line="360" w:lineRule="auto"/>
        <w:outlineLvl w:val="2"/>
        <w:rPr>
          <w:rFonts w:ascii="Times New Roman" w:hAnsi="Times New Roman"/>
        </w:rPr>
      </w:pPr>
      <w:r w:rsidRPr="007A249B">
        <w:rPr>
          <w:rFonts w:ascii="Times New Roman" w:hAnsi="Times New Roman"/>
        </w:rPr>
        <w:t xml:space="preserve">At least once every </w:t>
      </w:r>
      <w:r>
        <w:rPr>
          <w:rFonts w:ascii="Times New Roman" w:hAnsi="Times New Roman"/>
        </w:rPr>
        <w:t>Capability Demonstration Year</w:t>
      </w:r>
      <w:r w:rsidRPr="007A249B">
        <w:rPr>
          <w:rFonts w:ascii="Times New Roman" w:hAnsi="Times New Roman"/>
        </w:rPr>
        <w:t>;</w:t>
      </w:r>
    </w:p>
    <w:p w14:paraId="5A99E1EB" w14:textId="77777777" w:rsidR="00E04FF1" w:rsidRPr="00786AD2" w:rsidRDefault="00E04FF1" w:rsidP="001D3693">
      <w:pPr>
        <w:pStyle w:val="ListParagraph"/>
        <w:numPr>
          <w:ilvl w:val="1"/>
          <w:numId w:val="26"/>
        </w:numPr>
        <w:spacing w:after="0" w:line="360" w:lineRule="auto"/>
        <w:outlineLvl w:val="2"/>
        <w:rPr>
          <w:rFonts w:ascii="Times New Roman" w:hAnsi="Times New Roman"/>
        </w:rPr>
      </w:pPr>
      <w:r w:rsidRPr="00AD080D">
        <w:rPr>
          <w:rFonts w:ascii="Times New Roman" w:hAnsi="Times New Roman"/>
        </w:rPr>
        <w:t xml:space="preserve">During the months of </w:t>
      </w:r>
      <w:r w:rsidRPr="00786AD2">
        <w:rPr>
          <w:rFonts w:ascii="Times New Roman" w:hAnsi="Times New Roman"/>
        </w:rPr>
        <w:t xml:space="preserve">December through March. </w:t>
      </w:r>
    </w:p>
    <w:p w14:paraId="5C7CE2AA" w14:textId="77777777" w:rsidR="00E04FF1" w:rsidRPr="00B558D8" w:rsidRDefault="00E04FF1" w:rsidP="001D3693">
      <w:pPr>
        <w:pStyle w:val="ListParagraph"/>
        <w:numPr>
          <w:ilvl w:val="0"/>
          <w:numId w:val="26"/>
        </w:numPr>
        <w:spacing w:after="0" w:line="360" w:lineRule="auto"/>
        <w:ind w:left="720" w:hanging="720"/>
        <w:outlineLvl w:val="2"/>
        <w:rPr>
          <w:rFonts w:ascii="Times New Roman" w:hAnsi="Times New Roman"/>
        </w:rPr>
      </w:pPr>
      <w:r w:rsidRPr="00F36325">
        <w:rPr>
          <w:rFonts w:ascii="Times New Roman" w:hAnsi="Times New Roman"/>
        </w:rPr>
        <w:t xml:space="preserve">A Seasonal </w:t>
      </w:r>
      <w:r w:rsidRPr="005055E3">
        <w:rPr>
          <w:rFonts w:ascii="Times New Roman" w:hAnsi="Times New Roman"/>
        </w:rPr>
        <w:t xml:space="preserve">DR Audit </w:t>
      </w:r>
      <w:r w:rsidRPr="007A5AD4">
        <w:rPr>
          <w:rFonts w:ascii="Times New Roman" w:hAnsi="Times New Roman"/>
        </w:rPr>
        <w:t>may</w:t>
      </w:r>
      <w:r w:rsidRPr="00B558D8">
        <w:rPr>
          <w:rFonts w:ascii="Times New Roman" w:hAnsi="Times New Roman"/>
        </w:rPr>
        <w:t xml:space="preserve"> be performed either: </w:t>
      </w:r>
    </w:p>
    <w:p w14:paraId="3E107BFC" w14:textId="77777777" w:rsidR="00E04FF1" w:rsidRPr="003232D7" w:rsidRDefault="00E04FF1" w:rsidP="001D3693">
      <w:pPr>
        <w:pStyle w:val="ListParagraph"/>
        <w:numPr>
          <w:ilvl w:val="1"/>
          <w:numId w:val="26"/>
        </w:numPr>
        <w:spacing w:after="0" w:line="360" w:lineRule="auto"/>
        <w:outlineLvl w:val="2"/>
        <w:rPr>
          <w:rFonts w:ascii="Times New Roman" w:hAnsi="Times New Roman"/>
        </w:rPr>
      </w:pPr>
      <w:r w:rsidRPr="00DE53A2">
        <w:rPr>
          <w:rFonts w:ascii="Times New Roman" w:hAnsi="Times New Roman"/>
        </w:rPr>
        <w:t xml:space="preserve">At the request of a Market Participant as described in subsection </w:t>
      </w:r>
      <w:r w:rsidRPr="00080F03">
        <w:rPr>
          <w:rFonts w:ascii="Times New Roman" w:hAnsi="Times New Roman"/>
        </w:rPr>
        <w:t>(f) below</w:t>
      </w:r>
      <w:r w:rsidRPr="00306112">
        <w:rPr>
          <w:rFonts w:ascii="Times New Roman" w:hAnsi="Times New Roman"/>
        </w:rPr>
        <w:t>;</w:t>
      </w:r>
      <w:r w:rsidRPr="0055047B">
        <w:rPr>
          <w:rFonts w:ascii="Times New Roman" w:hAnsi="Times New Roman"/>
        </w:rPr>
        <w:t xml:space="preserve"> </w:t>
      </w:r>
      <w:r w:rsidRPr="003232D7">
        <w:rPr>
          <w:rFonts w:ascii="Times New Roman" w:hAnsi="Times New Roman"/>
        </w:rPr>
        <w:t xml:space="preserve">or </w:t>
      </w:r>
    </w:p>
    <w:p w14:paraId="19713F6D" w14:textId="77777777" w:rsidR="00E04FF1" w:rsidRPr="00264261" w:rsidRDefault="00E04FF1" w:rsidP="001D3693">
      <w:pPr>
        <w:pStyle w:val="ListParagraph"/>
        <w:numPr>
          <w:ilvl w:val="1"/>
          <w:numId w:val="26"/>
        </w:numPr>
        <w:spacing w:after="0" w:line="360" w:lineRule="auto"/>
        <w:outlineLvl w:val="2"/>
        <w:rPr>
          <w:rFonts w:ascii="Times New Roman" w:hAnsi="Times New Roman"/>
        </w:rPr>
      </w:pPr>
      <w:r w:rsidRPr="00264261">
        <w:rPr>
          <w:rFonts w:ascii="Times New Roman" w:hAnsi="Times New Roman"/>
        </w:rPr>
        <w:t xml:space="preserve">By the Market Participant designating a </w:t>
      </w:r>
      <w:r>
        <w:rPr>
          <w:rFonts w:ascii="Times New Roman" w:hAnsi="Times New Roman"/>
        </w:rPr>
        <w:t xml:space="preserve">period of </w:t>
      </w:r>
      <w:r w:rsidRPr="00264261">
        <w:rPr>
          <w:rFonts w:ascii="Times New Roman" w:hAnsi="Times New Roman"/>
        </w:rPr>
        <w:t>dispatch after the fact as described in subsection (g) below.</w:t>
      </w:r>
    </w:p>
    <w:p w14:paraId="289AFA03" w14:textId="77777777" w:rsidR="00E04FF1" w:rsidRDefault="00E04FF1" w:rsidP="001D3693">
      <w:pPr>
        <w:pStyle w:val="ListParagraph"/>
        <w:numPr>
          <w:ilvl w:val="0"/>
          <w:numId w:val="26"/>
        </w:numPr>
        <w:spacing w:after="0" w:line="360" w:lineRule="auto"/>
        <w:ind w:left="720" w:hanging="720"/>
        <w:outlineLvl w:val="2"/>
        <w:rPr>
          <w:rFonts w:ascii="Times New Roman" w:hAnsi="Times New Roman"/>
        </w:rPr>
      </w:pPr>
      <w:r w:rsidRPr="00264261">
        <w:rPr>
          <w:rFonts w:ascii="Times New Roman" w:hAnsi="Times New Roman"/>
        </w:rPr>
        <w:t>If a Market Participant</w:t>
      </w:r>
      <w:r>
        <w:rPr>
          <w:rFonts w:ascii="Times New Roman" w:hAnsi="Times New Roman"/>
        </w:rPr>
        <w:t xml:space="preserve"> requests a Seasonal DR Audit: </w:t>
      </w:r>
    </w:p>
    <w:p w14:paraId="5C760E85" w14:textId="77777777" w:rsidR="00E04FF1" w:rsidRDefault="00E04FF1" w:rsidP="001D3693">
      <w:pPr>
        <w:pStyle w:val="ListParagraph"/>
        <w:numPr>
          <w:ilvl w:val="1"/>
          <w:numId w:val="26"/>
        </w:numPr>
        <w:spacing w:after="0" w:line="360" w:lineRule="auto"/>
        <w:outlineLvl w:val="2"/>
        <w:rPr>
          <w:rFonts w:ascii="Times New Roman" w:hAnsi="Times New Roman"/>
        </w:rPr>
      </w:pPr>
      <w:r>
        <w:rPr>
          <w:rFonts w:ascii="Times New Roman" w:hAnsi="Times New Roman"/>
        </w:rPr>
        <w:t xml:space="preserve">The ISO shall perform the Seasonal DR Audit at an unannounced time </w:t>
      </w:r>
      <w:r w:rsidRPr="000428B7">
        <w:rPr>
          <w:rFonts w:ascii="Times New Roman" w:hAnsi="Times New Roman"/>
        </w:rPr>
        <w:t xml:space="preserve">between 0800 and 2200 </w:t>
      </w:r>
      <w:r>
        <w:rPr>
          <w:rFonts w:ascii="Times New Roman" w:hAnsi="Times New Roman"/>
        </w:rPr>
        <w:t xml:space="preserve">on non-NERC holiday weekdays </w:t>
      </w:r>
      <w:r w:rsidRPr="000428B7">
        <w:rPr>
          <w:rFonts w:ascii="Times New Roman" w:hAnsi="Times New Roman"/>
        </w:rPr>
        <w:t>within five Business</w:t>
      </w:r>
      <w:r>
        <w:rPr>
          <w:rFonts w:ascii="Times New Roman" w:hAnsi="Times New Roman"/>
        </w:rPr>
        <w:t xml:space="preserve"> Days of the date of the request.</w:t>
      </w:r>
    </w:p>
    <w:p w14:paraId="3817DE75" w14:textId="77777777" w:rsidR="00E04FF1" w:rsidRPr="000428B7" w:rsidRDefault="00E04FF1" w:rsidP="001D3693">
      <w:pPr>
        <w:pStyle w:val="ListParagraph"/>
        <w:numPr>
          <w:ilvl w:val="1"/>
          <w:numId w:val="26"/>
        </w:numPr>
        <w:spacing w:after="0" w:line="360" w:lineRule="auto"/>
        <w:outlineLvl w:val="2"/>
        <w:rPr>
          <w:rFonts w:ascii="Times New Roman" w:hAnsi="Times New Roman"/>
        </w:rPr>
      </w:pPr>
      <w:r w:rsidRPr="000428B7">
        <w:rPr>
          <w:rFonts w:ascii="Times New Roman" w:hAnsi="Times New Roman"/>
        </w:rPr>
        <w:t>The ISO shall initiate the Seasonal DR Audit by issuing a Dispatch Instruction ordering the Demand Response Resource to its Maximum Reduction.</w:t>
      </w:r>
    </w:p>
    <w:p w14:paraId="06BDF5B1" w14:textId="77777777" w:rsidR="00E04FF1" w:rsidRDefault="00E04FF1" w:rsidP="001D3693">
      <w:pPr>
        <w:pStyle w:val="ListParagraph"/>
        <w:numPr>
          <w:ilvl w:val="1"/>
          <w:numId w:val="26"/>
        </w:numPr>
        <w:spacing w:after="0" w:line="360" w:lineRule="auto"/>
        <w:outlineLvl w:val="2"/>
        <w:rPr>
          <w:rFonts w:ascii="Times New Roman" w:hAnsi="Times New Roman"/>
        </w:rPr>
      </w:pPr>
      <w:r>
        <w:rPr>
          <w:rFonts w:ascii="Times New Roman" w:hAnsi="Times New Roman"/>
        </w:rPr>
        <w:t xml:space="preserve">The ISO shall indicate </w:t>
      </w:r>
      <w:r w:rsidRPr="000428B7">
        <w:rPr>
          <w:rFonts w:ascii="Times New Roman" w:hAnsi="Times New Roman"/>
        </w:rPr>
        <w:t>when issuing the Dispatch Instruction</w:t>
      </w:r>
      <w:r>
        <w:rPr>
          <w:rFonts w:ascii="Times New Roman" w:hAnsi="Times New Roman"/>
        </w:rPr>
        <w:t xml:space="preserve"> that a</w:t>
      </w:r>
      <w:r w:rsidRPr="000428B7">
        <w:rPr>
          <w:rFonts w:ascii="Times New Roman" w:hAnsi="Times New Roman"/>
        </w:rPr>
        <w:t>n audit</w:t>
      </w:r>
      <w:r>
        <w:rPr>
          <w:rFonts w:ascii="Times New Roman" w:hAnsi="Times New Roman"/>
        </w:rPr>
        <w:t xml:space="preserve"> will be conducted. </w:t>
      </w:r>
    </w:p>
    <w:p w14:paraId="408729D8" w14:textId="77777777" w:rsidR="00E04FF1" w:rsidRDefault="00E04FF1" w:rsidP="001D3693">
      <w:pPr>
        <w:pStyle w:val="ListParagraph"/>
        <w:numPr>
          <w:ilvl w:val="1"/>
          <w:numId w:val="26"/>
        </w:numPr>
        <w:spacing w:after="0" w:line="360" w:lineRule="auto"/>
        <w:outlineLvl w:val="2"/>
        <w:rPr>
          <w:rFonts w:ascii="Times New Roman" w:hAnsi="Times New Roman"/>
        </w:rPr>
      </w:pPr>
      <w:r>
        <w:rPr>
          <w:rFonts w:ascii="Times New Roman" w:hAnsi="Times New Roman"/>
        </w:rPr>
        <w:t xml:space="preserve">The ISO shall begin the audit with </w:t>
      </w:r>
      <w:r w:rsidRPr="008835F4">
        <w:rPr>
          <w:rFonts w:ascii="Times New Roman" w:hAnsi="Times New Roman"/>
        </w:rPr>
        <w:t xml:space="preserve">the </w:t>
      </w:r>
      <w:r w:rsidRPr="00442975">
        <w:rPr>
          <w:rFonts w:ascii="Times New Roman" w:hAnsi="Times New Roman"/>
        </w:rPr>
        <w:t>start of the first five-min</w:t>
      </w:r>
      <w:r w:rsidRPr="008835F4">
        <w:rPr>
          <w:rFonts w:ascii="Times New Roman" w:hAnsi="Times New Roman"/>
        </w:rPr>
        <w:t>ute interval after sufficient time has been allowed for the resource to ramp, based on its Demand Reduction Offer parameters, to its Maximum Reduction</w:t>
      </w:r>
      <w:r>
        <w:rPr>
          <w:rFonts w:ascii="Times New Roman" w:hAnsi="Times New Roman"/>
        </w:rPr>
        <w:t>.</w:t>
      </w:r>
    </w:p>
    <w:p w14:paraId="1C5D1332" w14:textId="77777777" w:rsidR="00E04FF1" w:rsidRDefault="00E04FF1" w:rsidP="001D3693">
      <w:pPr>
        <w:pStyle w:val="ListParagraph"/>
        <w:numPr>
          <w:ilvl w:val="1"/>
          <w:numId w:val="26"/>
        </w:numPr>
        <w:spacing w:after="0" w:line="360" w:lineRule="auto"/>
        <w:outlineLvl w:val="2"/>
        <w:rPr>
          <w:rFonts w:ascii="Times New Roman" w:hAnsi="Times New Roman"/>
        </w:rPr>
      </w:pPr>
      <w:r>
        <w:rPr>
          <w:rFonts w:ascii="Times New Roman" w:hAnsi="Times New Roman"/>
        </w:rPr>
        <w:t>A Market Participant</w:t>
      </w:r>
      <w:r w:rsidRPr="004C0C4C">
        <w:rPr>
          <w:rFonts w:ascii="Times New Roman" w:hAnsi="Times New Roman"/>
        </w:rPr>
        <w:t xml:space="preserve"> </w:t>
      </w:r>
      <w:r>
        <w:rPr>
          <w:rFonts w:ascii="Times New Roman" w:hAnsi="Times New Roman"/>
        </w:rPr>
        <w:t>may cancel an audit request prior to issuance of the audit Dispatch Instruction.</w:t>
      </w:r>
    </w:p>
    <w:p w14:paraId="39B622D5" w14:textId="77777777" w:rsidR="00E04FF1" w:rsidRPr="00C7225D" w:rsidRDefault="00E04FF1" w:rsidP="001D3693">
      <w:pPr>
        <w:pStyle w:val="ListParagraph"/>
        <w:numPr>
          <w:ilvl w:val="0"/>
          <w:numId w:val="26"/>
        </w:numPr>
        <w:spacing w:after="0" w:line="360" w:lineRule="auto"/>
        <w:ind w:left="720" w:hanging="720"/>
        <w:outlineLvl w:val="2"/>
        <w:rPr>
          <w:rFonts w:ascii="Times New Roman" w:hAnsi="Times New Roman"/>
        </w:rPr>
      </w:pPr>
      <w:r w:rsidRPr="00C7225D">
        <w:rPr>
          <w:rFonts w:ascii="Times New Roman" w:hAnsi="Times New Roman"/>
        </w:rPr>
        <w:t>If the Season</w:t>
      </w:r>
      <w:r>
        <w:rPr>
          <w:rFonts w:ascii="Times New Roman" w:hAnsi="Times New Roman"/>
        </w:rPr>
        <w:t>a</w:t>
      </w:r>
      <w:r w:rsidRPr="00C7225D">
        <w:rPr>
          <w:rFonts w:ascii="Times New Roman" w:hAnsi="Times New Roman"/>
        </w:rPr>
        <w:t xml:space="preserve">l DR Audit is performed </w:t>
      </w:r>
      <w:r w:rsidRPr="007D6D35">
        <w:rPr>
          <w:rFonts w:ascii="Times New Roman" w:hAnsi="Times New Roman"/>
        </w:rPr>
        <w:t xml:space="preserve">by the designation of a </w:t>
      </w:r>
      <w:r>
        <w:rPr>
          <w:rFonts w:ascii="Times New Roman" w:hAnsi="Times New Roman"/>
        </w:rPr>
        <w:t xml:space="preserve">period of </w:t>
      </w:r>
      <w:r w:rsidRPr="007D6D35">
        <w:rPr>
          <w:rFonts w:ascii="Times New Roman" w:hAnsi="Times New Roman"/>
        </w:rPr>
        <w:t xml:space="preserve">dispatch after the fact, </w:t>
      </w:r>
      <w:r w:rsidRPr="00003BD3">
        <w:rPr>
          <w:rFonts w:ascii="Times New Roman" w:hAnsi="Times New Roman"/>
        </w:rPr>
        <w:t xml:space="preserve">the designated </w:t>
      </w:r>
      <w:r>
        <w:rPr>
          <w:rFonts w:ascii="Times New Roman" w:hAnsi="Times New Roman"/>
        </w:rPr>
        <w:t>period</w:t>
      </w:r>
      <w:r w:rsidRPr="00003BD3">
        <w:rPr>
          <w:rFonts w:ascii="Times New Roman" w:hAnsi="Times New Roman"/>
        </w:rPr>
        <w:t xml:space="preserve"> </w:t>
      </w:r>
      <w:r>
        <w:rPr>
          <w:rFonts w:ascii="Times New Roman" w:hAnsi="Times New Roman"/>
        </w:rPr>
        <w:t>must meet all of the requirements in this Section III.1.5.1.3.1 and</w:t>
      </w:r>
      <w:r w:rsidRPr="007D6D35">
        <w:rPr>
          <w:rFonts w:ascii="Times New Roman" w:hAnsi="Times New Roman"/>
        </w:rPr>
        <w:t>:</w:t>
      </w:r>
    </w:p>
    <w:p w14:paraId="1B630BAA" w14:textId="77777777" w:rsidR="00E04FF1" w:rsidRDefault="00E04FF1" w:rsidP="001D3693">
      <w:pPr>
        <w:pStyle w:val="ListParagraph"/>
        <w:numPr>
          <w:ilvl w:val="1"/>
          <w:numId w:val="26"/>
        </w:numPr>
        <w:spacing w:after="0" w:line="360" w:lineRule="auto"/>
        <w:outlineLvl w:val="2"/>
        <w:rPr>
          <w:rFonts w:ascii="Times New Roman" w:hAnsi="Times New Roman"/>
        </w:rPr>
      </w:pPr>
      <w:r w:rsidRPr="00E04632">
        <w:rPr>
          <w:rFonts w:ascii="Times New Roman" w:hAnsi="Times New Roman"/>
        </w:rPr>
        <w:lastRenderedPageBreak/>
        <w:t xml:space="preserve">The Market Participant must notify the ISO of its request to use the dispatch to satisfy the Seasonal </w:t>
      </w:r>
      <w:r>
        <w:rPr>
          <w:rFonts w:ascii="Times New Roman" w:hAnsi="Times New Roman"/>
        </w:rPr>
        <w:t>DR</w:t>
      </w:r>
      <w:r w:rsidRPr="00E04632">
        <w:rPr>
          <w:rFonts w:ascii="Times New Roman" w:hAnsi="Times New Roman"/>
        </w:rPr>
        <w:t xml:space="preserve"> Audit requirement by 5:00 p.m. on the </w:t>
      </w:r>
      <w:r>
        <w:rPr>
          <w:rFonts w:ascii="Times New Roman" w:hAnsi="Times New Roman"/>
        </w:rPr>
        <w:t>fifth</w:t>
      </w:r>
      <w:r w:rsidRPr="00E04632">
        <w:rPr>
          <w:rFonts w:ascii="Times New Roman" w:hAnsi="Times New Roman"/>
        </w:rPr>
        <w:t xml:space="preserve"> Business Day following the day on which the audit concludes</w:t>
      </w:r>
      <w:r>
        <w:rPr>
          <w:rFonts w:ascii="Times New Roman" w:hAnsi="Times New Roman"/>
        </w:rPr>
        <w:t>.</w:t>
      </w:r>
    </w:p>
    <w:p w14:paraId="41C33AC5" w14:textId="77777777" w:rsidR="00E04FF1" w:rsidRDefault="00E04FF1" w:rsidP="001D3693">
      <w:pPr>
        <w:pStyle w:val="ListParagraph"/>
        <w:numPr>
          <w:ilvl w:val="1"/>
          <w:numId w:val="26"/>
        </w:numPr>
        <w:spacing w:after="0" w:line="360" w:lineRule="auto"/>
        <w:outlineLvl w:val="2"/>
        <w:rPr>
          <w:rFonts w:ascii="Times New Roman" w:hAnsi="Times New Roman"/>
        </w:rPr>
      </w:pPr>
      <w:r w:rsidRPr="00073C4E">
        <w:rPr>
          <w:rFonts w:ascii="Times New Roman" w:hAnsi="Times New Roman"/>
        </w:rPr>
        <w:t>The notification must include the date and time period of the demonstration</w:t>
      </w:r>
      <w:r>
        <w:rPr>
          <w:rFonts w:ascii="Times New Roman" w:hAnsi="Times New Roman"/>
        </w:rPr>
        <w:t xml:space="preserve"> </w:t>
      </w:r>
      <w:r w:rsidRPr="00073C4E">
        <w:rPr>
          <w:rFonts w:ascii="Times New Roman" w:hAnsi="Times New Roman"/>
        </w:rPr>
        <w:t xml:space="preserve">to be used for the Seasonal </w:t>
      </w:r>
      <w:r>
        <w:rPr>
          <w:rFonts w:ascii="Times New Roman" w:hAnsi="Times New Roman"/>
        </w:rPr>
        <w:t xml:space="preserve">DR </w:t>
      </w:r>
      <w:r w:rsidRPr="00073C4E">
        <w:rPr>
          <w:rFonts w:ascii="Times New Roman" w:hAnsi="Times New Roman"/>
        </w:rPr>
        <w:t>Audit</w:t>
      </w:r>
      <w:r>
        <w:rPr>
          <w:rFonts w:ascii="Times New Roman" w:hAnsi="Times New Roman"/>
        </w:rPr>
        <w:t>.</w:t>
      </w:r>
    </w:p>
    <w:p w14:paraId="79B27260" w14:textId="77777777" w:rsidR="00E04FF1" w:rsidRDefault="00E04FF1" w:rsidP="001D3693">
      <w:pPr>
        <w:pStyle w:val="ListParagraph"/>
        <w:numPr>
          <w:ilvl w:val="1"/>
          <w:numId w:val="26"/>
        </w:numPr>
        <w:spacing w:after="0" w:line="360" w:lineRule="auto"/>
        <w:outlineLvl w:val="2"/>
        <w:rPr>
          <w:rFonts w:ascii="Times New Roman" w:hAnsi="Times New Roman"/>
        </w:rPr>
      </w:pPr>
      <w:r>
        <w:rPr>
          <w:rFonts w:ascii="Times New Roman" w:hAnsi="Times New Roman"/>
        </w:rPr>
        <w:t>The demonstration period may begin with the start of any</w:t>
      </w:r>
      <w:r w:rsidRPr="008835F4">
        <w:rPr>
          <w:rFonts w:ascii="Times New Roman" w:hAnsi="Times New Roman"/>
        </w:rPr>
        <w:t xml:space="preserve"> </w:t>
      </w:r>
      <w:r w:rsidRPr="00442975">
        <w:rPr>
          <w:rFonts w:ascii="Times New Roman" w:hAnsi="Times New Roman"/>
        </w:rPr>
        <w:t>five-minute</w:t>
      </w:r>
      <w:r w:rsidRPr="008835F4">
        <w:rPr>
          <w:rFonts w:ascii="Times New Roman" w:hAnsi="Times New Roman"/>
        </w:rPr>
        <w:t xml:space="preserve"> interval after</w:t>
      </w:r>
      <w:r>
        <w:rPr>
          <w:rFonts w:ascii="Times New Roman" w:hAnsi="Times New Roman"/>
        </w:rPr>
        <w:t xml:space="preserve"> the completion of the Demand Response Resource Notification Time. </w:t>
      </w:r>
    </w:p>
    <w:p w14:paraId="4DDAD2C5" w14:textId="77777777" w:rsidR="00E04FF1" w:rsidRPr="007B4603" w:rsidRDefault="00E04FF1" w:rsidP="001D3693">
      <w:pPr>
        <w:pStyle w:val="ListParagraph"/>
        <w:numPr>
          <w:ilvl w:val="1"/>
          <w:numId w:val="26"/>
        </w:numPr>
        <w:spacing w:after="0" w:line="360" w:lineRule="auto"/>
        <w:outlineLvl w:val="2"/>
        <w:rPr>
          <w:rFonts w:ascii="Times New Roman" w:hAnsi="Times New Roman"/>
        </w:rPr>
      </w:pPr>
      <w:r w:rsidRPr="001E31F0">
        <w:rPr>
          <w:rFonts w:ascii="Times New Roman" w:hAnsi="Times New Roman"/>
        </w:rPr>
        <w:t>A</w:t>
      </w:r>
      <w:r>
        <w:rPr>
          <w:rFonts w:ascii="Times New Roman" w:hAnsi="Times New Roman"/>
        </w:rPr>
        <w:t xml:space="preserve"> CLAIM10 audit or CLAIM30 audit</w:t>
      </w:r>
      <w:r w:rsidRPr="001E31F0">
        <w:rPr>
          <w:rFonts w:ascii="Times New Roman" w:hAnsi="Times New Roman"/>
        </w:rPr>
        <w:t xml:space="preserve"> that meets the requirements of a Seasonal </w:t>
      </w:r>
      <w:r>
        <w:rPr>
          <w:rFonts w:ascii="Times New Roman" w:hAnsi="Times New Roman"/>
        </w:rPr>
        <w:t xml:space="preserve">DR </w:t>
      </w:r>
      <w:r w:rsidRPr="001E31F0">
        <w:rPr>
          <w:rFonts w:ascii="Times New Roman" w:hAnsi="Times New Roman"/>
        </w:rPr>
        <w:t xml:space="preserve">Audit </w:t>
      </w:r>
      <w:r>
        <w:rPr>
          <w:rFonts w:ascii="Times New Roman" w:hAnsi="Times New Roman"/>
        </w:rPr>
        <w:t xml:space="preserve">as provided </w:t>
      </w:r>
      <w:r w:rsidRPr="001E31F0">
        <w:rPr>
          <w:rFonts w:ascii="Times New Roman" w:hAnsi="Times New Roman"/>
        </w:rPr>
        <w:t>in this Section III.1.5.1.3</w:t>
      </w:r>
      <w:r>
        <w:rPr>
          <w:rFonts w:ascii="Times New Roman" w:hAnsi="Times New Roman"/>
        </w:rPr>
        <w:t>.1</w:t>
      </w:r>
      <w:r w:rsidRPr="001E31F0">
        <w:rPr>
          <w:rFonts w:ascii="Times New Roman" w:hAnsi="Times New Roman"/>
        </w:rPr>
        <w:t xml:space="preserve"> may be used to fulfill the Seasonal </w:t>
      </w:r>
      <w:r>
        <w:rPr>
          <w:rFonts w:ascii="Times New Roman" w:hAnsi="Times New Roman"/>
        </w:rPr>
        <w:t>DR</w:t>
      </w:r>
      <w:r w:rsidRPr="001E31F0">
        <w:rPr>
          <w:rFonts w:ascii="Times New Roman" w:hAnsi="Times New Roman"/>
        </w:rPr>
        <w:t xml:space="preserve"> Audit obligation </w:t>
      </w:r>
      <w:r w:rsidRPr="007B4603">
        <w:rPr>
          <w:rFonts w:ascii="Times New Roman" w:hAnsi="Times New Roman"/>
        </w:rPr>
        <w:t>of a Demand Response Resource.</w:t>
      </w:r>
    </w:p>
    <w:p w14:paraId="5ED4C02F" w14:textId="77777777" w:rsidR="00E04FF1" w:rsidRPr="007B4603" w:rsidRDefault="00E04FF1" w:rsidP="001D3693">
      <w:pPr>
        <w:pStyle w:val="ListParagraph"/>
        <w:numPr>
          <w:ilvl w:val="0"/>
          <w:numId w:val="26"/>
        </w:numPr>
        <w:spacing w:after="0" w:line="360" w:lineRule="auto"/>
        <w:ind w:left="720" w:hanging="720"/>
        <w:outlineLvl w:val="2"/>
        <w:rPr>
          <w:rFonts w:ascii="Times New Roman" w:hAnsi="Times New Roman"/>
        </w:rPr>
      </w:pPr>
      <w:r w:rsidRPr="007B4603">
        <w:rPr>
          <w:rFonts w:ascii="Times New Roman" w:hAnsi="Times New Roman"/>
        </w:rPr>
        <w:t>An ISO-Initiated Claimed Capability Audit fulfils the Seasonal DR Audit obligation of a Demand Response Resource.</w:t>
      </w:r>
      <w:r>
        <w:rPr>
          <w:rFonts w:ascii="Times New Roman" w:hAnsi="Times New Roman"/>
        </w:rPr>
        <w:t xml:space="preserve"> </w:t>
      </w:r>
    </w:p>
    <w:p w14:paraId="22DDA524" w14:textId="77777777" w:rsidR="00E04FF1"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 xml:space="preserve">Each Demand Response Asset associated with a Demand </w:t>
      </w:r>
      <w:r w:rsidRPr="00A80C5D">
        <w:rPr>
          <w:rFonts w:ascii="Times New Roman" w:hAnsi="Times New Roman"/>
        </w:rPr>
        <w:t>Response Resource is evaluated</w:t>
      </w:r>
      <w:r>
        <w:rPr>
          <w:rFonts w:ascii="Times New Roman" w:hAnsi="Times New Roman"/>
        </w:rPr>
        <w:t xml:space="preserve"> during the Seasonal DR Audit of the Demand Response Resource. </w:t>
      </w:r>
    </w:p>
    <w:p w14:paraId="2C15164B" w14:textId="77777777" w:rsidR="00E04FF1" w:rsidRPr="00003BD3" w:rsidRDefault="00E04FF1" w:rsidP="001D3693">
      <w:pPr>
        <w:pStyle w:val="ListParagraph"/>
        <w:numPr>
          <w:ilvl w:val="0"/>
          <w:numId w:val="26"/>
        </w:numPr>
        <w:spacing w:after="0" w:line="360" w:lineRule="auto"/>
        <w:ind w:left="720" w:hanging="720"/>
        <w:outlineLvl w:val="2"/>
        <w:rPr>
          <w:rFonts w:ascii="Times New Roman" w:hAnsi="Times New Roman"/>
        </w:rPr>
      </w:pPr>
      <w:r w:rsidRPr="00003BD3">
        <w:rPr>
          <w:rFonts w:ascii="Times New Roman" w:hAnsi="Times New Roman"/>
        </w:rPr>
        <w:t>Any Demand Response Asset on a forced or scheduled curtailment as defined in Section III.8.</w:t>
      </w:r>
      <w:r>
        <w:rPr>
          <w:rFonts w:ascii="Times New Roman" w:hAnsi="Times New Roman"/>
        </w:rPr>
        <w:t>3</w:t>
      </w:r>
      <w:r w:rsidRPr="00003BD3">
        <w:rPr>
          <w:rFonts w:ascii="Times New Roman" w:hAnsi="Times New Roman"/>
        </w:rPr>
        <w:t xml:space="preserve"> is assessed a zero audit value.</w:t>
      </w:r>
    </w:p>
    <w:p w14:paraId="40050846" w14:textId="77777777" w:rsidR="00E04FF1"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 xml:space="preserve">The </w:t>
      </w:r>
      <w:r w:rsidRPr="00F92975">
        <w:rPr>
          <w:rFonts w:ascii="Times New Roman" w:hAnsi="Times New Roman"/>
        </w:rPr>
        <w:t xml:space="preserve">Seasonal DR Audit value </w:t>
      </w:r>
      <w:r w:rsidRPr="00E04632">
        <w:rPr>
          <w:rFonts w:ascii="Times New Roman" w:hAnsi="Times New Roman"/>
        </w:rPr>
        <w:t xml:space="preserve">(summer or winter) </w:t>
      </w:r>
      <w:r>
        <w:rPr>
          <w:rFonts w:ascii="Times New Roman" w:hAnsi="Times New Roman"/>
        </w:rPr>
        <w:t xml:space="preserve">of a Demand Response Resource </w:t>
      </w:r>
      <w:r w:rsidRPr="00F92975">
        <w:rPr>
          <w:rFonts w:ascii="Times New Roman" w:hAnsi="Times New Roman"/>
        </w:rPr>
        <w:t xml:space="preserve">resulting from </w:t>
      </w:r>
      <w:r>
        <w:rPr>
          <w:rFonts w:ascii="Times New Roman" w:hAnsi="Times New Roman"/>
        </w:rPr>
        <w:t>the</w:t>
      </w:r>
      <w:r w:rsidRPr="00F92975">
        <w:rPr>
          <w:rFonts w:ascii="Times New Roman" w:hAnsi="Times New Roman"/>
        </w:rPr>
        <w:t xml:space="preserve"> Seasonal DR Audit</w:t>
      </w:r>
      <w:r>
        <w:rPr>
          <w:rFonts w:ascii="Times New Roman" w:hAnsi="Times New Roman"/>
        </w:rPr>
        <w:t xml:space="preserve"> </w:t>
      </w:r>
      <w:r w:rsidRPr="00E04632">
        <w:rPr>
          <w:rFonts w:ascii="Times New Roman" w:hAnsi="Times New Roman"/>
        </w:rPr>
        <w:t xml:space="preserve">shall </w:t>
      </w:r>
      <w:r>
        <w:rPr>
          <w:rFonts w:ascii="Times New Roman" w:hAnsi="Times New Roman"/>
        </w:rPr>
        <w:t xml:space="preserve">be </w:t>
      </w:r>
      <w:r w:rsidRPr="00E04632">
        <w:rPr>
          <w:rFonts w:ascii="Times New Roman" w:hAnsi="Times New Roman"/>
        </w:rPr>
        <w:t>the sum of the average demand reduction</w:t>
      </w:r>
      <w:r>
        <w:rPr>
          <w:rFonts w:ascii="Times New Roman" w:hAnsi="Times New Roman"/>
        </w:rPr>
        <w:t>s</w:t>
      </w:r>
      <w:r w:rsidRPr="00E04632">
        <w:rPr>
          <w:rFonts w:ascii="Times New Roman" w:hAnsi="Times New Roman"/>
        </w:rPr>
        <w:t xml:space="preserve"> demonstrated during the audit by each </w:t>
      </w:r>
      <w:r>
        <w:rPr>
          <w:rFonts w:ascii="Times New Roman" w:hAnsi="Times New Roman"/>
        </w:rPr>
        <w:t xml:space="preserve">of the Demand Response Resource’s constituent </w:t>
      </w:r>
      <w:r w:rsidRPr="00E04632">
        <w:rPr>
          <w:rFonts w:ascii="Times New Roman" w:hAnsi="Times New Roman"/>
        </w:rPr>
        <w:t>Demand Response Asset</w:t>
      </w:r>
      <w:r>
        <w:rPr>
          <w:rFonts w:ascii="Times New Roman" w:hAnsi="Times New Roman"/>
        </w:rPr>
        <w:t>s.</w:t>
      </w:r>
    </w:p>
    <w:p w14:paraId="1C1B34C8" w14:textId="77777777" w:rsidR="00E04FF1" w:rsidRPr="00003BD3"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If a</w:t>
      </w:r>
      <w:r w:rsidRPr="00F92975">
        <w:rPr>
          <w:rFonts w:ascii="Times New Roman" w:hAnsi="Times New Roman"/>
        </w:rPr>
        <w:t xml:space="preserve"> Demand Response Asset </w:t>
      </w:r>
      <w:r w:rsidRPr="00003BD3">
        <w:rPr>
          <w:rFonts w:ascii="Times New Roman" w:hAnsi="Times New Roman"/>
        </w:rPr>
        <w:t xml:space="preserve">is added to or removed from a Demand Response Resource between audits, </w:t>
      </w:r>
      <w:r w:rsidRPr="00750F26">
        <w:rPr>
          <w:rFonts w:ascii="Times New Roman" w:hAnsi="Times New Roman"/>
        </w:rPr>
        <w:t xml:space="preserve">the Demand Response Resource’s capability shall be updated to reflect the inclusion or </w:t>
      </w:r>
      <w:r w:rsidRPr="001C40D9">
        <w:rPr>
          <w:rFonts w:ascii="Times New Roman" w:hAnsi="Times New Roman"/>
        </w:rPr>
        <w:t>exclusion</w:t>
      </w:r>
      <w:r w:rsidRPr="00F956ED">
        <w:rPr>
          <w:rFonts w:ascii="Times New Roman" w:hAnsi="Times New Roman"/>
        </w:rPr>
        <w:t xml:space="preserve"> of the </w:t>
      </w:r>
      <w:r w:rsidRPr="00003BD3">
        <w:rPr>
          <w:rFonts w:ascii="Times New Roman" w:hAnsi="Times New Roman"/>
        </w:rPr>
        <w:t xml:space="preserve">audit value of the Demand Response Asset, such that at any point in time the summer or winter Seasonal DR Audit value of a Demand Response Resource shall equal the sum of the most recent valid like-season audit values of its constituent Demand Response Assets. </w:t>
      </w:r>
    </w:p>
    <w:p w14:paraId="5AC49DD8" w14:textId="77777777" w:rsidR="00E04FF1" w:rsidRPr="00623E13" w:rsidRDefault="00E04FF1" w:rsidP="001D3693">
      <w:pPr>
        <w:pStyle w:val="ListParagraph"/>
        <w:numPr>
          <w:ilvl w:val="0"/>
          <w:numId w:val="26"/>
        </w:numPr>
        <w:spacing w:after="0" w:line="360" w:lineRule="auto"/>
        <w:ind w:left="720" w:hanging="720"/>
        <w:outlineLvl w:val="2"/>
        <w:rPr>
          <w:rFonts w:ascii="Times New Roman" w:hAnsi="Times New Roman"/>
        </w:rPr>
      </w:pPr>
      <w:r w:rsidRPr="00003BD3">
        <w:rPr>
          <w:rFonts w:ascii="Times New Roman" w:hAnsi="Times New Roman"/>
        </w:rPr>
        <w:t>The Seasonal DR Audit value</w:t>
      </w:r>
      <w:r w:rsidRPr="00750F26">
        <w:rPr>
          <w:rFonts w:ascii="Times New Roman" w:hAnsi="Times New Roman"/>
        </w:rPr>
        <w:t xml:space="preserve"> shall become effective one </w:t>
      </w:r>
      <w:r>
        <w:rPr>
          <w:rFonts w:ascii="Times New Roman" w:hAnsi="Times New Roman"/>
        </w:rPr>
        <w:t xml:space="preserve">calendar day </w:t>
      </w:r>
      <w:r w:rsidRPr="00750F26">
        <w:rPr>
          <w:rFonts w:ascii="Times New Roman" w:hAnsi="Times New Roman"/>
        </w:rPr>
        <w:t>following</w:t>
      </w:r>
      <w:r>
        <w:rPr>
          <w:rFonts w:ascii="Times New Roman" w:hAnsi="Times New Roman"/>
        </w:rPr>
        <w:t xml:space="preserve"> notification of the audit results to the Market Participant by the ISO.</w:t>
      </w:r>
    </w:p>
    <w:p w14:paraId="43E8425B" w14:textId="77777777" w:rsidR="00E04FF1" w:rsidRPr="00750F26"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 xml:space="preserve">The </w:t>
      </w:r>
      <w:r w:rsidRPr="00FA79C8">
        <w:rPr>
          <w:rFonts w:ascii="Times New Roman" w:hAnsi="Times New Roman"/>
        </w:rPr>
        <w:t>summer</w:t>
      </w:r>
      <w:r w:rsidRPr="00222677">
        <w:rPr>
          <w:rFonts w:ascii="Times New Roman" w:hAnsi="Times New Roman"/>
        </w:rPr>
        <w:t xml:space="preserve"> or winter</w:t>
      </w:r>
      <w:r w:rsidRPr="00FA79C8">
        <w:rPr>
          <w:rFonts w:ascii="Times New Roman" w:hAnsi="Times New Roman"/>
        </w:rPr>
        <w:t xml:space="preserve"> audit value of a Demand</w:t>
      </w:r>
      <w:r>
        <w:rPr>
          <w:rFonts w:ascii="Times New Roman" w:hAnsi="Times New Roman"/>
        </w:rPr>
        <w:t xml:space="preserve"> Response Asset shall be set to zero at the end of the Capability Demonstration Year if the Demand Response Asset did not perform a Seasonal DR Audit for that season as part of a Demand Response Resource during that Capability </w:t>
      </w:r>
      <w:r w:rsidRPr="00750F26">
        <w:rPr>
          <w:rFonts w:ascii="Times New Roman" w:hAnsi="Times New Roman"/>
        </w:rPr>
        <w:t xml:space="preserve">Demonstration Year. </w:t>
      </w:r>
    </w:p>
    <w:p w14:paraId="40468390" w14:textId="77777777" w:rsidR="00E04FF1" w:rsidRPr="00750F26" w:rsidRDefault="00E04FF1" w:rsidP="001D3693">
      <w:pPr>
        <w:pStyle w:val="ListParagraph"/>
        <w:numPr>
          <w:ilvl w:val="0"/>
          <w:numId w:val="26"/>
        </w:numPr>
        <w:spacing w:after="0" w:line="360" w:lineRule="auto"/>
        <w:ind w:left="720" w:hanging="720"/>
        <w:outlineLvl w:val="2"/>
        <w:rPr>
          <w:rFonts w:ascii="Times New Roman" w:hAnsi="Times New Roman"/>
        </w:rPr>
      </w:pPr>
      <w:r>
        <w:rPr>
          <w:rFonts w:ascii="Times New Roman" w:hAnsi="Times New Roman"/>
        </w:rPr>
        <w:t>For</w:t>
      </w:r>
      <w:r w:rsidRPr="00750F26">
        <w:rPr>
          <w:rFonts w:ascii="Times New Roman" w:hAnsi="Times New Roman"/>
        </w:rPr>
        <w:t xml:space="preserve"> a Demand Response Asset </w:t>
      </w:r>
      <w:r>
        <w:rPr>
          <w:rFonts w:ascii="Times New Roman" w:hAnsi="Times New Roman"/>
        </w:rPr>
        <w:t xml:space="preserve">that </w:t>
      </w:r>
      <w:r w:rsidRPr="00750F26">
        <w:rPr>
          <w:rFonts w:ascii="Times New Roman" w:hAnsi="Times New Roman"/>
        </w:rPr>
        <w:t xml:space="preserve">was associated with a “Real-Time Demand </w:t>
      </w:r>
      <w:r>
        <w:rPr>
          <w:rFonts w:ascii="Times New Roman" w:hAnsi="Times New Roman"/>
        </w:rPr>
        <w:t xml:space="preserve">Response </w:t>
      </w:r>
      <w:r w:rsidRPr="00750F26">
        <w:rPr>
          <w:rFonts w:ascii="Times New Roman" w:hAnsi="Times New Roman"/>
        </w:rPr>
        <w:t xml:space="preserve">Resource” or a “Real-Time Emergency Generation Resource,” as those terms were defined prior </w:t>
      </w:r>
      <w:r w:rsidRPr="00750F26">
        <w:rPr>
          <w:rFonts w:ascii="Times New Roman" w:hAnsi="Times New Roman"/>
        </w:rPr>
        <w:lastRenderedPageBreak/>
        <w:t xml:space="preserve">to June 1, 2018, </w:t>
      </w:r>
      <w:r>
        <w:rPr>
          <w:rFonts w:ascii="Times New Roman" w:hAnsi="Times New Roman"/>
        </w:rPr>
        <w:t xml:space="preserve">any valid </w:t>
      </w:r>
      <w:r w:rsidRPr="00750F26">
        <w:rPr>
          <w:rFonts w:ascii="Times New Roman" w:hAnsi="Times New Roman"/>
        </w:rPr>
        <w:t>result</w:t>
      </w:r>
      <w:r>
        <w:rPr>
          <w:rFonts w:ascii="Times New Roman" w:hAnsi="Times New Roman"/>
        </w:rPr>
        <w:t xml:space="preserve"> from an audit</w:t>
      </w:r>
      <w:r w:rsidRPr="00750F26">
        <w:rPr>
          <w:rFonts w:ascii="Times New Roman" w:hAnsi="Times New Roman"/>
        </w:rPr>
        <w:t xml:space="preserve"> </w:t>
      </w:r>
      <w:r>
        <w:rPr>
          <w:rFonts w:ascii="Times New Roman" w:hAnsi="Times New Roman"/>
        </w:rPr>
        <w:t xml:space="preserve">conducted prior to June 1, 2018 </w:t>
      </w:r>
      <w:r w:rsidRPr="00750F26">
        <w:rPr>
          <w:rFonts w:ascii="Times New Roman" w:hAnsi="Times New Roman"/>
        </w:rPr>
        <w:t xml:space="preserve">shall </w:t>
      </w:r>
      <w:r>
        <w:rPr>
          <w:rFonts w:ascii="Times New Roman" w:hAnsi="Times New Roman"/>
        </w:rPr>
        <w:t>continue to be valid on June 1, 2018, and shall retain the same expiration date.</w:t>
      </w:r>
    </w:p>
    <w:p w14:paraId="6C31F15E" w14:textId="77777777" w:rsidR="00E04FF1" w:rsidRDefault="00E04FF1" w:rsidP="00E04FF1">
      <w:pPr>
        <w:tabs>
          <w:tab w:val="left" w:pos="7165"/>
        </w:tabs>
        <w:spacing w:after="0" w:line="360" w:lineRule="auto"/>
        <w:outlineLvl w:val="2"/>
        <w:rPr>
          <w:rFonts w:ascii="Times New Roman" w:hAnsi="Times New Roman"/>
          <w:b/>
        </w:rPr>
      </w:pPr>
    </w:p>
    <w:p w14:paraId="53059CFB" w14:textId="77777777" w:rsidR="00E04FF1" w:rsidRDefault="00E04FF1" w:rsidP="00E04FF1">
      <w:pPr>
        <w:spacing w:after="0" w:line="360" w:lineRule="auto"/>
        <w:outlineLvl w:val="2"/>
        <w:rPr>
          <w:rFonts w:ascii="Times New Roman" w:hAnsi="Times New Roman"/>
        </w:rPr>
      </w:pPr>
      <w:r w:rsidRPr="0093393F">
        <w:rPr>
          <w:rFonts w:ascii="Times New Roman" w:hAnsi="Times New Roman"/>
          <w:b/>
        </w:rPr>
        <w:t>III.1.5.1.4.</w:t>
      </w:r>
      <w:r w:rsidRPr="0093393F">
        <w:rPr>
          <w:rFonts w:ascii="Times New Roman" w:hAnsi="Times New Roman"/>
          <w:b/>
        </w:rPr>
        <w:tab/>
      </w:r>
      <w:r w:rsidRPr="0093393F">
        <w:rPr>
          <w:rFonts w:ascii="Times New Roman" w:hAnsi="Times New Roman"/>
          <w:b/>
        </w:rPr>
        <w:tab/>
        <w:t xml:space="preserve">ISO-Initiated Claimed </w:t>
      </w:r>
      <w:r>
        <w:rPr>
          <w:rFonts w:ascii="Times New Roman" w:hAnsi="Times New Roman"/>
          <w:b/>
        </w:rPr>
        <w:t xml:space="preserve">Capability </w:t>
      </w:r>
      <w:r w:rsidRPr="0093393F">
        <w:rPr>
          <w:rFonts w:ascii="Times New Roman" w:hAnsi="Times New Roman"/>
          <w:b/>
        </w:rPr>
        <w:t>Audits.</w:t>
      </w:r>
    </w:p>
    <w:p w14:paraId="19643083" w14:textId="77777777" w:rsidR="00E04FF1" w:rsidRDefault="00E04FF1" w:rsidP="001D3693">
      <w:pPr>
        <w:pStyle w:val="ListParagraph"/>
        <w:numPr>
          <w:ilvl w:val="0"/>
          <w:numId w:val="16"/>
        </w:numPr>
        <w:spacing w:after="0" w:line="360" w:lineRule="auto"/>
        <w:ind w:left="720" w:hanging="720"/>
        <w:outlineLvl w:val="2"/>
        <w:rPr>
          <w:rFonts w:ascii="Times New Roman" w:hAnsi="Times New Roman"/>
        </w:rPr>
      </w:pPr>
      <w:r>
        <w:rPr>
          <w:rFonts w:ascii="Times New Roman" w:hAnsi="Times New Roman"/>
        </w:rPr>
        <w:t>An ISO-Initiated Claimed Capability Audit may be performed by the ISO at any time.</w:t>
      </w:r>
    </w:p>
    <w:p w14:paraId="33A5D793" w14:textId="77777777" w:rsidR="00E04FF1" w:rsidRDefault="00E04FF1" w:rsidP="001D3693">
      <w:pPr>
        <w:pStyle w:val="ListParagraph"/>
        <w:numPr>
          <w:ilvl w:val="0"/>
          <w:numId w:val="16"/>
        </w:numPr>
        <w:spacing w:after="0" w:line="360" w:lineRule="auto"/>
        <w:ind w:left="720" w:hanging="720"/>
        <w:outlineLvl w:val="2"/>
        <w:rPr>
          <w:rFonts w:ascii="Times New Roman" w:hAnsi="Times New Roman"/>
        </w:rPr>
      </w:pPr>
      <w:r>
        <w:rPr>
          <w:rFonts w:ascii="Times New Roman" w:hAnsi="Times New Roman"/>
        </w:rPr>
        <w:t xml:space="preserve">An ISO-Initiated Claimed Capability Audit value shall replace </w:t>
      </w:r>
      <w:r w:rsidRPr="009F128B">
        <w:rPr>
          <w:rFonts w:ascii="Times New Roman" w:hAnsi="Times New Roman"/>
        </w:rPr>
        <w:t>either the summer or winter</w:t>
      </w:r>
      <w:r w:rsidRPr="001E31F0">
        <w:rPr>
          <w:rFonts w:ascii="Times New Roman" w:hAnsi="Times New Roman"/>
        </w:rPr>
        <w:t xml:space="preserve"> </w:t>
      </w:r>
      <w:r w:rsidRPr="00C12EE4">
        <w:rPr>
          <w:rFonts w:ascii="Times New Roman" w:hAnsi="Times New Roman"/>
        </w:rPr>
        <w:t>Seasonal DR Audit value</w:t>
      </w:r>
      <w:r w:rsidRPr="001E31F0">
        <w:rPr>
          <w:rFonts w:ascii="Times New Roman" w:hAnsi="Times New Roman"/>
        </w:rPr>
        <w:t xml:space="preserve"> for a Demand Response Resource and shall replace both </w:t>
      </w:r>
      <w:r>
        <w:rPr>
          <w:rFonts w:ascii="Times New Roman" w:hAnsi="Times New Roman"/>
        </w:rPr>
        <w:t>the winter and summer Establish Claimed Capability Audit values for a Generator Asset, normalized for temperature and steam exports, except:</w:t>
      </w:r>
    </w:p>
    <w:p w14:paraId="7C4BEEE7" w14:textId="77777777" w:rsidR="00E04FF1" w:rsidRDefault="00E04FF1" w:rsidP="001D3693">
      <w:pPr>
        <w:pStyle w:val="ListParagraph"/>
        <w:numPr>
          <w:ilvl w:val="1"/>
          <w:numId w:val="16"/>
        </w:numPr>
        <w:spacing w:after="0" w:line="360" w:lineRule="auto"/>
        <w:outlineLvl w:val="2"/>
        <w:rPr>
          <w:rFonts w:ascii="Times New Roman" w:hAnsi="Times New Roman"/>
        </w:rPr>
      </w:pPr>
      <w:r>
        <w:rPr>
          <w:rFonts w:ascii="Times New Roman" w:hAnsi="Times New Roman"/>
        </w:rPr>
        <w:t xml:space="preserve">The Establish Claimed Capability Audit values </w:t>
      </w:r>
      <w:r w:rsidRPr="001E31F0">
        <w:rPr>
          <w:rFonts w:ascii="Times New Roman" w:hAnsi="Times New Roman"/>
        </w:rPr>
        <w:t xml:space="preserve">for a Generator Asset </w:t>
      </w:r>
      <w:r>
        <w:rPr>
          <w:rFonts w:ascii="Times New Roman" w:hAnsi="Times New Roman"/>
        </w:rPr>
        <w:t>may not exceed the maximum interconnected flow specified in the Network Resource Capability for that resource.</w:t>
      </w:r>
    </w:p>
    <w:p w14:paraId="0818FF38" w14:textId="77777777" w:rsidR="00E04FF1" w:rsidRDefault="00E04FF1" w:rsidP="001D3693">
      <w:pPr>
        <w:pStyle w:val="ListParagraph"/>
        <w:numPr>
          <w:ilvl w:val="1"/>
          <w:numId w:val="16"/>
        </w:numPr>
        <w:spacing w:after="0" w:line="360" w:lineRule="auto"/>
        <w:outlineLvl w:val="2"/>
        <w:rPr>
          <w:rFonts w:ascii="Times New Roman" w:hAnsi="Times New Roman"/>
        </w:rPr>
      </w:pPr>
      <w:r>
        <w:rPr>
          <w:rFonts w:ascii="Times New Roman" w:hAnsi="Times New Roman"/>
        </w:rPr>
        <w:t xml:space="preserve">An ISO-Initiated Claimed Capability Audit value </w:t>
      </w:r>
      <w:r w:rsidRPr="001E31F0">
        <w:rPr>
          <w:rFonts w:ascii="Times New Roman" w:hAnsi="Times New Roman"/>
        </w:rPr>
        <w:t xml:space="preserve">for a Generator Asset </w:t>
      </w:r>
      <w:r>
        <w:rPr>
          <w:rFonts w:ascii="Times New Roman" w:hAnsi="Times New Roman"/>
        </w:rPr>
        <w:t>shall not set the winter Establish Claimed Capability Audit value unless the ISO-Initiated Claimed Capability Audit was performed at a mean ambient temperature that is less than or equal to 32 degrees Fahrenheit at the Generator Asset location.</w:t>
      </w:r>
    </w:p>
    <w:p w14:paraId="4203BF04" w14:textId="77777777" w:rsidR="00E04FF1" w:rsidRDefault="00E04FF1" w:rsidP="001D3693">
      <w:pPr>
        <w:pStyle w:val="ListParagraph"/>
        <w:numPr>
          <w:ilvl w:val="0"/>
          <w:numId w:val="16"/>
        </w:numPr>
        <w:spacing w:after="0" w:line="360" w:lineRule="auto"/>
        <w:ind w:left="720" w:hanging="720"/>
        <w:outlineLvl w:val="2"/>
        <w:rPr>
          <w:rFonts w:ascii="Times New Roman" w:hAnsi="Times New Roman"/>
        </w:rPr>
      </w:pPr>
      <w:r>
        <w:rPr>
          <w:rFonts w:ascii="Times New Roman" w:hAnsi="Times New Roman"/>
        </w:rPr>
        <w:t xml:space="preserve">If </w:t>
      </w:r>
      <w:r w:rsidRPr="001E31F0">
        <w:rPr>
          <w:rFonts w:ascii="Times New Roman" w:hAnsi="Times New Roman"/>
        </w:rPr>
        <w:t xml:space="preserve">for a Generator Asset </w:t>
      </w:r>
      <w:r>
        <w:rPr>
          <w:rFonts w:ascii="Times New Roman" w:hAnsi="Times New Roman"/>
        </w:rPr>
        <w:t>a Market Participant submits pressure and relative humidity data for the previous Establish Claimed Capability Audit and the current ISO-Initiated Claimed Capability Audit, the Establish Claimed Capability Audit values derived from the ISO-Initiated Claimed Capability Audit will be normalized to the pressure of the previous Establish Claimed Capability Audit and a relative humidity of 64%.</w:t>
      </w:r>
    </w:p>
    <w:p w14:paraId="24C3D4B8" w14:textId="77777777" w:rsidR="00E04FF1" w:rsidRDefault="00E04FF1" w:rsidP="001D3693">
      <w:pPr>
        <w:pStyle w:val="ListParagraph"/>
        <w:numPr>
          <w:ilvl w:val="0"/>
          <w:numId w:val="16"/>
        </w:numPr>
        <w:spacing w:after="0" w:line="360" w:lineRule="auto"/>
        <w:ind w:left="720" w:hanging="720"/>
        <w:outlineLvl w:val="2"/>
        <w:rPr>
          <w:rFonts w:ascii="Times New Roman" w:hAnsi="Times New Roman"/>
        </w:rPr>
      </w:pPr>
      <w:r w:rsidRPr="001E31F0">
        <w:rPr>
          <w:rFonts w:ascii="Times New Roman" w:hAnsi="Times New Roman"/>
        </w:rPr>
        <w:t>The audit</w:t>
      </w:r>
      <w:r>
        <w:rPr>
          <w:rFonts w:ascii="Times New Roman" w:hAnsi="Times New Roman"/>
        </w:rPr>
        <w:t xml:space="preserve"> values derived from the ISO-Initiated Claimed Capability Audit shall become effective one Business Day following notification of the audit results to the Market Participant by the ISO.</w:t>
      </w:r>
    </w:p>
    <w:p w14:paraId="07C46FA3" w14:textId="77777777" w:rsidR="00E04FF1" w:rsidRDefault="00E04FF1" w:rsidP="001D3693">
      <w:pPr>
        <w:pStyle w:val="ListParagraph"/>
        <w:numPr>
          <w:ilvl w:val="0"/>
          <w:numId w:val="16"/>
        </w:numPr>
        <w:spacing w:after="0" w:line="360" w:lineRule="auto"/>
        <w:ind w:left="720" w:hanging="720"/>
        <w:outlineLvl w:val="2"/>
        <w:rPr>
          <w:rFonts w:ascii="Times New Roman" w:hAnsi="Times New Roman"/>
        </w:rPr>
      </w:pPr>
      <w:r>
        <w:rPr>
          <w:rFonts w:ascii="Times New Roman" w:hAnsi="Times New Roman"/>
        </w:rPr>
        <w:t>To conduct an ISO-Initiated Claimed Capability Audit, the ISO shall:</w:t>
      </w:r>
    </w:p>
    <w:p w14:paraId="15FB7D0F" w14:textId="77777777" w:rsidR="00E04FF1" w:rsidRDefault="00E04FF1" w:rsidP="001D3693">
      <w:pPr>
        <w:pStyle w:val="ListParagraph"/>
        <w:numPr>
          <w:ilvl w:val="1"/>
          <w:numId w:val="16"/>
        </w:numPr>
        <w:spacing w:after="0" w:line="360" w:lineRule="auto"/>
        <w:outlineLvl w:val="2"/>
        <w:rPr>
          <w:rFonts w:ascii="Times New Roman" w:hAnsi="Times New Roman"/>
        </w:rPr>
      </w:pPr>
      <w:r>
        <w:rPr>
          <w:rFonts w:ascii="Times New Roman" w:hAnsi="Times New Roman"/>
        </w:rPr>
        <w:t>Initiate an ISO-Initiated Claimed Capability Audit by issuing a Dispatch Instruction ordering the Generator Asset to its Real-Time High Operating Limit or the Demand Response Resource to its Maximum Reduction.</w:t>
      </w:r>
    </w:p>
    <w:p w14:paraId="6BF96ECE" w14:textId="77777777" w:rsidR="00E04FF1" w:rsidRDefault="00E04FF1" w:rsidP="001D3693">
      <w:pPr>
        <w:pStyle w:val="ListParagraph"/>
        <w:numPr>
          <w:ilvl w:val="1"/>
          <w:numId w:val="16"/>
        </w:numPr>
        <w:spacing w:after="0" w:line="360" w:lineRule="auto"/>
        <w:outlineLvl w:val="2"/>
        <w:rPr>
          <w:rFonts w:ascii="Times New Roman" w:hAnsi="Times New Roman"/>
        </w:rPr>
      </w:pPr>
      <w:r>
        <w:rPr>
          <w:rFonts w:ascii="Times New Roman" w:hAnsi="Times New Roman"/>
        </w:rPr>
        <w:t xml:space="preserve">Indicate </w:t>
      </w:r>
      <w:r w:rsidRPr="00C12EE4">
        <w:rPr>
          <w:rFonts w:ascii="Times New Roman" w:hAnsi="Times New Roman"/>
        </w:rPr>
        <w:t>when</w:t>
      </w:r>
      <w:r w:rsidRPr="001E31F0">
        <w:rPr>
          <w:rFonts w:ascii="Times New Roman" w:hAnsi="Times New Roman"/>
        </w:rPr>
        <w:t xml:space="preserve"> issuing the Dispatch </w:t>
      </w:r>
      <w:r w:rsidRPr="00C12EE4">
        <w:rPr>
          <w:rFonts w:ascii="Times New Roman" w:hAnsi="Times New Roman"/>
        </w:rPr>
        <w:t>Instruction that</w:t>
      </w:r>
      <w:r>
        <w:rPr>
          <w:rFonts w:ascii="Times New Roman" w:hAnsi="Times New Roman"/>
        </w:rPr>
        <w:t xml:space="preserve"> an audit will be conducted.</w:t>
      </w:r>
    </w:p>
    <w:p w14:paraId="5B1CC42E" w14:textId="77777777" w:rsidR="00E04FF1" w:rsidRDefault="00E04FF1" w:rsidP="001D3693">
      <w:pPr>
        <w:pStyle w:val="ListParagraph"/>
        <w:numPr>
          <w:ilvl w:val="1"/>
          <w:numId w:val="16"/>
        </w:numPr>
        <w:spacing w:after="0" w:line="360" w:lineRule="auto"/>
        <w:outlineLvl w:val="2"/>
        <w:rPr>
          <w:rFonts w:ascii="Times New Roman" w:hAnsi="Times New Roman"/>
        </w:rPr>
      </w:pPr>
      <w:r>
        <w:rPr>
          <w:rFonts w:ascii="Times New Roman" w:hAnsi="Times New Roman"/>
        </w:rPr>
        <w:t>For Generator Assets, begin the audit with the first full clock hour after sufficient time has been allowed for the Generator Asset to ramp, based on its offered ramp rate, from its current operating point to its Real-Time High Operating Limit.</w:t>
      </w:r>
      <w:r w:rsidRPr="001934D1">
        <w:rPr>
          <w:rFonts w:ascii="Times New Roman" w:hAnsi="Times New Roman"/>
        </w:rPr>
        <w:t xml:space="preserve"> </w:t>
      </w:r>
    </w:p>
    <w:p w14:paraId="799EEF8D" w14:textId="77777777" w:rsidR="00E04FF1" w:rsidRDefault="00E04FF1" w:rsidP="001D3693">
      <w:pPr>
        <w:pStyle w:val="ListParagraph"/>
        <w:numPr>
          <w:ilvl w:val="1"/>
          <w:numId w:val="16"/>
        </w:numPr>
        <w:spacing w:after="0" w:line="360" w:lineRule="auto"/>
        <w:outlineLvl w:val="2"/>
        <w:rPr>
          <w:rFonts w:ascii="Times New Roman" w:hAnsi="Times New Roman"/>
        </w:rPr>
      </w:pPr>
      <w:r>
        <w:rPr>
          <w:rFonts w:ascii="Times New Roman" w:hAnsi="Times New Roman"/>
        </w:rPr>
        <w:t>F</w:t>
      </w:r>
      <w:r w:rsidRPr="001E31F0">
        <w:rPr>
          <w:rFonts w:ascii="Times New Roman" w:hAnsi="Times New Roman"/>
        </w:rPr>
        <w:t xml:space="preserve">or Demand Response Resources, </w:t>
      </w:r>
      <w:r>
        <w:rPr>
          <w:rFonts w:ascii="Times New Roman" w:hAnsi="Times New Roman"/>
        </w:rPr>
        <w:t xml:space="preserve">begin the audit with </w:t>
      </w:r>
      <w:r w:rsidRPr="008835F4">
        <w:rPr>
          <w:rFonts w:ascii="Times New Roman" w:hAnsi="Times New Roman"/>
        </w:rPr>
        <w:t xml:space="preserve">the first </w:t>
      </w:r>
      <w:r>
        <w:rPr>
          <w:rFonts w:ascii="Times New Roman" w:hAnsi="Times New Roman"/>
        </w:rPr>
        <w:t>five-</w:t>
      </w:r>
      <w:r w:rsidRPr="008835F4">
        <w:rPr>
          <w:rFonts w:ascii="Times New Roman" w:hAnsi="Times New Roman"/>
        </w:rPr>
        <w:t>minute interval after sufficient time has been allowed for the resource to ramp, based on its Demand Reduction Offer parameters, to its Maximum Reduction</w:t>
      </w:r>
      <w:r>
        <w:rPr>
          <w:rFonts w:ascii="Times New Roman" w:hAnsi="Times New Roman"/>
        </w:rPr>
        <w:t>.</w:t>
      </w:r>
    </w:p>
    <w:p w14:paraId="6158E211" w14:textId="77777777" w:rsidR="00E04FF1" w:rsidRDefault="00E04FF1" w:rsidP="001D3693">
      <w:pPr>
        <w:pStyle w:val="ListParagraph"/>
        <w:numPr>
          <w:ilvl w:val="0"/>
          <w:numId w:val="16"/>
        </w:numPr>
        <w:spacing w:after="0" w:line="360" w:lineRule="auto"/>
        <w:ind w:left="720" w:hanging="720"/>
        <w:outlineLvl w:val="2"/>
        <w:rPr>
          <w:rFonts w:ascii="Times New Roman" w:hAnsi="Times New Roman"/>
        </w:rPr>
      </w:pPr>
      <w:r>
        <w:rPr>
          <w:rFonts w:ascii="Times New Roman" w:hAnsi="Times New Roman"/>
        </w:rPr>
        <w:lastRenderedPageBreak/>
        <w:t>An ISO-Initiated Claimed Capability Audit shall be performed for the following contiguous duration:</w:t>
      </w:r>
    </w:p>
    <w:p w14:paraId="29E58B1B" w14:textId="77777777" w:rsidR="00E04FF1" w:rsidRDefault="00E04FF1" w:rsidP="00E04FF1">
      <w:pPr>
        <w:pStyle w:val="ListParagraph"/>
        <w:spacing w:after="0" w:line="360" w:lineRule="auto"/>
        <w:ind w:left="360"/>
        <w:outlineLvl w:val="2"/>
        <w:rPr>
          <w:rFonts w:ascii="Times New Roman" w:hAnsi="Times New Roman"/>
        </w:rPr>
      </w:pPr>
    </w:p>
    <w:tbl>
      <w:tblPr>
        <w:tblStyle w:val="TableGrid"/>
        <w:tblW w:w="0" w:type="auto"/>
        <w:tblInd w:w="360" w:type="dxa"/>
        <w:tblLook w:val="04A0" w:firstRow="1" w:lastRow="0" w:firstColumn="1" w:lastColumn="0" w:noHBand="0" w:noVBand="1"/>
      </w:tblPr>
      <w:tblGrid>
        <w:gridCol w:w="5367"/>
        <w:gridCol w:w="3623"/>
      </w:tblGrid>
      <w:tr w:rsidR="00E04FF1" w14:paraId="023A3BD6" w14:textId="77777777" w:rsidTr="004E6FA7">
        <w:tc>
          <w:tcPr>
            <w:tcW w:w="8990" w:type="dxa"/>
            <w:gridSpan w:val="2"/>
          </w:tcPr>
          <w:p w14:paraId="661657FC"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Duration Required for an ISO-Initiated Claimed Capability Audit</w:t>
            </w:r>
          </w:p>
        </w:tc>
      </w:tr>
      <w:tr w:rsidR="00E04FF1" w14:paraId="12AD2DDE" w14:textId="77777777" w:rsidTr="004E6FA7">
        <w:tc>
          <w:tcPr>
            <w:tcW w:w="5367" w:type="dxa"/>
          </w:tcPr>
          <w:p w14:paraId="0F1639B1" w14:textId="77777777" w:rsidR="00E04FF1" w:rsidRDefault="00E04FF1" w:rsidP="007F31EC">
            <w:pPr>
              <w:pStyle w:val="ListParagraph"/>
              <w:spacing w:line="360" w:lineRule="auto"/>
              <w:ind w:left="0"/>
              <w:jc w:val="center"/>
              <w:outlineLvl w:val="2"/>
              <w:rPr>
                <w:rFonts w:ascii="Times New Roman" w:hAnsi="Times New Roman"/>
                <w:b/>
              </w:rPr>
            </w:pPr>
            <w:r w:rsidRPr="00CC48A4">
              <w:rPr>
                <w:rFonts w:ascii="Times New Roman" w:hAnsi="Times New Roman"/>
                <w:b/>
              </w:rPr>
              <w:t>Type</w:t>
            </w:r>
          </w:p>
        </w:tc>
        <w:tc>
          <w:tcPr>
            <w:tcW w:w="3623" w:type="dxa"/>
          </w:tcPr>
          <w:p w14:paraId="62AFF093" w14:textId="77777777" w:rsidR="00E04FF1" w:rsidRDefault="00E04FF1" w:rsidP="007F31EC">
            <w:pPr>
              <w:pStyle w:val="ListParagraph"/>
              <w:spacing w:line="360" w:lineRule="auto"/>
              <w:ind w:left="0"/>
              <w:jc w:val="center"/>
              <w:outlineLvl w:val="2"/>
              <w:rPr>
                <w:rFonts w:ascii="Times New Roman" w:hAnsi="Times New Roman"/>
                <w:b/>
                <w:u w:val="double"/>
              </w:rPr>
            </w:pPr>
            <w:r w:rsidRPr="00CC48A4">
              <w:rPr>
                <w:rFonts w:ascii="Times New Roman" w:hAnsi="Times New Roman"/>
                <w:b/>
              </w:rPr>
              <w:t xml:space="preserve">Claimed Capability Audit </w:t>
            </w:r>
            <w:r w:rsidRPr="00B8494A">
              <w:rPr>
                <w:rFonts w:ascii="Times New Roman" w:hAnsi="Times New Roman"/>
                <w:b/>
              </w:rPr>
              <w:t>Duration (</w:t>
            </w:r>
            <w:proofErr w:type="spellStart"/>
            <w:r w:rsidRPr="00B8494A">
              <w:rPr>
                <w:rFonts w:ascii="Times New Roman" w:hAnsi="Times New Roman"/>
                <w:b/>
              </w:rPr>
              <w:t>Hrs</w:t>
            </w:r>
            <w:proofErr w:type="spellEnd"/>
            <w:r w:rsidRPr="00B8494A">
              <w:rPr>
                <w:rFonts w:ascii="Times New Roman" w:hAnsi="Times New Roman"/>
                <w:b/>
              </w:rPr>
              <w:t>)</w:t>
            </w:r>
          </w:p>
        </w:tc>
      </w:tr>
      <w:tr w:rsidR="00E04FF1" w14:paraId="7300AF44" w14:textId="77777777" w:rsidTr="004E6FA7">
        <w:tc>
          <w:tcPr>
            <w:tcW w:w="5367" w:type="dxa"/>
          </w:tcPr>
          <w:p w14:paraId="18C557CC"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Steam Turbine (Includes Nuclear)</w:t>
            </w:r>
          </w:p>
        </w:tc>
        <w:tc>
          <w:tcPr>
            <w:tcW w:w="3623" w:type="dxa"/>
          </w:tcPr>
          <w:p w14:paraId="65C5DEC9"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22EBB240" w14:textId="77777777" w:rsidTr="004E6FA7">
        <w:tc>
          <w:tcPr>
            <w:tcW w:w="5367" w:type="dxa"/>
          </w:tcPr>
          <w:p w14:paraId="7C50B345"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Combined Cycle</w:t>
            </w:r>
          </w:p>
        </w:tc>
        <w:tc>
          <w:tcPr>
            <w:tcW w:w="3623" w:type="dxa"/>
          </w:tcPr>
          <w:p w14:paraId="3EFA49BD"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14EED521" w14:textId="77777777" w:rsidTr="004E6FA7">
        <w:tc>
          <w:tcPr>
            <w:tcW w:w="5367" w:type="dxa"/>
          </w:tcPr>
          <w:p w14:paraId="47220BE1"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Integrated Coal Gasification Combustion Cycle</w:t>
            </w:r>
          </w:p>
        </w:tc>
        <w:tc>
          <w:tcPr>
            <w:tcW w:w="3623" w:type="dxa"/>
          </w:tcPr>
          <w:p w14:paraId="002E8D49"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1D860E83" w14:textId="77777777" w:rsidTr="004E6FA7">
        <w:tc>
          <w:tcPr>
            <w:tcW w:w="5367" w:type="dxa"/>
          </w:tcPr>
          <w:p w14:paraId="297321E4"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Pressurized Fluidized Bed Combustion</w:t>
            </w:r>
          </w:p>
        </w:tc>
        <w:tc>
          <w:tcPr>
            <w:tcW w:w="3623" w:type="dxa"/>
          </w:tcPr>
          <w:p w14:paraId="40E7F3F0"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4</w:t>
            </w:r>
          </w:p>
        </w:tc>
      </w:tr>
      <w:tr w:rsidR="00E04FF1" w14:paraId="2B7A61FD" w14:textId="77777777" w:rsidTr="004E6FA7">
        <w:tc>
          <w:tcPr>
            <w:tcW w:w="5367" w:type="dxa"/>
          </w:tcPr>
          <w:p w14:paraId="3AE786A4"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Combustion Gas Turbine</w:t>
            </w:r>
          </w:p>
        </w:tc>
        <w:tc>
          <w:tcPr>
            <w:tcW w:w="3623" w:type="dxa"/>
          </w:tcPr>
          <w:p w14:paraId="5F250D41"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1</w:t>
            </w:r>
          </w:p>
        </w:tc>
      </w:tr>
      <w:tr w:rsidR="00E04FF1" w14:paraId="01C8BD51" w14:textId="77777777" w:rsidTr="004E6FA7">
        <w:tc>
          <w:tcPr>
            <w:tcW w:w="5367" w:type="dxa"/>
          </w:tcPr>
          <w:p w14:paraId="110DE58E"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Internal Combustion Engine</w:t>
            </w:r>
          </w:p>
        </w:tc>
        <w:tc>
          <w:tcPr>
            <w:tcW w:w="3623" w:type="dxa"/>
          </w:tcPr>
          <w:p w14:paraId="5D2C265E"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1</w:t>
            </w:r>
          </w:p>
        </w:tc>
      </w:tr>
      <w:tr w:rsidR="00E04FF1" w14:paraId="1792BF37" w14:textId="77777777" w:rsidTr="004E6FA7">
        <w:tc>
          <w:tcPr>
            <w:tcW w:w="5367" w:type="dxa"/>
          </w:tcPr>
          <w:p w14:paraId="0D1385C0"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Hydraulic Turbine – Reversible (Electric Storage)</w:t>
            </w:r>
          </w:p>
          <w:p w14:paraId="40FEC881"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Hydraulic Turbine – Other</w:t>
            </w:r>
          </w:p>
        </w:tc>
        <w:tc>
          <w:tcPr>
            <w:tcW w:w="3623" w:type="dxa"/>
          </w:tcPr>
          <w:p w14:paraId="095EDEB7"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35760948" w14:textId="77777777" w:rsidTr="004E6FA7">
        <w:tc>
          <w:tcPr>
            <w:tcW w:w="5367" w:type="dxa"/>
          </w:tcPr>
          <w:p w14:paraId="73BE6550"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 xml:space="preserve">Hydro-Conventional Daily </w:t>
            </w:r>
            <w:proofErr w:type="spellStart"/>
            <w:r>
              <w:rPr>
                <w:rFonts w:ascii="Times New Roman" w:hAnsi="Times New Roman"/>
              </w:rPr>
              <w:t>Pondage</w:t>
            </w:r>
            <w:proofErr w:type="spellEnd"/>
          </w:p>
          <w:p w14:paraId="6A41A11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Hydro-Conventional Run of River</w:t>
            </w:r>
          </w:p>
          <w:p w14:paraId="72CD4F35"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Hydro-Conventional Weekly</w:t>
            </w:r>
          </w:p>
        </w:tc>
        <w:tc>
          <w:tcPr>
            <w:tcW w:w="3623" w:type="dxa"/>
          </w:tcPr>
          <w:p w14:paraId="4964A761"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1A04F383" w14:textId="77777777" w:rsidTr="004E6FA7">
        <w:tc>
          <w:tcPr>
            <w:tcW w:w="5367" w:type="dxa"/>
          </w:tcPr>
          <w:p w14:paraId="0C4EEF38"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Wind</w:t>
            </w:r>
          </w:p>
          <w:p w14:paraId="4B3BE59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Photovoltaic</w:t>
            </w:r>
          </w:p>
          <w:p w14:paraId="53E31503"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Fuel Cell</w:t>
            </w:r>
          </w:p>
        </w:tc>
        <w:tc>
          <w:tcPr>
            <w:tcW w:w="3623" w:type="dxa"/>
          </w:tcPr>
          <w:p w14:paraId="49AA0169" w14:textId="77777777" w:rsidR="00E04FF1" w:rsidRDefault="00E04FF1" w:rsidP="007F31EC">
            <w:pPr>
              <w:pStyle w:val="ListParagraph"/>
              <w:spacing w:line="360" w:lineRule="auto"/>
              <w:ind w:left="0"/>
              <w:jc w:val="center"/>
              <w:outlineLvl w:val="2"/>
              <w:rPr>
                <w:rFonts w:ascii="Times New Roman" w:hAnsi="Times New Roman" w:cs="Times"/>
              </w:rPr>
            </w:pPr>
            <w:r>
              <w:rPr>
                <w:rFonts w:ascii="Times New Roman" w:hAnsi="Times New Roman"/>
              </w:rPr>
              <w:t>2</w:t>
            </w:r>
          </w:p>
        </w:tc>
      </w:tr>
      <w:tr w:rsidR="00E04FF1" w14:paraId="62E50BF1" w14:textId="77777777" w:rsidTr="004E6FA7">
        <w:tc>
          <w:tcPr>
            <w:tcW w:w="5367" w:type="dxa"/>
          </w:tcPr>
          <w:p w14:paraId="4AFE9E50"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 xml:space="preserve">Other Electric Storage (Excludes </w:t>
            </w:r>
            <w:r w:rsidRPr="00AD0F17">
              <w:rPr>
                <w:rFonts w:ascii="Times New Roman" w:hAnsi="Times New Roman"/>
              </w:rPr>
              <w:t>Hydraulic Turbine – Reversible</w:t>
            </w:r>
            <w:r>
              <w:rPr>
                <w:rFonts w:ascii="Times New Roman" w:hAnsi="Times New Roman"/>
              </w:rPr>
              <w:t>)</w:t>
            </w:r>
          </w:p>
        </w:tc>
        <w:tc>
          <w:tcPr>
            <w:tcW w:w="3623" w:type="dxa"/>
          </w:tcPr>
          <w:p w14:paraId="250C45F8" w14:textId="77777777" w:rsidR="00E04FF1" w:rsidRDefault="00E04FF1" w:rsidP="007F31EC">
            <w:pPr>
              <w:pStyle w:val="ListParagraph"/>
              <w:spacing w:line="360" w:lineRule="auto"/>
              <w:ind w:left="0"/>
              <w:jc w:val="center"/>
              <w:outlineLvl w:val="2"/>
              <w:rPr>
                <w:rFonts w:ascii="Times New Roman" w:hAnsi="Times New Roman"/>
              </w:rPr>
            </w:pPr>
            <w:r w:rsidRPr="00D15E78">
              <w:rPr>
                <w:rFonts w:ascii="Times New Roman" w:hAnsi="Times New Roman"/>
              </w:rPr>
              <w:t>2</w:t>
            </w:r>
          </w:p>
        </w:tc>
      </w:tr>
      <w:tr w:rsidR="00E04FF1" w14:paraId="17A5310E" w14:textId="77777777" w:rsidTr="004E6FA7">
        <w:tc>
          <w:tcPr>
            <w:tcW w:w="5367" w:type="dxa"/>
          </w:tcPr>
          <w:p w14:paraId="6AC19A8A" w14:textId="77777777" w:rsidR="00E04FF1" w:rsidRDefault="00E04FF1" w:rsidP="007F31EC">
            <w:pPr>
              <w:pStyle w:val="ListParagraph"/>
              <w:spacing w:line="360" w:lineRule="auto"/>
              <w:ind w:left="0"/>
              <w:outlineLvl w:val="2"/>
              <w:rPr>
                <w:rFonts w:ascii="Times New Roman" w:hAnsi="Times New Roman"/>
              </w:rPr>
            </w:pPr>
            <w:r>
              <w:rPr>
                <w:rFonts w:ascii="Times New Roman" w:hAnsi="Times New Roman"/>
              </w:rPr>
              <w:t>Demand Response Resource</w:t>
            </w:r>
          </w:p>
        </w:tc>
        <w:tc>
          <w:tcPr>
            <w:tcW w:w="3623" w:type="dxa"/>
          </w:tcPr>
          <w:p w14:paraId="20527D7F" w14:textId="77777777" w:rsidR="00E04FF1" w:rsidRPr="00D15E78" w:rsidRDefault="00E04FF1" w:rsidP="007F31EC">
            <w:pPr>
              <w:pStyle w:val="ListParagraph"/>
              <w:spacing w:line="360" w:lineRule="auto"/>
              <w:ind w:left="0"/>
              <w:jc w:val="center"/>
              <w:outlineLvl w:val="2"/>
              <w:rPr>
                <w:rFonts w:ascii="Times New Roman" w:hAnsi="Times New Roman"/>
              </w:rPr>
            </w:pPr>
            <w:r>
              <w:rPr>
                <w:rFonts w:ascii="Times New Roman" w:hAnsi="Times New Roman"/>
              </w:rPr>
              <w:t>1</w:t>
            </w:r>
          </w:p>
        </w:tc>
      </w:tr>
    </w:tbl>
    <w:p w14:paraId="3757973D" w14:textId="77777777" w:rsidR="00E04FF1" w:rsidRDefault="00E04FF1" w:rsidP="00E04FF1">
      <w:pPr>
        <w:pStyle w:val="ListParagraph"/>
        <w:spacing w:after="0" w:line="360" w:lineRule="auto"/>
        <w:ind w:left="360"/>
        <w:outlineLvl w:val="2"/>
        <w:rPr>
          <w:rFonts w:ascii="Times New Roman" w:hAnsi="Times New Roman"/>
        </w:rPr>
      </w:pPr>
    </w:p>
    <w:p w14:paraId="3651DEFF" w14:textId="77777777" w:rsidR="00E04FF1" w:rsidRDefault="00E04FF1" w:rsidP="001D3693">
      <w:pPr>
        <w:pStyle w:val="ListParagraph"/>
        <w:numPr>
          <w:ilvl w:val="0"/>
          <w:numId w:val="23"/>
        </w:numPr>
        <w:spacing w:after="0" w:line="360" w:lineRule="auto"/>
        <w:ind w:left="720" w:hanging="720"/>
        <w:outlineLvl w:val="2"/>
        <w:rPr>
          <w:rFonts w:ascii="Times New Roman" w:hAnsi="Times New Roman"/>
        </w:rPr>
      </w:pPr>
      <w:r>
        <w:rPr>
          <w:rFonts w:ascii="Times New Roman" w:hAnsi="Times New Roman"/>
        </w:rPr>
        <w:t xml:space="preserve">The ISO, in consultation with the Market Participant, will determine the contiguous audit duration for an Asset or Resource type not listed in Section </w:t>
      </w:r>
      <w:proofErr w:type="gramStart"/>
      <w:r>
        <w:rPr>
          <w:rFonts w:ascii="Times New Roman" w:hAnsi="Times New Roman"/>
        </w:rPr>
        <w:t>III.1.5.1.4(</w:t>
      </w:r>
      <w:proofErr w:type="gramEnd"/>
      <w:r>
        <w:rPr>
          <w:rFonts w:ascii="Times New Roman" w:hAnsi="Times New Roman"/>
        </w:rPr>
        <w:t xml:space="preserve">f). </w:t>
      </w:r>
    </w:p>
    <w:p w14:paraId="7DE49C53" w14:textId="77777777" w:rsidR="00E04FF1" w:rsidRDefault="00E04FF1" w:rsidP="00E04FF1">
      <w:pPr>
        <w:pStyle w:val="ListParagraph"/>
        <w:spacing w:after="0" w:line="360" w:lineRule="auto"/>
        <w:ind w:left="360"/>
        <w:outlineLvl w:val="2"/>
        <w:rPr>
          <w:rFonts w:ascii="Times New Roman" w:hAnsi="Times New Roman"/>
        </w:rPr>
      </w:pPr>
    </w:p>
    <w:p w14:paraId="464E0520" w14:textId="77777777" w:rsidR="00E04FF1" w:rsidRDefault="00E04FF1" w:rsidP="00E04FF1">
      <w:pPr>
        <w:pStyle w:val="ListParagraph"/>
        <w:spacing w:after="0" w:line="360" w:lineRule="auto"/>
        <w:ind w:left="0"/>
        <w:outlineLvl w:val="2"/>
        <w:rPr>
          <w:rFonts w:ascii="Times New Roman" w:hAnsi="Times New Roman"/>
        </w:rPr>
      </w:pPr>
      <w:r>
        <w:rPr>
          <w:rFonts w:ascii="Times New Roman" w:hAnsi="Times New Roman"/>
          <w:b/>
        </w:rPr>
        <w:t>III.1.5.2</w:t>
      </w:r>
      <w:r>
        <w:rPr>
          <w:rFonts w:ascii="Times New Roman" w:hAnsi="Times New Roman"/>
          <w:b/>
        </w:rPr>
        <w:tab/>
      </w:r>
      <w:r>
        <w:rPr>
          <w:rFonts w:ascii="Times New Roman" w:hAnsi="Times New Roman"/>
          <w:b/>
        </w:rPr>
        <w:tab/>
      </w:r>
      <w:r w:rsidRPr="0093393F">
        <w:rPr>
          <w:rFonts w:ascii="Times New Roman" w:hAnsi="Times New Roman"/>
          <w:b/>
        </w:rPr>
        <w:t>ISO-Initiated Parameter Auditing</w:t>
      </w:r>
      <w:r>
        <w:rPr>
          <w:rFonts w:ascii="Times New Roman" w:hAnsi="Times New Roman"/>
        </w:rPr>
        <w:t>.</w:t>
      </w:r>
    </w:p>
    <w:p w14:paraId="3A2788E6" w14:textId="77777777" w:rsidR="00E04FF1" w:rsidRDefault="00E04FF1" w:rsidP="001D3693">
      <w:pPr>
        <w:pStyle w:val="ListParagraph"/>
        <w:numPr>
          <w:ilvl w:val="0"/>
          <w:numId w:val="17"/>
        </w:numPr>
        <w:spacing w:after="0" w:line="360" w:lineRule="auto"/>
        <w:ind w:left="720" w:hanging="720"/>
        <w:outlineLvl w:val="2"/>
        <w:rPr>
          <w:rFonts w:ascii="Times New Roman" w:hAnsi="Times New Roman"/>
        </w:rPr>
      </w:pPr>
      <w:r>
        <w:rPr>
          <w:rFonts w:ascii="Times New Roman" w:hAnsi="Times New Roman"/>
        </w:rPr>
        <w:t>The ISO may perform an audit of any Supply Offer, Demand Reduction Offer or other operating parameter that impacts the ability of a Generator Asset or Demand Response Resource to provide real-time energy or reserves.</w:t>
      </w:r>
    </w:p>
    <w:p w14:paraId="19BBA517" w14:textId="77777777" w:rsidR="00E04FF1" w:rsidRDefault="00E04FF1" w:rsidP="001D3693">
      <w:pPr>
        <w:pStyle w:val="ListParagraph"/>
        <w:numPr>
          <w:ilvl w:val="0"/>
          <w:numId w:val="17"/>
        </w:numPr>
        <w:spacing w:after="0" w:line="360" w:lineRule="auto"/>
        <w:ind w:left="720" w:hanging="720"/>
        <w:outlineLvl w:val="2"/>
        <w:rPr>
          <w:rFonts w:ascii="Times New Roman" w:hAnsi="Times New Roman"/>
        </w:rPr>
      </w:pPr>
      <w:r>
        <w:rPr>
          <w:rFonts w:ascii="Times New Roman" w:hAnsi="Times New Roman"/>
        </w:rPr>
        <w:t>Generator a</w:t>
      </w:r>
      <w:r w:rsidRPr="00495813">
        <w:rPr>
          <w:rFonts w:ascii="Times New Roman" w:hAnsi="Times New Roman"/>
        </w:rPr>
        <w:t>udits</w:t>
      </w:r>
      <w:r>
        <w:rPr>
          <w:rFonts w:ascii="Times New Roman" w:hAnsi="Times New Roman"/>
        </w:rPr>
        <w:t xml:space="preserve"> shall be performed using the following methods for the relevant parameter:</w:t>
      </w:r>
    </w:p>
    <w:p w14:paraId="4EB92C69" w14:textId="77777777" w:rsidR="00E04FF1" w:rsidRDefault="00E04FF1" w:rsidP="001D3693">
      <w:pPr>
        <w:pStyle w:val="ListParagraph"/>
        <w:numPr>
          <w:ilvl w:val="1"/>
          <w:numId w:val="17"/>
        </w:numPr>
        <w:spacing w:after="0" w:line="360" w:lineRule="auto"/>
        <w:outlineLvl w:val="2"/>
        <w:rPr>
          <w:rFonts w:ascii="Times New Roman" w:hAnsi="Times New Roman"/>
        </w:rPr>
      </w:pPr>
      <w:r w:rsidRPr="0093393F">
        <w:rPr>
          <w:rFonts w:ascii="Times New Roman" w:hAnsi="Times New Roman"/>
          <w:b/>
        </w:rPr>
        <w:lastRenderedPageBreak/>
        <w:t>Economic Maximum Limit</w:t>
      </w:r>
      <w:r>
        <w:rPr>
          <w:rFonts w:ascii="Times New Roman" w:hAnsi="Times New Roman"/>
        </w:rPr>
        <w:t>. The Generator Asset shall be evaluated based upon its ability to achieve the current offered Economic Maximum Limit value, through a review of historical dispatch data or based on a response to a current ISO-issued Dispatch Instruction.</w:t>
      </w:r>
    </w:p>
    <w:p w14:paraId="30E995CE" w14:textId="77777777" w:rsidR="00E04FF1" w:rsidRDefault="00E04FF1" w:rsidP="001D3693">
      <w:pPr>
        <w:pStyle w:val="ListParagraph"/>
        <w:numPr>
          <w:ilvl w:val="1"/>
          <w:numId w:val="17"/>
        </w:numPr>
        <w:spacing w:after="0" w:line="360" w:lineRule="auto"/>
        <w:outlineLvl w:val="2"/>
        <w:rPr>
          <w:rFonts w:ascii="Times New Roman" w:hAnsi="Times New Roman"/>
        </w:rPr>
      </w:pPr>
      <w:r w:rsidRPr="0093393F">
        <w:rPr>
          <w:rFonts w:ascii="Times New Roman" w:hAnsi="Times New Roman"/>
          <w:b/>
        </w:rPr>
        <w:t>Manual Response Rate</w:t>
      </w:r>
      <w:r>
        <w:rPr>
          <w:rFonts w:ascii="Times New Roman" w:hAnsi="Times New Roman"/>
        </w:rPr>
        <w:t>.  The Generator Asset shall be evaluated based upon its ability to respond to Dispatch Instructions at its offered Manual Response Rate, including hold points and changes in Manual Response Rates.</w:t>
      </w:r>
    </w:p>
    <w:p w14:paraId="0C24DBA0" w14:textId="77777777" w:rsidR="00E04FF1" w:rsidRDefault="00E04FF1" w:rsidP="001D3693">
      <w:pPr>
        <w:pStyle w:val="ListParagraph"/>
        <w:numPr>
          <w:ilvl w:val="1"/>
          <w:numId w:val="17"/>
        </w:numPr>
        <w:spacing w:after="0" w:line="360" w:lineRule="auto"/>
        <w:outlineLvl w:val="2"/>
        <w:rPr>
          <w:rFonts w:ascii="Times New Roman" w:hAnsi="Times New Roman"/>
        </w:rPr>
      </w:pPr>
      <w:r w:rsidRPr="0093393F">
        <w:rPr>
          <w:rFonts w:ascii="Times New Roman" w:hAnsi="Times New Roman"/>
          <w:b/>
        </w:rPr>
        <w:t>Start-Up Time</w:t>
      </w:r>
      <w:r>
        <w:rPr>
          <w:rFonts w:ascii="Times New Roman" w:hAnsi="Times New Roman"/>
        </w:rPr>
        <w:t>.  The Generator Asset shall be evaluated based upon its ability to achieve the offered Start-Up Time.</w:t>
      </w:r>
    </w:p>
    <w:p w14:paraId="7D0A5027"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t>Notification Time</w:t>
      </w:r>
      <w:r w:rsidRPr="0093393F">
        <w:rPr>
          <w:rFonts w:ascii="Times New Roman" w:hAnsi="Times New Roman"/>
        </w:rPr>
        <w:t>.</w:t>
      </w:r>
      <w:r>
        <w:rPr>
          <w:rFonts w:ascii="Times New Roman" w:hAnsi="Times New Roman"/>
        </w:rPr>
        <w:t xml:space="preserve">  The Generator Asset shall be evaluated based upon its ability to close its output breaker within its offered Notification Time.</w:t>
      </w:r>
    </w:p>
    <w:p w14:paraId="0FB1EFDE"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t>CLAIM10</w:t>
      </w:r>
      <w:r w:rsidRPr="0093393F">
        <w:rPr>
          <w:rFonts w:ascii="Times New Roman" w:hAnsi="Times New Roman"/>
        </w:rPr>
        <w:t>.</w:t>
      </w:r>
      <w:r>
        <w:rPr>
          <w:rFonts w:ascii="Times New Roman" w:hAnsi="Times New Roman"/>
        </w:rPr>
        <w:t xml:space="preserve">  The Generator Asset shall be evaluated based upon its ability to reach its CLAIM10 in accordance with Section III.9.5.</w:t>
      </w:r>
    </w:p>
    <w:p w14:paraId="384BC954"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t>CLAIM30</w:t>
      </w:r>
      <w:r w:rsidRPr="0093393F">
        <w:rPr>
          <w:rFonts w:ascii="Times New Roman" w:hAnsi="Times New Roman"/>
        </w:rPr>
        <w:t>.</w:t>
      </w:r>
      <w:r>
        <w:rPr>
          <w:rFonts w:ascii="Times New Roman" w:hAnsi="Times New Roman"/>
        </w:rPr>
        <w:t xml:space="preserve">  The Generator Asset shall be evaluated based upon its ability to reach its CLAIM30 in accordance with Section III.9.5.</w:t>
      </w:r>
    </w:p>
    <w:p w14:paraId="4E775F66" w14:textId="77777777" w:rsidR="00E04FF1" w:rsidRDefault="00E04FF1" w:rsidP="001D3693">
      <w:pPr>
        <w:pStyle w:val="ListParagraph"/>
        <w:numPr>
          <w:ilvl w:val="1"/>
          <w:numId w:val="17"/>
        </w:numPr>
        <w:spacing w:after="0" w:line="360" w:lineRule="auto"/>
        <w:ind w:hanging="450"/>
        <w:outlineLvl w:val="2"/>
        <w:rPr>
          <w:rFonts w:ascii="Times New Roman" w:hAnsi="Times New Roman"/>
        </w:rPr>
      </w:pPr>
      <w:r w:rsidRPr="0093393F">
        <w:rPr>
          <w:rFonts w:ascii="Times New Roman" w:hAnsi="Times New Roman"/>
          <w:b/>
        </w:rPr>
        <w:t>Automatic Response Rate</w:t>
      </w:r>
      <w:r>
        <w:rPr>
          <w:rFonts w:ascii="Times New Roman" w:hAnsi="Times New Roman"/>
        </w:rPr>
        <w:t>.  The Generator Asset shall be analyzed, based upon a review of historical performance data, for its ability to respond to four-second electronic Dispatch Instructions.</w:t>
      </w:r>
    </w:p>
    <w:p w14:paraId="5493BB9F" w14:textId="77777777" w:rsidR="00E04FF1" w:rsidRDefault="00E04FF1" w:rsidP="001D3693">
      <w:pPr>
        <w:pStyle w:val="ListParagraph"/>
        <w:numPr>
          <w:ilvl w:val="1"/>
          <w:numId w:val="17"/>
        </w:numPr>
        <w:spacing w:after="0" w:line="360" w:lineRule="auto"/>
        <w:ind w:hanging="450"/>
        <w:outlineLvl w:val="2"/>
        <w:rPr>
          <w:rFonts w:ascii="Times New Roman" w:hAnsi="Times New Roman"/>
        </w:rPr>
      </w:pPr>
      <w:r w:rsidRPr="009B718A">
        <w:rPr>
          <w:rFonts w:ascii="Times New Roman" w:hAnsi="Times New Roman"/>
          <w:b/>
        </w:rPr>
        <w:t>Dual Fuel Capability</w:t>
      </w:r>
      <w:r w:rsidRPr="009B718A">
        <w:rPr>
          <w:rFonts w:ascii="Times New Roman" w:hAnsi="Times New Roman"/>
        </w:rPr>
        <w:t xml:space="preserve">.  A Generator Asset that is capable of operating on multiple fuels may be required to audit on a specific fuel, as set out in Section </w:t>
      </w:r>
      <w:proofErr w:type="gramStart"/>
      <w:r w:rsidRPr="009B718A">
        <w:rPr>
          <w:rFonts w:ascii="Times New Roman" w:hAnsi="Times New Roman"/>
        </w:rPr>
        <w:t>III.1.5.2(</w:t>
      </w:r>
      <w:proofErr w:type="gramEnd"/>
      <w:r>
        <w:rPr>
          <w:rFonts w:ascii="Times New Roman" w:hAnsi="Times New Roman"/>
        </w:rPr>
        <w:t>f</w:t>
      </w:r>
      <w:r w:rsidRPr="009B718A">
        <w:rPr>
          <w:rFonts w:ascii="Times New Roman" w:hAnsi="Times New Roman"/>
        </w:rPr>
        <w:t>).</w:t>
      </w:r>
    </w:p>
    <w:p w14:paraId="4291AE5C" w14:textId="77777777" w:rsidR="00E04FF1" w:rsidRDefault="00E04FF1" w:rsidP="001D3693">
      <w:pPr>
        <w:pStyle w:val="ListParagraph"/>
        <w:numPr>
          <w:ilvl w:val="0"/>
          <w:numId w:val="17"/>
        </w:numPr>
        <w:spacing w:after="0" w:line="360" w:lineRule="auto"/>
        <w:outlineLvl w:val="2"/>
        <w:rPr>
          <w:rFonts w:ascii="Times New Roman" w:hAnsi="Times New Roman"/>
        </w:rPr>
      </w:pPr>
      <w:r>
        <w:rPr>
          <w:rFonts w:ascii="Times New Roman" w:hAnsi="Times New Roman"/>
        </w:rPr>
        <w:t>Demand Response Resource audits shall be performed using the following methods:</w:t>
      </w:r>
    </w:p>
    <w:p w14:paraId="69DAD2F7" w14:textId="77777777" w:rsidR="00E04FF1" w:rsidRDefault="00E04FF1" w:rsidP="001D3693">
      <w:pPr>
        <w:pStyle w:val="ListParagraph"/>
        <w:numPr>
          <w:ilvl w:val="1"/>
          <w:numId w:val="17"/>
        </w:numPr>
        <w:spacing w:after="0" w:line="360" w:lineRule="auto"/>
        <w:outlineLvl w:val="2"/>
        <w:rPr>
          <w:rFonts w:ascii="Times New Roman" w:hAnsi="Times New Roman"/>
        </w:rPr>
      </w:pPr>
      <w:r w:rsidRPr="0093393F">
        <w:rPr>
          <w:rFonts w:ascii="Times New Roman" w:hAnsi="Times New Roman"/>
          <w:b/>
        </w:rPr>
        <w:t xml:space="preserve">Maximum </w:t>
      </w:r>
      <w:r>
        <w:rPr>
          <w:rFonts w:ascii="Times New Roman" w:hAnsi="Times New Roman"/>
          <w:b/>
        </w:rPr>
        <w:t>Reduction</w:t>
      </w:r>
      <w:r>
        <w:rPr>
          <w:rFonts w:ascii="Times New Roman" w:hAnsi="Times New Roman"/>
        </w:rPr>
        <w:t>. The Demand Response Resource shall be evaluated based upon its ability to achieve the current offered Maximum Reduction value, through a review of historical dispatch data or based on a response to a current Dispatch Instruction.</w:t>
      </w:r>
    </w:p>
    <w:p w14:paraId="0ADC3BE1"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t>Demand Response Resource Ramp Rate</w:t>
      </w:r>
      <w:r>
        <w:rPr>
          <w:rFonts w:ascii="Times New Roman" w:hAnsi="Times New Roman"/>
        </w:rPr>
        <w:t>.  The Demand Response Resource shall be evaluated based upon its ability to respond to Dispatch Instructions at its offered Demand Response Resource Ramp Rate.</w:t>
      </w:r>
    </w:p>
    <w:p w14:paraId="3DF1DAAA" w14:textId="77777777" w:rsidR="00E04FF1" w:rsidRDefault="00E04FF1" w:rsidP="001D3693">
      <w:pPr>
        <w:pStyle w:val="ListParagraph"/>
        <w:numPr>
          <w:ilvl w:val="1"/>
          <w:numId w:val="17"/>
        </w:numPr>
        <w:spacing w:after="0" w:line="360" w:lineRule="auto"/>
        <w:outlineLvl w:val="2"/>
        <w:rPr>
          <w:rFonts w:ascii="Times New Roman" w:hAnsi="Times New Roman"/>
        </w:rPr>
      </w:pPr>
      <w:r w:rsidRPr="00001B78">
        <w:rPr>
          <w:rFonts w:ascii="Times New Roman" w:hAnsi="Times New Roman"/>
          <w:b/>
        </w:rPr>
        <w:t>Demand Response Resource Start-Up Time</w:t>
      </w:r>
      <w:r>
        <w:rPr>
          <w:rFonts w:ascii="Times New Roman" w:hAnsi="Times New Roman"/>
        </w:rPr>
        <w:t xml:space="preserve">.  The Demand Response Resource shall be evaluated based upon its ability to achieve </w:t>
      </w:r>
      <w:r w:rsidRPr="002D7178">
        <w:rPr>
          <w:rFonts w:ascii="Times New Roman" w:hAnsi="Times New Roman"/>
        </w:rPr>
        <w:t xml:space="preserve">its </w:t>
      </w:r>
      <w:r>
        <w:rPr>
          <w:rFonts w:ascii="Times New Roman" w:hAnsi="Times New Roman"/>
        </w:rPr>
        <w:t>M</w:t>
      </w:r>
      <w:r w:rsidRPr="002D7178">
        <w:rPr>
          <w:rFonts w:ascii="Times New Roman" w:hAnsi="Times New Roman"/>
        </w:rPr>
        <w:t>inimum Reduction</w:t>
      </w:r>
      <w:r>
        <w:rPr>
          <w:rFonts w:ascii="Times New Roman" w:hAnsi="Times New Roman"/>
        </w:rPr>
        <w:t xml:space="preserve"> within the offered </w:t>
      </w:r>
      <w:r w:rsidRPr="00001B78">
        <w:rPr>
          <w:rFonts w:ascii="Times New Roman" w:hAnsi="Times New Roman"/>
        </w:rPr>
        <w:t>Demand</w:t>
      </w:r>
      <w:r>
        <w:rPr>
          <w:rFonts w:ascii="Times New Roman" w:hAnsi="Times New Roman"/>
        </w:rPr>
        <w:t xml:space="preserve"> Response Resource Start-Up Time, </w:t>
      </w:r>
      <w:r w:rsidRPr="002D7178">
        <w:rPr>
          <w:rFonts w:ascii="Times New Roman" w:hAnsi="Times New Roman"/>
        </w:rPr>
        <w:t>in response to a Dispatch Instruction</w:t>
      </w:r>
      <w:r>
        <w:rPr>
          <w:rFonts w:ascii="Times New Roman" w:hAnsi="Times New Roman"/>
        </w:rPr>
        <w:t xml:space="preserve"> and after completing its Demand Response Resource Notification Time.</w:t>
      </w:r>
    </w:p>
    <w:p w14:paraId="025E80E1"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t>Demand Response Resource Notification Time</w:t>
      </w:r>
      <w:r w:rsidRPr="0093393F">
        <w:rPr>
          <w:rFonts w:ascii="Times New Roman" w:hAnsi="Times New Roman"/>
        </w:rPr>
        <w:t>.</w:t>
      </w:r>
      <w:r>
        <w:rPr>
          <w:rFonts w:ascii="Times New Roman" w:hAnsi="Times New Roman"/>
        </w:rPr>
        <w:t xml:space="preserve">  The Demand Response Resource shall be evaluated based upon its ability to </w:t>
      </w:r>
      <w:r w:rsidRPr="00597FA2">
        <w:rPr>
          <w:rFonts w:ascii="Times New Roman" w:hAnsi="Times New Roman"/>
        </w:rPr>
        <w:t>start reducing demand</w:t>
      </w:r>
      <w:r>
        <w:rPr>
          <w:rFonts w:ascii="Times New Roman" w:hAnsi="Times New Roman"/>
        </w:rPr>
        <w:t xml:space="preserve"> within its offered Demand Response Resource Notification Time</w:t>
      </w:r>
      <w:r w:rsidRPr="00597FA2">
        <w:rPr>
          <w:rFonts w:ascii="Times New Roman" w:hAnsi="Times New Roman"/>
        </w:rPr>
        <w:t>, from the receipt of a Dispatch Instruction</w:t>
      </w:r>
      <w:r>
        <w:rPr>
          <w:rFonts w:ascii="Times New Roman" w:hAnsi="Times New Roman"/>
        </w:rPr>
        <w:t xml:space="preserve"> when the Demand Response Resource</w:t>
      </w:r>
      <w:r w:rsidRPr="00597FA2">
        <w:rPr>
          <w:rFonts w:ascii="Times New Roman" w:hAnsi="Times New Roman"/>
        </w:rPr>
        <w:t xml:space="preserve"> was not previously reducing demand</w:t>
      </w:r>
      <w:r>
        <w:rPr>
          <w:rFonts w:ascii="Times New Roman" w:hAnsi="Times New Roman"/>
        </w:rPr>
        <w:t>.</w:t>
      </w:r>
    </w:p>
    <w:p w14:paraId="7E82F866"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lastRenderedPageBreak/>
        <w:t>CLAIM10</w:t>
      </w:r>
      <w:r w:rsidRPr="0093393F">
        <w:rPr>
          <w:rFonts w:ascii="Times New Roman" w:hAnsi="Times New Roman"/>
        </w:rPr>
        <w:t>.</w:t>
      </w:r>
      <w:r>
        <w:rPr>
          <w:rFonts w:ascii="Times New Roman" w:hAnsi="Times New Roman"/>
        </w:rPr>
        <w:t xml:space="preserve">  The Demand Response Resource shall be evaluated based upon its ability to reach its CLAIM10 in accordance with Section III.9.5.</w:t>
      </w:r>
    </w:p>
    <w:p w14:paraId="018057E6" w14:textId="77777777" w:rsidR="00E04FF1" w:rsidRPr="009B718A"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b/>
        </w:rPr>
        <w:t>CLAIM30</w:t>
      </w:r>
      <w:r w:rsidRPr="0093393F">
        <w:rPr>
          <w:rFonts w:ascii="Times New Roman" w:hAnsi="Times New Roman"/>
        </w:rPr>
        <w:t>.</w:t>
      </w:r>
      <w:r>
        <w:rPr>
          <w:rFonts w:ascii="Times New Roman" w:hAnsi="Times New Roman"/>
        </w:rPr>
        <w:t xml:space="preserve">  The Demand Response Resource shall be evaluated based upon its ability to reach its CLAIM30 in accordance with Section III.9.5.</w:t>
      </w:r>
    </w:p>
    <w:p w14:paraId="33B8B9E5" w14:textId="77777777" w:rsidR="00E04FF1" w:rsidRDefault="00E04FF1" w:rsidP="001D3693">
      <w:pPr>
        <w:pStyle w:val="ListParagraph"/>
        <w:numPr>
          <w:ilvl w:val="0"/>
          <w:numId w:val="17"/>
        </w:numPr>
        <w:spacing w:after="0" w:line="360" w:lineRule="auto"/>
        <w:ind w:left="720" w:hanging="720"/>
        <w:outlineLvl w:val="2"/>
        <w:rPr>
          <w:rFonts w:ascii="Times New Roman" w:hAnsi="Times New Roman"/>
        </w:rPr>
      </w:pPr>
      <w:r>
        <w:rPr>
          <w:rFonts w:ascii="Times New Roman" w:hAnsi="Times New Roman"/>
        </w:rPr>
        <w:t>To c</w:t>
      </w:r>
      <w:r w:rsidRPr="0093393F">
        <w:rPr>
          <w:rFonts w:ascii="Times New Roman" w:hAnsi="Times New Roman"/>
        </w:rPr>
        <w:t>onduct an audit based upon historical data, the ISO shall:</w:t>
      </w:r>
    </w:p>
    <w:p w14:paraId="50C04788"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rPr>
        <w:t>Obtain data through random sampling of generator or Demand Response Resource performance in response to Dispatch Instructions; or</w:t>
      </w:r>
    </w:p>
    <w:p w14:paraId="7B84FA5E"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rPr>
        <w:t>Obtain data through continual monitoring of generator</w:t>
      </w:r>
      <w:r w:rsidRPr="005D0EEF">
        <w:rPr>
          <w:rFonts w:ascii="Times New Roman" w:hAnsi="Times New Roman"/>
        </w:rPr>
        <w:t xml:space="preserve"> </w:t>
      </w:r>
      <w:r>
        <w:rPr>
          <w:rFonts w:ascii="Times New Roman" w:hAnsi="Times New Roman"/>
        </w:rPr>
        <w:t>or Demand Response Resource performance in response to Dispatch Instructions.</w:t>
      </w:r>
    </w:p>
    <w:p w14:paraId="3785D518" w14:textId="77777777" w:rsidR="00E04FF1" w:rsidRDefault="00E04FF1" w:rsidP="001D3693">
      <w:pPr>
        <w:pStyle w:val="ListParagraph"/>
        <w:numPr>
          <w:ilvl w:val="0"/>
          <w:numId w:val="17"/>
        </w:numPr>
        <w:spacing w:after="0" w:line="360" w:lineRule="auto"/>
        <w:ind w:left="720" w:hanging="720"/>
        <w:outlineLvl w:val="2"/>
        <w:rPr>
          <w:rFonts w:ascii="Times New Roman" w:hAnsi="Times New Roman"/>
        </w:rPr>
      </w:pPr>
      <w:r>
        <w:rPr>
          <w:rFonts w:ascii="Times New Roman" w:hAnsi="Times New Roman"/>
        </w:rPr>
        <w:t>To conduct an unannounced audit, the ISO shall initiate the audit by issuing a Dispatch Instruction ordering the Generator Asset or Demand Response Resource to change from the current operating level to a level that permits the ISO to evaluate the performance of the Generator Asset or Demand Response Resource for the parameters being audited.</w:t>
      </w:r>
    </w:p>
    <w:p w14:paraId="244CD7C1" w14:textId="77777777" w:rsidR="00E04FF1" w:rsidRDefault="00E04FF1" w:rsidP="001D3693">
      <w:pPr>
        <w:pStyle w:val="ListParagraph"/>
        <w:numPr>
          <w:ilvl w:val="0"/>
          <w:numId w:val="17"/>
        </w:numPr>
        <w:spacing w:after="0" w:line="360" w:lineRule="auto"/>
        <w:ind w:left="720" w:hanging="720"/>
        <w:outlineLvl w:val="2"/>
        <w:rPr>
          <w:rFonts w:ascii="Times New Roman" w:hAnsi="Times New Roman"/>
        </w:rPr>
      </w:pPr>
      <w:r>
        <w:rPr>
          <w:rFonts w:ascii="Times New Roman" w:hAnsi="Times New Roman"/>
        </w:rPr>
        <w:t xml:space="preserve">To </w:t>
      </w:r>
      <w:r w:rsidRPr="0017491F">
        <w:rPr>
          <w:rFonts w:ascii="Times New Roman" w:hAnsi="Times New Roman"/>
        </w:rPr>
        <w:t xml:space="preserve">conduct an audit of the capability of </w:t>
      </w:r>
      <w:r>
        <w:rPr>
          <w:rFonts w:ascii="Times New Roman" w:hAnsi="Times New Roman"/>
        </w:rPr>
        <w:t xml:space="preserve">a </w:t>
      </w:r>
      <w:r w:rsidRPr="0017491F">
        <w:rPr>
          <w:rFonts w:ascii="Times New Roman" w:hAnsi="Times New Roman"/>
        </w:rPr>
        <w:t xml:space="preserve">Generator Asset described in Section III.1.5.2(b)(viii) to run on </w:t>
      </w:r>
      <w:r>
        <w:rPr>
          <w:rFonts w:ascii="Times New Roman" w:hAnsi="Times New Roman"/>
        </w:rPr>
        <w:t>a specific</w:t>
      </w:r>
      <w:r w:rsidRPr="0017491F">
        <w:rPr>
          <w:rFonts w:ascii="Times New Roman" w:hAnsi="Times New Roman"/>
        </w:rPr>
        <w:t xml:space="preserve"> fuel</w:t>
      </w:r>
      <w:r>
        <w:rPr>
          <w:rFonts w:ascii="Times New Roman" w:hAnsi="Times New Roman"/>
        </w:rPr>
        <w:t>:</w:t>
      </w:r>
    </w:p>
    <w:p w14:paraId="32FDDF61" w14:textId="77777777" w:rsidR="00E04FF1" w:rsidRPr="007E620A" w:rsidRDefault="00E04FF1" w:rsidP="001D3693">
      <w:pPr>
        <w:pStyle w:val="ListParagraph"/>
        <w:numPr>
          <w:ilvl w:val="1"/>
          <w:numId w:val="17"/>
        </w:numPr>
        <w:spacing w:after="0" w:line="360" w:lineRule="auto"/>
        <w:outlineLvl w:val="2"/>
        <w:rPr>
          <w:rFonts w:ascii="Times New Roman" w:hAnsi="Times New Roman"/>
        </w:rPr>
      </w:pPr>
      <w:r w:rsidRPr="00EB725F">
        <w:rPr>
          <w:rFonts w:ascii="Times New Roman" w:hAnsi="Times New Roman"/>
        </w:rPr>
        <w:t xml:space="preserve">The ISO shall notify the Lead Market Participant if a Generator Asset is required to undergo an audit on a specific fuel.  </w:t>
      </w:r>
      <w:r w:rsidRPr="003562D6">
        <w:rPr>
          <w:rFonts w:ascii="Times New Roman" w:hAnsi="Times New Roman"/>
        </w:rPr>
        <w:t>The ISO</w:t>
      </w:r>
      <w:r w:rsidRPr="007E620A">
        <w:rPr>
          <w:rFonts w:ascii="Times New Roman" w:hAnsi="Times New Roman"/>
        </w:rPr>
        <w:t xml:space="preserve">, in consultation with the Lead Market Participant, shall develop a plan for the audit. </w:t>
      </w:r>
    </w:p>
    <w:p w14:paraId="506F6507" w14:textId="77777777" w:rsidR="00E04FF1" w:rsidRDefault="00E04FF1" w:rsidP="001D3693">
      <w:pPr>
        <w:pStyle w:val="ListParagraph"/>
        <w:numPr>
          <w:ilvl w:val="1"/>
          <w:numId w:val="17"/>
        </w:numPr>
        <w:spacing w:after="0" w:line="360" w:lineRule="auto"/>
        <w:outlineLvl w:val="2"/>
        <w:rPr>
          <w:rFonts w:ascii="Times New Roman" w:hAnsi="Times New Roman"/>
        </w:rPr>
      </w:pPr>
      <w:r w:rsidRPr="007E620A">
        <w:rPr>
          <w:rFonts w:ascii="Times New Roman" w:hAnsi="Times New Roman"/>
        </w:rPr>
        <w:t xml:space="preserve">The Lead Market Participant will have the ability to propose the time and date of the audit within the ISO’s prescribed time frame and must notify the ISO at least five </w:t>
      </w:r>
      <w:r>
        <w:rPr>
          <w:rFonts w:ascii="Times New Roman" w:hAnsi="Times New Roman"/>
        </w:rPr>
        <w:t>B</w:t>
      </w:r>
      <w:r w:rsidRPr="007E620A">
        <w:rPr>
          <w:rFonts w:ascii="Times New Roman" w:hAnsi="Times New Roman"/>
        </w:rPr>
        <w:t xml:space="preserve">usiness </w:t>
      </w:r>
      <w:r>
        <w:rPr>
          <w:rFonts w:ascii="Times New Roman" w:hAnsi="Times New Roman"/>
        </w:rPr>
        <w:t>D</w:t>
      </w:r>
      <w:r w:rsidRPr="007E620A">
        <w:rPr>
          <w:rFonts w:ascii="Times New Roman" w:hAnsi="Times New Roman"/>
        </w:rPr>
        <w:t xml:space="preserve">ays </w:t>
      </w:r>
      <w:r w:rsidRPr="00EB725F">
        <w:rPr>
          <w:rFonts w:ascii="Times New Roman" w:hAnsi="Times New Roman"/>
        </w:rPr>
        <w:t xml:space="preserve">in advance of the audit, unless otherwise agreed to by the ISO and the Lead Market Participant. </w:t>
      </w:r>
    </w:p>
    <w:p w14:paraId="5C83A0BF" w14:textId="77777777" w:rsidR="00E04FF1" w:rsidRPr="009B718A" w:rsidRDefault="00E04FF1" w:rsidP="001D3693">
      <w:pPr>
        <w:pStyle w:val="ListParagraph"/>
        <w:numPr>
          <w:ilvl w:val="0"/>
          <w:numId w:val="17"/>
        </w:numPr>
        <w:spacing w:after="0" w:line="360" w:lineRule="auto"/>
        <w:ind w:left="720" w:hanging="720"/>
        <w:outlineLvl w:val="2"/>
        <w:rPr>
          <w:rFonts w:ascii="Times New Roman" w:hAnsi="Times New Roman"/>
        </w:rPr>
      </w:pPr>
      <w:r w:rsidRPr="009B718A">
        <w:rPr>
          <w:rFonts w:ascii="Times New Roman" w:hAnsi="Times New Roman"/>
        </w:rPr>
        <w:t>To the extent that the audit results indicate a Market Participant is providing Supply Offer</w:t>
      </w:r>
      <w:r>
        <w:rPr>
          <w:rFonts w:ascii="Times New Roman" w:hAnsi="Times New Roman"/>
        </w:rPr>
        <w:t>, Demand Reduction Offer</w:t>
      </w:r>
      <w:r w:rsidRPr="009B718A">
        <w:rPr>
          <w:rFonts w:ascii="Times New Roman" w:hAnsi="Times New Roman"/>
        </w:rPr>
        <w:t xml:space="preserve"> </w:t>
      </w:r>
      <w:r>
        <w:rPr>
          <w:rFonts w:ascii="Times New Roman" w:hAnsi="Times New Roman"/>
        </w:rPr>
        <w:t xml:space="preserve">or other operating </w:t>
      </w:r>
      <w:r w:rsidRPr="009B718A">
        <w:rPr>
          <w:rFonts w:ascii="Times New Roman" w:hAnsi="Times New Roman"/>
        </w:rPr>
        <w:t>parameter values that are not representative of the actual capability of the Generator Asset</w:t>
      </w:r>
      <w:r>
        <w:rPr>
          <w:rFonts w:ascii="Times New Roman" w:hAnsi="Times New Roman"/>
        </w:rPr>
        <w:t xml:space="preserve"> or Demand Response Resource</w:t>
      </w:r>
      <w:r w:rsidRPr="009B718A">
        <w:rPr>
          <w:rFonts w:ascii="Times New Roman" w:hAnsi="Times New Roman"/>
        </w:rPr>
        <w:t xml:space="preserve">, </w:t>
      </w:r>
      <w:r>
        <w:rPr>
          <w:rFonts w:ascii="Times New Roman" w:hAnsi="Times New Roman"/>
        </w:rPr>
        <w:t>the</w:t>
      </w:r>
      <w:r w:rsidRPr="009B718A">
        <w:rPr>
          <w:rFonts w:ascii="Times New Roman" w:hAnsi="Times New Roman"/>
        </w:rPr>
        <w:t xml:space="preserve"> values for the Generator Asset </w:t>
      </w:r>
      <w:r>
        <w:rPr>
          <w:rFonts w:ascii="Times New Roman" w:hAnsi="Times New Roman"/>
        </w:rPr>
        <w:t>or Demand Response Resource</w:t>
      </w:r>
      <w:r w:rsidRPr="009B718A">
        <w:rPr>
          <w:rFonts w:ascii="Times New Roman" w:hAnsi="Times New Roman"/>
        </w:rPr>
        <w:t xml:space="preserve"> shall be restricted to th</w:t>
      </w:r>
      <w:r>
        <w:rPr>
          <w:rFonts w:ascii="Times New Roman" w:hAnsi="Times New Roman"/>
        </w:rPr>
        <w:t>os</w:t>
      </w:r>
      <w:r w:rsidRPr="009B718A">
        <w:rPr>
          <w:rFonts w:ascii="Times New Roman" w:hAnsi="Times New Roman"/>
        </w:rPr>
        <w:t>e value</w:t>
      </w:r>
      <w:r>
        <w:rPr>
          <w:rFonts w:ascii="Times New Roman" w:hAnsi="Times New Roman"/>
        </w:rPr>
        <w:t>s</w:t>
      </w:r>
      <w:r w:rsidRPr="009B718A">
        <w:rPr>
          <w:rFonts w:ascii="Times New Roman" w:hAnsi="Times New Roman"/>
        </w:rPr>
        <w:t xml:space="preserve"> that </w:t>
      </w:r>
      <w:r>
        <w:rPr>
          <w:rFonts w:ascii="Times New Roman" w:hAnsi="Times New Roman"/>
        </w:rPr>
        <w:t>are</w:t>
      </w:r>
      <w:r w:rsidRPr="009B718A">
        <w:rPr>
          <w:rFonts w:ascii="Times New Roman" w:hAnsi="Times New Roman"/>
        </w:rPr>
        <w:t xml:space="preserve"> supported by the audit.</w:t>
      </w:r>
    </w:p>
    <w:p w14:paraId="40BAAC1C" w14:textId="77777777" w:rsidR="00E04FF1" w:rsidRDefault="00E04FF1" w:rsidP="001D3693">
      <w:pPr>
        <w:pStyle w:val="ListParagraph"/>
        <w:numPr>
          <w:ilvl w:val="0"/>
          <w:numId w:val="17"/>
        </w:numPr>
        <w:spacing w:after="0" w:line="360" w:lineRule="auto"/>
        <w:ind w:left="720" w:hanging="720"/>
        <w:outlineLvl w:val="2"/>
        <w:rPr>
          <w:rFonts w:ascii="Times New Roman" w:hAnsi="Times New Roman"/>
        </w:rPr>
      </w:pPr>
      <w:r>
        <w:rPr>
          <w:rFonts w:ascii="Times New Roman" w:hAnsi="Times New Roman"/>
        </w:rPr>
        <w:t>In the event that a Generator Asset or Demand Response Resource has had a parameter value restricted:</w:t>
      </w:r>
    </w:p>
    <w:p w14:paraId="54697727"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rPr>
        <w:t>The Market Participant may submit a restoration plan to the ISO to restore that parameter.  The restoration plan shall:</w:t>
      </w:r>
    </w:p>
    <w:p w14:paraId="6D0CE9DC"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t>Provide an explanation of the discrepancy;</w:t>
      </w:r>
    </w:p>
    <w:p w14:paraId="23747CD5"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t>Indicate the steps that the Market Participant will take to re-establish the parameter’s value;</w:t>
      </w:r>
    </w:p>
    <w:p w14:paraId="46E5BE09"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t>Indicate the timeline for completing the restoration; and</w:t>
      </w:r>
    </w:p>
    <w:p w14:paraId="76B8441F"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lastRenderedPageBreak/>
        <w:t>Explain the testing that the Market Participant will undertake to verify restoration of the parameter value upon completion.</w:t>
      </w:r>
    </w:p>
    <w:p w14:paraId="161A45D6" w14:textId="77777777" w:rsidR="00E04FF1" w:rsidRDefault="00E04FF1" w:rsidP="001D3693">
      <w:pPr>
        <w:pStyle w:val="ListParagraph"/>
        <w:numPr>
          <w:ilvl w:val="1"/>
          <w:numId w:val="17"/>
        </w:numPr>
        <w:spacing w:after="0" w:line="360" w:lineRule="auto"/>
        <w:outlineLvl w:val="2"/>
        <w:rPr>
          <w:rFonts w:ascii="Times New Roman" w:hAnsi="Times New Roman"/>
        </w:rPr>
      </w:pPr>
      <w:r>
        <w:rPr>
          <w:rFonts w:ascii="Times New Roman" w:hAnsi="Times New Roman"/>
        </w:rPr>
        <w:t>The ISO shall:</w:t>
      </w:r>
    </w:p>
    <w:p w14:paraId="08F5DDDD"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t>Accept the restoration plan if implementation of the plan, including the testing plan, is reasonably likely to support the proposed change in the parameter value restriction;</w:t>
      </w:r>
    </w:p>
    <w:p w14:paraId="5B4D26D3"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t>Coordinate with the Market Participant to perform required testing upon completion of the restoration; and</w:t>
      </w:r>
    </w:p>
    <w:p w14:paraId="39D747B1" w14:textId="77777777" w:rsidR="00E04FF1" w:rsidRDefault="00E04FF1" w:rsidP="001D3693">
      <w:pPr>
        <w:pStyle w:val="ListParagraph"/>
        <w:numPr>
          <w:ilvl w:val="2"/>
          <w:numId w:val="17"/>
        </w:numPr>
        <w:spacing w:after="0" w:line="360" w:lineRule="auto"/>
        <w:outlineLvl w:val="2"/>
        <w:rPr>
          <w:rFonts w:ascii="Times New Roman" w:hAnsi="Times New Roman"/>
        </w:rPr>
      </w:pPr>
      <w:r>
        <w:rPr>
          <w:rFonts w:ascii="Times New Roman" w:hAnsi="Times New Roman"/>
        </w:rPr>
        <w:t>Modify the parameter value restriction following completion of the restoration plan, based upon tested values.</w:t>
      </w:r>
    </w:p>
    <w:p w14:paraId="12E61F61" w14:textId="77777777" w:rsidR="00E04FF1" w:rsidRPr="00D15E78" w:rsidRDefault="00E04FF1" w:rsidP="00E04FF1">
      <w:pPr>
        <w:spacing w:after="0" w:line="360" w:lineRule="auto"/>
        <w:ind w:left="1620"/>
        <w:outlineLvl w:val="2"/>
        <w:rPr>
          <w:rFonts w:ascii="Times New Roman" w:hAnsi="Times New Roman"/>
        </w:rPr>
      </w:pPr>
    </w:p>
    <w:p w14:paraId="214E8A0E" w14:textId="77777777" w:rsidR="00E04FF1" w:rsidRDefault="00E04FF1" w:rsidP="00E04FF1">
      <w:pPr>
        <w:pStyle w:val="ListParagraph"/>
        <w:spacing w:after="0" w:line="360" w:lineRule="auto"/>
        <w:ind w:left="0"/>
        <w:outlineLvl w:val="2"/>
        <w:rPr>
          <w:rFonts w:ascii="Times New Roman" w:hAnsi="Times New Roman"/>
          <w:b/>
        </w:rPr>
      </w:pPr>
      <w:r w:rsidRPr="00D15E78">
        <w:rPr>
          <w:rFonts w:ascii="Times New Roman" w:hAnsi="Times New Roman"/>
          <w:b/>
        </w:rPr>
        <w:t>III.1.5.3</w:t>
      </w:r>
      <w:r w:rsidRPr="00D15E78">
        <w:rPr>
          <w:rFonts w:ascii="Times New Roman" w:hAnsi="Times New Roman"/>
          <w:b/>
        </w:rPr>
        <w:tab/>
        <w:t>Reactive Capability Audits.</w:t>
      </w:r>
      <w:r w:rsidRPr="00D15E78" w:rsidDel="00AB7807">
        <w:rPr>
          <w:rFonts w:ascii="Times New Roman" w:hAnsi="Times New Roman"/>
          <w:b/>
        </w:rPr>
        <w:t xml:space="preserve"> </w:t>
      </w:r>
    </w:p>
    <w:p w14:paraId="5D130F4E" w14:textId="77777777" w:rsidR="00E04FF1" w:rsidRPr="00D15E78" w:rsidRDefault="00E04FF1" w:rsidP="00E04FF1">
      <w:pPr>
        <w:pStyle w:val="ListParagraph"/>
        <w:spacing w:after="0" w:line="360" w:lineRule="auto"/>
        <w:ind w:left="630" w:hanging="720"/>
        <w:outlineLvl w:val="2"/>
        <w:rPr>
          <w:rFonts w:ascii="Times New Roman" w:hAnsi="Times New Roman"/>
        </w:rPr>
      </w:pPr>
      <w:r w:rsidRPr="00D15E78">
        <w:rPr>
          <w:rFonts w:ascii="Times New Roman" w:hAnsi="Times New Roman"/>
        </w:rPr>
        <w:t>(a)</w:t>
      </w:r>
      <w:r w:rsidRPr="00D15E78">
        <w:rPr>
          <w:rFonts w:ascii="Times New Roman" w:hAnsi="Times New Roman"/>
        </w:rPr>
        <w:tab/>
        <w:t>Two types of Reactive Capability Audits may be performed:</w:t>
      </w:r>
    </w:p>
    <w:p w14:paraId="3F3F0378" w14:textId="77777777" w:rsidR="00E04FF1" w:rsidRPr="00AB7807" w:rsidRDefault="00E04FF1" w:rsidP="00E04FF1">
      <w:pPr>
        <w:spacing w:after="0" w:line="360" w:lineRule="auto"/>
        <w:ind w:left="1434" w:hanging="804"/>
        <w:outlineLvl w:val="2"/>
        <w:rPr>
          <w:rFonts w:ascii="Times New Roman" w:hAnsi="Times New Roman"/>
        </w:rPr>
      </w:pPr>
      <w:r w:rsidRPr="00AB7807">
        <w:rPr>
          <w:rFonts w:ascii="Times New Roman" w:hAnsi="Times New Roman"/>
        </w:rPr>
        <w:t>(i)</w:t>
      </w:r>
      <w:r w:rsidRPr="00AB7807">
        <w:rPr>
          <w:rFonts w:ascii="Times New Roman" w:hAnsi="Times New Roman"/>
        </w:rPr>
        <w:tab/>
        <w:t xml:space="preserve">A </w:t>
      </w:r>
      <w:r>
        <w:rPr>
          <w:rFonts w:ascii="Times New Roman" w:hAnsi="Times New Roman"/>
        </w:rPr>
        <w:t>l</w:t>
      </w:r>
      <w:r w:rsidRPr="00AB7807">
        <w:rPr>
          <w:rFonts w:ascii="Times New Roman" w:hAnsi="Times New Roman"/>
        </w:rPr>
        <w:t>agging Reactive Capability Audit</w:t>
      </w:r>
      <w:r>
        <w:rPr>
          <w:rFonts w:ascii="Times New Roman" w:hAnsi="Times New Roman"/>
        </w:rPr>
        <w:t>, which is an audit that</w:t>
      </w:r>
      <w:r w:rsidRPr="00AB7807">
        <w:rPr>
          <w:rFonts w:ascii="Times New Roman" w:hAnsi="Times New Roman"/>
        </w:rPr>
        <w:t xml:space="preserve"> measures </w:t>
      </w:r>
      <w:r>
        <w:rPr>
          <w:rFonts w:ascii="Times New Roman" w:hAnsi="Times New Roman"/>
        </w:rPr>
        <w:t xml:space="preserve">a Reactive Resource’s </w:t>
      </w:r>
      <w:r w:rsidRPr="00AB7807">
        <w:rPr>
          <w:rFonts w:ascii="Times New Roman" w:hAnsi="Times New Roman"/>
        </w:rPr>
        <w:t>ability to provide reactive power to the transmission system at a specified real power output</w:t>
      </w:r>
      <w:r>
        <w:rPr>
          <w:rFonts w:ascii="Times New Roman" w:hAnsi="Times New Roman"/>
        </w:rPr>
        <w:t xml:space="preserve"> or consumption</w:t>
      </w:r>
      <w:r w:rsidRPr="00AB7807">
        <w:rPr>
          <w:rFonts w:ascii="Times New Roman" w:hAnsi="Times New Roman"/>
        </w:rPr>
        <w:t>.</w:t>
      </w:r>
    </w:p>
    <w:p w14:paraId="6F74EE27" w14:textId="77777777" w:rsidR="00E04FF1" w:rsidRPr="00D15E78" w:rsidRDefault="00E04FF1" w:rsidP="00E04FF1">
      <w:pPr>
        <w:pStyle w:val="ListParagraph"/>
        <w:spacing w:after="0" w:line="360" w:lineRule="auto"/>
        <w:ind w:left="1434" w:hanging="804"/>
        <w:outlineLvl w:val="2"/>
        <w:rPr>
          <w:rFonts w:ascii="Times New Roman" w:hAnsi="Times New Roman"/>
        </w:rPr>
      </w:pPr>
      <w:r w:rsidRPr="00D15E78">
        <w:rPr>
          <w:rFonts w:ascii="Times New Roman" w:hAnsi="Times New Roman"/>
        </w:rPr>
        <w:t>(ii)</w:t>
      </w:r>
      <w:r w:rsidRPr="00D15E78">
        <w:rPr>
          <w:rFonts w:ascii="Times New Roman" w:hAnsi="Times New Roman"/>
        </w:rPr>
        <w:tab/>
        <w:t xml:space="preserve">A </w:t>
      </w:r>
      <w:r>
        <w:rPr>
          <w:rFonts w:ascii="Times New Roman" w:hAnsi="Times New Roman"/>
        </w:rPr>
        <w:t>l</w:t>
      </w:r>
      <w:r w:rsidRPr="00D15E78">
        <w:rPr>
          <w:rFonts w:ascii="Times New Roman" w:hAnsi="Times New Roman"/>
        </w:rPr>
        <w:t>eading Reactive Capability Audit</w:t>
      </w:r>
      <w:r>
        <w:rPr>
          <w:rFonts w:ascii="Times New Roman" w:hAnsi="Times New Roman"/>
        </w:rPr>
        <w:t>, which is an audit that</w:t>
      </w:r>
      <w:r w:rsidRPr="00D15E78">
        <w:rPr>
          <w:rFonts w:ascii="Times New Roman" w:hAnsi="Times New Roman"/>
        </w:rPr>
        <w:t xml:space="preserve"> measures </w:t>
      </w:r>
      <w:r>
        <w:rPr>
          <w:rFonts w:ascii="Times New Roman" w:hAnsi="Times New Roman"/>
        </w:rPr>
        <w:t xml:space="preserve">a Reactive Resource’s </w:t>
      </w:r>
      <w:r w:rsidRPr="00D15E78">
        <w:rPr>
          <w:rFonts w:ascii="Times New Roman" w:hAnsi="Times New Roman"/>
        </w:rPr>
        <w:t>ability to absorb reactive power from the transmission system at a specified real power output</w:t>
      </w:r>
      <w:r>
        <w:rPr>
          <w:rFonts w:ascii="Times New Roman" w:hAnsi="Times New Roman"/>
        </w:rPr>
        <w:t xml:space="preserve"> or consumption</w:t>
      </w:r>
      <w:r w:rsidRPr="00D15E78">
        <w:rPr>
          <w:rFonts w:ascii="Times New Roman" w:hAnsi="Times New Roman"/>
        </w:rPr>
        <w:t>.</w:t>
      </w:r>
    </w:p>
    <w:p w14:paraId="73E14D05" w14:textId="77777777" w:rsidR="00E04FF1" w:rsidRPr="00D15E78" w:rsidRDefault="00E04FF1" w:rsidP="00E04FF1">
      <w:pPr>
        <w:pStyle w:val="ListParagraph"/>
        <w:spacing w:after="0" w:line="360" w:lineRule="auto"/>
        <w:ind w:left="0"/>
        <w:outlineLvl w:val="2"/>
        <w:rPr>
          <w:rFonts w:ascii="Times New Roman" w:hAnsi="Times New Roman"/>
        </w:rPr>
      </w:pPr>
      <w:r w:rsidRPr="00D15E78">
        <w:rPr>
          <w:rFonts w:ascii="Times New Roman" w:hAnsi="Times New Roman"/>
        </w:rPr>
        <w:t>(b)</w:t>
      </w:r>
      <w:r w:rsidRPr="00D15E78">
        <w:rPr>
          <w:rFonts w:ascii="Times New Roman" w:hAnsi="Times New Roman"/>
        </w:rPr>
        <w:tab/>
        <w:t xml:space="preserve">The ISO shall develop a list of </w:t>
      </w:r>
      <w:r>
        <w:rPr>
          <w:rFonts w:ascii="Times New Roman" w:hAnsi="Times New Roman"/>
        </w:rPr>
        <w:t xml:space="preserve">Reactive Resources </w:t>
      </w:r>
      <w:r w:rsidRPr="00D15E78">
        <w:rPr>
          <w:rFonts w:ascii="Times New Roman" w:hAnsi="Times New Roman"/>
        </w:rPr>
        <w:t>that must conduct Reactive Capability Audits.</w:t>
      </w:r>
      <w:r>
        <w:rPr>
          <w:rFonts w:ascii="Times New Roman" w:hAnsi="Times New Roman"/>
        </w:rPr>
        <w:t xml:space="preserve">  </w:t>
      </w:r>
      <w:r w:rsidRPr="00FA3CD9">
        <w:rPr>
          <w:rFonts w:ascii="Times New Roman" w:hAnsi="Times New Roman"/>
        </w:rPr>
        <w:t>The list shall include Reactive Resources that: (i) have a gross individual nameplate rating greater than 20 MVA; (ii) are directly connected, or are connected through equipment designed primarily for delivering real or reactive power to an interconnection point, to the transmission system at a voltage of 100 kV or above; and (iii) are not exempted from providing voltage control by the ISO.  Additional criteria to be used in adding a Reactive Resource to the list includes, but is not limited to, the effect of the Reactive Resource on System Operating Limits, Interconnection Reliability Operating Limits, and local area voltage limits during the following operating states: normal, emergency, and system restoration</w:t>
      </w:r>
      <w:r>
        <w:rPr>
          <w:rFonts w:ascii="Times New Roman" w:hAnsi="Times New Roman"/>
        </w:rPr>
        <w:t>.</w:t>
      </w:r>
    </w:p>
    <w:p w14:paraId="2554A697" w14:textId="77777777" w:rsidR="00E04FF1" w:rsidRPr="00AB7807" w:rsidRDefault="00E04FF1" w:rsidP="00E04FF1">
      <w:pPr>
        <w:spacing w:after="0" w:line="360" w:lineRule="auto"/>
        <w:ind w:left="720" w:hanging="720"/>
        <w:outlineLvl w:val="2"/>
        <w:rPr>
          <w:rFonts w:ascii="Times New Roman" w:hAnsi="Times New Roman"/>
        </w:rPr>
      </w:pPr>
      <w:r w:rsidRPr="00AB7807">
        <w:rPr>
          <w:rFonts w:ascii="Times New Roman" w:hAnsi="Times New Roman"/>
        </w:rPr>
        <w:t>(c)</w:t>
      </w:r>
      <w:r w:rsidRPr="00AB7807">
        <w:rPr>
          <w:rFonts w:ascii="Times New Roman" w:hAnsi="Times New Roman"/>
        </w:rPr>
        <w:tab/>
        <w:t xml:space="preserve">Unless otherwise directed by the ISO, </w:t>
      </w:r>
      <w:r>
        <w:rPr>
          <w:rFonts w:ascii="Times New Roman" w:hAnsi="Times New Roman"/>
        </w:rPr>
        <w:t xml:space="preserve">Reactive Resources </w:t>
      </w:r>
      <w:r w:rsidRPr="00AB7807">
        <w:rPr>
          <w:rFonts w:ascii="Times New Roman" w:hAnsi="Times New Roman"/>
        </w:rPr>
        <w:t xml:space="preserve">that are required to perform Reactive Capability Audits </w:t>
      </w:r>
      <w:r>
        <w:rPr>
          <w:rFonts w:ascii="Times New Roman" w:hAnsi="Times New Roman"/>
        </w:rPr>
        <w:t xml:space="preserve">shall </w:t>
      </w:r>
      <w:r w:rsidRPr="00AB7807">
        <w:rPr>
          <w:rFonts w:ascii="Times New Roman" w:hAnsi="Times New Roman"/>
        </w:rPr>
        <w:t xml:space="preserve">perform both a </w:t>
      </w:r>
      <w:r>
        <w:rPr>
          <w:rFonts w:ascii="Times New Roman" w:hAnsi="Times New Roman"/>
        </w:rPr>
        <w:t>l</w:t>
      </w:r>
      <w:r w:rsidRPr="00AB7807">
        <w:rPr>
          <w:rFonts w:ascii="Times New Roman" w:hAnsi="Times New Roman"/>
        </w:rPr>
        <w:t xml:space="preserve">agging Reactive Capability Audit and a </w:t>
      </w:r>
      <w:r>
        <w:rPr>
          <w:rFonts w:ascii="Times New Roman" w:hAnsi="Times New Roman"/>
        </w:rPr>
        <w:t>l</w:t>
      </w:r>
      <w:r w:rsidRPr="00AB7807">
        <w:rPr>
          <w:rFonts w:ascii="Times New Roman" w:hAnsi="Times New Roman"/>
        </w:rPr>
        <w:t>eading Reactive Capability Audit.</w:t>
      </w:r>
    </w:p>
    <w:p w14:paraId="3B87A661" w14:textId="77777777" w:rsidR="00E04FF1" w:rsidRPr="00D15E78" w:rsidRDefault="00E04FF1" w:rsidP="00E04FF1">
      <w:pPr>
        <w:pStyle w:val="ListParagraph"/>
        <w:tabs>
          <w:tab w:val="left" w:pos="720"/>
        </w:tabs>
        <w:spacing w:after="0" w:line="360" w:lineRule="auto"/>
        <w:ind w:hanging="720"/>
        <w:outlineLvl w:val="2"/>
        <w:rPr>
          <w:rFonts w:ascii="Times New Roman" w:hAnsi="Times New Roman"/>
        </w:rPr>
      </w:pPr>
      <w:r w:rsidRPr="00D15E78">
        <w:rPr>
          <w:rFonts w:ascii="Times New Roman" w:hAnsi="Times New Roman"/>
        </w:rPr>
        <w:t>(d)</w:t>
      </w:r>
      <w:r w:rsidRPr="00D15E78">
        <w:rPr>
          <w:rFonts w:ascii="Times New Roman" w:hAnsi="Times New Roman"/>
        </w:rPr>
        <w:tab/>
        <w:t>All Reactive Capability Audits shall meet the testing conditions specified in the ISO New England Operating Documents.</w:t>
      </w:r>
    </w:p>
    <w:p w14:paraId="5E06A191" w14:textId="77777777" w:rsidR="00E04FF1" w:rsidRPr="00AB7807" w:rsidRDefault="00E04FF1" w:rsidP="00E04FF1">
      <w:pPr>
        <w:spacing w:after="0" w:line="360" w:lineRule="auto"/>
        <w:ind w:left="720" w:hanging="720"/>
        <w:outlineLvl w:val="2"/>
        <w:rPr>
          <w:rFonts w:ascii="Times New Roman" w:hAnsi="Times New Roman"/>
        </w:rPr>
      </w:pPr>
      <w:r w:rsidRPr="00AB7807">
        <w:rPr>
          <w:rFonts w:ascii="Times New Roman" w:hAnsi="Times New Roman"/>
        </w:rPr>
        <w:t>(e)</w:t>
      </w:r>
      <w:r w:rsidRPr="00AB7807">
        <w:rPr>
          <w:rFonts w:ascii="Times New Roman" w:hAnsi="Times New Roman"/>
        </w:rPr>
        <w:tab/>
        <w:t xml:space="preserve">The Reactive Capability Audit value of a </w:t>
      </w:r>
      <w:r>
        <w:rPr>
          <w:rFonts w:ascii="Times New Roman" w:hAnsi="Times New Roman"/>
        </w:rPr>
        <w:t xml:space="preserve">Reactive Resource </w:t>
      </w:r>
      <w:r w:rsidRPr="00AB7807">
        <w:rPr>
          <w:rFonts w:ascii="Times New Roman" w:hAnsi="Times New Roman"/>
        </w:rPr>
        <w:t xml:space="preserve">shall reflect any limitations based upon the interdependence of common elements between two or more </w:t>
      </w:r>
      <w:r>
        <w:rPr>
          <w:rFonts w:ascii="Times New Roman" w:hAnsi="Times New Roman"/>
        </w:rPr>
        <w:t xml:space="preserve">Reactive Resources </w:t>
      </w:r>
      <w:r w:rsidRPr="00AB7807">
        <w:rPr>
          <w:rFonts w:ascii="Times New Roman" w:hAnsi="Times New Roman"/>
        </w:rPr>
        <w:t>such as: auxiliaries, limiting operating parameters, and the deployment of operating personnel.</w:t>
      </w:r>
    </w:p>
    <w:p w14:paraId="3F7118B5" w14:textId="77777777" w:rsidR="00E04FF1" w:rsidRPr="00D15E78" w:rsidRDefault="00E04FF1" w:rsidP="00E04FF1">
      <w:pPr>
        <w:pStyle w:val="ListParagraph"/>
        <w:spacing w:after="0" w:line="360" w:lineRule="auto"/>
        <w:ind w:hanging="720"/>
        <w:outlineLvl w:val="2"/>
        <w:rPr>
          <w:rFonts w:ascii="Times New Roman" w:hAnsi="Times New Roman"/>
        </w:rPr>
      </w:pPr>
      <w:r w:rsidRPr="00D15E78">
        <w:rPr>
          <w:rFonts w:ascii="Times New Roman" w:hAnsi="Times New Roman"/>
        </w:rPr>
        <w:lastRenderedPageBreak/>
        <w:t>(f)</w:t>
      </w:r>
      <w:r w:rsidRPr="00D15E78">
        <w:rPr>
          <w:rFonts w:ascii="Times New Roman" w:hAnsi="Times New Roman"/>
        </w:rPr>
        <w:tab/>
        <w:t>A Reactive Capability Audit may be denied or rescheduled by the ISO if conducting the Reactive Capability Audit could jeopardize the reliable operation of the electrical system.</w:t>
      </w:r>
    </w:p>
    <w:p w14:paraId="70CDBA35" w14:textId="77777777" w:rsidR="00E04FF1" w:rsidRPr="00D15E78" w:rsidRDefault="00E04FF1" w:rsidP="00E04FF1">
      <w:pPr>
        <w:pStyle w:val="ListParagraph"/>
        <w:spacing w:after="0" w:line="360" w:lineRule="auto"/>
        <w:ind w:hanging="720"/>
        <w:outlineLvl w:val="2"/>
        <w:rPr>
          <w:rFonts w:ascii="Times New Roman" w:hAnsi="Times New Roman"/>
        </w:rPr>
      </w:pPr>
      <w:r w:rsidRPr="00D15E78">
        <w:rPr>
          <w:rFonts w:ascii="Times New Roman" w:hAnsi="Times New Roman"/>
        </w:rPr>
        <w:t>(g)</w:t>
      </w:r>
      <w:r w:rsidRPr="00D15E78">
        <w:rPr>
          <w:rFonts w:ascii="Times New Roman" w:hAnsi="Times New Roman"/>
        </w:rPr>
        <w:tab/>
        <w:t xml:space="preserve">Reactive Capability Audits </w:t>
      </w:r>
      <w:r>
        <w:rPr>
          <w:rFonts w:ascii="Times New Roman" w:hAnsi="Times New Roman"/>
        </w:rPr>
        <w:t xml:space="preserve">shall </w:t>
      </w:r>
      <w:r w:rsidRPr="00D15E78">
        <w:rPr>
          <w:rFonts w:ascii="Times New Roman" w:hAnsi="Times New Roman"/>
        </w:rPr>
        <w:t xml:space="preserve">be conducted at least every five years, unless otherwise required by the ISO.  The ISO may require a </w:t>
      </w:r>
      <w:r>
        <w:rPr>
          <w:rFonts w:ascii="Times New Roman" w:hAnsi="Times New Roman"/>
        </w:rPr>
        <w:t xml:space="preserve">Reactive Resource </w:t>
      </w:r>
      <w:r w:rsidRPr="00D15E78">
        <w:rPr>
          <w:rFonts w:ascii="Times New Roman" w:hAnsi="Times New Roman"/>
        </w:rPr>
        <w:t>to conduct Reactive Capability Audits more often than every five years if:</w:t>
      </w:r>
    </w:p>
    <w:p w14:paraId="1F6D7705" w14:textId="77777777" w:rsidR="00E04FF1" w:rsidRPr="00D15E78" w:rsidRDefault="00E04FF1" w:rsidP="00E04FF1">
      <w:pPr>
        <w:pStyle w:val="ListParagraph"/>
        <w:spacing w:after="0" w:line="360" w:lineRule="auto"/>
        <w:ind w:left="1440" w:hanging="720"/>
        <w:outlineLvl w:val="2"/>
        <w:rPr>
          <w:rFonts w:ascii="Times New Roman" w:hAnsi="Times New Roman"/>
        </w:rPr>
      </w:pPr>
      <w:r w:rsidRPr="00D15E78">
        <w:rPr>
          <w:rFonts w:ascii="Times New Roman" w:hAnsi="Times New Roman"/>
        </w:rPr>
        <w:t>(i)</w:t>
      </w:r>
      <w:r w:rsidRPr="00D15E78">
        <w:rPr>
          <w:rFonts w:ascii="Times New Roman" w:hAnsi="Times New Roman"/>
        </w:rPr>
        <w:tab/>
      </w:r>
      <w:proofErr w:type="gramStart"/>
      <w:r w:rsidRPr="00D15E78">
        <w:rPr>
          <w:rFonts w:ascii="Times New Roman" w:hAnsi="Times New Roman"/>
        </w:rPr>
        <w:t>there</w:t>
      </w:r>
      <w:proofErr w:type="gramEnd"/>
      <w:r w:rsidRPr="00D15E78">
        <w:rPr>
          <w:rFonts w:ascii="Times New Roman" w:hAnsi="Times New Roman"/>
        </w:rPr>
        <w:t xml:space="preserve"> is a change in the </w:t>
      </w:r>
      <w:r>
        <w:rPr>
          <w:rFonts w:ascii="Times New Roman" w:hAnsi="Times New Roman"/>
        </w:rPr>
        <w:t xml:space="preserve">Reactive Resource </w:t>
      </w:r>
      <w:r w:rsidRPr="00D15E78">
        <w:rPr>
          <w:rFonts w:ascii="Times New Roman" w:hAnsi="Times New Roman"/>
        </w:rPr>
        <w:t>that may affect the reactive power capability of the</w:t>
      </w:r>
      <w:r w:rsidRPr="002927F4">
        <w:rPr>
          <w:rFonts w:ascii="Times New Roman" w:hAnsi="Times New Roman"/>
        </w:rPr>
        <w:t xml:space="preserve"> </w:t>
      </w:r>
      <w:r>
        <w:rPr>
          <w:rFonts w:ascii="Times New Roman" w:hAnsi="Times New Roman"/>
        </w:rPr>
        <w:t>Reactive Resource</w:t>
      </w:r>
      <w:r w:rsidRPr="00D15E78">
        <w:rPr>
          <w:rFonts w:ascii="Times New Roman" w:hAnsi="Times New Roman"/>
        </w:rPr>
        <w:t>;</w:t>
      </w:r>
    </w:p>
    <w:p w14:paraId="457BC6B8" w14:textId="77777777" w:rsidR="00E04FF1" w:rsidRPr="00D15E78" w:rsidRDefault="00E04FF1" w:rsidP="00E04FF1">
      <w:pPr>
        <w:pStyle w:val="ListParagraph"/>
        <w:spacing w:after="0" w:line="360" w:lineRule="auto"/>
        <w:ind w:left="1440" w:hanging="720"/>
        <w:outlineLvl w:val="2"/>
        <w:rPr>
          <w:rFonts w:ascii="Times New Roman" w:hAnsi="Times New Roman"/>
        </w:rPr>
      </w:pPr>
      <w:r w:rsidRPr="00D15E78">
        <w:rPr>
          <w:rFonts w:ascii="Times New Roman" w:hAnsi="Times New Roman"/>
        </w:rPr>
        <w:t>(ii)</w:t>
      </w:r>
      <w:r w:rsidRPr="00D15E78">
        <w:rPr>
          <w:rFonts w:ascii="Times New Roman" w:hAnsi="Times New Roman"/>
        </w:rPr>
        <w:tab/>
      </w:r>
      <w:proofErr w:type="gramStart"/>
      <w:r w:rsidRPr="00D15E78">
        <w:rPr>
          <w:rFonts w:ascii="Times New Roman" w:hAnsi="Times New Roman"/>
        </w:rPr>
        <w:t>there</w:t>
      </w:r>
      <w:proofErr w:type="gramEnd"/>
      <w:r w:rsidRPr="00D15E78">
        <w:rPr>
          <w:rFonts w:ascii="Times New Roman" w:hAnsi="Times New Roman"/>
        </w:rPr>
        <w:t xml:space="preserve"> is a change in electrical system conditions that may affect the achievable reactive power output or absorption of the</w:t>
      </w:r>
      <w:r w:rsidRPr="002927F4">
        <w:rPr>
          <w:rFonts w:ascii="Times New Roman" w:hAnsi="Times New Roman"/>
        </w:rPr>
        <w:t xml:space="preserve"> </w:t>
      </w:r>
      <w:r>
        <w:rPr>
          <w:rFonts w:ascii="Times New Roman" w:hAnsi="Times New Roman"/>
        </w:rPr>
        <w:t>Reactive Resource</w:t>
      </w:r>
      <w:r w:rsidRPr="00D15E78">
        <w:rPr>
          <w:rFonts w:ascii="Times New Roman" w:hAnsi="Times New Roman"/>
        </w:rPr>
        <w:t>; or</w:t>
      </w:r>
    </w:p>
    <w:p w14:paraId="38835AC2" w14:textId="77777777" w:rsidR="00E04FF1" w:rsidRPr="00D15E78" w:rsidRDefault="00E04FF1" w:rsidP="00E04FF1">
      <w:pPr>
        <w:pStyle w:val="ListParagraph"/>
        <w:spacing w:after="0" w:line="360" w:lineRule="auto"/>
        <w:ind w:left="1440" w:hanging="720"/>
        <w:outlineLvl w:val="2"/>
        <w:rPr>
          <w:rFonts w:ascii="Times New Roman" w:hAnsi="Times New Roman"/>
        </w:rPr>
      </w:pPr>
      <w:r w:rsidRPr="00D15E78">
        <w:rPr>
          <w:rFonts w:ascii="Times New Roman" w:hAnsi="Times New Roman"/>
        </w:rPr>
        <w:t>(iii)</w:t>
      </w:r>
      <w:r w:rsidRPr="00D15E78">
        <w:rPr>
          <w:rFonts w:ascii="Times New Roman" w:hAnsi="Times New Roman"/>
        </w:rPr>
        <w:tab/>
      </w:r>
      <w:proofErr w:type="gramStart"/>
      <w:r w:rsidRPr="00D15E78">
        <w:rPr>
          <w:rFonts w:ascii="Times New Roman" w:hAnsi="Times New Roman"/>
        </w:rPr>
        <w:t>historical</w:t>
      </w:r>
      <w:proofErr w:type="gramEnd"/>
      <w:r w:rsidRPr="00D15E78">
        <w:rPr>
          <w:rFonts w:ascii="Times New Roman" w:hAnsi="Times New Roman"/>
        </w:rPr>
        <w:t xml:space="preserve"> data shows that the amount of reactive power that the </w:t>
      </w:r>
      <w:r>
        <w:rPr>
          <w:rFonts w:ascii="Times New Roman" w:hAnsi="Times New Roman"/>
        </w:rPr>
        <w:t xml:space="preserve">Reactive Resource </w:t>
      </w:r>
      <w:r w:rsidRPr="00D15E78">
        <w:rPr>
          <w:rFonts w:ascii="Times New Roman" w:hAnsi="Times New Roman"/>
        </w:rPr>
        <w:t>can provide to or absorb from the transmission system is higher or lower than the latest audit data.</w:t>
      </w:r>
    </w:p>
    <w:p w14:paraId="223D9D1E" w14:textId="77777777" w:rsidR="00E04FF1" w:rsidRPr="00AB7807" w:rsidRDefault="00E04FF1" w:rsidP="00E04FF1">
      <w:pPr>
        <w:tabs>
          <w:tab w:val="left" w:pos="720"/>
        </w:tabs>
        <w:spacing w:after="0" w:line="360" w:lineRule="auto"/>
        <w:ind w:left="720" w:hanging="720"/>
        <w:outlineLvl w:val="2"/>
        <w:rPr>
          <w:rFonts w:ascii="Times New Roman" w:hAnsi="Times New Roman"/>
        </w:rPr>
      </w:pPr>
      <w:r w:rsidRPr="00AB7807">
        <w:rPr>
          <w:rFonts w:ascii="Times New Roman" w:hAnsi="Times New Roman"/>
        </w:rPr>
        <w:t>(h)</w:t>
      </w:r>
      <w:r>
        <w:rPr>
          <w:rFonts w:ascii="Times New Roman" w:hAnsi="Times New Roman"/>
        </w:rPr>
        <w:tab/>
        <w:t xml:space="preserve">A </w:t>
      </w:r>
      <w:r w:rsidRPr="00AB7807">
        <w:rPr>
          <w:rFonts w:ascii="Times New Roman" w:hAnsi="Times New Roman"/>
        </w:rPr>
        <w:t xml:space="preserve">Lead Market Participant </w:t>
      </w:r>
      <w:r>
        <w:rPr>
          <w:rFonts w:ascii="Times New Roman" w:hAnsi="Times New Roman"/>
        </w:rPr>
        <w:t xml:space="preserve">or Transmission Owner </w:t>
      </w:r>
      <w:r w:rsidRPr="00AB7807">
        <w:rPr>
          <w:rFonts w:ascii="Times New Roman" w:hAnsi="Times New Roman"/>
        </w:rPr>
        <w:t>may request a waiver of the requirement to conduct a Reactive Capability Audit</w:t>
      </w:r>
      <w:r>
        <w:rPr>
          <w:rFonts w:ascii="Times New Roman" w:hAnsi="Times New Roman"/>
        </w:rPr>
        <w:t xml:space="preserve"> for its Reactive Resource</w:t>
      </w:r>
      <w:r w:rsidRPr="00AB7807">
        <w:rPr>
          <w:rFonts w:ascii="Times New Roman" w:hAnsi="Times New Roman"/>
        </w:rPr>
        <w:t xml:space="preserve">.  The ISO, at its sole discretion, </w:t>
      </w:r>
      <w:r>
        <w:rPr>
          <w:rFonts w:ascii="Times New Roman" w:hAnsi="Times New Roman"/>
        </w:rPr>
        <w:t xml:space="preserve">shall </w:t>
      </w:r>
      <w:r w:rsidRPr="00AB7807">
        <w:rPr>
          <w:rFonts w:ascii="Times New Roman" w:hAnsi="Times New Roman"/>
        </w:rPr>
        <w:t xml:space="preserve">determine whether and for how long a waiver </w:t>
      </w:r>
      <w:r>
        <w:rPr>
          <w:rFonts w:ascii="Times New Roman" w:hAnsi="Times New Roman"/>
        </w:rPr>
        <w:t xml:space="preserve">may </w:t>
      </w:r>
      <w:r w:rsidRPr="00AB7807">
        <w:rPr>
          <w:rFonts w:ascii="Times New Roman" w:hAnsi="Times New Roman"/>
        </w:rPr>
        <w:t>be granted.</w:t>
      </w:r>
    </w:p>
    <w:p w14:paraId="30C15D2B" w14:textId="77777777" w:rsidR="00E04FF1" w:rsidRPr="00A03510" w:rsidRDefault="00E04FF1" w:rsidP="00E04FF1">
      <w:pPr>
        <w:spacing w:after="0" w:line="360" w:lineRule="auto"/>
        <w:outlineLvl w:val="2"/>
        <w:rPr>
          <w:rFonts w:ascii="Times New Roman" w:hAnsi="Times New Roman"/>
          <w:b/>
        </w:rPr>
      </w:pPr>
    </w:p>
    <w:p w14:paraId="0520093A" w14:textId="5B620F54" w:rsidR="00E04FF1" w:rsidRPr="00A03510" w:rsidRDefault="00E04FF1" w:rsidP="00E04FF1">
      <w:pPr>
        <w:spacing w:after="0" w:line="360" w:lineRule="auto"/>
        <w:outlineLvl w:val="2"/>
        <w:rPr>
          <w:rFonts w:ascii="Times New Roman" w:hAnsi="Times New Roman"/>
          <w:b/>
        </w:rPr>
      </w:pPr>
      <w:bookmarkStart w:id="7" w:name="_Toc265214340"/>
      <w:r w:rsidRPr="00A03510">
        <w:rPr>
          <w:rFonts w:ascii="Times New Roman" w:hAnsi="Times New Roman"/>
          <w:b/>
        </w:rPr>
        <w:t xml:space="preserve">III.1.6 </w:t>
      </w:r>
      <w:r>
        <w:rPr>
          <w:rFonts w:ascii="Times New Roman" w:hAnsi="Times New Roman"/>
          <w:b/>
        </w:rPr>
        <w:tab/>
      </w:r>
      <w:r>
        <w:rPr>
          <w:rFonts w:ascii="Times New Roman" w:hAnsi="Times New Roman"/>
          <w:b/>
        </w:rPr>
        <w:tab/>
      </w:r>
      <w:r>
        <w:rPr>
          <w:rFonts w:ascii="Times New Roman" w:hAnsi="Times New Roman"/>
          <w:b/>
        </w:rPr>
        <w:tab/>
      </w:r>
      <w:r w:rsidRPr="00A03510">
        <w:rPr>
          <w:rFonts w:ascii="Times New Roman" w:hAnsi="Times New Roman"/>
          <w:b/>
        </w:rPr>
        <w:t>[Reserved.]</w:t>
      </w:r>
      <w:bookmarkEnd w:id="7"/>
      <w:r w:rsidRPr="00A03510">
        <w:rPr>
          <w:rFonts w:ascii="Times New Roman" w:hAnsi="Times New Roman"/>
          <w:b/>
        </w:rPr>
        <w:t xml:space="preserve"> </w:t>
      </w:r>
    </w:p>
    <w:p w14:paraId="390E97F0" w14:textId="77777777" w:rsidR="00E04FF1" w:rsidRPr="00A03510" w:rsidRDefault="00E04FF1" w:rsidP="00E04FF1">
      <w:pPr>
        <w:spacing w:after="0" w:line="360" w:lineRule="auto"/>
        <w:rPr>
          <w:rFonts w:ascii="Times New Roman" w:hAnsi="Times New Roman"/>
          <w:b/>
        </w:rPr>
      </w:pPr>
      <w:r w:rsidRPr="00A03510">
        <w:rPr>
          <w:rFonts w:ascii="Times New Roman" w:hAnsi="Times New Roman"/>
          <w:b/>
        </w:rPr>
        <w:t>III.1.6.1</w:t>
      </w:r>
      <w:r>
        <w:rPr>
          <w:rFonts w:ascii="Times New Roman" w:hAnsi="Times New Roman"/>
          <w:b/>
        </w:rPr>
        <w:tab/>
      </w:r>
      <w:r w:rsidRPr="00A03510">
        <w:rPr>
          <w:rFonts w:ascii="Times New Roman" w:hAnsi="Times New Roman"/>
          <w:b/>
        </w:rPr>
        <w:t xml:space="preserve"> </w:t>
      </w:r>
      <w:r>
        <w:rPr>
          <w:rFonts w:ascii="Times New Roman" w:hAnsi="Times New Roman"/>
          <w:b/>
        </w:rPr>
        <w:tab/>
      </w:r>
      <w:r w:rsidRPr="00A03510">
        <w:rPr>
          <w:rFonts w:ascii="Times New Roman" w:hAnsi="Times New Roman"/>
          <w:b/>
        </w:rPr>
        <w:t xml:space="preserve">[Reserved.] </w:t>
      </w:r>
    </w:p>
    <w:p w14:paraId="7FE7AFEB" w14:textId="77777777" w:rsidR="00E04FF1" w:rsidRPr="00A03510" w:rsidRDefault="00E04FF1" w:rsidP="00E04FF1">
      <w:pPr>
        <w:spacing w:after="0" w:line="360" w:lineRule="auto"/>
        <w:rPr>
          <w:rFonts w:ascii="Times New Roman" w:hAnsi="Times New Roman"/>
          <w:b/>
        </w:rPr>
      </w:pPr>
      <w:r w:rsidRPr="00A03510">
        <w:rPr>
          <w:rFonts w:ascii="Times New Roman" w:hAnsi="Times New Roman"/>
          <w:b/>
        </w:rPr>
        <w:t>III.1.6.2</w:t>
      </w:r>
      <w:r>
        <w:rPr>
          <w:rFonts w:ascii="Times New Roman" w:hAnsi="Times New Roman"/>
          <w:b/>
        </w:rPr>
        <w:tab/>
      </w:r>
      <w:r w:rsidRPr="00A03510">
        <w:rPr>
          <w:rFonts w:ascii="Times New Roman" w:hAnsi="Times New Roman"/>
          <w:b/>
        </w:rPr>
        <w:t xml:space="preserve"> </w:t>
      </w:r>
      <w:r>
        <w:rPr>
          <w:rFonts w:ascii="Times New Roman" w:hAnsi="Times New Roman"/>
          <w:b/>
        </w:rPr>
        <w:tab/>
      </w:r>
      <w:r w:rsidRPr="00A03510">
        <w:rPr>
          <w:rFonts w:ascii="Times New Roman" w:hAnsi="Times New Roman"/>
          <w:b/>
        </w:rPr>
        <w:t xml:space="preserve">[Reserved.] </w:t>
      </w:r>
    </w:p>
    <w:p w14:paraId="7654D37D" w14:textId="77777777" w:rsidR="00E04FF1" w:rsidRDefault="00E04FF1" w:rsidP="00E04FF1">
      <w:pPr>
        <w:spacing w:after="0" w:line="360" w:lineRule="auto"/>
        <w:rPr>
          <w:rFonts w:ascii="Times New Roman" w:hAnsi="Times New Roman"/>
          <w:b/>
        </w:rPr>
      </w:pPr>
      <w:r w:rsidRPr="00A03510">
        <w:rPr>
          <w:rFonts w:ascii="Times New Roman" w:hAnsi="Times New Roman"/>
          <w:b/>
        </w:rPr>
        <w:t>III.1.6.3</w:t>
      </w:r>
      <w:r>
        <w:rPr>
          <w:rFonts w:ascii="Times New Roman" w:hAnsi="Times New Roman"/>
          <w:b/>
        </w:rPr>
        <w:tab/>
      </w:r>
      <w:r w:rsidRPr="00A03510">
        <w:rPr>
          <w:rFonts w:ascii="Times New Roman" w:hAnsi="Times New Roman"/>
          <w:b/>
        </w:rPr>
        <w:t xml:space="preserve"> </w:t>
      </w:r>
      <w:r>
        <w:rPr>
          <w:rFonts w:ascii="Times New Roman" w:hAnsi="Times New Roman"/>
          <w:b/>
        </w:rPr>
        <w:tab/>
      </w:r>
      <w:r w:rsidRPr="00A03510">
        <w:rPr>
          <w:rFonts w:ascii="Times New Roman" w:hAnsi="Times New Roman"/>
          <w:b/>
        </w:rPr>
        <w:t xml:space="preserve">[Reserved.] </w:t>
      </w:r>
    </w:p>
    <w:p w14:paraId="2F424BD6" w14:textId="77777777" w:rsidR="00E04FF1" w:rsidRDefault="00E04FF1" w:rsidP="00E04FF1">
      <w:pPr>
        <w:spacing w:after="0" w:line="360" w:lineRule="auto"/>
        <w:rPr>
          <w:rFonts w:ascii="Times New Roman" w:hAnsi="Times New Roman"/>
          <w:b/>
        </w:rPr>
      </w:pPr>
    </w:p>
    <w:p w14:paraId="1D641A19" w14:textId="77777777" w:rsidR="00E04FF1" w:rsidRPr="005853EF" w:rsidRDefault="00E04FF1" w:rsidP="00E04FF1">
      <w:pPr>
        <w:spacing w:after="0" w:line="360" w:lineRule="auto"/>
        <w:ind w:left="2160" w:hanging="2160"/>
        <w:rPr>
          <w:rFonts w:ascii="Times New Roman" w:hAnsi="Times New Roman"/>
          <w:b/>
        </w:rPr>
      </w:pPr>
      <w:r w:rsidRPr="005853EF">
        <w:rPr>
          <w:rFonts w:ascii="Times New Roman" w:hAnsi="Times New Roman"/>
          <w:b/>
        </w:rPr>
        <w:t xml:space="preserve">III.1.6.4 </w:t>
      </w:r>
      <w:r w:rsidRPr="005853EF">
        <w:rPr>
          <w:rFonts w:ascii="Times New Roman" w:hAnsi="Times New Roman"/>
          <w:b/>
        </w:rPr>
        <w:tab/>
        <w:t>ISO New England Manuals and ISO New England Administrative Proce</w:t>
      </w:r>
      <w:r>
        <w:rPr>
          <w:rFonts w:ascii="Times New Roman" w:hAnsi="Times New Roman"/>
          <w:b/>
        </w:rPr>
        <w:t xml:space="preserve">dures. </w:t>
      </w:r>
    </w:p>
    <w:p w14:paraId="244A0441"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The ISO shall prepare, maintain and update the ISO New England Manuals and ISO New England Administrative Procedures consistent with the ISO New England Filed Documents. The ISO New England Manuals and ISO New England Administrative Procedures shall be available for inspection by the Market Participants, regulatory authorities with jurisdiction over the ISO or any Market Participant, and the public. </w:t>
      </w:r>
    </w:p>
    <w:p w14:paraId="4691FCEB" w14:textId="77777777" w:rsidR="00E04FF1" w:rsidRPr="007A1302" w:rsidRDefault="00E04FF1" w:rsidP="00E04FF1">
      <w:pPr>
        <w:spacing w:after="0" w:line="360" w:lineRule="auto"/>
        <w:rPr>
          <w:rFonts w:ascii="Times New Roman" w:hAnsi="Times New Roman"/>
        </w:rPr>
      </w:pPr>
    </w:p>
    <w:p w14:paraId="69A08BE6" w14:textId="77777777" w:rsidR="00E04FF1" w:rsidRPr="005853EF" w:rsidRDefault="00E04FF1" w:rsidP="00E04FF1">
      <w:pPr>
        <w:spacing w:after="0" w:line="360" w:lineRule="auto"/>
        <w:outlineLvl w:val="2"/>
        <w:rPr>
          <w:rFonts w:ascii="Times New Roman" w:hAnsi="Times New Roman"/>
          <w:b/>
        </w:rPr>
      </w:pPr>
      <w:bookmarkStart w:id="8" w:name="_Toc265214341"/>
      <w:r w:rsidRPr="005853EF">
        <w:rPr>
          <w:rFonts w:ascii="Times New Roman" w:hAnsi="Times New Roman"/>
          <w:b/>
        </w:rPr>
        <w:t>III.1.7</w:t>
      </w:r>
      <w:r>
        <w:rPr>
          <w:rFonts w:ascii="Times New Roman" w:hAnsi="Times New Roman"/>
          <w:b/>
        </w:rPr>
        <w:tab/>
      </w:r>
      <w:r>
        <w:rPr>
          <w:rFonts w:ascii="Times New Roman" w:hAnsi="Times New Roman"/>
          <w:b/>
        </w:rPr>
        <w:tab/>
      </w:r>
      <w:r w:rsidRPr="005853EF">
        <w:rPr>
          <w:rFonts w:ascii="Times New Roman" w:hAnsi="Times New Roman"/>
          <w:b/>
        </w:rPr>
        <w:t xml:space="preserve"> </w:t>
      </w:r>
      <w:r>
        <w:rPr>
          <w:rFonts w:ascii="Times New Roman" w:hAnsi="Times New Roman"/>
          <w:b/>
        </w:rPr>
        <w:tab/>
      </w:r>
      <w:r w:rsidRPr="005853EF">
        <w:rPr>
          <w:rFonts w:ascii="Times New Roman" w:hAnsi="Times New Roman"/>
          <w:b/>
        </w:rPr>
        <w:t>General.</w:t>
      </w:r>
      <w:bookmarkEnd w:id="8"/>
      <w:r w:rsidRPr="005853EF">
        <w:rPr>
          <w:rFonts w:ascii="Times New Roman" w:hAnsi="Times New Roman"/>
          <w:b/>
        </w:rPr>
        <w:t xml:space="preserve"> </w:t>
      </w:r>
    </w:p>
    <w:p w14:paraId="4F23F02A" w14:textId="77777777" w:rsidR="00E04FF1" w:rsidRDefault="00E04FF1" w:rsidP="00E04FF1">
      <w:pPr>
        <w:spacing w:after="0" w:line="360" w:lineRule="auto"/>
        <w:rPr>
          <w:rFonts w:ascii="Times New Roman" w:hAnsi="Times New Roman"/>
          <w:b/>
        </w:rPr>
      </w:pPr>
      <w:r w:rsidRPr="005853EF">
        <w:rPr>
          <w:rFonts w:ascii="Times New Roman" w:hAnsi="Times New Roman"/>
          <w:b/>
        </w:rPr>
        <w:t xml:space="preserve">III.1.7.1 </w:t>
      </w:r>
      <w:r>
        <w:rPr>
          <w:rFonts w:ascii="Times New Roman" w:hAnsi="Times New Roman"/>
          <w:b/>
        </w:rPr>
        <w:tab/>
      </w:r>
      <w:r>
        <w:rPr>
          <w:rFonts w:ascii="Times New Roman" w:hAnsi="Times New Roman"/>
          <w:b/>
        </w:rPr>
        <w:tab/>
        <w:t>Provision of Market Data to the Commission.</w:t>
      </w:r>
    </w:p>
    <w:p w14:paraId="30C14D88" w14:textId="77777777" w:rsidR="00E04FF1" w:rsidRDefault="00E04FF1" w:rsidP="00E04FF1">
      <w:pPr>
        <w:spacing w:after="0" w:line="360" w:lineRule="auto"/>
        <w:rPr>
          <w:rFonts w:ascii="Times New Roman" w:hAnsi="Times New Roman"/>
          <w:b/>
        </w:rPr>
      </w:pPr>
      <w:r>
        <w:rPr>
          <w:rFonts w:ascii="Times New Roman" w:hAnsi="Times New Roman"/>
        </w:rPr>
        <w:t>The ISO will electronically deliver to the Commission, on an ongoing basis and in a form and manner consistent with its collection of data and in a form and manner acceptable to the Commission, data related to the markets that it administers, in accordance with the Commission’s regulations.</w:t>
      </w:r>
      <w:r w:rsidRPr="005853EF">
        <w:rPr>
          <w:rFonts w:ascii="Times New Roman" w:hAnsi="Times New Roman"/>
          <w:b/>
        </w:rPr>
        <w:t xml:space="preserve"> </w:t>
      </w:r>
    </w:p>
    <w:p w14:paraId="02C81ED2" w14:textId="77777777" w:rsidR="00E04FF1" w:rsidRPr="005853EF" w:rsidRDefault="00E04FF1" w:rsidP="00E04FF1">
      <w:pPr>
        <w:spacing w:after="0" w:line="360" w:lineRule="auto"/>
        <w:rPr>
          <w:rFonts w:ascii="Times New Roman" w:hAnsi="Times New Roman"/>
          <w:b/>
        </w:rPr>
      </w:pPr>
    </w:p>
    <w:p w14:paraId="52530B8C" w14:textId="77777777" w:rsidR="00E04FF1" w:rsidRDefault="00E04FF1" w:rsidP="00E04FF1">
      <w:pPr>
        <w:spacing w:after="0" w:line="360" w:lineRule="auto"/>
        <w:rPr>
          <w:rFonts w:ascii="Times New Roman" w:hAnsi="Times New Roman"/>
          <w:b/>
        </w:rPr>
      </w:pPr>
      <w:r w:rsidRPr="005853EF">
        <w:rPr>
          <w:rFonts w:ascii="Times New Roman" w:hAnsi="Times New Roman"/>
          <w:b/>
        </w:rPr>
        <w:t xml:space="preserve">III.1.7.2 </w:t>
      </w:r>
      <w:r>
        <w:rPr>
          <w:rFonts w:ascii="Times New Roman" w:hAnsi="Times New Roman"/>
          <w:b/>
        </w:rPr>
        <w:tab/>
      </w:r>
      <w:r>
        <w:rPr>
          <w:rFonts w:ascii="Times New Roman" w:hAnsi="Times New Roman"/>
          <w:b/>
        </w:rPr>
        <w:tab/>
      </w:r>
      <w:r w:rsidRPr="005853EF">
        <w:rPr>
          <w:rFonts w:ascii="Times New Roman" w:hAnsi="Times New Roman"/>
          <w:b/>
        </w:rPr>
        <w:t xml:space="preserve">[Reserved.] </w:t>
      </w:r>
    </w:p>
    <w:p w14:paraId="56EEC89C" w14:textId="77777777" w:rsidR="00E04FF1" w:rsidRPr="005853EF" w:rsidRDefault="00E04FF1" w:rsidP="00E04FF1">
      <w:pPr>
        <w:spacing w:after="0" w:line="360" w:lineRule="auto"/>
        <w:rPr>
          <w:rFonts w:ascii="Times New Roman" w:hAnsi="Times New Roman"/>
          <w:b/>
        </w:rPr>
      </w:pPr>
    </w:p>
    <w:p w14:paraId="2192F5D8" w14:textId="77777777" w:rsidR="00E04FF1" w:rsidRPr="005853EF" w:rsidRDefault="00E04FF1" w:rsidP="00E04FF1">
      <w:pPr>
        <w:spacing w:after="0" w:line="360" w:lineRule="auto"/>
        <w:rPr>
          <w:rFonts w:ascii="Times New Roman" w:hAnsi="Times New Roman"/>
          <w:b/>
        </w:rPr>
      </w:pPr>
      <w:r w:rsidRPr="005853EF">
        <w:rPr>
          <w:rFonts w:ascii="Times New Roman" w:hAnsi="Times New Roman"/>
          <w:b/>
        </w:rPr>
        <w:t xml:space="preserve">III.1.7.3 </w:t>
      </w:r>
      <w:r w:rsidRPr="005853EF">
        <w:rPr>
          <w:rFonts w:ascii="Times New Roman" w:hAnsi="Times New Roman"/>
          <w:b/>
        </w:rPr>
        <w:tab/>
      </w:r>
      <w:r>
        <w:rPr>
          <w:rFonts w:ascii="Times New Roman" w:hAnsi="Times New Roman"/>
          <w:b/>
        </w:rPr>
        <w:tab/>
      </w:r>
      <w:r w:rsidRPr="005853EF">
        <w:rPr>
          <w:rFonts w:ascii="Times New Roman" w:hAnsi="Times New Roman"/>
          <w:b/>
        </w:rPr>
        <w:t xml:space="preserve">Agents. </w:t>
      </w:r>
    </w:p>
    <w:p w14:paraId="1DEE2BE6"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Market Participant may participate in the New England Markets through an agent, provided that such Market Participant informs the ISO in advance in writing of the appointment of such agent. A Market Participant using an agent shall be bound by all of the acts or representations of such agent with respect to transactions in the New England Markets, and shall ensure that any such agent complies with the requirements of the ISO New England Manuals and ISO New England Administrative Procedures and the ISO New England Filed Documents. </w:t>
      </w:r>
    </w:p>
    <w:p w14:paraId="5516D485" w14:textId="77777777" w:rsidR="00E04FF1" w:rsidRPr="007A1302" w:rsidRDefault="00E04FF1" w:rsidP="00E04FF1">
      <w:pPr>
        <w:spacing w:after="0" w:line="360" w:lineRule="auto"/>
        <w:rPr>
          <w:rFonts w:ascii="Times New Roman" w:hAnsi="Times New Roman"/>
        </w:rPr>
      </w:pPr>
    </w:p>
    <w:p w14:paraId="67E3D478" w14:textId="77777777" w:rsidR="00E04FF1" w:rsidRDefault="00E04FF1" w:rsidP="00E04FF1">
      <w:pPr>
        <w:spacing w:after="0" w:line="360" w:lineRule="auto"/>
        <w:rPr>
          <w:rFonts w:ascii="Times New Roman" w:hAnsi="Times New Roman"/>
          <w:b/>
        </w:rPr>
      </w:pPr>
      <w:r w:rsidRPr="00A442B8">
        <w:rPr>
          <w:rFonts w:ascii="Times New Roman" w:hAnsi="Times New Roman"/>
          <w:b/>
        </w:rPr>
        <w:t xml:space="preserve">III.1.7.4 </w:t>
      </w:r>
      <w:r w:rsidRPr="00A442B8">
        <w:rPr>
          <w:rFonts w:ascii="Times New Roman" w:hAnsi="Times New Roman"/>
          <w:b/>
        </w:rPr>
        <w:tab/>
      </w:r>
      <w:r>
        <w:rPr>
          <w:rFonts w:ascii="Times New Roman" w:hAnsi="Times New Roman"/>
          <w:b/>
        </w:rPr>
        <w:tab/>
      </w:r>
      <w:r w:rsidRPr="00A442B8">
        <w:rPr>
          <w:rFonts w:ascii="Times New Roman" w:hAnsi="Times New Roman"/>
          <w:b/>
        </w:rPr>
        <w:t xml:space="preserve">[Reserved.] </w:t>
      </w:r>
    </w:p>
    <w:p w14:paraId="2A5AFDD9" w14:textId="77777777" w:rsidR="00E04FF1" w:rsidRPr="00A442B8" w:rsidRDefault="00E04FF1" w:rsidP="00E04FF1">
      <w:pPr>
        <w:spacing w:after="0" w:line="360" w:lineRule="auto"/>
        <w:rPr>
          <w:rFonts w:ascii="Times New Roman" w:hAnsi="Times New Roman"/>
          <w:b/>
        </w:rPr>
      </w:pPr>
    </w:p>
    <w:p w14:paraId="7FC94A24" w14:textId="77777777" w:rsidR="00E04FF1" w:rsidRPr="0047553D" w:rsidRDefault="00E04FF1" w:rsidP="00E04FF1">
      <w:pPr>
        <w:spacing w:after="0" w:line="360" w:lineRule="auto"/>
        <w:rPr>
          <w:rFonts w:ascii="Times New Roman" w:hAnsi="Times New Roman"/>
        </w:rPr>
      </w:pPr>
      <w:r w:rsidRPr="00A442B8">
        <w:rPr>
          <w:rFonts w:ascii="Times New Roman" w:hAnsi="Times New Roman"/>
          <w:b/>
        </w:rPr>
        <w:t>III.1.7.5</w:t>
      </w:r>
      <w:r w:rsidRPr="00A442B8">
        <w:rPr>
          <w:rFonts w:ascii="Times New Roman" w:hAnsi="Times New Roman"/>
          <w:b/>
        </w:rPr>
        <w:tab/>
        <w:t xml:space="preserve"> </w:t>
      </w:r>
      <w:r>
        <w:rPr>
          <w:rFonts w:ascii="Times New Roman" w:hAnsi="Times New Roman"/>
          <w:b/>
        </w:rPr>
        <w:tab/>
      </w:r>
      <w:r w:rsidRPr="0047553D">
        <w:rPr>
          <w:rFonts w:ascii="Times New Roman" w:hAnsi="Times New Roman"/>
          <w:b/>
        </w:rPr>
        <w:t>Transmission Constraint Penalty Factors.</w:t>
      </w:r>
    </w:p>
    <w:p w14:paraId="682E3EE3" w14:textId="77777777" w:rsidR="00E04FF1" w:rsidRPr="0047553D" w:rsidRDefault="00E04FF1" w:rsidP="00E04FF1">
      <w:pPr>
        <w:spacing w:line="360" w:lineRule="auto"/>
        <w:rPr>
          <w:rFonts w:ascii="Times New Roman" w:hAnsi="Times New Roman"/>
        </w:rPr>
      </w:pPr>
      <w:r w:rsidRPr="0047553D">
        <w:rPr>
          <w:rFonts w:ascii="Times New Roman" w:hAnsi="Times New Roman"/>
        </w:rPr>
        <w:t>In the Day-Ahead Energy Market, the Transmission Constraint Penalty Factor for an interface constraint is $10,000/MWh and the Transmission Constraint Penalty Factor for all other transmission constraints is $30,000/MWh. In the Real-Time Energy Market, the Transmission Constraint Penalty Factor for any transmission constraint is $30,000/MWh. Transmission Constraint Penalty Factors are not used in calculating Locational Marginal Prices.</w:t>
      </w:r>
    </w:p>
    <w:p w14:paraId="512F7563" w14:textId="77777777" w:rsidR="00E04FF1" w:rsidRPr="00A442B8" w:rsidRDefault="00E04FF1" w:rsidP="00E04FF1">
      <w:pPr>
        <w:spacing w:after="0" w:line="360" w:lineRule="auto"/>
        <w:rPr>
          <w:rFonts w:ascii="Times New Roman" w:hAnsi="Times New Roman"/>
          <w:b/>
        </w:rPr>
      </w:pPr>
    </w:p>
    <w:p w14:paraId="24B73886"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III.1.7.6</w:t>
      </w:r>
      <w:r>
        <w:rPr>
          <w:rFonts w:ascii="Times New Roman" w:hAnsi="Times New Roman"/>
          <w:b/>
        </w:rPr>
        <w:tab/>
      </w:r>
      <w:r>
        <w:rPr>
          <w:rFonts w:ascii="Times New Roman" w:hAnsi="Times New Roman"/>
          <w:b/>
        </w:rPr>
        <w:tab/>
      </w:r>
      <w:r w:rsidRPr="00A442B8">
        <w:rPr>
          <w:rFonts w:ascii="Times New Roman" w:hAnsi="Times New Roman"/>
          <w:b/>
        </w:rPr>
        <w:t xml:space="preserve">Scheduling and Dispatching. </w:t>
      </w:r>
    </w:p>
    <w:p w14:paraId="24003330"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The ISO shall schedule Day-Ahead and schedule and dispatch in Real-Time Resources economically on the basis of least-cost, security-constrained dispatch and the prices and operating characteristics offered by Market Participants. The ISO shall schedule and dispatch sufficient Resources of the Market Participants to serve the New England Markets energy purchase requirements under normal system conditions of the Market Participants and meet the requirements of the New England Control Area for ancillary services provided by such Resources. The ISO shall use a joint optimization process to serve Real-Time Energy Market energy requirements and meet Real-Time Operating Reserve requirements based on a least-cost, security-constrained economic dispatch. </w:t>
      </w:r>
    </w:p>
    <w:p w14:paraId="36B88F5B" w14:textId="77777777" w:rsidR="00E04FF1" w:rsidRPr="007A1302" w:rsidRDefault="00E04FF1" w:rsidP="00E04FF1">
      <w:pPr>
        <w:spacing w:after="0" w:line="360" w:lineRule="auto"/>
        <w:rPr>
          <w:rFonts w:ascii="Times New Roman" w:hAnsi="Times New Roman"/>
        </w:rPr>
      </w:pPr>
    </w:p>
    <w:p w14:paraId="61606482" w14:textId="77777777" w:rsidR="00E04FF1" w:rsidRDefault="00E04FF1" w:rsidP="00E04FF1">
      <w:pPr>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In the event that one or more Resources cannot be scheduled in the Day-Ahead Energy Market on the basis of a least-cost, security-constrained dispatch as a result of one or more Self-Schedule offers contributing to a transmission limit violation, the following scheduling protocols will apply: </w:t>
      </w:r>
    </w:p>
    <w:p w14:paraId="49FCAFE2" w14:textId="77777777" w:rsidR="00E04FF1" w:rsidRPr="007A1302" w:rsidRDefault="00E04FF1" w:rsidP="00E04FF1">
      <w:pPr>
        <w:spacing w:after="0" w:line="360" w:lineRule="auto"/>
        <w:rPr>
          <w:rFonts w:ascii="Times New Roman" w:hAnsi="Times New Roman"/>
        </w:rPr>
      </w:pPr>
    </w:p>
    <w:p w14:paraId="7DF45713"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 (i) </w:t>
      </w:r>
      <w:r>
        <w:rPr>
          <w:rFonts w:ascii="Times New Roman" w:hAnsi="Times New Roman"/>
        </w:rPr>
        <w:tab/>
      </w:r>
      <w:r w:rsidRPr="007A1302">
        <w:rPr>
          <w:rFonts w:ascii="Times New Roman" w:hAnsi="Times New Roman"/>
        </w:rPr>
        <w:t xml:space="preserve">When a single Self-Schedule offer contributes to a transmission limit violation, the Self-Schedule offer will not be scheduled for the entire Self-Schedule period in development of Day-Ahead schedules. </w:t>
      </w:r>
    </w:p>
    <w:p w14:paraId="21BD7C46" w14:textId="77777777" w:rsidR="00E04FF1" w:rsidRPr="007A1302" w:rsidRDefault="00E04FF1" w:rsidP="00E04FF1">
      <w:pPr>
        <w:spacing w:after="0" w:line="360" w:lineRule="auto"/>
        <w:ind w:left="720"/>
        <w:rPr>
          <w:rFonts w:ascii="Times New Roman" w:hAnsi="Times New Roman"/>
        </w:rPr>
      </w:pPr>
    </w:p>
    <w:p w14:paraId="7D555361"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When two Self-Schedule offers contribute to a transmission limit violation, parallel clearing solutions will be executed such that, for each solution, one of the Self-Schedule offers will be omitted for its entire Self-Schedule period. The least cost solution will be used for purposes of determining which Resources are scheduled in the Day-Ahead Energy Market. </w:t>
      </w:r>
    </w:p>
    <w:p w14:paraId="4D6CBB28" w14:textId="77777777" w:rsidR="00E04FF1" w:rsidRPr="007A1302" w:rsidRDefault="00E04FF1" w:rsidP="00E04FF1">
      <w:pPr>
        <w:spacing w:after="0" w:line="360" w:lineRule="auto"/>
        <w:ind w:left="720"/>
        <w:rPr>
          <w:rFonts w:ascii="Times New Roman" w:hAnsi="Times New Roman"/>
        </w:rPr>
      </w:pPr>
    </w:p>
    <w:p w14:paraId="5F54BE61"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 xml:space="preserve">When three or more Self-Schedule offers contribute to a transmission limit violation, the ISO will determine the total daily MWh for each Self-Schedule offer and will omit Self-Schedule offers in their entirety, in sequence from the offer with the least total daily MWh to the offer with the greatest total MWh, stopping when the transmission limit violation is resolved. </w:t>
      </w:r>
    </w:p>
    <w:p w14:paraId="511868B4" w14:textId="77777777" w:rsidR="00E04FF1" w:rsidRPr="007A1302" w:rsidRDefault="00E04FF1" w:rsidP="00E04FF1">
      <w:pPr>
        <w:spacing w:after="0" w:line="360" w:lineRule="auto"/>
        <w:ind w:left="720"/>
        <w:rPr>
          <w:rFonts w:ascii="Times New Roman" w:hAnsi="Times New Roman"/>
        </w:rPr>
      </w:pPr>
    </w:p>
    <w:p w14:paraId="30759696"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Scheduling and dispatch shall be conducted in accordance with the ISO New England Filed Documents. </w:t>
      </w:r>
    </w:p>
    <w:p w14:paraId="2A1EC020" w14:textId="77777777" w:rsidR="00E04FF1" w:rsidRPr="007A1302" w:rsidRDefault="00E04FF1" w:rsidP="00E04FF1">
      <w:pPr>
        <w:spacing w:after="0" w:line="360" w:lineRule="auto"/>
        <w:rPr>
          <w:rFonts w:ascii="Times New Roman" w:hAnsi="Times New Roman"/>
        </w:rPr>
      </w:pPr>
    </w:p>
    <w:p w14:paraId="78BD57F9" w14:textId="77777777" w:rsidR="00E04FF1" w:rsidRDefault="00E04FF1" w:rsidP="00E04FF1">
      <w:pPr>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The ISO shall undertake, together with Market Participants, to identify any conflict or incompatibility between the scheduling or other deadlines or specifications applicable to the New England Markets, and any relevant procedures of another Control Area, or any tariff (including the Transmission, Markets and Services Tariff). Upon determining that any such conflict or incompatibility exists, the ISO shall propose tariff or procedural changes, or undertake such other efforts as may be appropriate, to resolve any such conflict or incompatibility. </w:t>
      </w:r>
    </w:p>
    <w:p w14:paraId="12E4EF2F" w14:textId="77777777" w:rsidR="00E04FF1" w:rsidRPr="007A1302" w:rsidRDefault="00E04FF1" w:rsidP="00E04FF1">
      <w:pPr>
        <w:spacing w:after="0" w:line="360" w:lineRule="auto"/>
        <w:rPr>
          <w:rFonts w:ascii="Times New Roman" w:hAnsi="Times New Roman"/>
        </w:rPr>
      </w:pPr>
    </w:p>
    <w:p w14:paraId="73B89E23" w14:textId="77777777" w:rsidR="00E04FF1" w:rsidRDefault="00E04FF1" w:rsidP="00E04FF1">
      <w:pPr>
        <w:spacing w:after="0" w:line="360" w:lineRule="auto"/>
        <w:rPr>
          <w:rFonts w:ascii="Times New Roman" w:hAnsi="Times New Roman"/>
        </w:rPr>
      </w:pPr>
      <w:r w:rsidRPr="00A442B8">
        <w:rPr>
          <w:rFonts w:ascii="Times New Roman" w:hAnsi="Times New Roman"/>
          <w:b/>
        </w:rPr>
        <w:t xml:space="preserve">III.1.7.7 </w:t>
      </w:r>
      <w:r>
        <w:rPr>
          <w:rFonts w:ascii="Times New Roman" w:hAnsi="Times New Roman"/>
          <w:b/>
        </w:rPr>
        <w:tab/>
      </w:r>
      <w:r>
        <w:rPr>
          <w:rFonts w:ascii="Times New Roman" w:hAnsi="Times New Roman"/>
          <w:b/>
        </w:rPr>
        <w:tab/>
      </w:r>
      <w:r w:rsidRPr="00A442B8">
        <w:rPr>
          <w:rFonts w:ascii="Times New Roman" w:hAnsi="Times New Roman"/>
          <w:b/>
        </w:rPr>
        <w:t>Energy Pricing</w:t>
      </w:r>
      <w:r w:rsidRPr="007A1302">
        <w:rPr>
          <w:rFonts w:ascii="Times New Roman" w:hAnsi="Times New Roman"/>
        </w:rPr>
        <w:t xml:space="preserve">. </w:t>
      </w:r>
    </w:p>
    <w:p w14:paraId="0C978A2C" w14:textId="77777777" w:rsidR="00E04FF1" w:rsidRDefault="00E04FF1" w:rsidP="00E04FF1">
      <w:pPr>
        <w:spacing w:after="0" w:line="360" w:lineRule="auto"/>
        <w:rPr>
          <w:rFonts w:ascii="Times New Roman" w:hAnsi="Times New Roman"/>
        </w:rPr>
      </w:pPr>
      <w:r w:rsidRPr="007A1302">
        <w:rPr>
          <w:rFonts w:ascii="Times New Roman" w:hAnsi="Times New Roman"/>
        </w:rPr>
        <w:t>The price paid for energy</w:t>
      </w:r>
      <w:r>
        <w:rPr>
          <w:rFonts w:ascii="Times New Roman" w:hAnsi="Times New Roman"/>
        </w:rPr>
        <w:t>,</w:t>
      </w:r>
      <w:r w:rsidRPr="007A1302">
        <w:rPr>
          <w:rFonts w:ascii="Times New Roman" w:hAnsi="Times New Roman"/>
        </w:rPr>
        <w:t xml:space="preserve"> </w:t>
      </w:r>
      <w:r>
        <w:rPr>
          <w:rFonts w:ascii="Times New Roman" w:hAnsi="Times New Roman"/>
        </w:rPr>
        <w:t xml:space="preserve">including demand reductions, </w:t>
      </w:r>
      <w:r w:rsidRPr="007A1302">
        <w:rPr>
          <w:rFonts w:ascii="Times New Roman" w:hAnsi="Times New Roman"/>
        </w:rPr>
        <w:t>bought and sold</w:t>
      </w:r>
      <w:r>
        <w:rPr>
          <w:rFonts w:ascii="Times New Roman" w:hAnsi="Times New Roman"/>
        </w:rPr>
        <w:t xml:space="preserve"> by the ISO</w:t>
      </w:r>
      <w:r w:rsidRPr="007A1302">
        <w:rPr>
          <w:rFonts w:ascii="Times New Roman" w:hAnsi="Times New Roman"/>
        </w:rPr>
        <w:t xml:space="preserve"> in the New England Markets will reflect the Locational Marginal Price at each Location, determined by the ISO in accordance with the ISO New England Filed Documents. Congestion Costs, which shall be determined by differences in the Congestion Component of Locational Marginal Prices caused by constraints, shall be calculated and collected, and the resulting revenues disbursed, by the ISO in accordance with this Market Rule</w:t>
      </w:r>
      <w:r>
        <w:rPr>
          <w:rFonts w:ascii="Times New Roman" w:hAnsi="Times New Roman"/>
        </w:rPr>
        <w:t xml:space="preserve"> 1</w:t>
      </w:r>
      <w:r w:rsidRPr="007A1302">
        <w:rPr>
          <w:rFonts w:ascii="Times New Roman" w:hAnsi="Times New Roman"/>
        </w:rPr>
        <w:t>. Loss costs associated with Pool Transmission Facilities, which shall be determined by the differences in Loss Components of the Locational Marginal Prices shall be calculated and collected, and the resulting revenues disbursed, by the ISO in accordance with this Market Rule</w:t>
      </w:r>
      <w:r>
        <w:rPr>
          <w:rFonts w:ascii="Times New Roman" w:hAnsi="Times New Roman"/>
        </w:rPr>
        <w:t xml:space="preserve"> 1</w:t>
      </w:r>
      <w:r w:rsidRPr="007A1302">
        <w:rPr>
          <w:rFonts w:ascii="Times New Roman" w:hAnsi="Times New Roman"/>
        </w:rPr>
        <w:t xml:space="preserve">. </w:t>
      </w:r>
    </w:p>
    <w:p w14:paraId="2C9C6B5D" w14:textId="77777777" w:rsidR="00E04FF1" w:rsidRPr="007A1302" w:rsidRDefault="00E04FF1" w:rsidP="00E04FF1">
      <w:pPr>
        <w:spacing w:after="0" w:line="360" w:lineRule="auto"/>
        <w:rPr>
          <w:rFonts w:ascii="Times New Roman" w:hAnsi="Times New Roman"/>
        </w:rPr>
      </w:pPr>
    </w:p>
    <w:p w14:paraId="07CF9D2A"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 xml:space="preserve">III.1.7.8 </w:t>
      </w:r>
      <w:r>
        <w:rPr>
          <w:rFonts w:ascii="Times New Roman" w:hAnsi="Times New Roman"/>
          <w:b/>
        </w:rPr>
        <w:tab/>
      </w:r>
      <w:r>
        <w:rPr>
          <w:rFonts w:ascii="Times New Roman" w:hAnsi="Times New Roman"/>
          <w:b/>
        </w:rPr>
        <w:tab/>
      </w:r>
      <w:r w:rsidRPr="00A442B8">
        <w:rPr>
          <w:rFonts w:ascii="Times New Roman" w:hAnsi="Times New Roman"/>
          <w:b/>
        </w:rPr>
        <w:t xml:space="preserve">Market Participant Resources. </w:t>
      </w:r>
    </w:p>
    <w:p w14:paraId="42CD0795"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Market Participant may elect to Self-Schedule its Resources in accordance with and subject to the </w:t>
      </w:r>
      <w:r>
        <w:rPr>
          <w:rFonts w:ascii="Times New Roman" w:hAnsi="Times New Roman"/>
        </w:rPr>
        <w:t xml:space="preserve">limitations and </w:t>
      </w:r>
      <w:r w:rsidRPr="007A1302">
        <w:rPr>
          <w:rFonts w:ascii="Times New Roman" w:hAnsi="Times New Roman"/>
        </w:rPr>
        <w:t>procedures specified in this Market Rule</w:t>
      </w:r>
      <w:r>
        <w:rPr>
          <w:rFonts w:ascii="Times New Roman" w:hAnsi="Times New Roman"/>
        </w:rPr>
        <w:t xml:space="preserve"> 1</w:t>
      </w:r>
      <w:r w:rsidRPr="007A1302">
        <w:rPr>
          <w:rFonts w:ascii="Times New Roman" w:hAnsi="Times New Roman"/>
        </w:rPr>
        <w:t xml:space="preserve"> and the ISO New England Manuals. </w:t>
      </w:r>
    </w:p>
    <w:p w14:paraId="4EA8C93A" w14:textId="77777777" w:rsidR="00E04FF1" w:rsidRPr="007A1302" w:rsidRDefault="00E04FF1" w:rsidP="00E04FF1">
      <w:pPr>
        <w:spacing w:after="0" w:line="360" w:lineRule="auto"/>
        <w:rPr>
          <w:rFonts w:ascii="Times New Roman" w:hAnsi="Times New Roman"/>
        </w:rPr>
      </w:pPr>
    </w:p>
    <w:p w14:paraId="3C3C97B4"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 xml:space="preserve">III.1.7.9 </w:t>
      </w:r>
      <w:r w:rsidRPr="00A442B8">
        <w:rPr>
          <w:rFonts w:ascii="Times New Roman" w:hAnsi="Times New Roman"/>
          <w:b/>
        </w:rPr>
        <w:tab/>
      </w:r>
      <w:r>
        <w:rPr>
          <w:rFonts w:ascii="Times New Roman" w:hAnsi="Times New Roman"/>
          <w:b/>
        </w:rPr>
        <w:tab/>
      </w:r>
      <w:r w:rsidRPr="00A442B8">
        <w:rPr>
          <w:rFonts w:ascii="Times New Roman" w:hAnsi="Times New Roman"/>
          <w:b/>
        </w:rPr>
        <w:t xml:space="preserve">Real-Time Reserve Prices. </w:t>
      </w:r>
    </w:p>
    <w:p w14:paraId="7B94A1DD" w14:textId="77777777" w:rsidR="00E04FF1" w:rsidRDefault="00E04FF1" w:rsidP="00E04FF1">
      <w:pPr>
        <w:spacing w:after="0" w:line="360" w:lineRule="auto"/>
        <w:rPr>
          <w:rFonts w:ascii="Times New Roman" w:hAnsi="Times New Roman"/>
        </w:rPr>
      </w:pPr>
      <w:r w:rsidRPr="007A1302">
        <w:rPr>
          <w:rFonts w:ascii="Times New Roman" w:hAnsi="Times New Roman"/>
        </w:rPr>
        <w:t>The price paid</w:t>
      </w:r>
      <w:r>
        <w:rPr>
          <w:rFonts w:ascii="Times New Roman" w:hAnsi="Times New Roman"/>
        </w:rPr>
        <w:t xml:space="preserve"> by the ISO</w:t>
      </w:r>
      <w:r w:rsidRPr="007A1302">
        <w:rPr>
          <w:rFonts w:ascii="Times New Roman" w:hAnsi="Times New Roman"/>
        </w:rPr>
        <w:t xml:space="preserve"> for the provision of Real-Time Operating Reserve in the New England Markets will reflect Real-Time Reserve Clearing Prices determined by the ISO in accordance with the ISO New England Filed Documents for the system and each Reserve Zone. </w:t>
      </w:r>
    </w:p>
    <w:p w14:paraId="10129473" w14:textId="77777777" w:rsidR="00E04FF1" w:rsidRPr="007A1302" w:rsidRDefault="00E04FF1" w:rsidP="00E04FF1">
      <w:pPr>
        <w:spacing w:after="0" w:line="360" w:lineRule="auto"/>
        <w:rPr>
          <w:rFonts w:ascii="Times New Roman" w:hAnsi="Times New Roman"/>
        </w:rPr>
      </w:pPr>
    </w:p>
    <w:p w14:paraId="33D5A851"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III.1.7.10</w:t>
      </w:r>
      <w:r w:rsidRPr="00A442B8">
        <w:rPr>
          <w:rFonts w:ascii="Times New Roman" w:hAnsi="Times New Roman"/>
          <w:b/>
        </w:rPr>
        <w:tab/>
        <w:t xml:space="preserve"> </w:t>
      </w:r>
      <w:r>
        <w:rPr>
          <w:rFonts w:ascii="Times New Roman" w:hAnsi="Times New Roman"/>
          <w:b/>
        </w:rPr>
        <w:tab/>
      </w:r>
      <w:r w:rsidRPr="00A442B8">
        <w:rPr>
          <w:rFonts w:ascii="Times New Roman" w:hAnsi="Times New Roman"/>
          <w:b/>
        </w:rPr>
        <w:t xml:space="preserve">Other Transactions. </w:t>
      </w:r>
    </w:p>
    <w:p w14:paraId="26A6E92B"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Market Participants may enter into internal bilateral transactions and External Transactions for the purchase or sale of energy or other products to or from each other or any other entity, subject to the </w:t>
      </w:r>
    </w:p>
    <w:p w14:paraId="6C4BE3DF" w14:textId="77777777" w:rsidR="00E04FF1" w:rsidRDefault="00E04FF1" w:rsidP="00E04FF1">
      <w:pPr>
        <w:spacing w:after="0" w:line="360" w:lineRule="auto"/>
        <w:rPr>
          <w:rFonts w:ascii="Times New Roman" w:hAnsi="Times New Roman"/>
        </w:rPr>
      </w:pPr>
      <w:proofErr w:type="gramStart"/>
      <w:r w:rsidRPr="007A1302">
        <w:rPr>
          <w:rFonts w:ascii="Times New Roman" w:hAnsi="Times New Roman"/>
        </w:rPr>
        <w:t>obligations</w:t>
      </w:r>
      <w:proofErr w:type="gramEnd"/>
      <w:r w:rsidRPr="007A1302">
        <w:rPr>
          <w:rFonts w:ascii="Times New Roman" w:hAnsi="Times New Roman"/>
        </w:rPr>
        <w:t xml:space="preserve"> of Market Participants to make resources with a Capacity Supply Obligation available for dispatch by the ISO. External Transactions that contemplate the physical transfer of energy or obligations to or from a Market Participant shall be reported to and coordinated with the ISO in accordance with this Market Rule</w:t>
      </w:r>
      <w:r>
        <w:rPr>
          <w:rFonts w:ascii="Times New Roman" w:hAnsi="Times New Roman"/>
        </w:rPr>
        <w:t xml:space="preserve"> 1</w:t>
      </w:r>
      <w:r w:rsidRPr="007A1302">
        <w:rPr>
          <w:rFonts w:ascii="Times New Roman" w:hAnsi="Times New Roman"/>
        </w:rPr>
        <w:t xml:space="preserve"> and the ISO New England Manuals. </w:t>
      </w:r>
    </w:p>
    <w:p w14:paraId="3671C644" w14:textId="77777777" w:rsidR="00E04FF1" w:rsidRPr="007A1302" w:rsidRDefault="00E04FF1" w:rsidP="00E04FF1">
      <w:pPr>
        <w:spacing w:after="0" w:line="360" w:lineRule="auto"/>
        <w:rPr>
          <w:rFonts w:ascii="Times New Roman" w:hAnsi="Times New Roman"/>
        </w:rPr>
      </w:pPr>
      <w:r w:rsidRPr="007A1302">
        <w:rPr>
          <w:rFonts w:ascii="Times New Roman" w:hAnsi="Times New Roman"/>
        </w:rPr>
        <w:t xml:space="preserve"> </w:t>
      </w:r>
    </w:p>
    <w:p w14:paraId="45CFFA0A" w14:textId="77777777" w:rsidR="00E04FF1" w:rsidRDefault="00E04FF1" w:rsidP="00E04FF1">
      <w:pPr>
        <w:spacing w:after="0" w:line="360" w:lineRule="auto"/>
        <w:rPr>
          <w:rFonts w:ascii="Times New Roman" w:hAnsi="Times New Roman"/>
          <w:b/>
        </w:rPr>
      </w:pPr>
      <w:r w:rsidRPr="00A442B8">
        <w:rPr>
          <w:rFonts w:ascii="Times New Roman" w:hAnsi="Times New Roman"/>
          <w:b/>
        </w:rPr>
        <w:t>III.1.7.11</w:t>
      </w:r>
      <w:r>
        <w:rPr>
          <w:rFonts w:ascii="Times New Roman" w:hAnsi="Times New Roman"/>
          <w:b/>
        </w:rPr>
        <w:tab/>
      </w:r>
      <w:r w:rsidRPr="00A442B8">
        <w:rPr>
          <w:rFonts w:ascii="Times New Roman" w:hAnsi="Times New Roman"/>
          <w:b/>
        </w:rPr>
        <w:t xml:space="preserve"> </w:t>
      </w:r>
      <w:r>
        <w:rPr>
          <w:rFonts w:ascii="Times New Roman" w:hAnsi="Times New Roman"/>
          <w:b/>
        </w:rPr>
        <w:tab/>
        <w:t>Seasonal Claimed Capability of a Generating Capacity Resource.</w:t>
      </w:r>
    </w:p>
    <w:p w14:paraId="56B83B95" w14:textId="77777777" w:rsidR="00E04FF1" w:rsidRPr="0093393F" w:rsidRDefault="00E04FF1" w:rsidP="001D3693">
      <w:pPr>
        <w:pStyle w:val="ListParagraph"/>
        <w:numPr>
          <w:ilvl w:val="0"/>
          <w:numId w:val="18"/>
        </w:numPr>
        <w:spacing w:after="0" w:line="360" w:lineRule="auto"/>
        <w:ind w:left="720" w:hanging="720"/>
        <w:rPr>
          <w:rFonts w:ascii="Times New Roman" w:hAnsi="Times New Roman"/>
          <w:b/>
        </w:rPr>
      </w:pPr>
      <w:r>
        <w:rPr>
          <w:rFonts w:ascii="Times New Roman" w:hAnsi="Times New Roman"/>
        </w:rPr>
        <w:t>A Seasonal Claimed Capability value must be established and maintained for all Generating Capacity Resources.  A summer Seasonal Claimed Capability is established for use from June 1 through September 30 and a winter Seasonal Claimed Capability is established for use from October 1 through May 31.</w:t>
      </w:r>
    </w:p>
    <w:p w14:paraId="74D296D2" w14:textId="77777777" w:rsidR="00E04FF1" w:rsidRPr="0093393F" w:rsidRDefault="00E04FF1" w:rsidP="001D3693">
      <w:pPr>
        <w:pStyle w:val="ListParagraph"/>
        <w:numPr>
          <w:ilvl w:val="0"/>
          <w:numId w:val="18"/>
        </w:numPr>
        <w:spacing w:after="0" w:line="360" w:lineRule="auto"/>
        <w:ind w:left="720" w:hanging="720"/>
        <w:rPr>
          <w:rFonts w:ascii="Times New Roman" w:hAnsi="Times New Roman"/>
          <w:b/>
        </w:rPr>
      </w:pPr>
      <w:r>
        <w:rPr>
          <w:rFonts w:ascii="Times New Roman" w:hAnsi="Times New Roman"/>
        </w:rPr>
        <w:t>The Seasonal Claimed Capability of a Generating Capacity Resource is the sum of the Seasonal Claimed Capabilities of the Generator Assets that are associated with the Generating Capacity Resource.</w:t>
      </w:r>
    </w:p>
    <w:p w14:paraId="4DF0F25F" w14:textId="77777777" w:rsidR="00E04FF1" w:rsidRDefault="00E04FF1" w:rsidP="001D3693">
      <w:pPr>
        <w:pStyle w:val="ListParagraph"/>
        <w:numPr>
          <w:ilvl w:val="0"/>
          <w:numId w:val="18"/>
        </w:numPr>
        <w:spacing w:after="0" w:line="360" w:lineRule="auto"/>
        <w:ind w:left="720" w:hanging="720"/>
        <w:rPr>
          <w:rFonts w:ascii="Times New Roman" w:hAnsi="Times New Roman"/>
          <w:b/>
        </w:rPr>
      </w:pPr>
      <w:r>
        <w:rPr>
          <w:rFonts w:ascii="Times New Roman" w:hAnsi="Times New Roman"/>
        </w:rPr>
        <w:t>The Seasonal Claimed Capability of a Generator Asset is:</w:t>
      </w:r>
    </w:p>
    <w:p w14:paraId="2F8EF88F" w14:textId="77777777" w:rsidR="00E04FF1" w:rsidRDefault="00E04FF1" w:rsidP="001D3693">
      <w:pPr>
        <w:pStyle w:val="ListParagraph"/>
        <w:numPr>
          <w:ilvl w:val="0"/>
          <w:numId w:val="19"/>
        </w:numPr>
        <w:spacing w:after="0" w:line="360" w:lineRule="auto"/>
        <w:ind w:left="720" w:hanging="360"/>
        <w:rPr>
          <w:rFonts w:ascii="Times New Roman" w:hAnsi="Times New Roman"/>
        </w:rPr>
      </w:pPr>
      <w:r>
        <w:rPr>
          <w:rFonts w:ascii="Times New Roman" w:hAnsi="Times New Roman"/>
        </w:rPr>
        <w:t>Based upon review of historical data for non-intermittent daily cycle hydro.</w:t>
      </w:r>
    </w:p>
    <w:p w14:paraId="1AE25BD2" w14:textId="77777777" w:rsidR="00E04FF1" w:rsidRDefault="00E04FF1" w:rsidP="001D3693">
      <w:pPr>
        <w:pStyle w:val="ListParagraph"/>
        <w:numPr>
          <w:ilvl w:val="0"/>
          <w:numId w:val="19"/>
        </w:numPr>
        <w:spacing w:after="0" w:line="360" w:lineRule="auto"/>
        <w:ind w:left="720" w:hanging="360"/>
        <w:rPr>
          <w:rFonts w:ascii="Times New Roman" w:hAnsi="Times New Roman"/>
        </w:rPr>
      </w:pPr>
      <w:r>
        <w:rPr>
          <w:rFonts w:ascii="Times New Roman" w:hAnsi="Times New Roman"/>
        </w:rPr>
        <w:t>The median net real power output during reliability hours, as described in Section III.13.1.2.2.2, for (1) intermittent facilities, and (2) net-metered and special qualifying facilities that do not elect to audit, as reflected in hourly revenue metering data.</w:t>
      </w:r>
    </w:p>
    <w:p w14:paraId="78E940E8" w14:textId="77777777" w:rsidR="00E04FF1" w:rsidRDefault="00E04FF1" w:rsidP="001D3693">
      <w:pPr>
        <w:pStyle w:val="ListParagraph"/>
        <w:numPr>
          <w:ilvl w:val="0"/>
          <w:numId w:val="19"/>
        </w:numPr>
        <w:spacing w:after="0" w:line="360" w:lineRule="auto"/>
        <w:ind w:left="720" w:hanging="360"/>
        <w:rPr>
          <w:rFonts w:ascii="Times New Roman" w:hAnsi="Times New Roman"/>
        </w:rPr>
      </w:pPr>
      <w:r>
        <w:rPr>
          <w:rFonts w:ascii="Times New Roman" w:hAnsi="Times New Roman"/>
        </w:rPr>
        <w:t xml:space="preserve">For non-intermittent net-metered and special qualifying facilities that elect to audit, the minimum of (1) the Generator Asset’s current Seasonal Claimed Capability Audit value, as performed pursuant to Section III.1.5.1.3; (2) the Generator Asset’s current Establish Claimed Capability </w:t>
      </w:r>
      <w:r>
        <w:rPr>
          <w:rFonts w:ascii="Times New Roman" w:hAnsi="Times New Roman"/>
        </w:rPr>
        <w:lastRenderedPageBreak/>
        <w:t>Audit value; and (3) the median hourly availability during hours ending 2:00 p.m. through 6:00 p.m. each day of the preceding June through September for Summer and hours ending 6:00 p.m. and 7:00 p.m. each day of the preceding October through May for Winter.  The hourly availability:</w:t>
      </w:r>
    </w:p>
    <w:p w14:paraId="276BF846" w14:textId="77777777" w:rsidR="00E04FF1" w:rsidRDefault="00E04FF1" w:rsidP="001D3693">
      <w:pPr>
        <w:pStyle w:val="ListParagraph"/>
        <w:numPr>
          <w:ilvl w:val="1"/>
          <w:numId w:val="19"/>
        </w:numPr>
        <w:spacing w:after="0" w:line="360" w:lineRule="auto"/>
        <w:rPr>
          <w:rFonts w:ascii="Times New Roman" w:hAnsi="Times New Roman"/>
        </w:rPr>
      </w:pPr>
      <w:r>
        <w:rPr>
          <w:rFonts w:ascii="Times New Roman" w:hAnsi="Times New Roman"/>
        </w:rPr>
        <w:t>For a Generator Asset that is available for commitment and following Dispatch Instructions, shall be the asset’s Economic Maximum Limit, as submitted or redeclared.</w:t>
      </w:r>
    </w:p>
    <w:p w14:paraId="74204FCC" w14:textId="77777777" w:rsidR="00E04FF1" w:rsidRDefault="00E04FF1" w:rsidP="001D3693">
      <w:pPr>
        <w:pStyle w:val="ListParagraph"/>
        <w:numPr>
          <w:ilvl w:val="1"/>
          <w:numId w:val="19"/>
        </w:numPr>
        <w:spacing w:after="0" w:line="360" w:lineRule="auto"/>
        <w:rPr>
          <w:rFonts w:ascii="Times New Roman" w:hAnsi="Times New Roman"/>
        </w:rPr>
      </w:pPr>
      <w:r>
        <w:rPr>
          <w:rFonts w:ascii="Times New Roman" w:hAnsi="Times New Roman"/>
        </w:rPr>
        <w:t>For a Generator Asset that is off-line and not available for commitment shall be zero.</w:t>
      </w:r>
    </w:p>
    <w:p w14:paraId="16A2320F" w14:textId="77777777" w:rsidR="00E04FF1" w:rsidRDefault="00E04FF1" w:rsidP="001D3693">
      <w:pPr>
        <w:pStyle w:val="ListParagraph"/>
        <w:numPr>
          <w:ilvl w:val="1"/>
          <w:numId w:val="19"/>
        </w:numPr>
        <w:spacing w:after="0" w:line="360" w:lineRule="auto"/>
        <w:rPr>
          <w:rFonts w:ascii="Times New Roman" w:hAnsi="Times New Roman"/>
        </w:rPr>
      </w:pPr>
      <w:r>
        <w:rPr>
          <w:rFonts w:ascii="Times New Roman" w:hAnsi="Times New Roman"/>
        </w:rPr>
        <w:t>For a Generator Asset that is on-line but not able to follow Dispatch Instructions, shall be the asset’s metered output.</w:t>
      </w:r>
    </w:p>
    <w:p w14:paraId="6767211E" w14:textId="77777777" w:rsidR="00E04FF1" w:rsidRDefault="00E04FF1" w:rsidP="001D3693">
      <w:pPr>
        <w:pStyle w:val="ListParagraph"/>
        <w:numPr>
          <w:ilvl w:val="0"/>
          <w:numId w:val="19"/>
        </w:numPr>
        <w:spacing w:after="0" w:line="360" w:lineRule="auto"/>
        <w:rPr>
          <w:rFonts w:ascii="Times New Roman" w:hAnsi="Times New Roman"/>
        </w:rPr>
      </w:pPr>
      <w:r>
        <w:rPr>
          <w:rFonts w:ascii="Times New Roman" w:hAnsi="Times New Roman"/>
        </w:rPr>
        <w:t>For all other Generator Assets, the minimum of: (1) the Generator Asset’s current Establish Claimed Capability Audit value and (2) the Generator Asset’s current Seasonal Claimed Capability Audit value, as performed pursuant to Section III.1.5.1.3.</w:t>
      </w:r>
    </w:p>
    <w:p w14:paraId="7A6E7A86" w14:textId="77777777" w:rsidR="00E04FF1" w:rsidRPr="00A442B8" w:rsidRDefault="00E04FF1" w:rsidP="00E04FF1">
      <w:pPr>
        <w:spacing w:after="0" w:line="360" w:lineRule="auto"/>
        <w:rPr>
          <w:rFonts w:ascii="Times New Roman" w:hAnsi="Times New Roman"/>
          <w:b/>
        </w:rPr>
      </w:pPr>
    </w:p>
    <w:p w14:paraId="7B5F65D4" w14:textId="77777777" w:rsidR="00E04FF1" w:rsidRDefault="00E04FF1" w:rsidP="00E04FF1">
      <w:pPr>
        <w:spacing w:after="0" w:line="360" w:lineRule="auto"/>
        <w:rPr>
          <w:rFonts w:ascii="Times New Roman" w:hAnsi="Times New Roman"/>
          <w:b/>
        </w:rPr>
      </w:pPr>
      <w:r w:rsidRPr="00A442B8">
        <w:rPr>
          <w:rFonts w:ascii="Times New Roman" w:hAnsi="Times New Roman"/>
          <w:b/>
        </w:rPr>
        <w:t xml:space="preserve">III.1.7.12 </w:t>
      </w:r>
      <w:r>
        <w:rPr>
          <w:rFonts w:ascii="Times New Roman" w:hAnsi="Times New Roman"/>
          <w:b/>
        </w:rPr>
        <w:tab/>
      </w:r>
      <w:r>
        <w:rPr>
          <w:rFonts w:ascii="Times New Roman" w:hAnsi="Times New Roman"/>
          <w:b/>
        </w:rPr>
        <w:tab/>
        <w:t>Seasonal DR Audit Value of an Active Demand Capacity Resource.</w:t>
      </w:r>
    </w:p>
    <w:p w14:paraId="15D27FA9" w14:textId="0747B853" w:rsidR="00E04FF1" w:rsidRPr="00C94A60" w:rsidRDefault="00E04FF1" w:rsidP="001D3693">
      <w:pPr>
        <w:pStyle w:val="ListParagraph"/>
        <w:numPr>
          <w:ilvl w:val="0"/>
          <w:numId w:val="27"/>
        </w:numPr>
        <w:spacing w:after="0" w:line="360" w:lineRule="auto"/>
        <w:ind w:left="720" w:hanging="720"/>
        <w:rPr>
          <w:rFonts w:ascii="Times New Roman" w:hAnsi="Times New Roman"/>
          <w:b/>
        </w:rPr>
      </w:pPr>
      <w:r>
        <w:rPr>
          <w:rFonts w:ascii="Times New Roman" w:hAnsi="Times New Roman"/>
        </w:rPr>
        <w:t xml:space="preserve">A </w:t>
      </w:r>
      <w:r w:rsidRPr="00C94A60">
        <w:rPr>
          <w:rFonts w:ascii="Times New Roman" w:hAnsi="Times New Roman"/>
        </w:rPr>
        <w:t xml:space="preserve">Seasonal </w:t>
      </w:r>
      <w:r>
        <w:rPr>
          <w:rFonts w:ascii="Times New Roman" w:hAnsi="Times New Roman"/>
        </w:rPr>
        <w:t xml:space="preserve">DR Audit </w:t>
      </w:r>
      <w:r w:rsidRPr="00C94A60">
        <w:rPr>
          <w:rFonts w:ascii="Times New Roman" w:hAnsi="Times New Roman"/>
        </w:rPr>
        <w:t xml:space="preserve">value must be established and maintained for all </w:t>
      </w:r>
      <w:r>
        <w:rPr>
          <w:rFonts w:ascii="Times New Roman" w:hAnsi="Times New Roman"/>
        </w:rPr>
        <w:t xml:space="preserve">Active </w:t>
      </w:r>
      <w:r w:rsidRPr="00C94A60">
        <w:rPr>
          <w:rFonts w:ascii="Times New Roman" w:hAnsi="Times New Roman"/>
        </w:rPr>
        <w:t xml:space="preserve">Demand </w:t>
      </w:r>
      <w:r w:rsidRPr="00AB3E60">
        <w:rPr>
          <w:rFonts w:ascii="Times New Roman" w:hAnsi="Times New Roman"/>
        </w:rPr>
        <w:t xml:space="preserve">Capacity Resources. A summer </w:t>
      </w:r>
      <w:r w:rsidRPr="00C94A60">
        <w:rPr>
          <w:rFonts w:ascii="Times New Roman" w:hAnsi="Times New Roman"/>
        </w:rPr>
        <w:t xml:space="preserve">Seasonal </w:t>
      </w:r>
      <w:r>
        <w:rPr>
          <w:rFonts w:ascii="Times New Roman" w:hAnsi="Times New Roman"/>
        </w:rPr>
        <w:t xml:space="preserve">DR Audit value </w:t>
      </w:r>
      <w:r w:rsidRPr="00C94A60">
        <w:rPr>
          <w:rFonts w:ascii="Times New Roman" w:hAnsi="Times New Roman"/>
        </w:rPr>
        <w:t xml:space="preserve">is established for use from April 1 through November 30 and a winter Seasonal </w:t>
      </w:r>
      <w:r>
        <w:rPr>
          <w:rFonts w:ascii="Times New Roman" w:hAnsi="Times New Roman"/>
        </w:rPr>
        <w:t>DR Audit value</w:t>
      </w:r>
      <w:r w:rsidRPr="00C94A60">
        <w:rPr>
          <w:rFonts w:ascii="Times New Roman" w:hAnsi="Times New Roman"/>
          <w:b/>
        </w:rPr>
        <w:t xml:space="preserve"> </w:t>
      </w:r>
      <w:r w:rsidRPr="00C94A60">
        <w:rPr>
          <w:rFonts w:ascii="Times New Roman" w:hAnsi="Times New Roman"/>
        </w:rPr>
        <w:t>is established for use from December 1 through March 31.</w:t>
      </w:r>
    </w:p>
    <w:p w14:paraId="477843CC" w14:textId="77777777" w:rsidR="00E04FF1" w:rsidRPr="00FA1F6B" w:rsidRDefault="00E04FF1" w:rsidP="001D3693">
      <w:pPr>
        <w:pStyle w:val="ListParagraph"/>
        <w:numPr>
          <w:ilvl w:val="0"/>
          <w:numId w:val="27"/>
        </w:numPr>
        <w:spacing w:after="0" w:line="360" w:lineRule="auto"/>
        <w:ind w:left="720" w:hanging="720"/>
        <w:rPr>
          <w:rFonts w:ascii="Times New Roman" w:hAnsi="Times New Roman"/>
          <w:b/>
        </w:rPr>
      </w:pPr>
      <w:r w:rsidRPr="00AB3E60">
        <w:rPr>
          <w:rFonts w:ascii="Times New Roman" w:hAnsi="Times New Roman"/>
        </w:rPr>
        <w:t xml:space="preserve">The </w:t>
      </w:r>
      <w:r w:rsidRPr="00C94A60">
        <w:rPr>
          <w:rFonts w:ascii="Times New Roman" w:hAnsi="Times New Roman"/>
        </w:rPr>
        <w:t xml:space="preserve">Seasonal </w:t>
      </w:r>
      <w:r>
        <w:rPr>
          <w:rFonts w:ascii="Times New Roman" w:hAnsi="Times New Roman"/>
        </w:rPr>
        <w:t>DR Audit value</w:t>
      </w:r>
      <w:r w:rsidRPr="00C94A60">
        <w:rPr>
          <w:rFonts w:ascii="Times New Roman" w:hAnsi="Times New Roman"/>
          <w:b/>
        </w:rPr>
        <w:t xml:space="preserve"> </w:t>
      </w:r>
      <w:r w:rsidRPr="00C94A60">
        <w:rPr>
          <w:rFonts w:ascii="Times New Roman" w:hAnsi="Times New Roman"/>
        </w:rPr>
        <w:t>of a</w:t>
      </w:r>
      <w:r>
        <w:rPr>
          <w:rFonts w:ascii="Times New Roman" w:hAnsi="Times New Roman"/>
        </w:rPr>
        <w:t xml:space="preserve">n Active Demand Capacity Resource is the sum of the </w:t>
      </w:r>
      <w:r w:rsidRPr="00FA1F6B">
        <w:rPr>
          <w:rFonts w:ascii="Times New Roman" w:hAnsi="Times New Roman"/>
        </w:rPr>
        <w:t>Seasonal DR Audit values of the</w:t>
      </w:r>
      <w:r>
        <w:rPr>
          <w:rFonts w:ascii="Times New Roman" w:hAnsi="Times New Roman"/>
        </w:rPr>
        <w:t xml:space="preserve"> Demand Response Resources that are associated with the Active Demand Capacity Resource.</w:t>
      </w:r>
    </w:p>
    <w:p w14:paraId="6BCDB4EF"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 xml:space="preserve"> </w:t>
      </w:r>
    </w:p>
    <w:p w14:paraId="4DA32E22"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III.1.7.13</w:t>
      </w:r>
      <w:r>
        <w:rPr>
          <w:rFonts w:ascii="Times New Roman" w:hAnsi="Times New Roman"/>
          <w:b/>
        </w:rPr>
        <w:tab/>
      </w:r>
      <w:r w:rsidRPr="00A442B8">
        <w:rPr>
          <w:rFonts w:ascii="Times New Roman" w:hAnsi="Times New Roman"/>
          <w:b/>
        </w:rPr>
        <w:t xml:space="preserve"> </w:t>
      </w:r>
      <w:r>
        <w:rPr>
          <w:rFonts w:ascii="Times New Roman" w:hAnsi="Times New Roman"/>
          <w:b/>
        </w:rPr>
        <w:tab/>
      </w:r>
      <w:r w:rsidRPr="00A442B8">
        <w:rPr>
          <w:rFonts w:ascii="Times New Roman" w:hAnsi="Times New Roman"/>
          <w:b/>
        </w:rPr>
        <w:t xml:space="preserve">[Reserved.] </w:t>
      </w:r>
    </w:p>
    <w:p w14:paraId="082DAB31"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III.1.7.14</w:t>
      </w:r>
      <w:r>
        <w:rPr>
          <w:rFonts w:ascii="Times New Roman" w:hAnsi="Times New Roman"/>
          <w:b/>
        </w:rPr>
        <w:tab/>
      </w:r>
      <w:r w:rsidRPr="00A442B8">
        <w:rPr>
          <w:rFonts w:ascii="Times New Roman" w:hAnsi="Times New Roman"/>
          <w:b/>
        </w:rPr>
        <w:t xml:space="preserve"> </w:t>
      </w:r>
      <w:r>
        <w:rPr>
          <w:rFonts w:ascii="Times New Roman" w:hAnsi="Times New Roman"/>
          <w:b/>
        </w:rPr>
        <w:tab/>
      </w:r>
      <w:r w:rsidRPr="00A442B8">
        <w:rPr>
          <w:rFonts w:ascii="Times New Roman" w:hAnsi="Times New Roman"/>
          <w:b/>
        </w:rPr>
        <w:t xml:space="preserve">[Reserved.] </w:t>
      </w:r>
    </w:p>
    <w:p w14:paraId="5B0D2C4C" w14:textId="77777777" w:rsidR="00E04FF1" w:rsidRPr="00A442B8" w:rsidRDefault="00E04FF1" w:rsidP="00E04FF1">
      <w:pPr>
        <w:spacing w:after="0" w:line="360" w:lineRule="auto"/>
        <w:rPr>
          <w:rFonts w:ascii="Times New Roman" w:hAnsi="Times New Roman"/>
          <w:b/>
        </w:rPr>
      </w:pPr>
      <w:r w:rsidRPr="00A442B8">
        <w:rPr>
          <w:rFonts w:ascii="Times New Roman" w:hAnsi="Times New Roman"/>
          <w:b/>
        </w:rPr>
        <w:t>III.1.7.15</w:t>
      </w:r>
      <w:r>
        <w:rPr>
          <w:rFonts w:ascii="Times New Roman" w:hAnsi="Times New Roman"/>
          <w:b/>
        </w:rPr>
        <w:tab/>
      </w:r>
      <w:r w:rsidRPr="00A442B8">
        <w:rPr>
          <w:rFonts w:ascii="Times New Roman" w:hAnsi="Times New Roman"/>
          <w:b/>
        </w:rPr>
        <w:t xml:space="preserve"> </w:t>
      </w:r>
      <w:r>
        <w:rPr>
          <w:rFonts w:ascii="Times New Roman" w:hAnsi="Times New Roman"/>
          <w:b/>
        </w:rPr>
        <w:tab/>
      </w:r>
      <w:r w:rsidRPr="00A442B8">
        <w:rPr>
          <w:rFonts w:ascii="Times New Roman" w:hAnsi="Times New Roman"/>
          <w:b/>
        </w:rPr>
        <w:t xml:space="preserve">[Reserved.] </w:t>
      </w:r>
    </w:p>
    <w:p w14:paraId="236953FA" w14:textId="77777777" w:rsidR="00E04FF1" w:rsidRDefault="00E04FF1" w:rsidP="00E04FF1">
      <w:pPr>
        <w:spacing w:after="0" w:line="360" w:lineRule="auto"/>
        <w:rPr>
          <w:rFonts w:ascii="Times New Roman" w:hAnsi="Times New Roman"/>
          <w:b/>
        </w:rPr>
      </w:pPr>
      <w:r w:rsidRPr="00A442B8">
        <w:rPr>
          <w:rFonts w:ascii="Times New Roman" w:hAnsi="Times New Roman"/>
          <w:b/>
        </w:rPr>
        <w:t xml:space="preserve">III.1.7.16 </w:t>
      </w:r>
      <w:r>
        <w:rPr>
          <w:rFonts w:ascii="Times New Roman" w:hAnsi="Times New Roman"/>
          <w:b/>
        </w:rPr>
        <w:tab/>
      </w:r>
      <w:r>
        <w:rPr>
          <w:rFonts w:ascii="Times New Roman" w:hAnsi="Times New Roman"/>
          <w:b/>
        </w:rPr>
        <w:tab/>
      </w:r>
      <w:r w:rsidRPr="00A442B8">
        <w:rPr>
          <w:rFonts w:ascii="Times New Roman" w:hAnsi="Times New Roman"/>
          <w:b/>
        </w:rPr>
        <w:t xml:space="preserve">[Reserved.] </w:t>
      </w:r>
    </w:p>
    <w:p w14:paraId="1AC754AC" w14:textId="77777777" w:rsidR="00E04FF1" w:rsidRPr="00A442B8" w:rsidRDefault="00E04FF1" w:rsidP="00E04FF1">
      <w:pPr>
        <w:spacing w:after="0" w:line="360" w:lineRule="auto"/>
        <w:rPr>
          <w:rFonts w:ascii="Times New Roman" w:hAnsi="Times New Roman"/>
          <w:b/>
        </w:rPr>
      </w:pPr>
    </w:p>
    <w:p w14:paraId="6C07FC76" w14:textId="77777777" w:rsidR="00E04FF1" w:rsidRDefault="00E04FF1" w:rsidP="00E04FF1">
      <w:pPr>
        <w:spacing w:after="0" w:line="360" w:lineRule="auto"/>
        <w:rPr>
          <w:rFonts w:ascii="Times New Roman" w:hAnsi="Times New Roman"/>
        </w:rPr>
      </w:pPr>
      <w:r w:rsidRPr="00A442B8">
        <w:rPr>
          <w:rFonts w:ascii="Times New Roman" w:hAnsi="Times New Roman"/>
          <w:b/>
        </w:rPr>
        <w:t xml:space="preserve">III.1.7.17 </w:t>
      </w:r>
      <w:r w:rsidRPr="00A442B8">
        <w:rPr>
          <w:rFonts w:ascii="Times New Roman" w:hAnsi="Times New Roman"/>
          <w:b/>
        </w:rPr>
        <w:tab/>
      </w:r>
      <w:r>
        <w:rPr>
          <w:rFonts w:ascii="Times New Roman" w:hAnsi="Times New Roman"/>
          <w:b/>
        </w:rPr>
        <w:tab/>
      </w:r>
      <w:r w:rsidRPr="00A442B8">
        <w:rPr>
          <w:rFonts w:ascii="Times New Roman" w:hAnsi="Times New Roman"/>
          <w:b/>
        </w:rPr>
        <w:t>Operating Reserve</w:t>
      </w:r>
      <w:r w:rsidRPr="007A1302">
        <w:rPr>
          <w:rFonts w:ascii="Times New Roman" w:hAnsi="Times New Roman"/>
        </w:rPr>
        <w:t>.</w:t>
      </w:r>
    </w:p>
    <w:p w14:paraId="096D1AA1" w14:textId="77777777" w:rsidR="00E04FF1" w:rsidRDefault="00E04FF1" w:rsidP="00E04FF1">
      <w:pPr>
        <w:spacing w:after="0" w:line="360" w:lineRule="auto"/>
        <w:rPr>
          <w:rFonts w:ascii="Times New Roman" w:hAnsi="Times New Roman"/>
        </w:rPr>
      </w:pPr>
      <w:r w:rsidRPr="00D909A2">
        <w:rPr>
          <w:rFonts w:ascii="Times New Roman" w:hAnsi="Times New Roman"/>
        </w:rPr>
        <w:t xml:space="preserve">The ISO shall endeavor to procure and maintain an amount of Operating Reserve in Real-Time equal to the system and </w:t>
      </w:r>
      <w:r>
        <w:rPr>
          <w:rFonts w:ascii="Times New Roman" w:hAnsi="Times New Roman"/>
        </w:rPr>
        <w:t>zonal</w:t>
      </w:r>
      <w:r w:rsidRPr="00D909A2">
        <w:rPr>
          <w:rFonts w:ascii="Times New Roman" w:hAnsi="Times New Roman"/>
        </w:rPr>
        <w:t xml:space="preserve"> Operating Reserve requirements as specified in the ISO New England Manuals and ISO New England Administrative Procedures. </w:t>
      </w:r>
      <w:r w:rsidRPr="007A1302">
        <w:rPr>
          <w:rFonts w:ascii="Times New Roman" w:hAnsi="Times New Roman"/>
        </w:rPr>
        <w:t>Reserve requirements for the Forward Reserve Market are determined in accordance with the methodology specified in Section III.9.2 of Market Rule</w:t>
      </w:r>
      <w:r>
        <w:rPr>
          <w:rFonts w:ascii="Times New Roman" w:hAnsi="Times New Roman"/>
        </w:rPr>
        <w:t xml:space="preserve"> 1</w:t>
      </w:r>
      <w:r w:rsidRPr="007A1302">
        <w:rPr>
          <w:rFonts w:ascii="Times New Roman" w:hAnsi="Times New Roman"/>
        </w:rPr>
        <w:t xml:space="preserve">. Operating Reserve requirements for Real-Time dispatch within an Operating Day are determined in accordance with </w:t>
      </w:r>
      <w:r>
        <w:rPr>
          <w:rFonts w:ascii="Times New Roman" w:hAnsi="Times New Roman"/>
        </w:rPr>
        <w:t xml:space="preserve">Market Rule 1 and </w:t>
      </w:r>
      <w:r w:rsidRPr="007A1302">
        <w:rPr>
          <w:rFonts w:ascii="Times New Roman" w:hAnsi="Times New Roman"/>
        </w:rPr>
        <w:t xml:space="preserve">ISO New England Operating Procedure No. 8, Operating Reserve and Regulation. </w:t>
      </w:r>
    </w:p>
    <w:p w14:paraId="39A34B5C" w14:textId="77777777" w:rsidR="00E04FF1" w:rsidRPr="007A1302" w:rsidRDefault="00E04FF1" w:rsidP="00E04FF1">
      <w:pPr>
        <w:spacing w:after="0" w:line="360" w:lineRule="auto"/>
        <w:rPr>
          <w:rFonts w:ascii="Times New Roman" w:hAnsi="Times New Roman"/>
        </w:rPr>
      </w:pPr>
    </w:p>
    <w:p w14:paraId="488EDD17"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III.1.7.</w:t>
      </w:r>
      <w:r>
        <w:rPr>
          <w:rFonts w:ascii="Times New Roman" w:hAnsi="Times New Roman"/>
          <w:b/>
        </w:rPr>
        <w:t>18</w:t>
      </w:r>
      <w:r w:rsidRPr="00E4026B">
        <w:rPr>
          <w:rFonts w:ascii="Times New Roman" w:hAnsi="Times New Roman"/>
          <w:b/>
        </w:rPr>
        <w:t xml:space="preserve">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Ramping. </w:t>
      </w:r>
    </w:p>
    <w:p w14:paraId="2BC49EF0"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Generator Asset, Dispatchable Asset Related Demand,</w:t>
      </w:r>
      <w:ins w:id="9" w:author="Author">
        <w:r w:rsidR="004325BC">
          <w:rPr>
            <w:rFonts w:ascii="Times New Roman" w:hAnsi="Times New Roman"/>
          </w:rPr>
          <w:t xml:space="preserve"> Demand Response Distributed Energy Resource Aggregation,</w:t>
        </w:r>
      </w:ins>
      <w:r w:rsidRPr="007A1302">
        <w:rPr>
          <w:rFonts w:ascii="Times New Roman" w:hAnsi="Times New Roman"/>
        </w:rPr>
        <w:t xml:space="preserve"> </w:t>
      </w:r>
      <w:r>
        <w:rPr>
          <w:rFonts w:ascii="Times New Roman" w:hAnsi="Times New Roman"/>
        </w:rPr>
        <w:t>or Demand Response Resource</w:t>
      </w:r>
      <w:r w:rsidRPr="007A1302">
        <w:rPr>
          <w:rFonts w:ascii="Times New Roman" w:hAnsi="Times New Roman"/>
        </w:rPr>
        <w:t xml:space="preserve"> dispatched by the ISO pursuant to a control signal appropriate to increase or decrease the </w:t>
      </w:r>
      <w:r w:rsidRPr="00295A85">
        <w:rPr>
          <w:rFonts w:ascii="Times New Roman" w:hAnsi="Times New Roman"/>
        </w:rPr>
        <w:t>Resource’s megawatt output, consumption, or demand reduction level shall be able to change</w:t>
      </w:r>
      <w:r w:rsidRPr="007A1302">
        <w:rPr>
          <w:rFonts w:ascii="Times New Roman" w:hAnsi="Times New Roman"/>
        </w:rPr>
        <w:t xml:space="preserve"> output</w:t>
      </w:r>
      <w:r>
        <w:rPr>
          <w:rFonts w:ascii="Times New Roman" w:hAnsi="Times New Roman"/>
        </w:rPr>
        <w:t>, consumption,</w:t>
      </w:r>
      <w:r w:rsidRPr="007A1302">
        <w:rPr>
          <w:rFonts w:ascii="Times New Roman" w:hAnsi="Times New Roman"/>
        </w:rPr>
        <w:t xml:space="preserve"> </w:t>
      </w:r>
      <w:r>
        <w:rPr>
          <w:rFonts w:ascii="Times New Roman" w:hAnsi="Times New Roman"/>
        </w:rPr>
        <w:t xml:space="preserve">or demand reduction </w:t>
      </w:r>
      <w:r w:rsidRPr="007A1302">
        <w:rPr>
          <w:rFonts w:ascii="Times New Roman" w:hAnsi="Times New Roman"/>
        </w:rPr>
        <w:t xml:space="preserve">at the ramping rate specified in the Offer Data submitted to the ISO for that </w:t>
      </w:r>
      <w:r>
        <w:rPr>
          <w:rFonts w:ascii="Times New Roman" w:hAnsi="Times New Roman"/>
        </w:rPr>
        <w:t xml:space="preserve">Resource </w:t>
      </w:r>
      <w:r w:rsidRPr="007A1302">
        <w:rPr>
          <w:rFonts w:ascii="Times New Roman" w:hAnsi="Times New Roman"/>
        </w:rPr>
        <w:t>and shall be subject to</w:t>
      </w:r>
      <w:r w:rsidRPr="004C5256">
        <w:rPr>
          <w:rFonts w:ascii="Times New Roman" w:hAnsi="Times New Roman"/>
        </w:rPr>
        <w:t xml:space="preserve"> </w:t>
      </w:r>
      <w:r w:rsidRPr="00A156A4">
        <w:rPr>
          <w:rFonts w:ascii="Times New Roman" w:hAnsi="Times New Roman"/>
        </w:rPr>
        <w:t xml:space="preserve">potential </w:t>
      </w:r>
      <w:r w:rsidRPr="004C5256">
        <w:rPr>
          <w:rFonts w:ascii="Times New Roman" w:hAnsi="Times New Roman"/>
        </w:rPr>
        <w:t>referral under Section III.A.19</w:t>
      </w:r>
      <w:r w:rsidRPr="007A1302">
        <w:rPr>
          <w:rFonts w:ascii="Times New Roman" w:hAnsi="Times New Roman"/>
        </w:rPr>
        <w:t xml:space="preserve">. </w:t>
      </w:r>
    </w:p>
    <w:p w14:paraId="31122006" w14:textId="77777777" w:rsidR="00E04FF1" w:rsidRPr="007A1302" w:rsidRDefault="00E04FF1" w:rsidP="00E04FF1">
      <w:pPr>
        <w:spacing w:after="0" w:line="360" w:lineRule="auto"/>
        <w:rPr>
          <w:rFonts w:ascii="Times New Roman" w:hAnsi="Times New Roman"/>
        </w:rPr>
      </w:pPr>
    </w:p>
    <w:p w14:paraId="1F6360EC" w14:textId="77777777" w:rsidR="00E04FF1" w:rsidRPr="006564E3" w:rsidRDefault="00E04FF1" w:rsidP="00E04FF1">
      <w:pPr>
        <w:spacing w:after="0" w:line="360" w:lineRule="auto"/>
        <w:rPr>
          <w:rFonts w:ascii="Times New Roman" w:hAnsi="Times New Roman"/>
        </w:rPr>
      </w:pPr>
      <w:r w:rsidRPr="006564E3">
        <w:rPr>
          <w:rFonts w:ascii="Times New Roman" w:hAnsi="Times New Roman"/>
          <w:b/>
        </w:rPr>
        <w:t xml:space="preserve">III.1.7.19 </w:t>
      </w:r>
      <w:r w:rsidRPr="006564E3">
        <w:rPr>
          <w:rFonts w:ascii="Times New Roman" w:hAnsi="Times New Roman"/>
          <w:b/>
        </w:rPr>
        <w:tab/>
      </w:r>
      <w:r w:rsidRPr="006564E3">
        <w:rPr>
          <w:rFonts w:ascii="Times New Roman" w:hAnsi="Times New Roman"/>
          <w:b/>
        </w:rPr>
        <w:tab/>
        <w:t>Real-Time Reserve</w:t>
      </w:r>
      <w:r>
        <w:rPr>
          <w:rFonts w:ascii="Times New Roman" w:hAnsi="Times New Roman"/>
          <w:b/>
        </w:rPr>
        <w:t xml:space="preserve"> Designation</w:t>
      </w:r>
      <w:r w:rsidRPr="006564E3">
        <w:rPr>
          <w:rFonts w:ascii="Times New Roman" w:hAnsi="Times New Roman"/>
        </w:rPr>
        <w:t xml:space="preserve">. </w:t>
      </w:r>
    </w:p>
    <w:p w14:paraId="4289EFF0" w14:textId="77777777" w:rsidR="00E04FF1" w:rsidRDefault="00E04FF1" w:rsidP="00E04FF1">
      <w:pPr>
        <w:spacing w:after="0" w:line="360" w:lineRule="auto"/>
        <w:rPr>
          <w:rFonts w:ascii="Times New Roman" w:hAnsi="Times New Roman"/>
        </w:rPr>
      </w:pPr>
      <w:r>
        <w:rPr>
          <w:rFonts w:ascii="Times New Roman" w:hAnsi="Times New Roman"/>
        </w:rPr>
        <w:t>The ISO shall determine the Real-Time Reserve Designation for each eligible Resource in accordance with this Section III.1.7.19. The Real-Time Reserve Designation shall consist of a MW value, in no case less than zero, for each Operating Reserve product: Ten-Minute Spinning Reserve, Ten-Minute Non-Spinning Reserve, and Thirty-Minute Operating Reserve.</w:t>
      </w:r>
    </w:p>
    <w:p w14:paraId="40C6987D" w14:textId="77777777" w:rsidR="00E04FF1" w:rsidRDefault="00E04FF1" w:rsidP="00E04FF1">
      <w:pPr>
        <w:spacing w:after="0" w:line="360" w:lineRule="auto"/>
        <w:rPr>
          <w:rFonts w:ascii="Times New Roman" w:hAnsi="Times New Roman"/>
        </w:rPr>
      </w:pPr>
    </w:p>
    <w:p w14:paraId="1DD4C622" w14:textId="77777777" w:rsidR="00E04FF1" w:rsidRDefault="00E04FF1" w:rsidP="00E04FF1">
      <w:pPr>
        <w:spacing w:after="0" w:line="360" w:lineRule="auto"/>
        <w:rPr>
          <w:rFonts w:ascii="Times New Roman" w:hAnsi="Times New Roman"/>
        </w:rPr>
      </w:pPr>
      <w:r w:rsidRPr="00566C00">
        <w:rPr>
          <w:rFonts w:ascii="Times New Roman" w:hAnsi="Times New Roman"/>
          <w:b/>
        </w:rPr>
        <w:t>III.1.7.19.1</w:t>
      </w:r>
      <w:r w:rsidRPr="00566C00">
        <w:rPr>
          <w:rFonts w:ascii="Times New Roman" w:hAnsi="Times New Roman"/>
          <w:b/>
        </w:rPr>
        <w:tab/>
      </w:r>
      <w:r>
        <w:rPr>
          <w:rFonts w:ascii="Times New Roman" w:hAnsi="Times New Roman"/>
          <w:b/>
        </w:rPr>
        <w:tab/>
      </w:r>
      <w:r w:rsidRPr="00566C00">
        <w:rPr>
          <w:rFonts w:ascii="Times New Roman" w:hAnsi="Times New Roman"/>
          <w:b/>
        </w:rPr>
        <w:t>Eligibility</w:t>
      </w:r>
      <w:r w:rsidRPr="005269C8">
        <w:rPr>
          <w:rFonts w:ascii="Times New Roman" w:hAnsi="Times New Roman"/>
          <w:b/>
        </w:rPr>
        <w:t>.</w:t>
      </w:r>
      <w:r>
        <w:rPr>
          <w:rFonts w:ascii="Times New Roman" w:hAnsi="Times New Roman"/>
        </w:rPr>
        <w:t xml:space="preserve"> </w:t>
      </w:r>
    </w:p>
    <w:p w14:paraId="06C1CE36" w14:textId="77777777" w:rsidR="00E04FF1" w:rsidRDefault="00E04FF1" w:rsidP="00E04FF1">
      <w:pPr>
        <w:spacing w:after="0" w:line="360" w:lineRule="auto"/>
        <w:rPr>
          <w:rFonts w:ascii="Times New Roman" w:hAnsi="Times New Roman"/>
        </w:rPr>
      </w:pPr>
      <w:r>
        <w:rPr>
          <w:rFonts w:ascii="Times New Roman" w:hAnsi="Times New Roman"/>
        </w:rPr>
        <w:t>To be eligible to receive a Real-Time Reserve Designation, a Resource must meet all of the criteria enumerated in this Section III.1.7.19.1. A Resource that does not meet all of these criteria is not eligible to provide Operating Reserve and will not receive a Real-Time Reserve Designation.</w:t>
      </w:r>
      <w:r w:rsidRPr="007A1302">
        <w:rPr>
          <w:rFonts w:ascii="Times New Roman" w:hAnsi="Times New Roman"/>
        </w:rPr>
        <w:t xml:space="preserve"> </w:t>
      </w:r>
    </w:p>
    <w:p w14:paraId="5410A883" w14:textId="77777777" w:rsidR="00E04FF1" w:rsidRDefault="00E04FF1" w:rsidP="00E04FF1">
      <w:pPr>
        <w:spacing w:after="0" w:line="360" w:lineRule="auto"/>
        <w:ind w:left="1440" w:hanging="720"/>
        <w:rPr>
          <w:rFonts w:ascii="Times New Roman" w:hAnsi="Times New Roman"/>
        </w:rPr>
      </w:pPr>
      <w:r>
        <w:rPr>
          <w:rFonts w:ascii="Times New Roman" w:hAnsi="Times New Roman"/>
        </w:rPr>
        <w:t>(1)</w:t>
      </w:r>
      <w:r>
        <w:rPr>
          <w:rFonts w:ascii="Times New Roman" w:hAnsi="Times New Roman"/>
        </w:rPr>
        <w:tab/>
        <w:t xml:space="preserve">The Resource must be a Dispatchable Resource </w:t>
      </w:r>
      <w:r w:rsidRPr="00BC3517">
        <w:rPr>
          <w:rFonts w:ascii="Times New Roman" w:hAnsi="Times New Roman"/>
        </w:rPr>
        <w:t>located within the metered boundaries of the New England Control Area and capable of r</w:t>
      </w:r>
      <w:r w:rsidRPr="00FC14F4">
        <w:rPr>
          <w:rFonts w:ascii="Times New Roman" w:hAnsi="Times New Roman"/>
        </w:rPr>
        <w:t>eceiving and responding to electronic Dispatch Instructions</w:t>
      </w:r>
      <w:r>
        <w:rPr>
          <w:rFonts w:ascii="Times New Roman" w:hAnsi="Times New Roman"/>
        </w:rPr>
        <w:t>.</w:t>
      </w:r>
    </w:p>
    <w:p w14:paraId="1E1D7A97" w14:textId="77777777" w:rsidR="00E04FF1" w:rsidRDefault="00E04FF1" w:rsidP="00E04FF1">
      <w:pPr>
        <w:spacing w:after="0" w:line="360" w:lineRule="auto"/>
        <w:ind w:left="1440" w:hanging="720"/>
        <w:rPr>
          <w:rFonts w:ascii="Times New Roman" w:hAnsi="Times New Roman"/>
        </w:rPr>
      </w:pPr>
      <w:r>
        <w:rPr>
          <w:rFonts w:ascii="Times New Roman" w:hAnsi="Times New Roman"/>
        </w:rPr>
        <w:t>(2)</w:t>
      </w:r>
      <w:r>
        <w:rPr>
          <w:rFonts w:ascii="Times New Roman" w:hAnsi="Times New Roman"/>
        </w:rPr>
        <w:tab/>
        <w:t>The Resource must not be part of the first contingency supply loss.</w:t>
      </w:r>
    </w:p>
    <w:p w14:paraId="6BF4B3E4" w14:textId="77777777" w:rsidR="00E04FF1" w:rsidRDefault="00E04FF1" w:rsidP="00E04FF1">
      <w:pPr>
        <w:spacing w:after="0" w:line="360" w:lineRule="auto"/>
        <w:ind w:left="1440" w:hanging="720"/>
        <w:rPr>
          <w:rFonts w:ascii="Times New Roman" w:hAnsi="Times New Roman"/>
        </w:rPr>
      </w:pPr>
      <w:r>
        <w:rPr>
          <w:rFonts w:ascii="Times New Roman" w:hAnsi="Times New Roman"/>
        </w:rPr>
        <w:t>(3)</w:t>
      </w:r>
      <w:r>
        <w:rPr>
          <w:rFonts w:ascii="Times New Roman" w:hAnsi="Times New Roman"/>
        </w:rPr>
        <w:tab/>
        <w:t>The Resource must not be designated as constrained by transmission limitations.</w:t>
      </w:r>
    </w:p>
    <w:p w14:paraId="25A62525" w14:textId="77777777" w:rsidR="00E04FF1" w:rsidRDefault="00E04FF1" w:rsidP="00E04FF1">
      <w:pPr>
        <w:spacing w:after="0" w:line="360" w:lineRule="auto"/>
        <w:ind w:left="1440" w:hanging="720"/>
        <w:rPr>
          <w:rFonts w:ascii="Times New Roman" w:hAnsi="Times New Roman"/>
        </w:rPr>
      </w:pPr>
      <w:r>
        <w:rPr>
          <w:rFonts w:ascii="Times New Roman" w:hAnsi="Times New Roman"/>
        </w:rPr>
        <w:t>(4)</w:t>
      </w:r>
      <w:r>
        <w:rPr>
          <w:rFonts w:ascii="Times New Roman" w:hAnsi="Times New Roman"/>
        </w:rPr>
        <w:tab/>
        <w:t>The Resource’s Operating Reserve, if activated, must be sustainable for at least one hour from the time of activation.</w:t>
      </w:r>
      <w:r w:rsidRPr="00E81C6C">
        <w:rPr>
          <w:rFonts w:ascii="Times New Roman" w:hAnsi="Times New Roman"/>
        </w:rPr>
        <w:t xml:space="preserve"> </w:t>
      </w:r>
      <w:r w:rsidRPr="00812BA6">
        <w:rPr>
          <w:rFonts w:ascii="Times New Roman" w:hAnsi="Times New Roman"/>
        </w:rPr>
        <w:t>(This eligibility requirement does not affect a Resource’s obligation to follow Dispatch Instructions, even after one hour from the time of activation.)</w:t>
      </w:r>
      <w:r w:rsidRPr="00E81C6C">
        <w:rPr>
          <w:rFonts w:ascii="Times New Roman" w:hAnsi="Times New Roman"/>
        </w:rPr>
        <w:t xml:space="preserve"> </w:t>
      </w:r>
    </w:p>
    <w:p w14:paraId="71EBC4E5" w14:textId="77777777" w:rsidR="00E04FF1" w:rsidRDefault="00E04FF1" w:rsidP="00E04FF1">
      <w:pPr>
        <w:spacing w:after="0" w:line="360" w:lineRule="auto"/>
        <w:ind w:left="1440" w:hanging="720"/>
        <w:rPr>
          <w:rFonts w:ascii="Times New Roman" w:hAnsi="Times New Roman"/>
          <w:b/>
        </w:rPr>
      </w:pPr>
      <w:r>
        <w:rPr>
          <w:rFonts w:ascii="Times New Roman" w:hAnsi="Times New Roman"/>
        </w:rPr>
        <w:t>(5)</w:t>
      </w:r>
      <w:r>
        <w:rPr>
          <w:rFonts w:ascii="Times New Roman" w:hAnsi="Times New Roman"/>
        </w:rPr>
        <w:tab/>
      </w:r>
      <w:r w:rsidRPr="00A026E7">
        <w:rPr>
          <w:rFonts w:ascii="Times New Roman" w:hAnsi="Times New Roman"/>
        </w:rPr>
        <w:t xml:space="preserve">The Resource </w:t>
      </w:r>
      <w:r>
        <w:rPr>
          <w:rFonts w:ascii="Times New Roman" w:hAnsi="Times New Roman"/>
        </w:rPr>
        <w:t xml:space="preserve">must </w:t>
      </w:r>
      <w:r w:rsidRPr="00A026E7">
        <w:rPr>
          <w:rFonts w:ascii="Times New Roman" w:hAnsi="Times New Roman"/>
        </w:rPr>
        <w:t>comply with the applicable standards and requirements for provision and dispatch of Operating Reserve as specified in the ISO New England Manuals and ISO New England Administrative Procedures</w:t>
      </w:r>
      <w:r>
        <w:rPr>
          <w:rFonts w:ascii="Times New Roman" w:hAnsi="Times New Roman"/>
        </w:rPr>
        <w:t>.</w:t>
      </w:r>
    </w:p>
    <w:p w14:paraId="7CED77D4" w14:textId="77777777" w:rsidR="00E04FF1" w:rsidRDefault="00E04FF1" w:rsidP="00E04FF1">
      <w:pPr>
        <w:spacing w:after="0" w:line="360" w:lineRule="auto"/>
        <w:rPr>
          <w:rFonts w:ascii="Times New Roman" w:hAnsi="Times New Roman"/>
          <w:b/>
        </w:rPr>
      </w:pPr>
    </w:p>
    <w:p w14:paraId="3D1AFCEC" w14:textId="77777777" w:rsidR="00E04FF1" w:rsidRDefault="00E04FF1" w:rsidP="00E04FF1">
      <w:pPr>
        <w:spacing w:after="0" w:line="360" w:lineRule="auto"/>
        <w:rPr>
          <w:rFonts w:ascii="Times New Roman" w:hAnsi="Times New Roman"/>
          <w:b/>
        </w:rPr>
      </w:pPr>
      <w:r w:rsidRPr="00566C00">
        <w:rPr>
          <w:rFonts w:ascii="Times New Roman" w:hAnsi="Times New Roman"/>
          <w:b/>
        </w:rPr>
        <w:t>III.1.7.19.2</w:t>
      </w:r>
      <w:r w:rsidRPr="00566C00">
        <w:rPr>
          <w:rFonts w:ascii="Times New Roman" w:hAnsi="Times New Roman"/>
          <w:b/>
        </w:rPr>
        <w:tab/>
      </w:r>
      <w:r w:rsidRPr="00566C00">
        <w:rPr>
          <w:rFonts w:ascii="Times New Roman" w:hAnsi="Times New Roman"/>
          <w:b/>
        </w:rPr>
        <w:tab/>
        <w:t>Calculation of Real-Time Reserve Designation.</w:t>
      </w:r>
    </w:p>
    <w:p w14:paraId="4F65BBC8" w14:textId="77777777" w:rsidR="00E04FF1" w:rsidRPr="00566C00" w:rsidRDefault="00E04FF1" w:rsidP="00E04FF1">
      <w:pPr>
        <w:spacing w:after="0" w:line="360" w:lineRule="auto"/>
        <w:rPr>
          <w:rFonts w:ascii="Times New Roman" w:hAnsi="Times New Roman"/>
          <w:b/>
        </w:rPr>
      </w:pPr>
    </w:p>
    <w:p w14:paraId="0CE1BD87" w14:textId="77777777" w:rsidR="00E04FF1" w:rsidRDefault="00E04FF1" w:rsidP="00E04FF1">
      <w:pPr>
        <w:spacing w:after="0" w:line="360" w:lineRule="auto"/>
        <w:rPr>
          <w:rFonts w:ascii="Times New Roman" w:hAnsi="Times New Roman"/>
          <w:b/>
        </w:rPr>
      </w:pPr>
      <w:r w:rsidRPr="0037467A">
        <w:rPr>
          <w:rFonts w:ascii="Times New Roman" w:hAnsi="Times New Roman"/>
          <w:b/>
        </w:rPr>
        <w:lastRenderedPageBreak/>
        <w:t>III.1.7.19.2</w:t>
      </w:r>
      <w:r>
        <w:rPr>
          <w:rFonts w:ascii="Times New Roman" w:hAnsi="Times New Roman"/>
          <w:b/>
        </w:rPr>
        <w:t>.1</w:t>
      </w:r>
      <w:r w:rsidRPr="0037467A">
        <w:rPr>
          <w:rFonts w:ascii="Times New Roman" w:hAnsi="Times New Roman"/>
          <w:b/>
        </w:rPr>
        <w:tab/>
      </w:r>
      <w:r>
        <w:rPr>
          <w:rFonts w:ascii="Times New Roman" w:hAnsi="Times New Roman"/>
          <w:b/>
        </w:rPr>
        <w:tab/>
      </w:r>
      <w:r w:rsidRPr="0037467A">
        <w:rPr>
          <w:rFonts w:ascii="Times New Roman" w:hAnsi="Times New Roman"/>
          <w:b/>
        </w:rPr>
        <w:t>Generat</w:t>
      </w:r>
      <w:r>
        <w:rPr>
          <w:rFonts w:ascii="Times New Roman" w:hAnsi="Times New Roman"/>
          <w:b/>
        </w:rPr>
        <w:t>or Assets</w:t>
      </w:r>
      <w:r w:rsidRPr="0037467A">
        <w:rPr>
          <w:rFonts w:ascii="Times New Roman" w:hAnsi="Times New Roman"/>
          <w:b/>
        </w:rPr>
        <w:t>.</w:t>
      </w:r>
    </w:p>
    <w:p w14:paraId="4B309DAA" w14:textId="77777777" w:rsidR="00E04FF1" w:rsidRPr="0037467A" w:rsidRDefault="00E04FF1" w:rsidP="00E04FF1">
      <w:pPr>
        <w:spacing w:after="0" w:line="360" w:lineRule="auto"/>
        <w:rPr>
          <w:rFonts w:ascii="Times New Roman" w:hAnsi="Times New Roman"/>
          <w:b/>
        </w:rPr>
      </w:pPr>
    </w:p>
    <w:p w14:paraId="231D5063" w14:textId="77777777" w:rsidR="00E04FF1" w:rsidRPr="009E3322" w:rsidRDefault="00E04FF1" w:rsidP="00E04FF1">
      <w:pPr>
        <w:spacing w:after="0" w:line="360" w:lineRule="auto"/>
        <w:rPr>
          <w:rFonts w:ascii="Times New Roman" w:hAnsi="Times New Roman"/>
          <w:b/>
        </w:rPr>
      </w:pPr>
      <w:r w:rsidRPr="009E3322">
        <w:rPr>
          <w:rFonts w:ascii="Times New Roman" w:hAnsi="Times New Roman"/>
          <w:b/>
        </w:rPr>
        <w:t>III.1.7.19.2.1</w:t>
      </w:r>
      <w:r>
        <w:rPr>
          <w:rFonts w:ascii="Times New Roman" w:hAnsi="Times New Roman"/>
          <w:b/>
        </w:rPr>
        <w:t>.1</w:t>
      </w:r>
      <w:r>
        <w:rPr>
          <w:rFonts w:ascii="Times New Roman" w:hAnsi="Times New Roman"/>
          <w:b/>
        </w:rPr>
        <w:tab/>
      </w:r>
      <w:r w:rsidRPr="009E3322">
        <w:rPr>
          <w:rFonts w:ascii="Times New Roman" w:hAnsi="Times New Roman"/>
          <w:b/>
        </w:rPr>
        <w:tab/>
        <w:t>On</w:t>
      </w:r>
      <w:r>
        <w:rPr>
          <w:rFonts w:ascii="Times New Roman" w:hAnsi="Times New Roman"/>
          <w:b/>
        </w:rPr>
        <w:t>-</w:t>
      </w:r>
      <w:r w:rsidRPr="009E3322">
        <w:rPr>
          <w:rFonts w:ascii="Times New Roman" w:hAnsi="Times New Roman"/>
          <w:b/>
        </w:rPr>
        <w:t>line Generat</w:t>
      </w:r>
      <w:r>
        <w:rPr>
          <w:rFonts w:ascii="Times New Roman" w:hAnsi="Times New Roman"/>
          <w:b/>
        </w:rPr>
        <w:t>or Assets</w:t>
      </w:r>
      <w:r w:rsidRPr="009E3322">
        <w:rPr>
          <w:rFonts w:ascii="Times New Roman" w:hAnsi="Times New Roman"/>
          <w:b/>
        </w:rPr>
        <w:t>.</w:t>
      </w:r>
    </w:p>
    <w:p w14:paraId="36A1A056" w14:textId="77777777" w:rsidR="00E04FF1" w:rsidRDefault="00E04FF1" w:rsidP="00E04FF1">
      <w:pPr>
        <w:spacing w:after="0" w:line="360" w:lineRule="auto"/>
        <w:rPr>
          <w:rFonts w:ascii="Times New Roman" w:hAnsi="Times New Roman"/>
        </w:rPr>
      </w:pPr>
      <w:r>
        <w:rPr>
          <w:rFonts w:ascii="Times New Roman" w:hAnsi="Times New Roman"/>
        </w:rPr>
        <w:t>The Manual Response Rate used in calculations in this section shall be the lesser of the Generator Asset’s offered Manual Response Rate and its audited Manual Response Rate as described in Section III.1.5.2.</w:t>
      </w:r>
    </w:p>
    <w:p w14:paraId="7190C9D2" w14:textId="77777777" w:rsidR="00E04FF1" w:rsidRDefault="00E04FF1" w:rsidP="00E04FF1">
      <w:pPr>
        <w:spacing w:after="0" w:line="360" w:lineRule="auto"/>
        <w:rPr>
          <w:rFonts w:ascii="Times New Roman" w:hAnsi="Times New Roman"/>
        </w:rPr>
      </w:pPr>
    </w:p>
    <w:p w14:paraId="5A9B8189" w14:textId="77777777" w:rsidR="00E04FF1" w:rsidRDefault="00E04FF1" w:rsidP="00E04FF1">
      <w:pPr>
        <w:spacing w:after="0" w:line="360" w:lineRule="auto"/>
        <w:ind w:left="720" w:hanging="720"/>
        <w:rPr>
          <w:rFonts w:ascii="Times New Roman" w:hAnsi="Times New Roman"/>
        </w:rPr>
      </w:pPr>
      <w:r>
        <w:rPr>
          <w:rFonts w:ascii="Times New Roman" w:hAnsi="Times New Roman"/>
        </w:rPr>
        <w:t>(a)</w:t>
      </w:r>
      <w:r>
        <w:rPr>
          <w:rFonts w:ascii="Times New Roman" w:hAnsi="Times New Roman"/>
        </w:rPr>
        <w:tab/>
      </w:r>
      <w:r w:rsidRPr="00666651">
        <w:rPr>
          <w:rFonts w:ascii="Times New Roman" w:hAnsi="Times New Roman"/>
          <w:b/>
        </w:rPr>
        <w:t>Ten-Minute Spinning Reserve.</w:t>
      </w:r>
      <w:r>
        <w:rPr>
          <w:rFonts w:ascii="Times New Roman" w:hAnsi="Times New Roman"/>
        </w:rPr>
        <w:t xml:space="preserve"> For an on-line Generator Asset (</w:t>
      </w:r>
      <w:r w:rsidRPr="004D079B">
        <w:rPr>
          <w:rFonts w:ascii="Times New Roman" w:hAnsi="Times New Roman"/>
        </w:rPr>
        <w:t xml:space="preserve">other than one </w:t>
      </w:r>
      <w:r>
        <w:rPr>
          <w:rFonts w:ascii="Times New Roman" w:hAnsi="Times New Roman"/>
        </w:rPr>
        <w:t xml:space="preserve">registered as being </w:t>
      </w:r>
      <w:r w:rsidRPr="004D079B">
        <w:rPr>
          <w:rFonts w:ascii="Times New Roman" w:hAnsi="Times New Roman"/>
        </w:rPr>
        <w:t xml:space="preserve">composed of multiple generating units </w:t>
      </w:r>
      <w:r>
        <w:rPr>
          <w:rFonts w:ascii="Times New Roman" w:hAnsi="Times New Roman"/>
        </w:rPr>
        <w:t>whose synchronized capability</w:t>
      </w:r>
      <w:r w:rsidRPr="004D079B">
        <w:rPr>
          <w:rFonts w:ascii="Times New Roman" w:hAnsi="Times New Roman"/>
        </w:rPr>
        <w:t xml:space="preserve"> </w:t>
      </w:r>
      <w:r>
        <w:rPr>
          <w:rFonts w:ascii="Times New Roman" w:hAnsi="Times New Roman"/>
        </w:rPr>
        <w:t xml:space="preserve">cannot be determined by </w:t>
      </w:r>
      <w:r w:rsidRPr="004D079B">
        <w:rPr>
          <w:rFonts w:ascii="Times New Roman" w:hAnsi="Times New Roman"/>
        </w:rPr>
        <w:t>the ISO</w:t>
      </w:r>
      <w:r>
        <w:rPr>
          <w:rFonts w:ascii="Times New Roman" w:hAnsi="Times New Roman"/>
        </w:rPr>
        <w:t>), Ten-Minute Spinning Reserve shall be calculated as the increase in output the Generator Asset could achieve, relative to its current telemetered output, within ten minutes given its Manual Response Rate (and in no case to a level greater than its Economic Maximum Limit).</w:t>
      </w:r>
      <w:r w:rsidRPr="00A311AE">
        <w:t xml:space="preserve"> </w:t>
      </w:r>
      <w:r w:rsidRPr="00A311AE">
        <w:rPr>
          <w:rFonts w:ascii="Times New Roman" w:hAnsi="Times New Roman"/>
        </w:rPr>
        <w:t>For an on</w:t>
      </w:r>
      <w:r>
        <w:rPr>
          <w:rFonts w:ascii="Times New Roman" w:hAnsi="Times New Roman"/>
        </w:rPr>
        <w:t>-</w:t>
      </w:r>
      <w:r w:rsidRPr="00A311AE">
        <w:rPr>
          <w:rFonts w:ascii="Times New Roman" w:hAnsi="Times New Roman"/>
        </w:rPr>
        <w:t xml:space="preserve">line </w:t>
      </w:r>
      <w:r>
        <w:rPr>
          <w:rFonts w:ascii="Times New Roman" w:hAnsi="Times New Roman"/>
        </w:rPr>
        <w:t>Generator Asset</w:t>
      </w:r>
      <w:r w:rsidRPr="00A311AE">
        <w:rPr>
          <w:rFonts w:ascii="Times New Roman" w:hAnsi="Times New Roman"/>
        </w:rPr>
        <w:t xml:space="preserve"> </w:t>
      </w:r>
      <w:r>
        <w:rPr>
          <w:rFonts w:ascii="Times New Roman" w:hAnsi="Times New Roman"/>
        </w:rPr>
        <w:t xml:space="preserve">registered as being </w:t>
      </w:r>
      <w:r w:rsidRPr="00A311AE">
        <w:rPr>
          <w:rFonts w:ascii="Times New Roman" w:hAnsi="Times New Roman"/>
        </w:rPr>
        <w:t>composed of multiple generating units</w:t>
      </w:r>
      <w:r w:rsidRPr="004D079B">
        <w:t xml:space="preserve"> </w:t>
      </w:r>
      <w:r>
        <w:rPr>
          <w:rFonts w:ascii="Times New Roman" w:hAnsi="Times New Roman"/>
        </w:rPr>
        <w:t>whose synchronized capability</w:t>
      </w:r>
      <w:r w:rsidRPr="004D079B">
        <w:rPr>
          <w:rFonts w:ascii="Times New Roman" w:hAnsi="Times New Roman"/>
        </w:rPr>
        <w:t xml:space="preserve"> </w:t>
      </w:r>
      <w:r>
        <w:rPr>
          <w:rFonts w:ascii="Times New Roman" w:hAnsi="Times New Roman"/>
        </w:rPr>
        <w:t xml:space="preserve">cannot be determined by </w:t>
      </w:r>
      <w:r w:rsidRPr="004D079B">
        <w:rPr>
          <w:rFonts w:ascii="Times New Roman" w:hAnsi="Times New Roman"/>
        </w:rPr>
        <w:t>the ISO</w:t>
      </w:r>
      <w:r w:rsidRPr="00A311AE">
        <w:rPr>
          <w:rFonts w:ascii="Times New Roman" w:hAnsi="Times New Roman"/>
        </w:rPr>
        <w:t>, Ten-Minute Spinning Reserve shall be</w:t>
      </w:r>
      <w:r>
        <w:rPr>
          <w:rFonts w:ascii="Times New Roman" w:hAnsi="Times New Roman"/>
        </w:rPr>
        <w:t xml:space="preserve"> zero.</w:t>
      </w:r>
    </w:p>
    <w:p w14:paraId="1AC5558A" w14:textId="77777777" w:rsidR="00E04FF1" w:rsidRDefault="00E04FF1" w:rsidP="00E04FF1">
      <w:pPr>
        <w:spacing w:after="0" w:line="360" w:lineRule="auto"/>
        <w:ind w:left="720" w:hanging="720"/>
        <w:rPr>
          <w:rFonts w:ascii="Times New Roman" w:hAnsi="Times New Roman"/>
        </w:rPr>
      </w:pPr>
    </w:p>
    <w:p w14:paraId="1F6F50C6" w14:textId="77777777" w:rsidR="00E04FF1" w:rsidRDefault="00E04FF1" w:rsidP="00E04FF1">
      <w:pPr>
        <w:spacing w:after="0" w:line="360" w:lineRule="auto"/>
        <w:ind w:left="720" w:hanging="720"/>
        <w:rPr>
          <w:rFonts w:ascii="Times New Roman" w:hAnsi="Times New Roman"/>
        </w:rPr>
      </w:pPr>
      <w:r>
        <w:rPr>
          <w:rFonts w:ascii="Times New Roman" w:hAnsi="Times New Roman"/>
        </w:rPr>
        <w:t>(b)</w:t>
      </w:r>
      <w:r>
        <w:rPr>
          <w:rFonts w:ascii="Times New Roman" w:hAnsi="Times New Roman"/>
        </w:rPr>
        <w:tab/>
      </w:r>
      <w:r w:rsidRPr="0037467A">
        <w:rPr>
          <w:rFonts w:ascii="Times New Roman" w:hAnsi="Times New Roman"/>
          <w:b/>
        </w:rPr>
        <w:t xml:space="preserve">Ten-Minute </w:t>
      </w:r>
      <w:r>
        <w:rPr>
          <w:rFonts w:ascii="Times New Roman" w:hAnsi="Times New Roman"/>
          <w:b/>
        </w:rPr>
        <w:t>N</w:t>
      </w:r>
      <w:r w:rsidRPr="0037467A">
        <w:rPr>
          <w:rFonts w:ascii="Times New Roman" w:hAnsi="Times New Roman"/>
          <w:b/>
        </w:rPr>
        <w:t>on-Spinning Reserve.</w:t>
      </w:r>
      <w:r>
        <w:rPr>
          <w:rFonts w:ascii="Times New Roman" w:hAnsi="Times New Roman"/>
        </w:rPr>
        <w:t xml:space="preserve"> For an on-line Generator Asset</w:t>
      </w:r>
      <w:r w:rsidRPr="004D079B">
        <w:rPr>
          <w:rFonts w:ascii="Times New Roman" w:hAnsi="Times New Roman"/>
        </w:rPr>
        <w:t xml:space="preserve"> (other than one </w:t>
      </w:r>
      <w:r>
        <w:rPr>
          <w:rFonts w:ascii="Times New Roman" w:hAnsi="Times New Roman"/>
        </w:rPr>
        <w:t xml:space="preserve">registered as being </w:t>
      </w:r>
      <w:r w:rsidRPr="004D079B">
        <w:rPr>
          <w:rFonts w:ascii="Times New Roman" w:hAnsi="Times New Roman"/>
        </w:rPr>
        <w:t xml:space="preserve">composed of multiple generating units </w:t>
      </w:r>
      <w:r>
        <w:rPr>
          <w:rFonts w:ascii="Times New Roman" w:hAnsi="Times New Roman"/>
        </w:rPr>
        <w:t>whose synchronized capability cannot be determined by</w:t>
      </w:r>
      <w:r w:rsidRPr="004D079B">
        <w:rPr>
          <w:rFonts w:ascii="Times New Roman" w:hAnsi="Times New Roman"/>
        </w:rPr>
        <w:t xml:space="preserve"> the ISO)</w:t>
      </w:r>
      <w:r w:rsidRPr="00BF5C13">
        <w:rPr>
          <w:rFonts w:ascii="Times New Roman" w:hAnsi="Times New Roman"/>
        </w:rPr>
        <w:t xml:space="preserve">, Ten-Minute </w:t>
      </w:r>
      <w:r>
        <w:rPr>
          <w:rFonts w:ascii="Times New Roman" w:hAnsi="Times New Roman"/>
        </w:rPr>
        <w:t>Non-</w:t>
      </w:r>
      <w:r w:rsidRPr="00BF5C13">
        <w:rPr>
          <w:rFonts w:ascii="Times New Roman" w:hAnsi="Times New Roman"/>
        </w:rPr>
        <w:t>Spinning Reserve shall be</w:t>
      </w:r>
      <w:r>
        <w:rPr>
          <w:rFonts w:ascii="Times New Roman" w:hAnsi="Times New Roman"/>
        </w:rPr>
        <w:t xml:space="preserve"> zero.</w:t>
      </w:r>
      <w:r w:rsidRPr="00907C29">
        <w:t xml:space="preserve"> </w:t>
      </w:r>
      <w:r w:rsidRPr="00907C29">
        <w:rPr>
          <w:rFonts w:ascii="Times New Roman" w:hAnsi="Times New Roman"/>
        </w:rPr>
        <w:t>For an on</w:t>
      </w:r>
      <w:r>
        <w:rPr>
          <w:rFonts w:ascii="Times New Roman" w:hAnsi="Times New Roman"/>
        </w:rPr>
        <w:t>-</w:t>
      </w:r>
      <w:r w:rsidRPr="00907C29">
        <w:rPr>
          <w:rFonts w:ascii="Times New Roman" w:hAnsi="Times New Roman"/>
        </w:rPr>
        <w:t xml:space="preserve">line </w:t>
      </w:r>
      <w:r>
        <w:rPr>
          <w:rFonts w:ascii="Times New Roman" w:hAnsi="Times New Roman"/>
        </w:rPr>
        <w:t>Generator Asset</w:t>
      </w:r>
      <w:r w:rsidRPr="00907C29">
        <w:rPr>
          <w:rFonts w:ascii="Times New Roman" w:hAnsi="Times New Roman"/>
        </w:rPr>
        <w:t xml:space="preserve"> </w:t>
      </w:r>
      <w:r>
        <w:rPr>
          <w:rFonts w:ascii="Times New Roman" w:hAnsi="Times New Roman"/>
        </w:rPr>
        <w:t xml:space="preserve">registered as being </w:t>
      </w:r>
      <w:r w:rsidRPr="00907C29">
        <w:rPr>
          <w:rFonts w:ascii="Times New Roman" w:hAnsi="Times New Roman"/>
        </w:rPr>
        <w:t xml:space="preserve">composed of multiple generating units </w:t>
      </w:r>
      <w:r>
        <w:rPr>
          <w:rFonts w:ascii="Times New Roman" w:hAnsi="Times New Roman"/>
        </w:rPr>
        <w:t>whose synchronized capability cannot be determined by</w:t>
      </w:r>
      <w:r w:rsidRPr="004D079B">
        <w:rPr>
          <w:rFonts w:ascii="Times New Roman" w:hAnsi="Times New Roman"/>
        </w:rPr>
        <w:t xml:space="preserve"> the ISO</w:t>
      </w:r>
      <w:r w:rsidRPr="00907C29">
        <w:rPr>
          <w:rFonts w:ascii="Times New Roman" w:hAnsi="Times New Roman"/>
        </w:rPr>
        <w:t xml:space="preserve">, Ten-Minute </w:t>
      </w:r>
      <w:r>
        <w:rPr>
          <w:rFonts w:ascii="Times New Roman" w:hAnsi="Times New Roman"/>
        </w:rPr>
        <w:t>Non-</w:t>
      </w:r>
      <w:r w:rsidRPr="00907C29">
        <w:rPr>
          <w:rFonts w:ascii="Times New Roman" w:hAnsi="Times New Roman"/>
        </w:rPr>
        <w:t xml:space="preserve">Spinning Reserve shall be calculated as the increase in output the </w:t>
      </w:r>
      <w:r>
        <w:rPr>
          <w:rFonts w:ascii="Times New Roman" w:hAnsi="Times New Roman"/>
        </w:rPr>
        <w:t>Generator Asset</w:t>
      </w:r>
      <w:r w:rsidRPr="00907C29">
        <w:rPr>
          <w:rFonts w:ascii="Times New Roman" w:hAnsi="Times New Roman"/>
        </w:rPr>
        <w:t xml:space="preserve"> could achieve, relative to its current telemetered output, within ten minutes given its </w:t>
      </w:r>
      <w:r>
        <w:rPr>
          <w:rFonts w:ascii="Times New Roman" w:hAnsi="Times New Roman"/>
        </w:rPr>
        <w:t>Manual Response Rate</w:t>
      </w:r>
      <w:r w:rsidRPr="00907C29">
        <w:rPr>
          <w:rFonts w:ascii="Times New Roman" w:hAnsi="Times New Roman"/>
        </w:rPr>
        <w:t xml:space="preserve"> (and in no case </w:t>
      </w:r>
      <w:r>
        <w:rPr>
          <w:rFonts w:ascii="Times New Roman" w:hAnsi="Times New Roman"/>
        </w:rPr>
        <w:t>to a level</w:t>
      </w:r>
      <w:r w:rsidRPr="00907C29">
        <w:rPr>
          <w:rFonts w:ascii="Times New Roman" w:hAnsi="Times New Roman"/>
        </w:rPr>
        <w:t xml:space="preserve"> greater</w:t>
      </w:r>
      <w:r>
        <w:rPr>
          <w:rFonts w:ascii="Times New Roman" w:hAnsi="Times New Roman"/>
        </w:rPr>
        <w:t xml:space="preserve"> than its</w:t>
      </w:r>
      <w:r w:rsidRPr="00907C29">
        <w:rPr>
          <w:rFonts w:ascii="Times New Roman" w:hAnsi="Times New Roman"/>
        </w:rPr>
        <w:t xml:space="preserve"> Economic Maximum Limit).</w:t>
      </w:r>
    </w:p>
    <w:p w14:paraId="0C7A73E8" w14:textId="77777777" w:rsidR="00E04FF1" w:rsidRDefault="00E04FF1" w:rsidP="00E04FF1">
      <w:pPr>
        <w:spacing w:after="0" w:line="360" w:lineRule="auto"/>
        <w:ind w:left="720" w:hanging="720"/>
        <w:rPr>
          <w:rFonts w:ascii="Times New Roman" w:hAnsi="Times New Roman"/>
        </w:rPr>
      </w:pPr>
    </w:p>
    <w:p w14:paraId="50BD32B1" w14:textId="77777777" w:rsidR="00E04FF1" w:rsidRDefault="00E04FF1" w:rsidP="00E04FF1">
      <w:pPr>
        <w:spacing w:after="0" w:line="360" w:lineRule="auto"/>
        <w:ind w:left="720" w:hanging="720"/>
        <w:rPr>
          <w:rFonts w:ascii="Times New Roman" w:hAnsi="Times New Roman"/>
        </w:rPr>
      </w:pPr>
      <w:r>
        <w:rPr>
          <w:rFonts w:ascii="Times New Roman" w:hAnsi="Times New Roman"/>
        </w:rPr>
        <w:t xml:space="preserve"> (</w:t>
      </w:r>
      <w:proofErr w:type="gramStart"/>
      <w:r>
        <w:rPr>
          <w:rFonts w:ascii="Times New Roman" w:hAnsi="Times New Roman"/>
        </w:rPr>
        <w:t>c</w:t>
      </w:r>
      <w:proofErr w:type="gramEnd"/>
      <w:r>
        <w:rPr>
          <w:rFonts w:ascii="Times New Roman" w:hAnsi="Times New Roman"/>
        </w:rPr>
        <w:t>)</w:t>
      </w:r>
      <w:r>
        <w:rPr>
          <w:rFonts w:ascii="Times New Roman" w:hAnsi="Times New Roman"/>
        </w:rPr>
        <w:tab/>
      </w:r>
      <w:r w:rsidRPr="00666651">
        <w:rPr>
          <w:rFonts w:ascii="Times New Roman" w:hAnsi="Times New Roman"/>
          <w:b/>
        </w:rPr>
        <w:t>Thirty-Minute Operating Reserve.</w:t>
      </w:r>
      <w:r>
        <w:rPr>
          <w:rFonts w:ascii="Times New Roman" w:hAnsi="Times New Roman"/>
        </w:rPr>
        <w:t xml:space="preserve"> </w:t>
      </w:r>
      <w:r w:rsidRPr="00666651">
        <w:rPr>
          <w:rFonts w:ascii="Times New Roman" w:hAnsi="Times New Roman"/>
        </w:rPr>
        <w:t>For an on</w:t>
      </w:r>
      <w:r>
        <w:rPr>
          <w:rFonts w:ascii="Times New Roman" w:hAnsi="Times New Roman"/>
        </w:rPr>
        <w:t>-</w:t>
      </w:r>
      <w:r w:rsidRPr="00666651">
        <w:rPr>
          <w:rFonts w:ascii="Times New Roman" w:hAnsi="Times New Roman"/>
        </w:rPr>
        <w:t xml:space="preserve">line </w:t>
      </w:r>
      <w:r>
        <w:rPr>
          <w:rFonts w:ascii="Times New Roman" w:hAnsi="Times New Roman"/>
        </w:rPr>
        <w:t>Generator Asset</w:t>
      </w:r>
      <w:r w:rsidRPr="00666651">
        <w:rPr>
          <w:rFonts w:ascii="Times New Roman" w:hAnsi="Times New Roman"/>
        </w:rPr>
        <w:t>, T</w:t>
      </w:r>
      <w:r>
        <w:rPr>
          <w:rFonts w:ascii="Times New Roman" w:hAnsi="Times New Roman"/>
        </w:rPr>
        <w:t>hirty</w:t>
      </w:r>
      <w:r w:rsidRPr="00666651">
        <w:rPr>
          <w:rFonts w:ascii="Times New Roman" w:hAnsi="Times New Roman"/>
        </w:rPr>
        <w:t xml:space="preserve">-Minute </w:t>
      </w:r>
      <w:r>
        <w:rPr>
          <w:rFonts w:ascii="Times New Roman" w:hAnsi="Times New Roman"/>
        </w:rPr>
        <w:t xml:space="preserve">Operating </w:t>
      </w:r>
      <w:r w:rsidRPr="00666651">
        <w:rPr>
          <w:rFonts w:ascii="Times New Roman" w:hAnsi="Times New Roman"/>
        </w:rPr>
        <w:t xml:space="preserve">Reserve shall be calculated as the </w:t>
      </w:r>
      <w:r>
        <w:rPr>
          <w:rFonts w:ascii="Times New Roman" w:hAnsi="Times New Roman"/>
        </w:rPr>
        <w:t xml:space="preserve">increase in </w:t>
      </w:r>
      <w:r w:rsidRPr="00666651">
        <w:rPr>
          <w:rFonts w:ascii="Times New Roman" w:hAnsi="Times New Roman"/>
        </w:rPr>
        <w:t xml:space="preserve">output the </w:t>
      </w:r>
      <w:r>
        <w:rPr>
          <w:rFonts w:ascii="Times New Roman" w:hAnsi="Times New Roman"/>
        </w:rPr>
        <w:t>Generator Asset</w:t>
      </w:r>
      <w:r w:rsidRPr="00666651">
        <w:rPr>
          <w:rFonts w:ascii="Times New Roman" w:hAnsi="Times New Roman"/>
        </w:rPr>
        <w:t xml:space="preserve"> could achieve</w:t>
      </w:r>
      <w:r>
        <w:rPr>
          <w:rFonts w:ascii="Times New Roman" w:hAnsi="Times New Roman"/>
        </w:rPr>
        <w:t>,</w:t>
      </w:r>
      <w:r w:rsidRPr="00666651">
        <w:rPr>
          <w:rFonts w:ascii="Times New Roman" w:hAnsi="Times New Roman"/>
        </w:rPr>
        <w:t xml:space="preserve"> </w:t>
      </w:r>
      <w:r>
        <w:rPr>
          <w:rFonts w:ascii="Times New Roman" w:hAnsi="Times New Roman"/>
        </w:rPr>
        <w:t xml:space="preserve">relative to its current telemetered output, </w:t>
      </w:r>
      <w:r w:rsidRPr="00666651">
        <w:rPr>
          <w:rFonts w:ascii="Times New Roman" w:hAnsi="Times New Roman"/>
        </w:rPr>
        <w:t>within t</w:t>
      </w:r>
      <w:r>
        <w:rPr>
          <w:rFonts w:ascii="Times New Roman" w:hAnsi="Times New Roman"/>
        </w:rPr>
        <w:t>hirty</w:t>
      </w:r>
      <w:r w:rsidRPr="00666651">
        <w:rPr>
          <w:rFonts w:ascii="Times New Roman" w:hAnsi="Times New Roman"/>
        </w:rPr>
        <w:t xml:space="preserve"> minutes given its </w:t>
      </w:r>
      <w:r>
        <w:rPr>
          <w:rFonts w:ascii="Times New Roman" w:hAnsi="Times New Roman"/>
        </w:rPr>
        <w:t>Manual Response R</w:t>
      </w:r>
      <w:r w:rsidRPr="00666651">
        <w:rPr>
          <w:rFonts w:ascii="Times New Roman" w:hAnsi="Times New Roman"/>
        </w:rPr>
        <w:t xml:space="preserve">ate (and in no case </w:t>
      </w:r>
      <w:r>
        <w:rPr>
          <w:rFonts w:ascii="Times New Roman" w:hAnsi="Times New Roman"/>
        </w:rPr>
        <w:t xml:space="preserve">greater than its </w:t>
      </w:r>
      <w:r w:rsidRPr="00666651">
        <w:rPr>
          <w:rFonts w:ascii="Times New Roman" w:hAnsi="Times New Roman"/>
        </w:rPr>
        <w:t xml:space="preserve">Economic Maximum Limit) </w:t>
      </w:r>
      <w:r>
        <w:rPr>
          <w:rFonts w:ascii="Times New Roman" w:hAnsi="Times New Roman"/>
        </w:rPr>
        <w:t>minus the Ten-Minute Spinning Reserve quantity calculated for the Generator Asset pursuant to subsection (a) above and the Ten-Minute Non-Spinning Reserve quantity calculated for the Generator Asset pursuant to subsection (b) above.</w:t>
      </w:r>
    </w:p>
    <w:p w14:paraId="054E9EF9" w14:textId="77777777" w:rsidR="00E04FF1" w:rsidRDefault="00E04FF1" w:rsidP="00E04FF1">
      <w:pPr>
        <w:spacing w:after="0" w:line="360" w:lineRule="auto"/>
        <w:ind w:left="720" w:hanging="720"/>
        <w:rPr>
          <w:rFonts w:ascii="Times New Roman" w:hAnsi="Times New Roman"/>
        </w:rPr>
      </w:pPr>
    </w:p>
    <w:p w14:paraId="343574CC" w14:textId="77777777" w:rsidR="00E04FF1" w:rsidRPr="009E3322" w:rsidRDefault="00E04FF1" w:rsidP="00E04FF1">
      <w:pPr>
        <w:spacing w:after="0" w:line="360" w:lineRule="auto"/>
        <w:rPr>
          <w:rFonts w:ascii="Times New Roman" w:hAnsi="Times New Roman"/>
          <w:b/>
        </w:rPr>
      </w:pPr>
      <w:r w:rsidRPr="009E3322">
        <w:rPr>
          <w:rFonts w:ascii="Times New Roman" w:hAnsi="Times New Roman"/>
          <w:b/>
        </w:rPr>
        <w:t>III.1.7.19.2.</w:t>
      </w:r>
      <w:r>
        <w:rPr>
          <w:rFonts w:ascii="Times New Roman" w:hAnsi="Times New Roman"/>
          <w:b/>
        </w:rPr>
        <w:t>1.2</w:t>
      </w:r>
      <w:r>
        <w:rPr>
          <w:rFonts w:ascii="Times New Roman" w:hAnsi="Times New Roman"/>
          <w:b/>
        </w:rPr>
        <w:tab/>
      </w:r>
      <w:r w:rsidRPr="009E3322">
        <w:rPr>
          <w:rFonts w:ascii="Times New Roman" w:hAnsi="Times New Roman"/>
          <w:b/>
        </w:rPr>
        <w:tab/>
        <w:t>O</w:t>
      </w:r>
      <w:r>
        <w:rPr>
          <w:rFonts w:ascii="Times New Roman" w:hAnsi="Times New Roman"/>
          <w:b/>
        </w:rPr>
        <w:t>ff-</w:t>
      </w:r>
      <w:r w:rsidRPr="009E3322">
        <w:rPr>
          <w:rFonts w:ascii="Times New Roman" w:hAnsi="Times New Roman"/>
          <w:b/>
        </w:rPr>
        <w:t>line Generat</w:t>
      </w:r>
      <w:r>
        <w:rPr>
          <w:rFonts w:ascii="Times New Roman" w:hAnsi="Times New Roman"/>
          <w:b/>
        </w:rPr>
        <w:t>or Assets</w:t>
      </w:r>
      <w:r w:rsidRPr="009E3322">
        <w:rPr>
          <w:rFonts w:ascii="Times New Roman" w:hAnsi="Times New Roman"/>
          <w:b/>
        </w:rPr>
        <w:t>.</w:t>
      </w:r>
    </w:p>
    <w:p w14:paraId="01CE94BF" w14:textId="77777777" w:rsidR="00E04FF1" w:rsidRDefault="00E04FF1" w:rsidP="00E04FF1">
      <w:pPr>
        <w:spacing w:after="0" w:line="360" w:lineRule="auto"/>
        <w:rPr>
          <w:rFonts w:ascii="Times New Roman" w:hAnsi="Times New Roman"/>
        </w:rPr>
      </w:pPr>
      <w:r>
        <w:rPr>
          <w:rFonts w:ascii="Times New Roman" w:hAnsi="Times New Roman"/>
        </w:rPr>
        <w:lastRenderedPageBreak/>
        <w:t>For an off-line Generator Asset that is not a Fast Start Generator, all components of the Real-Time Reserve Designation shall be zero.</w:t>
      </w:r>
    </w:p>
    <w:p w14:paraId="6D2D26AB" w14:textId="77777777" w:rsidR="00E04FF1" w:rsidRDefault="00E04FF1" w:rsidP="00E04FF1">
      <w:pPr>
        <w:spacing w:after="0" w:line="360" w:lineRule="auto"/>
        <w:rPr>
          <w:rFonts w:ascii="Times New Roman" w:hAnsi="Times New Roman"/>
        </w:rPr>
      </w:pPr>
    </w:p>
    <w:p w14:paraId="783172AB" w14:textId="77777777" w:rsidR="00E04FF1" w:rsidRDefault="00E04FF1" w:rsidP="00E04FF1">
      <w:pPr>
        <w:spacing w:after="0" w:line="360" w:lineRule="auto"/>
        <w:ind w:left="720" w:hanging="720"/>
        <w:rPr>
          <w:rFonts w:ascii="Times New Roman" w:hAnsi="Times New Roman"/>
        </w:rPr>
      </w:pPr>
      <w:r>
        <w:rPr>
          <w:rFonts w:ascii="Times New Roman" w:hAnsi="Times New Roman"/>
        </w:rPr>
        <w:t>(a)</w:t>
      </w:r>
      <w:r>
        <w:rPr>
          <w:rFonts w:ascii="Times New Roman" w:hAnsi="Times New Roman"/>
        </w:rPr>
        <w:tab/>
      </w:r>
      <w:r w:rsidRPr="00666651">
        <w:rPr>
          <w:rFonts w:ascii="Times New Roman" w:hAnsi="Times New Roman"/>
          <w:b/>
        </w:rPr>
        <w:t>Ten-Minute Spinning Reserve.</w:t>
      </w:r>
      <w:r>
        <w:rPr>
          <w:rFonts w:ascii="Times New Roman" w:hAnsi="Times New Roman"/>
        </w:rPr>
        <w:t xml:space="preserve"> For an off-line Fast Start Generator, Ten-Minute Spinning Reserve shall be zero.</w:t>
      </w:r>
    </w:p>
    <w:p w14:paraId="1C090754" w14:textId="77777777" w:rsidR="00E04FF1" w:rsidRDefault="00E04FF1" w:rsidP="00E04FF1">
      <w:pPr>
        <w:spacing w:after="0" w:line="360" w:lineRule="auto"/>
        <w:ind w:left="720" w:hanging="720"/>
        <w:rPr>
          <w:rFonts w:ascii="Times New Roman" w:hAnsi="Times New Roman"/>
        </w:rPr>
      </w:pPr>
    </w:p>
    <w:p w14:paraId="216AE913" w14:textId="77777777" w:rsidR="00E04FF1" w:rsidRDefault="00E04FF1" w:rsidP="00E04FF1">
      <w:pPr>
        <w:spacing w:after="0" w:line="360" w:lineRule="auto"/>
        <w:ind w:left="720" w:hanging="720"/>
        <w:rPr>
          <w:rFonts w:ascii="Times New Roman" w:hAnsi="Times New Roman"/>
        </w:rPr>
      </w:pPr>
      <w:r>
        <w:rPr>
          <w:rFonts w:ascii="Times New Roman" w:hAnsi="Times New Roman"/>
        </w:rPr>
        <w:t>(b)</w:t>
      </w:r>
      <w:r>
        <w:rPr>
          <w:rFonts w:ascii="Times New Roman" w:hAnsi="Times New Roman"/>
        </w:rPr>
        <w:tab/>
      </w:r>
      <w:r w:rsidRPr="0037467A">
        <w:rPr>
          <w:rFonts w:ascii="Times New Roman" w:hAnsi="Times New Roman"/>
          <w:b/>
        </w:rPr>
        <w:t xml:space="preserve">Ten-Minute </w:t>
      </w:r>
      <w:r>
        <w:rPr>
          <w:rFonts w:ascii="Times New Roman" w:hAnsi="Times New Roman"/>
          <w:b/>
        </w:rPr>
        <w:t>N</w:t>
      </w:r>
      <w:r w:rsidRPr="0037467A">
        <w:rPr>
          <w:rFonts w:ascii="Times New Roman" w:hAnsi="Times New Roman"/>
          <w:b/>
        </w:rPr>
        <w:t>on-Spinning Reserve.</w:t>
      </w:r>
      <w:r>
        <w:rPr>
          <w:rFonts w:ascii="Times New Roman" w:hAnsi="Times New Roman"/>
        </w:rPr>
        <w:t xml:space="preserve"> For an off-line Fast Start Generator, Ten-Minute Non-Spinning Reserve shall be calculated as the minimum of the Fast Start Generator’s Offered CLAIM10, its CLAIM10, and its Economic Maximum Limit (provided, however, that during the Fast Start Generator’s Minimum Down Time, the Fast Start Generator’s Ten-Minute Non-Spinning Reserve shall be zero, except during the last ten minutes of its Minimum Down Time, at which time the ISO will prorate the Fast Start Generator’s </w:t>
      </w:r>
      <w:r w:rsidRPr="008D44EF">
        <w:rPr>
          <w:rFonts w:ascii="Times New Roman" w:hAnsi="Times New Roman"/>
        </w:rPr>
        <w:t>Ten-Minute Non-Spinning Reserve</w:t>
      </w:r>
      <w:r>
        <w:rPr>
          <w:rFonts w:ascii="Times New Roman" w:hAnsi="Times New Roman"/>
        </w:rPr>
        <w:t xml:space="preserve"> to account for the remaining amount of time until the Fast Start Generator’s Minimum Down Time expires).</w:t>
      </w:r>
    </w:p>
    <w:p w14:paraId="1D7C434A" w14:textId="77777777" w:rsidR="00E04FF1" w:rsidRDefault="00E04FF1" w:rsidP="00E04FF1">
      <w:pPr>
        <w:spacing w:after="0" w:line="360" w:lineRule="auto"/>
        <w:ind w:left="720" w:hanging="720"/>
        <w:rPr>
          <w:rFonts w:ascii="Times New Roman" w:hAnsi="Times New Roman"/>
        </w:rPr>
      </w:pPr>
    </w:p>
    <w:p w14:paraId="432E2900" w14:textId="77777777" w:rsidR="00E04FF1" w:rsidRDefault="00E04FF1" w:rsidP="00E04FF1">
      <w:pPr>
        <w:spacing w:after="0" w:line="360" w:lineRule="auto"/>
        <w:ind w:left="720" w:hanging="720"/>
        <w:rPr>
          <w:rFonts w:ascii="Times New Roman" w:hAnsi="Times New Roman"/>
        </w:rPr>
      </w:pPr>
      <w:r>
        <w:rPr>
          <w:rFonts w:ascii="Times New Roman" w:hAnsi="Times New Roman"/>
        </w:rPr>
        <w:t>(</w:t>
      </w:r>
      <w:proofErr w:type="gramStart"/>
      <w:r>
        <w:rPr>
          <w:rFonts w:ascii="Times New Roman" w:hAnsi="Times New Roman"/>
        </w:rPr>
        <w:t>c</w:t>
      </w:r>
      <w:proofErr w:type="gramEnd"/>
      <w:r>
        <w:rPr>
          <w:rFonts w:ascii="Times New Roman" w:hAnsi="Times New Roman"/>
        </w:rPr>
        <w:t>)</w:t>
      </w:r>
      <w:r>
        <w:rPr>
          <w:rFonts w:ascii="Times New Roman" w:hAnsi="Times New Roman"/>
        </w:rPr>
        <w:tab/>
      </w:r>
      <w:r w:rsidRPr="00666651">
        <w:rPr>
          <w:rFonts w:ascii="Times New Roman" w:hAnsi="Times New Roman"/>
          <w:b/>
        </w:rPr>
        <w:t>Thirty-Minute Operating Reserve.</w:t>
      </w:r>
      <w:r>
        <w:rPr>
          <w:rFonts w:ascii="Times New Roman" w:hAnsi="Times New Roman"/>
        </w:rPr>
        <w:t xml:space="preserve"> </w:t>
      </w:r>
      <w:r w:rsidRPr="00C774B9">
        <w:rPr>
          <w:rFonts w:ascii="Times New Roman" w:hAnsi="Times New Roman"/>
        </w:rPr>
        <w:t>For an off</w:t>
      </w:r>
      <w:r>
        <w:rPr>
          <w:rFonts w:ascii="Times New Roman" w:hAnsi="Times New Roman"/>
        </w:rPr>
        <w:t>-</w:t>
      </w:r>
      <w:r w:rsidRPr="00C774B9">
        <w:rPr>
          <w:rFonts w:ascii="Times New Roman" w:hAnsi="Times New Roman"/>
        </w:rPr>
        <w:t>line Fast Start Generator, T</w:t>
      </w:r>
      <w:r>
        <w:rPr>
          <w:rFonts w:ascii="Times New Roman" w:hAnsi="Times New Roman"/>
        </w:rPr>
        <w:t>hirty</w:t>
      </w:r>
      <w:r w:rsidRPr="00C774B9">
        <w:rPr>
          <w:rFonts w:ascii="Times New Roman" w:hAnsi="Times New Roman"/>
        </w:rPr>
        <w:t xml:space="preserve">-Minute </w:t>
      </w:r>
      <w:r>
        <w:rPr>
          <w:rFonts w:ascii="Times New Roman" w:hAnsi="Times New Roman"/>
        </w:rPr>
        <w:t>Operating</w:t>
      </w:r>
      <w:r w:rsidRPr="00C774B9">
        <w:rPr>
          <w:rFonts w:ascii="Times New Roman" w:hAnsi="Times New Roman"/>
        </w:rPr>
        <w:t xml:space="preserve"> Reserve shall be calculated as</w:t>
      </w:r>
      <w:r>
        <w:rPr>
          <w:rFonts w:ascii="Times New Roman" w:hAnsi="Times New Roman"/>
        </w:rPr>
        <w:t>: (i)</w:t>
      </w:r>
      <w:r w:rsidRPr="00C774B9">
        <w:rPr>
          <w:rFonts w:ascii="Times New Roman" w:hAnsi="Times New Roman"/>
        </w:rPr>
        <w:t xml:space="preserve"> the </w:t>
      </w:r>
      <w:r>
        <w:rPr>
          <w:rFonts w:ascii="Times New Roman" w:hAnsi="Times New Roman"/>
        </w:rPr>
        <w:t xml:space="preserve">minimum </w:t>
      </w:r>
      <w:r w:rsidRPr="00C774B9">
        <w:rPr>
          <w:rFonts w:ascii="Times New Roman" w:hAnsi="Times New Roman"/>
        </w:rPr>
        <w:t xml:space="preserve">of the Fast Start Generator’s </w:t>
      </w:r>
      <w:r>
        <w:rPr>
          <w:rFonts w:ascii="Times New Roman" w:hAnsi="Times New Roman"/>
        </w:rPr>
        <w:t xml:space="preserve">Offered </w:t>
      </w:r>
      <w:r w:rsidRPr="00C774B9">
        <w:rPr>
          <w:rFonts w:ascii="Times New Roman" w:hAnsi="Times New Roman"/>
        </w:rPr>
        <w:t>CLAIM</w:t>
      </w:r>
      <w:r>
        <w:rPr>
          <w:rFonts w:ascii="Times New Roman" w:hAnsi="Times New Roman"/>
        </w:rPr>
        <w:t>3</w:t>
      </w:r>
      <w:r w:rsidRPr="00C774B9">
        <w:rPr>
          <w:rFonts w:ascii="Times New Roman" w:hAnsi="Times New Roman"/>
        </w:rPr>
        <w:t>0</w:t>
      </w:r>
      <w:r>
        <w:rPr>
          <w:rFonts w:ascii="Times New Roman" w:hAnsi="Times New Roman"/>
        </w:rPr>
        <w:t>, its CLAIM30,</w:t>
      </w:r>
      <w:r w:rsidRPr="00C774B9">
        <w:rPr>
          <w:rFonts w:ascii="Times New Roman" w:hAnsi="Times New Roman"/>
        </w:rPr>
        <w:t xml:space="preserve"> </w:t>
      </w:r>
      <w:r>
        <w:rPr>
          <w:rFonts w:ascii="Times New Roman" w:hAnsi="Times New Roman"/>
        </w:rPr>
        <w:t xml:space="preserve">and its Economic Maximum Limit </w:t>
      </w:r>
      <w:r w:rsidRPr="003B6BA9">
        <w:rPr>
          <w:rFonts w:ascii="Times New Roman" w:hAnsi="Times New Roman"/>
        </w:rPr>
        <w:t>(provided, however, that during the Fast Star</w:t>
      </w:r>
      <w:r>
        <w:rPr>
          <w:rFonts w:ascii="Times New Roman" w:hAnsi="Times New Roman"/>
        </w:rPr>
        <w:t>t Generator’s Minimum Down Time</w:t>
      </w:r>
      <w:r w:rsidRPr="003B6BA9">
        <w:rPr>
          <w:rFonts w:ascii="Times New Roman" w:hAnsi="Times New Roman"/>
        </w:rPr>
        <w:t>, the Fast Start Generator’s T</w:t>
      </w:r>
      <w:r>
        <w:rPr>
          <w:rFonts w:ascii="Times New Roman" w:hAnsi="Times New Roman"/>
        </w:rPr>
        <w:t>hirty-</w:t>
      </w:r>
      <w:r w:rsidRPr="003B6BA9">
        <w:rPr>
          <w:rFonts w:ascii="Times New Roman" w:hAnsi="Times New Roman"/>
        </w:rPr>
        <w:t xml:space="preserve">Minute </w:t>
      </w:r>
      <w:r>
        <w:rPr>
          <w:rFonts w:ascii="Times New Roman" w:hAnsi="Times New Roman"/>
        </w:rPr>
        <w:t>Operating</w:t>
      </w:r>
      <w:r w:rsidRPr="003B6BA9">
        <w:rPr>
          <w:rFonts w:ascii="Times New Roman" w:hAnsi="Times New Roman"/>
        </w:rPr>
        <w:t xml:space="preserve"> Reserve shall be zero, except during the last t</w:t>
      </w:r>
      <w:r>
        <w:rPr>
          <w:rFonts w:ascii="Times New Roman" w:hAnsi="Times New Roman"/>
        </w:rPr>
        <w:t>hirty</w:t>
      </w:r>
      <w:r w:rsidRPr="003B6BA9">
        <w:rPr>
          <w:rFonts w:ascii="Times New Roman" w:hAnsi="Times New Roman"/>
        </w:rPr>
        <w:t xml:space="preserve"> minutes of its Minimum Down Time, at which time the ISO will prorate  the Fast Start Generator’s </w:t>
      </w:r>
      <w:r w:rsidRPr="008D44EF">
        <w:rPr>
          <w:rFonts w:ascii="Times New Roman" w:hAnsi="Times New Roman"/>
        </w:rPr>
        <w:t>Thirty-Minute Operating Reserve</w:t>
      </w:r>
      <w:r>
        <w:rPr>
          <w:rFonts w:ascii="Times New Roman" w:hAnsi="Times New Roman"/>
        </w:rPr>
        <w:t xml:space="preserve"> </w:t>
      </w:r>
      <w:r w:rsidRPr="003B6BA9">
        <w:rPr>
          <w:rFonts w:ascii="Times New Roman" w:hAnsi="Times New Roman"/>
        </w:rPr>
        <w:t xml:space="preserve">to account for the remaining amount of time </w:t>
      </w:r>
      <w:r>
        <w:rPr>
          <w:rFonts w:ascii="Times New Roman" w:hAnsi="Times New Roman"/>
        </w:rPr>
        <w:t xml:space="preserve">until </w:t>
      </w:r>
      <w:r w:rsidRPr="003B6BA9">
        <w:rPr>
          <w:rFonts w:ascii="Times New Roman" w:hAnsi="Times New Roman"/>
        </w:rPr>
        <w:t>the Fast Start Generator</w:t>
      </w:r>
      <w:r>
        <w:rPr>
          <w:rFonts w:ascii="Times New Roman" w:hAnsi="Times New Roman"/>
        </w:rPr>
        <w:t xml:space="preserve">’s Minimum Down Time expires), </w:t>
      </w:r>
      <w:r w:rsidRPr="00C774B9">
        <w:rPr>
          <w:rFonts w:ascii="Times New Roman" w:hAnsi="Times New Roman"/>
        </w:rPr>
        <w:t xml:space="preserve">minus </w:t>
      </w:r>
      <w:r>
        <w:rPr>
          <w:rFonts w:ascii="Times New Roman" w:hAnsi="Times New Roman"/>
        </w:rPr>
        <w:t xml:space="preserve">(ii) </w:t>
      </w:r>
      <w:r w:rsidRPr="00C774B9">
        <w:rPr>
          <w:rFonts w:ascii="Times New Roman" w:hAnsi="Times New Roman"/>
        </w:rPr>
        <w:t xml:space="preserve">the Ten-Minute </w:t>
      </w:r>
      <w:r>
        <w:rPr>
          <w:rFonts w:ascii="Times New Roman" w:hAnsi="Times New Roman"/>
        </w:rPr>
        <w:t>Non-</w:t>
      </w:r>
      <w:r w:rsidRPr="00C774B9">
        <w:rPr>
          <w:rFonts w:ascii="Times New Roman" w:hAnsi="Times New Roman"/>
        </w:rPr>
        <w:t xml:space="preserve">Spinning Reserve quantity calculated for the </w:t>
      </w:r>
      <w:r>
        <w:rPr>
          <w:rFonts w:ascii="Times New Roman" w:hAnsi="Times New Roman"/>
        </w:rPr>
        <w:t>Fast Start Generator</w:t>
      </w:r>
      <w:r w:rsidRPr="00C774B9">
        <w:rPr>
          <w:rFonts w:ascii="Times New Roman" w:hAnsi="Times New Roman"/>
        </w:rPr>
        <w:t xml:space="preserve"> pursuant to subsection (</w:t>
      </w:r>
      <w:r>
        <w:rPr>
          <w:rFonts w:ascii="Times New Roman" w:hAnsi="Times New Roman"/>
        </w:rPr>
        <w:t>b</w:t>
      </w:r>
      <w:r w:rsidRPr="00C774B9">
        <w:rPr>
          <w:rFonts w:ascii="Times New Roman" w:hAnsi="Times New Roman"/>
        </w:rPr>
        <w:t>) above</w:t>
      </w:r>
      <w:r>
        <w:rPr>
          <w:rFonts w:ascii="Times New Roman" w:hAnsi="Times New Roman"/>
        </w:rPr>
        <w:t>.</w:t>
      </w:r>
    </w:p>
    <w:p w14:paraId="5CE7CAE7" w14:textId="77777777" w:rsidR="00E04FF1" w:rsidRDefault="00E04FF1" w:rsidP="00E04FF1">
      <w:pPr>
        <w:spacing w:after="0" w:line="360" w:lineRule="auto"/>
        <w:ind w:left="720" w:hanging="720"/>
        <w:rPr>
          <w:rFonts w:ascii="Times New Roman" w:hAnsi="Times New Roman"/>
        </w:rPr>
      </w:pPr>
    </w:p>
    <w:p w14:paraId="435FDAF5" w14:textId="77777777" w:rsidR="00E04FF1" w:rsidRPr="0037467A" w:rsidRDefault="00E04FF1" w:rsidP="00E04FF1">
      <w:pPr>
        <w:spacing w:after="0" w:line="360" w:lineRule="auto"/>
        <w:rPr>
          <w:rFonts w:ascii="Times New Roman" w:hAnsi="Times New Roman"/>
          <w:b/>
        </w:rPr>
      </w:pPr>
      <w:r w:rsidRPr="0037467A">
        <w:rPr>
          <w:rFonts w:ascii="Times New Roman" w:hAnsi="Times New Roman"/>
          <w:b/>
        </w:rPr>
        <w:t>III.1.7.19.2</w:t>
      </w:r>
      <w:r>
        <w:rPr>
          <w:rFonts w:ascii="Times New Roman" w:hAnsi="Times New Roman"/>
          <w:b/>
        </w:rPr>
        <w:t>.2</w:t>
      </w:r>
      <w:r w:rsidRPr="0037467A">
        <w:rPr>
          <w:rFonts w:ascii="Times New Roman" w:hAnsi="Times New Roman"/>
          <w:b/>
        </w:rPr>
        <w:tab/>
      </w:r>
      <w:r>
        <w:rPr>
          <w:rFonts w:ascii="Times New Roman" w:hAnsi="Times New Roman"/>
          <w:b/>
        </w:rPr>
        <w:tab/>
        <w:t>Dispatchable Asset Related Demand</w:t>
      </w:r>
      <w:r w:rsidRPr="0037467A">
        <w:rPr>
          <w:rFonts w:ascii="Times New Roman" w:hAnsi="Times New Roman"/>
          <w:b/>
        </w:rPr>
        <w:t>.</w:t>
      </w:r>
    </w:p>
    <w:p w14:paraId="4F5FB714" w14:textId="77777777" w:rsidR="00E04FF1" w:rsidRDefault="00E04FF1" w:rsidP="00E04FF1">
      <w:pPr>
        <w:spacing w:after="0" w:line="360" w:lineRule="auto"/>
        <w:ind w:left="720" w:hanging="720"/>
        <w:rPr>
          <w:rFonts w:ascii="Times New Roman" w:hAnsi="Times New Roman"/>
        </w:rPr>
      </w:pPr>
    </w:p>
    <w:p w14:paraId="25FF5E72" w14:textId="77777777" w:rsidR="00E04FF1" w:rsidRPr="009E3322" w:rsidRDefault="00E04FF1" w:rsidP="00E04FF1">
      <w:pPr>
        <w:spacing w:after="0" w:line="360" w:lineRule="auto"/>
        <w:rPr>
          <w:rFonts w:ascii="Times New Roman" w:hAnsi="Times New Roman"/>
          <w:b/>
        </w:rPr>
      </w:pPr>
      <w:r w:rsidRPr="009E3322">
        <w:rPr>
          <w:rFonts w:ascii="Times New Roman" w:hAnsi="Times New Roman"/>
          <w:b/>
        </w:rPr>
        <w:t>III.1.7.19.2</w:t>
      </w:r>
      <w:r>
        <w:rPr>
          <w:rFonts w:ascii="Times New Roman" w:hAnsi="Times New Roman"/>
          <w:b/>
        </w:rPr>
        <w:t>.2.1</w:t>
      </w:r>
      <w:r>
        <w:rPr>
          <w:rFonts w:ascii="Times New Roman" w:hAnsi="Times New Roman"/>
          <w:b/>
        </w:rPr>
        <w:tab/>
      </w:r>
      <w:r w:rsidRPr="009E3322">
        <w:rPr>
          <w:rFonts w:ascii="Times New Roman" w:hAnsi="Times New Roman"/>
          <w:b/>
        </w:rPr>
        <w:tab/>
      </w:r>
      <w:r>
        <w:rPr>
          <w:rFonts w:ascii="Times New Roman" w:hAnsi="Times New Roman"/>
          <w:b/>
        </w:rPr>
        <w:t>Storage DARDs</w:t>
      </w:r>
      <w:r w:rsidRPr="009E3322">
        <w:rPr>
          <w:rFonts w:ascii="Times New Roman" w:hAnsi="Times New Roman"/>
          <w:b/>
        </w:rPr>
        <w:t>.</w:t>
      </w:r>
    </w:p>
    <w:p w14:paraId="50D70FA2" w14:textId="77777777" w:rsidR="00E04FF1" w:rsidRDefault="00E04FF1" w:rsidP="00E04FF1">
      <w:pPr>
        <w:spacing w:after="0" w:line="360" w:lineRule="auto"/>
        <w:ind w:left="720" w:hanging="720"/>
        <w:rPr>
          <w:rFonts w:ascii="Times New Roman" w:hAnsi="Times New Roman"/>
        </w:rPr>
      </w:pPr>
    </w:p>
    <w:p w14:paraId="657F99FC" w14:textId="77777777" w:rsidR="00E04FF1" w:rsidRDefault="00E04FF1" w:rsidP="00E04FF1">
      <w:pPr>
        <w:spacing w:after="0" w:line="360" w:lineRule="auto"/>
        <w:ind w:left="720" w:hanging="720"/>
        <w:rPr>
          <w:rFonts w:ascii="Times New Roman" w:hAnsi="Times New Roman"/>
        </w:rPr>
      </w:pPr>
      <w:r>
        <w:rPr>
          <w:rFonts w:ascii="Times New Roman" w:hAnsi="Times New Roman"/>
        </w:rPr>
        <w:t>(a)</w:t>
      </w:r>
      <w:r>
        <w:rPr>
          <w:rFonts w:ascii="Times New Roman" w:hAnsi="Times New Roman"/>
        </w:rPr>
        <w:tab/>
      </w:r>
      <w:r w:rsidRPr="00666651">
        <w:rPr>
          <w:rFonts w:ascii="Times New Roman" w:hAnsi="Times New Roman"/>
          <w:b/>
        </w:rPr>
        <w:t>Ten-Minute Spinning Reserve.</w:t>
      </w:r>
      <w:r>
        <w:rPr>
          <w:rFonts w:ascii="Times New Roman" w:hAnsi="Times New Roman"/>
        </w:rPr>
        <w:t xml:space="preserve"> For a Storage DARD, Ten-Minute Spinning Reserve shall be calculated as the absolute value of the amount of current telemetered consumption.</w:t>
      </w:r>
    </w:p>
    <w:p w14:paraId="6B43341B" w14:textId="77777777" w:rsidR="00E04FF1" w:rsidRDefault="00E04FF1" w:rsidP="00E04FF1">
      <w:pPr>
        <w:spacing w:after="0" w:line="360" w:lineRule="auto"/>
        <w:ind w:left="720" w:hanging="720"/>
        <w:rPr>
          <w:rFonts w:ascii="Times New Roman" w:hAnsi="Times New Roman"/>
        </w:rPr>
      </w:pPr>
    </w:p>
    <w:p w14:paraId="0C32EEAA" w14:textId="77777777" w:rsidR="00E04FF1" w:rsidRDefault="00E04FF1" w:rsidP="00E04FF1">
      <w:pPr>
        <w:spacing w:after="0" w:line="360" w:lineRule="auto"/>
        <w:ind w:left="720" w:hanging="720"/>
        <w:rPr>
          <w:rFonts w:ascii="Times New Roman" w:hAnsi="Times New Roman"/>
        </w:rPr>
      </w:pPr>
      <w:r>
        <w:rPr>
          <w:rFonts w:ascii="Times New Roman" w:hAnsi="Times New Roman"/>
        </w:rPr>
        <w:t>(b)</w:t>
      </w:r>
      <w:r>
        <w:rPr>
          <w:rFonts w:ascii="Times New Roman" w:hAnsi="Times New Roman"/>
        </w:rPr>
        <w:tab/>
      </w:r>
      <w:r w:rsidRPr="0037467A">
        <w:rPr>
          <w:rFonts w:ascii="Times New Roman" w:hAnsi="Times New Roman"/>
          <w:b/>
        </w:rPr>
        <w:t xml:space="preserve">Ten-Minute </w:t>
      </w:r>
      <w:r>
        <w:rPr>
          <w:rFonts w:ascii="Times New Roman" w:hAnsi="Times New Roman"/>
          <w:b/>
        </w:rPr>
        <w:t>N</w:t>
      </w:r>
      <w:r w:rsidRPr="0037467A">
        <w:rPr>
          <w:rFonts w:ascii="Times New Roman" w:hAnsi="Times New Roman"/>
          <w:b/>
        </w:rPr>
        <w:t>on-Spinning Reserve.</w:t>
      </w:r>
      <w:r>
        <w:rPr>
          <w:rFonts w:ascii="Times New Roman" w:hAnsi="Times New Roman"/>
        </w:rPr>
        <w:t xml:space="preserve"> For a Storage DARD, Ten-Minute Non-Spinning Reserve shall be zero.</w:t>
      </w:r>
    </w:p>
    <w:p w14:paraId="18FAB72B" w14:textId="77777777" w:rsidR="00E04FF1" w:rsidRDefault="00E04FF1" w:rsidP="00E04FF1">
      <w:pPr>
        <w:spacing w:after="0" w:line="360" w:lineRule="auto"/>
        <w:ind w:left="720" w:hanging="720"/>
        <w:rPr>
          <w:rFonts w:ascii="Times New Roman" w:hAnsi="Times New Roman"/>
        </w:rPr>
      </w:pPr>
    </w:p>
    <w:p w14:paraId="6551A411" w14:textId="77777777" w:rsidR="00E04FF1" w:rsidRDefault="00E04FF1" w:rsidP="00E04FF1">
      <w:pPr>
        <w:spacing w:after="0" w:line="360" w:lineRule="auto"/>
        <w:ind w:left="720" w:hanging="720"/>
        <w:rPr>
          <w:rFonts w:ascii="Times New Roman" w:hAnsi="Times New Roman"/>
        </w:rPr>
      </w:pPr>
      <w:r>
        <w:rPr>
          <w:rFonts w:ascii="Times New Roman" w:hAnsi="Times New Roman"/>
        </w:rPr>
        <w:t>(</w:t>
      </w:r>
      <w:proofErr w:type="gramStart"/>
      <w:r>
        <w:rPr>
          <w:rFonts w:ascii="Times New Roman" w:hAnsi="Times New Roman"/>
        </w:rPr>
        <w:t>c</w:t>
      </w:r>
      <w:proofErr w:type="gramEnd"/>
      <w:r>
        <w:rPr>
          <w:rFonts w:ascii="Times New Roman" w:hAnsi="Times New Roman"/>
        </w:rPr>
        <w:t>)</w:t>
      </w:r>
      <w:r>
        <w:rPr>
          <w:rFonts w:ascii="Times New Roman" w:hAnsi="Times New Roman"/>
        </w:rPr>
        <w:tab/>
      </w:r>
      <w:r w:rsidRPr="00666651">
        <w:rPr>
          <w:rFonts w:ascii="Times New Roman" w:hAnsi="Times New Roman"/>
          <w:b/>
        </w:rPr>
        <w:t>Thirty-Minute Operating Reserve.</w:t>
      </w:r>
      <w:r>
        <w:rPr>
          <w:rFonts w:ascii="Times New Roman" w:hAnsi="Times New Roman"/>
        </w:rPr>
        <w:t xml:space="preserve"> </w:t>
      </w:r>
      <w:r w:rsidRPr="00566C00">
        <w:rPr>
          <w:rFonts w:ascii="Times New Roman" w:hAnsi="Times New Roman"/>
        </w:rPr>
        <w:t xml:space="preserve">For a </w:t>
      </w:r>
      <w:r>
        <w:rPr>
          <w:rFonts w:ascii="Times New Roman" w:hAnsi="Times New Roman"/>
        </w:rPr>
        <w:t xml:space="preserve">Storage </w:t>
      </w:r>
      <w:r w:rsidRPr="00566C00">
        <w:rPr>
          <w:rFonts w:ascii="Times New Roman" w:hAnsi="Times New Roman"/>
        </w:rPr>
        <w:t>DARD, T</w:t>
      </w:r>
      <w:r>
        <w:rPr>
          <w:rFonts w:ascii="Times New Roman" w:hAnsi="Times New Roman"/>
        </w:rPr>
        <w:t>hirty</w:t>
      </w:r>
      <w:r w:rsidRPr="00566C00">
        <w:rPr>
          <w:rFonts w:ascii="Times New Roman" w:hAnsi="Times New Roman"/>
        </w:rPr>
        <w:t xml:space="preserve">-Minute </w:t>
      </w:r>
      <w:r>
        <w:rPr>
          <w:rFonts w:ascii="Times New Roman" w:hAnsi="Times New Roman"/>
        </w:rPr>
        <w:t xml:space="preserve">Operating </w:t>
      </w:r>
      <w:r w:rsidRPr="00566C00">
        <w:rPr>
          <w:rFonts w:ascii="Times New Roman" w:hAnsi="Times New Roman"/>
        </w:rPr>
        <w:t>Reserve shall be zero</w:t>
      </w:r>
      <w:r>
        <w:rPr>
          <w:rFonts w:ascii="Times New Roman" w:hAnsi="Times New Roman"/>
        </w:rPr>
        <w:t>.</w:t>
      </w:r>
    </w:p>
    <w:p w14:paraId="081009E7" w14:textId="77777777" w:rsidR="00E04FF1" w:rsidRDefault="00E04FF1" w:rsidP="00E04FF1">
      <w:pPr>
        <w:spacing w:after="0" w:line="360" w:lineRule="auto"/>
        <w:ind w:left="720" w:hanging="720"/>
        <w:rPr>
          <w:rFonts w:ascii="Times New Roman" w:hAnsi="Times New Roman"/>
        </w:rPr>
      </w:pPr>
    </w:p>
    <w:p w14:paraId="6A58A1B5" w14:textId="77777777" w:rsidR="00E04FF1" w:rsidRPr="00596C6A" w:rsidRDefault="00E04FF1" w:rsidP="00E04FF1">
      <w:pPr>
        <w:spacing w:after="0" w:line="360" w:lineRule="auto"/>
        <w:rPr>
          <w:rFonts w:ascii="Times New Roman" w:hAnsi="Times New Roman"/>
          <w:b/>
        </w:rPr>
      </w:pPr>
      <w:r w:rsidRPr="00596C6A">
        <w:rPr>
          <w:rFonts w:ascii="Times New Roman" w:hAnsi="Times New Roman"/>
          <w:b/>
        </w:rPr>
        <w:t>III.1.7.19.2.2.2</w:t>
      </w:r>
      <w:r w:rsidRPr="00596C6A">
        <w:rPr>
          <w:rFonts w:ascii="Times New Roman" w:hAnsi="Times New Roman"/>
          <w:b/>
        </w:rPr>
        <w:tab/>
      </w:r>
      <w:r w:rsidRPr="00596C6A">
        <w:rPr>
          <w:rFonts w:ascii="Times New Roman" w:hAnsi="Times New Roman"/>
          <w:b/>
        </w:rPr>
        <w:tab/>
        <w:t xml:space="preserve">Dispatchable Asset Related Demand Other Than </w:t>
      </w:r>
      <w:r>
        <w:rPr>
          <w:rFonts w:ascii="Times New Roman" w:hAnsi="Times New Roman"/>
          <w:b/>
        </w:rPr>
        <w:t xml:space="preserve">Storage </w:t>
      </w:r>
      <w:r w:rsidRPr="00596C6A">
        <w:rPr>
          <w:rFonts w:ascii="Times New Roman" w:hAnsi="Times New Roman"/>
          <w:b/>
        </w:rPr>
        <w:t>DARDs.</w:t>
      </w:r>
    </w:p>
    <w:p w14:paraId="65407ED5" w14:textId="77777777" w:rsidR="00E04FF1" w:rsidRPr="00596C6A" w:rsidRDefault="00E04FF1" w:rsidP="00E04FF1">
      <w:pPr>
        <w:spacing w:after="0" w:line="360" w:lineRule="auto"/>
        <w:ind w:left="2160" w:hanging="2160"/>
        <w:rPr>
          <w:rFonts w:ascii="Times New Roman" w:hAnsi="Times New Roman"/>
        </w:rPr>
      </w:pPr>
    </w:p>
    <w:p w14:paraId="764EA8A9" w14:textId="77777777" w:rsidR="00E04FF1" w:rsidDel="00174A75" w:rsidRDefault="00E04FF1" w:rsidP="00E04FF1">
      <w:pPr>
        <w:spacing w:after="0" w:line="360" w:lineRule="auto"/>
        <w:ind w:left="720" w:hanging="720"/>
        <w:rPr>
          <w:rFonts w:ascii="Times New Roman" w:hAnsi="Times New Roman"/>
        </w:rPr>
      </w:pPr>
      <w:r w:rsidRPr="00667A6F">
        <w:rPr>
          <w:rFonts w:ascii="Times New Roman" w:hAnsi="Times New Roman"/>
        </w:rPr>
        <w:t>(a)</w:t>
      </w:r>
      <w:r w:rsidRPr="00667A6F">
        <w:rPr>
          <w:rFonts w:ascii="Times New Roman" w:hAnsi="Times New Roman"/>
        </w:rPr>
        <w:tab/>
      </w:r>
      <w:r w:rsidRPr="00667A6F">
        <w:rPr>
          <w:rFonts w:ascii="Times New Roman" w:hAnsi="Times New Roman"/>
          <w:b/>
        </w:rPr>
        <w:t>Ten-Minute Spinning Reserve</w:t>
      </w:r>
      <w:r w:rsidRPr="00667A6F" w:rsidDel="00174A75">
        <w:rPr>
          <w:rFonts w:ascii="Times New Roman" w:hAnsi="Times New Roman"/>
          <w:b/>
        </w:rPr>
        <w:t>.</w:t>
      </w:r>
      <w:r w:rsidRPr="00667A6F" w:rsidDel="00174A75">
        <w:rPr>
          <w:rFonts w:ascii="Times New Roman" w:hAnsi="Times New Roman"/>
        </w:rPr>
        <w:t xml:space="preserve"> For </w:t>
      </w:r>
      <w:r>
        <w:rPr>
          <w:rFonts w:ascii="Times New Roman" w:hAnsi="Times New Roman"/>
        </w:rPr>
        <w:t xml:space="preserve">a </w:t>
      </w:r>
      <w:r w:rsidRPr="00667A6F" w:rsidDel="00174A75">
        <w:rPr>
          <w:rFonts w:ascii="Times New Roman" w:hAnsi="Times New Roman"/>
        </w:rPr>
        <w:t xml:space="preserve">Dispatchable Asset Related Demand </w:t>
      </w:r>
      <w:r>
        <w:rPr>
          <w:rFonts w:ascii="Times New Roman" w:hAnsi="Times New Roman"/>
        </w:rPr>
        <w:t>(</w:t>
      </w:r>
      <w:r w:rsidRPr="00667A6F" w:rsidDel="00174A75">
        <w:rPr>
          <w:rFonts w:ascii="Times New Roman" w:hAnsi="Times New Roman"/>
        </w:rPr>
        <w:t xml:space="preserve">other than a </w:t>
      </w:r>
      <w:r>
        <w:rPr>
          <w:rFonts w:ascii="Times New Roman" w:hAnsi="Times New Roman"/>
        </w:rPr>
        <w:t xml:space="preserve">Storage </w:t>
      </w:r>
      <w:r w:rsidRPr="00667A6F" w:rsidDel="00174A75">
        <w:rPr>
          <w:rFonts w:ascii="Times New Roman" w:hAnsi="Times New Roman"/>
        </w:rPr>
        <w:t>DARD</w:t>
      </w:r>
      <w:r>
        <w:rPr>
          <w:rFonts w:ascii="Times New Roman" w:hAnsi="Times New Roman"/>
        </w:rPr>
        <w:t>)</w:t>
      </w:r>
      <w:r w:rsidRPr="00667A6F" w:rsidDel="00174A75">
        <w:rPr>
          <w:rFonts w:ascii="Times New Roman" w:hAnsi="Times New Roman"/>
        </w:rPr>
        <w:t xml:space="preserve"> that has no </w:t>
      </w:r>
      <w:r>
        <w:rPr>
          <w:rFonts w:ascii="Times New Roman" w:hAnsi="Times New Roman"/>
        </w:rPr>
        <w:t>C</w:t>
      </w:r>
      <w:r w:rsidRPr="00667A6F" w:rsidDel="00174A75">
        <w:rPr>
          <w:rFonts w:ascii="Times New Roman" w:hAnsi="Times New Roman"/>
        </w:rPr>
        <w:t xml:space="preserve">ontrollable </w:t>
      </w:r>
      <w:r>
        <w:rPr>
          <w:rFonts w:ascii="Times New Roman" w:hAnsi="Times New Roman"/>
        </w:rPr>
        <w:t>B</w:t>
      </w:r>
      <w:r w:rsidRPr="00667A6F" w:rsidDel="00174A75">
        <w:rPr>
          <w:rFonts w:ascii="Times New Roman" w:hAnsi="Times New Roman"/>
        </w:rPr>
        <w:t>ehind-the-</w:t>
      </w:r>
      <w:r>
        <w:rPr>
          <w:rFonts w:ascii="Times New Roman" w:hAnsi="Times New Roman"/>
        </w:rPr>
        <w:t>M</w:t>
      </w:r>
      <w:r w:rsidRPr="00667A6F" w:rsidDel="00174A75">
        <w:rPr>
          <w:rFonts w:ascii="Times New Roman" w:hAnsi="Times New Roman"/>
        </w:rPr>
        <w:t xml:space="preserve">eter </w:t>
      </w:r>
      <w:r>
        <w:rPr>
          <w:rFonts w:ascii="Times New Roman" w:hAnsi="Times New Roman"/>
        </w:rPr>
        <w:t>G</w:t>
      </w:r>
      <w:r w:rsidRPr="00667A6F" w:rsidDel="00174A75">
        <w:rPr>
          <w:rFonts w:ascii="Times New Roman" w:hAnsi="Times New Roman"/>
        </w:rPr>
        <w:t>eneration, Ten-Minute Spinning Reserve shall be calculated as the decrease in consumption that the Dispatchable Asset Related Demand could achieve, relative to its current telemetered consumption, within ten minutes given its ramp rate (and in no case to an amount less than its Minimum Consumption Limit).</w:t>
      </w:r>
      <w:r>
        <w:rPr>
          <w:rFonts w:ascii="Times New Roman" w:hAnsi="Times New Roman"/>
        </w:rPr>
        <w:t xml:space="preserve"> </w:t>
      </w:r>
      <w:r w:rsidRPr="00596C6A">
        <w:rPr>
          <w:rFonts w:ascii="Times New Roman" w:hAnsi="Times New Roman"/>
        </w:rPr>
        <w:t xml:space="preserve">For </w:t>
      </w:r>
      <w:r>
        <w:rPr>
          <w:rFonts w:ascii="Times New Roman" w:hAnsi="Times New Roman"/>
        </w:rPr>
        <w:t xml:space="preserve">a </w:t>
      </w:r>
      <w:r w:rsidRPr="00596C6A">
        <w:rPr>
          <w:rFonts w:ascii="Times New Roman" w:hAnsi="Times New Roman"/>
        </w:rPr>
        <w:t xml:space="preserve">Dispatchable Asset Related Demand </w:t>
      </w:r>
      <w:r>
        <w:rPr>
          <w:rFonts w:ascii="Times New Roman" w:hAnsi="Times New Roman"/>
        </w:rPr>
        <w:t>(</w:t>
      </w:r>
      <w:r w:rsidRPr="00596C6A">
        <w:rPr>
          <w:rFonts w:ascii="Times New Roman" w:hAnsi="Times New Roman"/>
        </w:rPr>
        <w:t xml:space="preserve">other than a </w:t>
      </w:r>
      <w:r>
        <w:rPr>
          <w:rFonts w:ascii="Times New Roman" w:hAnsi="Times New Roman"/>
        </w:rPr>
        <w:t xml:space="preserve">Storage </w:t>
      </w:r>
      <w:r w:rsidRPr="00596C6A">
        <w:rPr>
          <w:rFonts w:ascii="Times New Roman" w:hAnsi="Times New Roman"/>
        </w:rPr>
        <w:t>DARD</w:t>
      </w:r>
      <w:r>
        <w:rPr>
          <w:rFonts w:ascii="Times New Roman" w:hAnsi="Times New Roman"/>
        </w:rPr>
        <w:t>) having Controllable Behind-the-Meter Generation</w:t>
      </w:r>
      <w:r w:rsidRPr="00A85C2C">
        <w:rPr>
          <w:rFonts w:ascii="Times New Roman" w:hAnsi="Times New Roman"/>
        </w:rPr>
        <w:t>,</w:t>
      </w:r>
      <w:r w:rsidRPr="00596C6A">
        <w:rPr>
          <w:rFonts w:ascii="Times New Roman" w:hAnsi="Times New Roman"/>
        </w:rPr>
        <w:t xml:space="preserve"> Ten-Minute Spinning Reserve shall be zero</w:t>
      </w:r>
      <w:r>
        <w:rPr>
          <w:rFonts w:ascii="Times New Roman" w:hAnsi="Times New Roman"/>
        </w:rPr>
        <w:t>.</w:t>
      </w:r>
    </w:p>
    <w:p w14:paraId="42A96231" w14:textId="77777777" w:rsidR="00E04FF1" w:rsidRPr="00596C6A" w:rsidRDefault="00E04FF1" w:rsidP="00E04FF1">
      <w:pPr>
        <w:spacing w:after="0" w:line="360" w:lineRule="auto"/>
        <w:ind w:left="720" w:hanging="720"/>
        <w:rPr>
          <w:rFonts w:ascii="Times New Roman" w:hAnsi="Times New Roman"/>
        </w:rPr>
      </w:pPr>
    </w:p>
    <w:p w14:paraId="7728C2F2" w14:textId="77777777" w:rsidR="00E04FF1" w:rsidRPr="00596C6A" w:rsidRDefault="00E04FF1" w:rsidP="00E04FF1">
      <w:pPr>
        <w:spacing w:after="0" w:line="360" w:lineRule="auto"/>
        <w:ind w:left="720" w:hanging="720"/>
        <w:rPr>
          <w:rFonts w:ascii="Times New Roman" w:hAnsi="Times New Roman"/>
        </w:rPr>
      </w:pPr>
      <w:r w:rsidRPr="00596C6A">
        <w:rPr>
          <w:rFonts w:ascii="Times New Roman" w:hAnsi="Times New Roman"/>
        </w:rPr>
        <w:t>(b)</w:t>
      </w:r>
      <w:r w:rsidRPr="00596C6A">
        <w:rPr>
          <w:rFonts w:ascii="Times New Roman" w:hAnsi="Times New Roman"/>
        </w:rPr>
        <w:tab/>
      </w:r>
      <w:r w:rsidRPr="00596C6A">
        <w:rPr>
          <w:rFonts w:ascii="Times New Roman" w:hAnsi="Times New Roman"/>
          <w:b/>
        </w:rPr>
        <w:t>Ten-Minute Non-Spinning Reserve.</w:t>
      </w:r>
      <w:r w:rsidRPr="00596C6A">
        <w:rPr>
          <w:rFonts w:ascii="Times New Roman" w:hAnsi="Times New Roman"/>
        </w:rPr>
        <w:t xml:space="preserve"> For </w:t>
      </w:r>
      <w:r>
        <w:rPr>
          <w:rFonts w:ascii="Times New Roman" w:hAnsi="Times New Roman"/>
        </w:rPr>
        <w:t xml:space="preserve">a </w:t>
      </w:r>
      <w:r w:rsidRPr="00596C6A">
        <w:rPr>
          <w:rFonts w:ascii="Times New Roman" w:hAnsi="Times New Roman"/>
        </w:rPr>
        <w:t xml:space="preserve">Dispatchable Asset Related Demand </w:t>
      </w:r>
      <w:r>
        <w:rPr>
          <w:rFonts w:ascii="Times New Roman" w:hAnsi="Times New Roman"/>
        </w:rPr>
        <w:t>(</w:t>
      </w:r>
      <w:r w:rsidRPr="00667A6F" w:rsidDel="00174A75">
        <w:rPr>
          <w:rFonts w:ascii="Times New Roman" w:hAnsi="Times New Roman"/>
        </w:rPr>
        <w:t xml:space="preserve">other than a </w:t>
      </w:r>
      <w:r>
        <w:rPr>
          <w:rFonts w:ascii="Times New Roman" w:hAnsi="Times New Roman"/>
        </w:rPr>
        <w:t xml:space="preserve">Storage </w:t>
      </w:r>
      <w:r w:rsidRPr="00667A6F" w:rsidDel="00174A75">
        <w:rPr>
          <w:rFonts w:ascii="Times New Roman" w:hAnsi="Times New Roman"/>
        </w:rPr>
        <w:t>DARD</w:t>
      </w:r>
      <w:r>
        <w:rPr>
          <w:rFonts w:ascii="Times New Roman" w:hAnsi="Times New Roman"/>
        </w:rPr>
        <w:t xml:space="preserve">) </w:t>
      </w:r>
      <w:r w:rsidRPr="004E0FA3">
        <w:rPr>
          <w:rFonts w:ascii="Times New Roman" w:hAnsi="Times New Roman"/>
        </w:rPr>
        <w:t xml:space="preserve">that has no </w:t>
      </w:r>
      <w:r>
        <w:rPr>
          <w:rFonts w:ascii="Times New Roman" w:hAnsi="Times New Roman"/>
        </w:rPr>
        <w:t>C</w:t>
      </w:r>
      <w:r w:rsidRPr="004E0FA3">
        <w:rPr>
          <w:rFonts w:ascii="Times New Roman" w:hAnsi="Times New Roman"/>
        </w:rPr>
        <w:t xml:space="preserve">ontrollable </w:t>
      </w:r>
      <w:r>
        <w:rPr>
          <w:rFonts w:ascii="Times New Roman" w:hAnsi="Times New Roman"/>
        </w:rPr>
        <w:t>B</w:t>
      </w:r>
      <w:r w:rsidRPr="004E0FA3">
        <w:rPr>
          <w:rFonts w:ascii="Times New Roman" w:hAnsi="Times New Roman"/>
        </w:rPr>
        <w:t>ehind</w:t>
      </w:r>
      <w:r>
        <w:rPr>
          <w:rFonts w:ascii="Times New Roman" w:hAnsi="Times New Roman"/>
        </w:rPr>
        <w:t>-</w:t>
      </w:r>
      <w:r w:rsidRPr="004E0FA3">
        <w:rPr>
          <w:rFonts w:ascii="Times New Roman" w:hAnsi="Times New Roman"/>
        </w:rPr>
        <w:t>the</w:t>
      </w:r>
      <w:r>
        <w:rPr>
          <w:rFonts w:ascii="Times New Roman" w:hAnsi="Times New Roman"/>
        </w:rPr>
        <w:t>-M</w:t>
      </w:r>
      <w:r w:rsidRPr="004E0FA3">
        <w:rPr>
          <w:rFonts w:ascii="Times New Roman" w:hAnsi="Times New Roman"/>
        </w:rPr>
        <w:t xml:space="preserve">eter </w:t>
      </w:r>
      <w:r>
        <w:rPr>
          <w:rFonts w:ascii="Times New Roman" w:hAnsi="Times New Roman"/>
        </w:rPr>
        <w:t>G</w:t>
      </w:r>
      <w:r w:rsidRPr="004E0FA3">
        <w:rPr>
          <w:rFonts w:ascii="Times New Roman" w:hAnsi="Times New Roman"/>
        </w:rPr>
        <w:t>eneration</w:t>
      </w:r>
      <w:r w:rsidRPr="00596C6A">
        <w:rPr>
          <w:rFonts w:ascii="Times New Roman" w:hAnsi="Times New Roman"/>
        </w:rPr>
        <w:t>, Ten-Minute Non-Spinning Reserve shall be zero.</w:t>
      </w:r>
      <w:r>
        <w:rPr>
          <w:rFonts w:ascii="Times New Roman" w:hAnsi="Times New Roman"/>
        </w:rPr>
        <w:t xml:space="preserve"> </w:t>
      </w:r>
      <w:r w:rsidRPr="00596C6A">
        <w:rPr>
          <w:rFonts w:ascii="Times New Roman" w:hAnsi="Times New Roman"/>
        </w:rPr>
        <w:t xml:space="preserve">For </w:t>
      </w:r>
      <w:r>
        <w:rPr>
          <w:rFonts w:ascii="Times New Roman" w:hAnsi="Times New Roman"/>
        </w:rPr>
        <w:t xml:space="preserve">a </w:t>
      </w:r>
      <w:r w:rsidRPr="00596C6A">
        <w:rPr>
          <w:rFonts w:ascii="Times New Roman" w:hAnsi="Times New Roman"/>
        </w:rPr>
        <w:t>Dispatchable Asset Related Demand</w:t>
      </w:r>
      <w:r>
        <w:rPr>
          <w:rFonts w:ascii="Times New Roman" w:hAnsi="Times New Roman"/>
        </w:rPr>
        <w:t xml:space="preserve"> (</w:t>
      </w:r>
      <w:r w:rsidRPr="00596C6A">
        <w:rPr>
          <w:rFonts w:ascii="Times New Roman" w:hAnsi="Times New Roman"/>
        </w:rPr>
        <w:t xml:space="preserve">other than a </w:t>
      </w:r>
      <w:r>
        <w:rPr>
          <w:rFonts w:ascii="Times New Roman" w:hAnsi="Times New Roman"/>
        </w:rPr>
        <w:t xml:space="preserve">Storage </w:t>
      </w:r>
      <w:r w:rsidRPr="00596C6A">
        <w:rPr>
          <w:rFonts w:ascii="Times New Roman" w:hAnsi="Times New Roman"/>
        </w:rPr>
        <w:t>DARD</w:t>
      </w:r>
      <w:r>
        <w:rPr>
          <w:rFonts w:ascii="Times New Roman" w:hAnsi="Times New Roman"/>
        </w:rPr>
        <w:t>)</w:t>
      </w:r>
      <w:r w:rsidRPr="004E0FA3">
        <w:t xml:space="preserve"> </w:t>
      </w:r>
      <w:r w:rsidRPr="004E0FA3">
        <w:rPr>
          <w:rFonts w:ascii="Times New Roman" w:hAnsi="Times New Roman"/>
        </w:rPr>
        <w:t xml:space="preserve">having </w:t>
      </w:r>
      <w:r>
        <w:rPr>
          <w:rFonts w:ascii="Times New Roman" w:hAnsi="Times New Roman"/>
        </w:rPr>
        <w:t>C</w:t>
      </w:r>
      <w:r w:rsidRPr="004E0FA3">
        <w:rPr>
          <w:rFonts w:ascii="Times New Roman" w:hAnsi="Times New Roman"/>
        </w:rPr>
        <w:t xml:space="preserve">ontrollable </w:t>
      </w:r>
      <w:r>
        <w:rPr>
          <w:rFonts w:ascii="Times New Roman" w:hAnsi="Times New Roman"/>
        </w:rPr>
        <w:t>B</w:t>
      </w:r>
      <w:r w:rsidRPr="004E0FA3">
        <w:rPr>
          <w:rFonts w:ascii="Times New Roman" w:hAnsi="Times New Roman"/>
        </w:rPr>
        <w:t>ehind</w:t>
      </w:r>
      <w:r>
        <w:rPr>
          <w:rFonts w:ascii="Times New Roman" w:hAnsi="Times New Roman"/>
        </w:rPr>
        <w:t>-</w:t>
      </w:r>
      <w:r w:rsidRPr="004E0FA3">
        <w:rPr>
          <w:rFonts w:ascii="Times New Roman" w:hAnsi="Times New Roman"/>
        </w:rPr>
        <w:t>the</w:t>
      </w:r>
      <w:r>
        <w:rPr>
          <w:rFonts w:ascii="Times New Roman" w:hAnsi="Times New Roman"/>
        </w:rPr>
        <w:t>-M</w:t>
      </w:r>
      <w:r w:rsidRPr="004E0FA3">
        <w:rPr>
          <w:rFonts w:ascii="Times New Roman" w:hAnsi="Times New Roman"/>
        </w:rPr>
        <w:t xml:space="preserve">eter </w:t>
      </w:r>
      <w:r>
        <w:rPr>
          <w:rFonts w:ascii="Times New Roman" w:hAnsi="Times New Roman"/>
        </w:rPr>
        <w:t>G</w:t>
      </w:r>
      <w:r w:rsidRPr="004E0FA3">
        <w:rPr>
          <w:rFonts w:ascii="Times New Roman" w:hAnsi="Times New Roman"/>
        </w:rPr>
        <w:t>eneration</w:t>
      </w:r>
      <w:r w:rsidRPr="00596C6A">
        <w:rPr>
          <w:rFonts w:ascii="Times New Roman" w:hAnsi="Times New Roman"/>
        </w:rPr>
        <w:t xml:space="preserve">, Ten-Minute Non-Spinning Reserve shall be calculated as the </w:t>
      </w:r>
      <w:r>
        <w:rPr>
          <w:rFonts w:ascii="Times New Roman" w:hAnsi="Times New Roman"/>
        </w:rPr>
        <w:t xml:space="preserve">decrease in consumption that </w:t>
      </w:r>
      <w:r w:rsidRPr="00596C6A">
        <w:rPr>
          <w:rFonts w:ascii="Times New Roman" w:hAnsi="Times New Roman"/>
        </w:rPr>
        <w:t>the Dispatchable Asset Related Demand</w:t>
      </w:r>
      <w:r>
        <w:rPr>
          <w:rFonts w:ascii="Times New Roman" w:hAnsi="Times New Roman"/>
        </w:rPr>
        <w:t xml:space="preserve"> could achieve, relative to its current telemetered consumption, within ten minutes given its ramp rate (and in no case to an amount less than </w:t>
      </w:r>
      <w:r w:rsidRPr="00596C6A">
        <w:rPr>
          <w:rFonts w:ascii="Times New Roman" w:hAnsi="Times New Roman"/>
        </w:rPr>
        <w:t>its Minimum Consumption Limit</w:t>
      </w:r>
      <w:r>
        <w:rPr>
          <w:rFonts w:ascii="Times New Roman" w:hAnsi="Times New Roman"/>
        </w:rPr>
        <w:t>)</w:t>
      </w:r>
      <w:r w:rsidRPr="00596C6A">
        <w:rPr>
          <w:rFonts w:ascii="Times New Roman" w:hAnsi="Times New Roman"/>
        </w:rPr>
        <w:t>.</w:t>
      </w:r>
    </w:p>
    <w:p w14:paraId="71CBB340" w14:textId="77777777" w:rsidR="00E04FF1" w:rsidRPr="00596C6A" w:rsidRDefault="00E04FF1" w:rsidP="00E04FF1">
      <w:pPr>
        <w:spacing w:after="0" w:line="360" w:lineRule="auto"/>
        <w:ind w:left="720" w:hanging="720"/>
        <w:rPr>
          <w:rFonts w:ascii="Times New Roman" w:hAnsi="Times New Roman"/>
        </w:rPr>
      </w:pPr>
    </w:p>
    <w:p w14:paraId="2EA88979" w14:textId="77777777" w:rsidR="00E04FF1" w:rsidRPr="00596C6A" w:rsidRDefault="00E04FF1" w:rsidP="00E04FF1">
      <w:pPr>
        <w:spacing w:after="0" w:line="360" w:lineRule="auto"/>
        <w:ind w:left="720" w:hanging="720"/>
        <w:rPr>
          <w:rFonts w:ascii="Times New Roman" w:hAnsi="Times New Roman"/>
        </w:rPr>
      </w:pPr>
      <w:r w:rsidRPr="00596C6A">
        <w:rPr>
          <w:rFonts w:ascii="Times New Roman" w:hAnsi="Times New Roman"/>
        </w:rPr>
        <w:t>(</w:t>
      </w:r>
      <w:proofErr w:type="gramStart"/>
      <w:r w:rsidRPr="00596C6A">
        <w:rPr>
          <w:rFonts w:ascii="Times New Roman" w:hAnsi="Times New Roman"/>
        </w:rPr>
        <w:t>c</w:t>
      </w:r>
      <w:proofErr w:type="gramEnd"/>
      <w:r w:rsidRPr="00596C6A">
        <w:rPr>
          <w:rFonts w:ascii="Times New Roman" w:hAnsi="Times New Roman"/>
        </w:rPr>
        <w:t>)</w:t>
      </w:r>
      <w:r w:rsidRPr="00596C6A">
        <w:rPr>
          <w:rFonts w:ascii="Times New Roman" w:hAnsi="Times New Roman"/>
        </w:rPr>
        <w:tab/>
      </w:r>
      <w:r w:rsidRPr="00596C6A">
        <w:rPr>
          <w:rFonts w:ascii="Times New Roman" w:hAnsi="Times New Roman"/>
          <w:b/>
        </w:rPr>
        <w:t>Thirty-Minute Operating Reserve.</w:t>
      </w:r>
      <w:r w:rsidRPr="00596C6A">
        <w:rPr>
          <w:rFonts w:ascii="Times New Roman" w:hAnsi="Times New Roman"/>
        </w:rPr>
        <w:t xml:space="preserve"> For </w:t>
      </w:r>
      <w:r>
        <w:rPr>
          <w:rFonts w:ascii="Times New Roman" w:hAnsi="Times New Roman"/>
        </w:rPr>
        <w:t xml:space="preserve">a </w:t>
      </w:r>
      <w:r w:rsidRPr="00596C6A">
        <w:rPr>
          <w:rFonts w:ascii="Times New Roman" w:hAnsi="Times New Roman"/>
        </w:rPr>
        <w:t xml:space="preserve">Dispatchable Asset Related Demand </w:t>
      </w:r>
      <w:r>
        <w:rPr>
          <w:rFonts w:ascii="Times New Roman" w:hAnsi="Times New Roman"/>
        </w:rPr>
        <w:t>(</w:t>
      </w:r>
      <w:r w:rsidRPr="00596C6A">
        <w:rPr>
          <w:rFonts w:ascii="Times New Roman" w:hAnsi="Times New Roman"/>
        </w:rPr>
        <w:t xml:space="preserve">other than a </w:t>
      </w:r>
      <w:r>
        <w:rPr>
          <w:rFonts w:ascii="Times New Roman" w:hAnsi="Times New Roman"/>
        </w:rPr>
        <w:t xml:space="preserve">Storage </w:t>
      </w:r>
      <w:r w:rsidRPr="00596C6A">
        <w:rPr>
          <w:rFonts w:ascii="Times New Roman" w:hAnsi="Times New Roman"/>
        </w:rPr>
        <w:t>DARD</w:t>
      </w:r>
      <w:r>
        <w:rPr>
          <w:rFonts w:ascii="Times New Roman" w:hAnsi="Times New Roman"/>
        </w:rPr>
        <w:t>)</w:t>
      </w:r>
      <w:r w:rsidRPr="004E0FA3">
        <w:rPr>
          <w:rFonts w:ascii="Times New Roman" w:hAnsi="Times New Roman"/>
        </w:rPr>
        <w:t xml:space="preserve"> that has no </w:t>
      </w:r>
      <w:r>
        <w:rPr>
          <w:rFonts w:ascii="Times New Roman" w:hAnsi="Times New Roman"/>
        </w:rPr>
        <w:t>C</w:t>
      </w:r>
      <w:r w:rsidRPr="004E0FA3">
        <w:rPr>
          <w:rFonts w:ascii="Times New Roman" w:hAnsi="Times New Roman"/>
        </w:rPr>
        <w:t xml:space="preserve">ontrollable </w:t>
      </w:r>
      <w:r>
        <w:rPr>
          <w:rFonts w:ascii="Times New Roman" w:hAnsi="Times New Roman"/>
        </w:rPr>
        <w:t>B</w:t>
      </w:r>
      <w:r w:rsidRPr="004E0FA3">
        <w:rPr>
          <w:rFonts w:ascii="Times New Roman" w:hAnsi="Times New Roman"/>
        </w:rPr>
        <w:t>ehind</w:t>
      </w:r>
      <w:r>
        <w:rPr>
          <w:rFonts w:ascii="Times New Roman" w:hAnsi="Times New Roman"/>
        </w:rPr>
        <w:t>-</w:t>
      </w:r>
      <w:r w:rsidRPr="004E0FA3">
        <w:rPr>
          <w:rFonts w:ascii="Times New Roman" w:hAnsi="Times New Roman"/>
        </w:rPr>
        <w:t>the</w:t>
      </w:r>
      <w:r>
        <w:rPr>
          <w:rFonts w:ascii="Times New Roman" w:hAnsi="Times New Roman"/>
        </w:rPr>
        <w:t>-M</w:t>
      </w:r>
      <w:r w:rsidRPr="004E0FA3">
        <w:rPr>
          <w:rFonts w:ascii="Times New Roman" w:hAnsi="Times New Roman"/>
        </w:rPr>
        <w:t xml:space="preserve">eter </w:t>
      </w:r>
      <w:r>
        <w:rPr>
          <w:rFonts w:ascii="Times New Roman" w:hAnsi="Times New Roman"/>
        </w:rPr>
        <w:t>G</w:t>
      </w:r>
      <w:r w:rsidRPr="004E0FA3">
        <w:rPr>
          <w:rFonts w:ascii="Times New Roman" w:hAnsi="Times New Roman"/>
        </w:rPr>
        <w:t>eneration</w:t>
      </w:r>
      <w:r w:rsidRPr="00596C6A">
        <w:rPr>
          <w:rFonts w:ascii="Times New Roman" w:hAnsi="Times New Roman"/>
        </w:rPr>
        <w:t>, Thirty-Minute Operating Reserve shall be calculated as the decrease in consumption that the Dispatchable Asset Related Demand could achieve</w:t>
      </w:r>
      <w:r>
        <w:rPr>
          <w:rFonts w:ascii="Times New Roman" w:hAnsi="Times New Roman"/>
        </w:rPr>
        <w:t>,</w:t>
      </w:r>
      <w:r w:rsidRPr="00596C6A">
        <w:rPr>
          <w:rFonts w:ascii="Times New Roman" w:hAnsi="Times New Roman"/>
        </w:rPr>
        <w:t xml:space="preserve"> relative to its current telemetered consumption</w:t>
      </w:r>
      <w:r>
        <w:rPr>
          <w:rFonts w:ascii="Times New Roman" w:hAnsi="Times New Roman"/>
        </w:rPr>
        <w:t>,</w:t>
      </w:r>
      <w:r w:rsidRPr="00596C6A">
        <w:rPr>
          <w:rFonts w:ascii="Times New Roman" w:hAnsi="Times New Roman"/>
        </w:rPr>
        <w:t xml:space="preserve"> within thirty minutes given its ramp rate (and in no case to an amount less than its Minimum Consumption Limit) minus the Ten-Minute Spinning Reserve quantity calculated for the Dispatchable Asset Related Demand pursuant to subsection (a) above</w:t>
      </w:r>
      <w:r>
        <w:rPr>
          <w:rFonts w:ascii="Times New Roman" w:hAnsi="Times New Roman"/>
        </w:rPr>
        <w:t xml:space="preserve">. </w:t>
      </w:r>
      <w:r w:rsidRPr="00596C6A">
        <w:rPr>
          <w:rFonts w:ascii="Times New Roman" w:hAnsi="Times New Roman"/>
        </w:rPr>
        <w:t xml:space="preserve">For </w:t>
      </w:r>
      <w:r>
        <w:rPr>
          <w:rFonts w:ascii="Times New Roman" w:hAnsi="Times New Roman"/>
        </w:rPr>
        <w:t xml:space="preserve">a </w:t>
      </w:r>
      <w:r w:rsidRPr="00596C6A">
        <w:rPr>
          <w:rFonts w:ascii="Times New Roman" w:hAnsi="Times New Roman"/>
        </w:rPr>
        <w:t xml:space="preserve">Dispatchable Asset Related Demand </w:t>
      </w:r>
      <w:r>
        <w:rPr>
          <w:rFonts w:ascii="Times New Roman" w:hAnsi="Times New Roman"/>
        </w:rPr>
        <w:t>(</w:t>
      </w:r>
      <w:r w:rsidRPr="00596C6A">
        <w:rPr>
          <w:rFonts w:ascii="Times New Roman" w:hAnsi="Times New Roman"/>
        </w:rPr>
        <w:t xml:space="preserve">other than a </w:t>
      </w:r>
      <w:r>
        <w:rPr>
          <w:rFonts w:ascii="Times New Roman" w:hAnsi="Times New Roman"/>
        </w:rPr>
        <w:t xml:space="preserve">Storage </w:t>
      </w:r>
      <w:r w:rsidRPr="00596C6A">
        <w:rPr>
          <w:rFonts w:ascii="Times New Roman" w:hAnsi="Times New Roman"/>
        </w:rPr>
        <w:t>DARD</w:t>
      </w:r>
      <w:r>
        <w:rPr>
          <w:rFonts w:ascii="Times New Roman" w:hAnsi="Times New Roman"/>
        </w:rPr>
        <w:t xml:space="preserve">) </w:t>
      </w:r>
      <w:r w:rsidRPr="004E0FA3">
        <w:rPr>
          <w:rFonts w:ascii="Times New Roman" w:hAnsi="Times New Roman"/>
        </w:rPr>
        <w:t xml:space="preserve">having </w:t>
      </w:r>
      <w:r>
        <w:rPr>
          <w:rFonts w:ascii="Times New Roman" w:hAnsi="Times New Roman"/>
        </w:rPr>
        <w:t>C</w:t>
      </w:r>
      <w:r w:rsidRPr="004E0FA3">
        <w:rPr>
          <w:rFonts w:ascii="Times New Roman" w:hAnsi="Times New Roman"/>
        </w:rPr>
        <w:t xml:space="preserve">ontrollable </w:t>
      </w:r>
      <w:r>
        <w:rPr>
          <w:rFonts w:ascii="Times New Roman" w:hAnsi="Times New Roman"/>
        </w:rPr>
        <w:t>B</w:t>
      </w:r>
      <w:r w:rsidRPr="004E0FA3">
        <w:rPr>
          <w:rFonts w:ascii="Times New Roman" w:hAnsi="Times New Roman"/>
        </w:rPr>
        <w:t>ehind</w:t>
      </w:r>
      <w:r>
        <w:rPr>
          <w:rFonts w:ascii="Times New Roman" w:hAnsi="Times New Roman"/>
        </w:rPr>
        <w:t>-</w:t>
      </w:r>
      <w:r w:rsidRPr="004E0FA3">
        <w:rPr>
          <w:rFonts w:ascii="Times New Roman" w:hAnsi="Times New Roman"/>
        </w:rPr>
        <w:t>the</w:t>
      </w:r>
      <w:r>
        <w:rPr>
          <w:rFonts w:ascii="Times New Roman" w:hAnsi="Times New Roman"/>
        </w:rPr>
        <w:t>-M</w:t>
      </w:r>
      <w:r w:rsidRPr="004E0FA3">
        <w:rPr>
          <w:rFonts w:ascii="Times New Roman" w:hAnsi="Times New Roman"/>
        </w:rPr>
        <w:t xml:space="preserve">eter </w:t>
      </w:r>
      <w:r>
        <w:rPr>
          <w:rFonts w:ascii="Times New Roman" w:hAnsi="Times New Roman"/>
        </w:rPr>
        <w:t>G</w:t>
      </w:r>
      <w:r w:rsidRPr="004E0FA3">
        <w:rPr>
          <w:rFonts w:ascii="Times New Roman" w:hAnsi="Times New Roman"/>
        </w:rPr>
        <w:t>eneration</w:t>
      </w:r>
      <w:r w:rsidRPr="00596C6A">
        <w:rPr>
          <w:rFonts w:ascii="Times New Roman" w:hAnsi="Times New Roman"/>
        </w:rPr>
        <w:t>, Thirty-Minute Operating Reserve shall be calculated as</w:t>
      </w:r>
      <w:r>
        <w:rPr>
          <w:rFonts w:ascii="Times New Roman" w:hAnsi="Times New Roman"/>
        </w:rPr>
        <w:t xml:space="preserve"> the decrease in consumption that </w:t>
      </w:r>
      <w:r w:rsidRPr="00596C6A">
        <w:rPr>
          <w:rFonts w:ascii="Times New Roman" w:hAnsi="Times New Roman"/>
        </w:rPr>
        <w:t>the Dispatchable Asset Related Demand</w:t>
      </w:r>
      <w:r>
        <w:rPr>
          <w:rFonts w:ascii="Times New Roman" w:hAnsi="Times New Roman"/>
        </w:rPr>
        <w:t xml:space="preserve"> could achieve, relative to </w:t>
      </w:r>
      <w:r w:rsidRPr="00596C6A">
        <w:rPr>
          <w:rFonts w:ascii="Times New Roman" w:hAnsi="Times New Roman"/>
        </w:rPr>
        <w:t>its current telemetered consumption</w:t>
      </w:r>
      <w:r>
        <w:rPr>
          <w:rFonts w:ascii="Times New Roman" w:hAnsi="Times New Roman"/>
        </w:rPr>
        <w:t>, within thirty minutes given its ramp rate (and in no case to an amount less than</w:t>
      </w:r>
      <w:r w:rsidRPr="00596C6A">
        <w:rPr>
          <w:rFonts w:ascii="Times New Roman" w:hAnsi="Times New Roman"/>
        </w:rPr>
        <w:t xml:space="preserve"> its Minimum Consumption Limit</w:t>
      </w:r>
      <w:r>
        <w:rPr>
          <w:rFonts w:ascii="Times New Roman" w:hAnsi="Times New Roman"/>
        </w:rPr>
        <w:t>)</w:t>
      </w:r>
      <w:r w:rsidRPr="00596C6A">
        <w:rPr>
          <w:rFonts w:ascii="Times New Roman" w:hAnsi="Times New Roman"/>
        </w:rPr>
        <w:t xml:space="preserve"> </w:t>
      </w:r>
      <w:r w:rsidRPr="00596C6A">
        <w:rPr>
          <w:rFonts w:ascii="Times New Roman" w:hAnsi="Times New Roman"/>
        </w:rPr>
        <w:lastRenderedPageBreak/>
        <w:t>minus the Ten-Minute Non-Spinning Reserve quantity calculated for the Dispatchable Asset Related Demand pursuant to subsection (b) above.</w:t>
      </w:r>
    </w:p>
    <w:p w14:paraId="12AEBE1A" w14:textId="77777777" w:rsidR="00E04FF1" w:rsidRDefault="00E04FF1" w:rsidP="00E04FF1">
      <w:pPr>
        <w:spacing w:after="0" w:line="360" w:lineRule="auto"/>
        <w:ind w:left="720" w:hanging="720"/>
        <w:rPr>
          <w:rFonts w:ascii="Times New Roman" w:hAnsi="Times New Roman"/>
        </w:rPr>
      </w:pPr>
    </w:p>
    <w:p w14:paraId="54BFA870" w14:textId="77777777" w:rsidR="00E04FF1" w:rsidRPr="0037467A" w:rsidRDefault="00E04FF1" w:rsidP="00E04FF1">
      <w:pPr>
        <w:spacing w:after="0" w:line="360" w:lineRule="auto"/>
        <w:rPr>
          <w:rFonts w:ascii="Times New Roman" w:hAnsi="Times New Roman"/>
          <w:b/>
        </w:rPr>
      </w:pPr>
      <w:r w:rsidRPr="0037467A">
        <w:rPr>
          <w:rFonts w:ascii="Times New Roman" w:hAnsi="Times New Roman"/>
          <w:b/>
        </w:rPr>
        <w:t>III.1.7.19.2</w:t>
      </w:r>
      <w:r>
        <w:rPr>
          <w:rFonts w:ascii="Times New Roman" w:hAnsi="Times New Roman"/>
          <w:b/>
        </w:rPr>
        <w:t>.3</w:t>
      </w:r>
      <w:r w:rsidRPr="0037467A">
        <w:rPr>
          <w:rFonts w:ascii="Times New Roman" w:hAnsi="Times New Roman"/>
          <w:b/>
        </w:rPr>
        <w:tab/>
      </w:r>
      <w:r>
        <w:rPr>
          <w:rFonts w:ascii="Times New Roman" w:hAnsi="Times New Roman"/>
          <w:b/>
        </w:rPr>
        <w:tab/>
        <w:t>Demand Response Resources</w:t>
      </w:r>
      <w:ins w:id="10" w:author="Author">
        <w:r w:rsidR="00740072">
          <w:rPr>
            <w:rFonts w:ascii="Times New Roman" w:hAnsi="Times New Roman"/>
            <w:b/>
          </w:rPr>
          <w:t xml:space="preserve"> and Demand Response Distributed Energy Resource Aggregations</w:t>
        </w:r>
      </w:ins>
      <w:r w:rsidRPr="0037467A">
        <w:rPr>
          <w:rFonts w:ascii="Times New Roman" w:hAnsi="Times New Roman"/>
          <w:b/>
        </w:rPr>
        <w:t>.</w:t>
      </w:r>
    </w:p>
    <w:p w14:paraId="57ADA4FB" w14:textId="7BB8121F" w:rsidR="00B67129" w:rsidRDefault="00E04FF1" w:rsidP="00B67129">
      <w:pPr>
        <w:spacing w:after="0" w:line="360" w:lineRule="auto"/>
        <w:rPr>
          <w:ins w:id="11" w:author="Author"/>
          <w:rFonts w:ascii="Times New Roman" w:hAnsi="Times New Roman"/>
        </w:rPr>
      </w:pPr>
      <w:r>
        <w:rPr>
          <w:rFonts w:ascii="Times New Roman" w:hAnsi="Times New Roman"/>
        </w:rPr>
        <w:t>For a Demand Response Resource</w:t>
      </w:r>
      <w:ins w:id="12" w:author="Author">
        <w:r w:rsidR="00307F51">
          <w:rPr>
            <w:rFonts w:ascii="Times New Roman" w:hAnsi="Times New Roman"/>
          </w:rPr>
          <w:t xml:space="preserve"> or Demand Response Distributed Energy Resource </w:t>
        </w:r>
        <w:r w:rsidR="001D527A">
          <w:rPr>
            <w:rFonts w:ascii="Times New Roman" w:hAnsi="Times New Roman"/>
          </w:rPr>
          <w:t>Aggregation</w:t>
        </w:r>
      </w:ins>
      <w:r>
        <w:rPr>
          <w:rFonts w:ascii="Times New Roman" w:hAnsi="Times New Roman"/>
        </w:rPr>
        <w:t xml:space="preserve"> that does not provide one-minute telemetry to the ISO, notwithstanding any provision in this Section III.1.7.19.2.3 to the contrary, the Ten-Minute Spinning Reserve and Ten-Minute Non-Spinning Reserve components of the Real-Time Reserve Designation shall be zero.</w:t>
      </w:r>
      <w:r w:rsidRPr="00B505EF">
        <w:t xml:space="preserve"> </w:t>
      </w:r>
      <w:r w:rsidRPr="00B505EF">
        <w:rPr>
          <w:rFonts w:ascii="Times New Roman" w:hAnsi="Times New Roman"/>
        </w:rPr>
        <w:t>The Demand Response Resource Ramp Rate used in calculations in this section shall be the lesser of the Resource’s offered Demand Response Resource Ramp Rate and its audited</w:t>
      </w:r>
      <w:r w:rsidRPr="00B505EF">
        <w:t xml:space="preserve"> </w:t>
      </w:r>
      <w:r w:rsidRPr="00B505EF">
        <w:rPr>
          <w:rFonts w:ascii="Times New Roman" w:hAnsi="Times New Roman"/>
        </w:rPr>
        <w:t>Demand Response Resource Ramp Rate as described in Section III.1.5.2</w:t>
      </w:r>
      <w:r>
        <w:rPr>
          <w:rFonts w:ascii="Times New Roman" w:hAnsi="Times New Roman"/>
        </w:rPr>
        <w:t>.</w:t>
      </w:r>
      <w:ins w:id="13" w:author="Author">
        <w:r w:rsidR="00B67129">
          <w:rPr>
            <w:rFonts w:ascii="Times New Roman" w:hAnsi="Times New Roman"/>
          </w:rPr>
          <w:t xml:space="preserve"> </w:t>
        </w:r>
        <w:r w:rsidR="00B67129" w:rsidRPr="00B505EF">
          <w:rPr>
            <w:rFonts w:ascii="Times New Roman" w:hAnsi="Times New Roman"/>
          </w:rPr>
          <w:t xml:space="preserve">The Demand Response </w:t>
        </w:r>
        <w:r w:rsidR="00B67129">
          <w:rPr>
            <w:rFonts w:ascii="Times New Roman" w:hAnsi="Times New Roman"/>
          </w:rPr>
          <w:t xml:space="preserve">Distributed Energy </w:t>
        </w:r>
        <w:r w:rsidR="00B67129" w:rsidRPr="00B505EF">
          <w:rPr>
            <w:rFonts w:ascii="Times New Roman" w:hAnsi="Times New Roman"/>
          </w:rPr>
          <w:t xml:space="preserve">Resource </w:t>
        </w:r>
        <w:r w:rsidR="00B67129">
          <w:rPr>
            <w:rFonts w:ascii="Times New Roman" w:hAnsi="Times New Roman"/>
          </w:rPr>
          <w:t xml:space="preserve">Aggregation </w:t>
        </w:r>
        <w:r w:rsidR="00B67129" w:rsidRPr="00B505EF">
          <w:rPr>
            <w:rFonts w:ascii="Times New Roman" w:hAnsi="Times New Roman"/>
          </w:rPr>
          <w:t xml:space="preserve">Ramp Rate used in calculations in this section shall be the lesser of the Resource’s offered Demand Response </w:t>
        </w:r>
        <w:r w:rsidR="00B67129">
          <w:rPr>
            <w:rFonts w:ascii="Times New Roman" w:hAnsi="Times New Roman"/>
          </w:rPr>
          <w:t xml:space="preserve">Distributed Energy </w:t>
        </w:r>
        <w:r w:rsidR="00B67129" w:rsidRPr="00B505EF">
          <w:rPr>
            <w:rFonts w:ascii="Times New Roman" w:hAnsi="Times New Roman"/>
          </w:rPr>
          <w:t xml:space="preserve">Resource </w:t>
        </w:r>
        <w:r w:rsidR="00B67129">
          <w:rPr>
            <w:rFonts w:ascii="Times New Roman" w:hAnsi="Times New Roman"/>
          </w:rPr>
          <w:t xml:space="preserve">Aggregation </w:t>
        </w:r>
        <w:r w:rsidR="00B67129" w:rsidRPr="00B505EF">
          <w:rPr>
            <w:rFonts w:ascii="Times New Roman" w:hAnsi="Times New Roman"/>
          </w:rPr>
          <w:t>Ramp Rate and its audited</w:t>
        </w:r>
        <w:r w:rsidR="00B67129" w:rsidRPr="00B505EF">
          <w:t xml:space="preserve"> </w:t>
        </w:r>
        <w:r w:rsidR="00B67129" w:rsidRPr="00B505EF">
          <w:rPr>
            <w:rFonts w:ascii="Times New Roman" w:hAnsi="Times New Roman"/>
          </w:rPr>
          <w:t xml:space="preserve">Demand Response </w:t>
        </w:r>
        <w:r w:rsidR="00B67129">
          <w:rPr>
            <w:rFonts w:ascii="Times New Roman" w:hAnsi="Times New Roman"/>
          </w:rPr>
          <w:t xml:space="preserve">Distributed Energy </w:t>
        </w:r>
        <w:r w:rsidR="00B67129" w:rsidRPr="00B505EF">
          <w:rPr>
            <w:rFonts w:ascii="Times New Roman" w:hAnsi="Times New Roman"/>
          </w:rPr>
          <w:t xml:space="preserve">Resource </w:t>
        </w:r>
        <w:r w:rsidR="00B67129">
          <w:rPr>
            <w:rFonts w:ascii="Times New Roman" w:hAnsi="Times New Roman"/>
          </w:rPr>
          <w:t xml:space="preserve">Aggregation </w:t>
        </w:r>
        <w:r w:rsidR="00B67129" w:rsidRPr="00B505EF">
          <w:rPr>
            <w:rFonts w:ascii="Times New Roman" w:hAnsi="Times New Roman"/>
          </w:rPr>
          <w:t xml:space="preserve">Ramp Rate as described in </w:t>
        </w:r>
        <w:r w:rsidR="00B67129" w:rsidRPr="006958A4">
          <w:rPr>
            <w:rFonts w:ascii="Times New Roman" w:hAnsi="Times New Roman"/>
          </w:rPr>
          <w:t>Section III.</w:t>
        </w:r>
        <w:r w:rsidR="00032C5D" w:rsidRPr="006958A4">
          <w:rPr>
            <w:rFonts w:ascii="Times New Roman" w:hAnsi="Times New Roman"/>
          </w:rPr>
          <w:t>1.5.2</w:t>
        </w:r>
      </w:ins>
      <w:r w:rsidR="002D339C" w:rsidRPr="006958A4">
        <w:rPr>
          <w:rFonts w:ascii="Times New Roman" w:hAnsi="Times New Roman"/>
        </w:rPr>
        <w:t>.</w:t>
      </w:r>
    </w:p>
    <w:p w14:paraId="3B9F1849" w14:textId="77777777" w:rsidR="00E04FF1" w:rsidRDefault="00E04FF1" w:rsidP="00E04FF1">
      <w:pPr>
        <w:spacing w:after="0" w:line="360" w:lineRule="auto"/>
        <w:rPr>
          <w:rFonts w:ascii="Times New Roman" w:hAnsi="Times New Roman"/>
        </w:rPr>
      </w:pPr>
    </w:p>
    <w:p w14:paraId="61737FF6" w14:textId="77777777" w:rsidR="00E04FF1" w:rsidRDefault="00E04FF1" w:rsidP="00E04FF1">
      <w:pPr>
        <w:spacing w:after="0" w:line="360" w:lineRule="auto"/>
        <w:rPr>
          <w:rFonts w:ascii="Times New Roman" w:hAnsi="Times New Roman"/>
        </w:rPr>
      </w:pPr>
    </w:p>
    <w:p w14:paraId="2700D93C" w14:textId="77777777" w:rsidR="00E04FF1" w:rsidRPr="005F71AB" w:rsidRDefault="00E04FF1" w:rsidP="00E04FF1">
      <w:pPr>
        <w:spacing w:after="0" w:line="360" w:lineRule="auto"/>
        <w:ind w:left="720" w:hanging="720"/>
        <w:rPr>
          <w:rFonts w:ascii="Times New Roman" w:hAnsi="Times New Roman"/>
          <w:b/>
        </w:rPr>
      </w:pPr>
      <w:r w:rsidRPr="005F71AB">
        <w:rPr>
          <w:rFonts w:ascii="Times New Roman" w:hAnsi="Times New Roman"/>
          <w:b/>
        </w:rPr>
        <w:t>III.1.7.19.2.</w:t>
      </w:r>
      <w:r>
        <w:rPr>
          <w:rFonts w:ascii="Times New Roman" w:hAnsi="Times New Roman"/>
          <w:b/>
        </w:rPr>
        <w:t>3</w:t>
      </w:r>
      <w:r w:rsidRPr="005F71AB">
        <w:rPr>
          <w:rFonts w:ascii="Times New Roman" w:hAnsi="Times New Roman"/>
          <w:b/>
        </w:rPr>
        <w:t>.1</w:t>
      </w:r>
      <w:r w:rsidRPr="005F71AB">
        <w:rPr>
          <w:rFonts w:ascii="Times New Roman" w:hAnsi="Times New Roman"/>
          <w:b/>
        </w:rPr>
        <w:tab/>
      </w:r>
      <w:r>
        <w:rPr>
          <w:rFonts w:ascii="Times New Roman" w:hAnsi="Times New Roman"/>
          <w:b/>
        </w:rPr>
        <w:tab/>
      </w:r>
      <w:r w:rsidRPr="005F71AB">
        <w:rPr>
          <w:rFonts w:ascii="Times New Roman" w:hAnsi="Times New Roman"/>
          <w:b/>
        </w:rPr>
        <w:t>Dispatched.</w:t>
      </w:r>
    </w:p>
    <w:p w14:paraId="669A969B" w14:textId="77777777" w:rsidR="00E04FF1" w:rsidRDefault="00E04FF1" w:rsidP="00E04FF1">
      <w:pPr>
        <w:spacing w:after="0" w:line="360" w:lineRule="auto"/>
        <w:ind w:left="720" w:hanging="720"/>
        <w:rPr>
          <w:rFonts w:ascii="Times New Roman" w:hAnsi="Times New Roman"/>
        </w:rPr>
      </w:pPr>
    </w:p>
    <w:p w14:paraId="5390A0E8" w14:textId="5EE5E432" w:rsidR="00E04FF1" w:rsidRDefault="00E04FF1" w:rsidP="00504DFD">
      <w:pPr>
        <w:spacing w:after="0" w:line="360" w:lineRule="auto"/>
        <w:ind w:left="720" w:hanging="720"/>
        <w:rPr>
          <w:rFonts w:ascii="Times New Roman" w:hAnsi="Times New Roman"/>
        </w:rPr>
      </w:pPr>
      <w:r>
        <w:rPr>
          <w:rFonts w:ascii="Times New Roman" w:hAnsi="Times New Roman"/>
        </w:rPr>
        <w:t>(a)</w:t>
      </w:r>
      <w:r>
        <w:rPr>
          <w:rFonts w:ascii="Times New Roman" w:hAnsi="Times New Roman"/>
        </w:rPr>
        <w:tab/>
      </w:r>
      <w:r w:rsidRPr="00666651">
        <w:rPr>
          <w:rFonts w:ascii="Times New Roman" w:hAnsi="Times New Roman"/>
          <w:b/>
        </w:rPr>
        <w:t>Ten-Minute Spinning Reserve.</w:t>
      </w:r>
      <w:r>
        <w:rPr>
          <w:rFonts w:ascii="Times New Roman" w:hAnsi="Times New Roman"/>
        </w:rPr>
        <w:t xml:space="preserve"> For a Demand Response Resource</w:t>
      </w:r>
      <w:ins w:id="14" w:author="Author">
        <w:r w:rsidR="004325BC">
          <w:rPr>
            <w:rFonts w:ascii="Times New Roman" w:hAnsi="Times New Roman"/>
          </w:rPr>
          <w:t xml:space="preserve"> </w:t>
        </w:r>
        <w:r w:rsidR="004325BC" w:rsidRPr="004325BC">
          <w:rPr>
            <w:rFonts w:ascii="Times New Roman" w:hAnsi="Times New Roman"/>
          </w:rPr>
          <w:t>or Demand Response Distributed Energy Resource Aggregation</w:t>
        </w:r>
      </w:ins>
      <w:r>
        <w:rPr>
          <w:rFonts w:ascii="Times New Roman" w:hAnsi="Times New Roman"/>
        </w:rPr>
        <w:t xml:space="preserve"> that is being dispatched and that has no Controllable Behind-the-Meter Generation, Ten-Minute Spinning Reserve shall be calculated as the increase in demand reduction that the Demand Response Resource</w:t>
      </w:r>
      <w:ins w:id="15" w:author="Author">
        <w:r w:rsidR="004325BC">
          <w:rPr>
            <w:rFonts w:ascii="Times New Roman" w:hAnsi="Times New Roman"/>
          </w:rPr>
          <w:t xml:space="preserve"> </w:t>
        </w:r>
        <w:r w:rsidR="004325BC" w:rsidRPr="004325BC">
          <w:rPr>
            <w:rFonts w:ascii="Times New Roman" w:hAnsi="Times New Roman"/>
          </w:rPr>
          <w:t>or</w:t>
        </w:r>
        <w:r w:rsidR="00865A9A">
          <w:rPr>
            <w:rFonts w:ascii="Times New Roman" w:hAnsi="Times New Roman"/>
          </w:rPr>
          <w:t xml:space="preserve"> as the increase in demand reduction and/or energy injection that the</w:t>
        </w:r>
        <w:r w:rsidR="004325BC" w:rsidRPr="004325BC">
          <w:rPr>
            <w:rFonts w:ascii="Times New Roman" w:hAnsi="Times New Roman"/>
          </w:rPr>
          <w:t xml:space="preserve"> Demand Response Distributed Energy Resource Aggregation</w:t>
        </w:r>
        <w:r w:rsidR="004325BC">
          <w:rPr>
            <w:rFonts w:ascii="Times New Roman" w:hAnsi="Times New Roman"/>
          </w:rPr>
          <w:t xml:space="preserve"> </w:t>
        </w:r>
      </w:ins>
      <w:r>
        <w:rPr>
          <w:rFonts w:ascii="Times New Roman" w:hAnsi="Times New Roman"/>
        </w:rPr>
        <w:t xml:space="preserve"> could achieve, relative to the estimated current </w:t>
      </w:r>
      <w:ins w:id="16" w:author="Author">
        <w:r w:rsidR="00865A9A">
          <w:rPr>
            <w:rFonts w:ascii="Times New Roman" w:hAnsi="Times New Roman"/>
          </w:rPr>
          <w:t>operational</w:t>
        </w:r>
      </w:ins>
      <w:del w:id="17" w:author="Author">
        <w:r w:rsidDel="00865A9A">
          <w:rPr>
            <w:rFonts w:ascii="Times New Roman" w:hAnsi="Times New Roman"/>
          </w:rPr>
          <w:delText>demand reduction</w:delText>
        </w:r>
      </w:del>
      <w:r>
        <w:rPr>
          <w:rFonts w:ascii="Times New Roman" w:hAnsi="Times New Roman"/>
        </w:rPr>
        <w:t xml:space="preserve"> level, within ten minutes given </w:t>
      </w:r>
      <w:r w:rsidRPr="003E08C6">
        <w:rPr>
          <w:rFonts w:ascii="Times New Roman" w:hAnsi="Times New Roman"/>
        </w:rPr>
        <w:t>Demand Response Resource Ramp Rate</w:t>
      </w:r>
      <w:ins w:id="18" w:author="Author">
        <w:r w:rsidR="00B67129">
          <w:rPr>
            <w:rFonts w:ascii="Times New Roman" w:hAnsi="Times New Roman"/>
          </w:rPr>
          <w:t xml:space="preserve"> or </w:t>
        </w:r>
        <w:r w:rsidR="00B67129" w:rsidRPr="00B505EF">
          <w:rPr>
            <w:rFonts w:ascii="Times New Roman" w:hAnsi="Times New Roman"/>
          </w:rPr>
          <w:t xml:space="preserve">Demand Response </w:t>
        </w:r>
        <w:r w:rsidR="00B67129">
          <w:rPr>
            <w:rFonts w:ascii="Times New Roman" w:hAnsi="Times New Roman"/>
          </w:rPr>
          <w:t xml:space="preserve">Distributed Energy </w:t>
        </w:r>
        <w:r w:rsidR="00B67129" w:rsidRPr="00B505EF">
          <w:rPr>
            <w:rFonts w:ascii="Times New Roman" w:hAnsi="Times New Roman"/>
          </w:rPr>
          <w:t xml:space="preserve">Resource </w:t>
        </w:r>
        <w:r w:rsidR="00B67129">
          <w:rPr>
            <w:rFonts w:ascii="Times New Roman" w:hAnsi="Times New Roman"/>
          </w:rPr>
          <w:t xml:space="preserve">Aggregation </w:t>
        </w:r>
        <w:r w:rsidR="00B67129" w:rsidRPr="00B505EF">
          <w:rPr>
            <w:rFonts w:ascii="Times New Roman" w:hAnsi="Times New Roman"/>
          </w:rPr>
          <w:t>Ramp Rate</w:t>
        </w:r>
        <w:r w:rsidR="00B67129">
          <w:rPr>
            <w:rFonts w:ascii="Times New Roman" w:hAnsi="Times New Roman"/>
          </w:rPr>
          <w:t xml:space="preserve"> </w:t>
        </w:r>
      </w:ins>
      <w:r w:rsidRPr="003E08C6">
        <w:rPr>
          <w:rFonts w:ascii="Times New Roman" w:hAnsi="Times New Roman"/>
        </w:rPr>
        <w:t xml:space="preserve"> </w:t>
      </w:r>
      <w:r>
        <w:rPr>
          <w:rFonts w:ascii="Times New Roman" w:hAnsi="Times New Roman"/>
        </w:rPr>
        <w:t>(and in no case greater than its Maximum Reduction</w:t>
      </w:r>
      <w:ins w:id="19" w:author="Author">
        <w:r w:rsidR="00F62C1E">
          <w:rPr>
            <w:rFonts w:ascii="Times New Roman" w:hAnsi="Times New Roman"/>
          </w:rPr>
          <w:t xml:space="preserve"> </w:t>
        </w:r>
        <w:r w:rsidR="00740072">
          <w:rPr>
            <w:rFonts w:ascii="Times New Roman" w:hAnsi="Times New Roman"/>
          </w:rPr>
          <w:t>or Maximum Deviation</w:t>
        </w:r>
      </w:ins>
      <w:r>
        <w:rPr>
          <w:rFonts w:ascii="Times New Roman" w:hAnsi="Times New Roman"/>
        </w:rPr>
        <w:t>).</w:t>
      </w:r>
      <w:r w:rsidRPr="003E08C6">
        <w:t xml:space="preserve"> </w:t>
      </w:r>
      <w:r w:rsidRPr="003E08C6">
        <w:rPr>
          <w:rFonts w:ascii="Times New Roman" w:hAnsi="Times New Roman"/>
        </w:rPr>
        <w:t>For a Demand Response Resource</w:t>
      </w:r>
      <w:ins w:id="20" w:author="Author">
        <w:r w:rsidR="004325BC" w:rsidRPr="004325BC">
          <w:rPr>
            <w:rFonts w:ascii="Times New Roman" w:hAnsi="Times New Roman"/>
          </w:rPr>
          <w:t xml:space="preserve"> or Demand Response Distributed Energy Resource Aggregation</w:t>
        </w:r>
      </w:ins>
      <w:r w:rsidRPr="003E08C6">
        <w:rPr>
          <w:rFonts w:ascii="Times New Roman" w:hAnsi="Times New Roman"/>
        </w:rPr>
        <w:t xml:space="preserve"> that is being dispatched and that has </w:t>
      </w:r>
      <w:r>
        <w:rPr>
          <w:rFonts w:ascii="Times New Roman" w:hAnsi="Times New Roman"/>
        </w:rPr>
        <w:t>C</w:t>
      </w:r>
      <w:r w:rsidRPr="003E08C6">
        <w:rPr>
          <w:rFonts w:ascii="Times New Roman" w:hAnsi="Times New Roman"/>
        </w:rPr>
        <w:t xml:space="preserve">ontrollable </w:t>
      </w:r>
      <w:r>
        <w:rPr>
          <w:rFonts w:ascii="Times New Roman" w:hAnsi="Times New Roman"/>
        </w:rPr>
        <w:t>B</w:t>
      </w:r>
      <w:r w:rsidRPr="003E08C6">
        <w:rPr>
          <w:rFonts w:ascii="Times New Roman" w:hAnsi="Times New Roman"/>
        </w:rPr>
        <w:t>ehind-the-</w:t>
      </w:r>
      <w:r>
        <w:rPr>
          <w:rFonts w:ascii="Times New Roman" w:hAnsi="Times New Roman"/>
        </w:rPr>
        <w:t>M</w:t>
      </w:r>
      <w:r w:rsidRPr="003E08C6">
        <w:rPr>
          <w:rFonts w:ascii="Times New Roman" w:hAnsi="Times New Roman"/>
        </w:rPr>
        <w:t xml:space="preserve">eter </w:t>
      </w:r>
      <w:r>
        <w:rPr>
          <w:rFonts w:ascii="Times New Roman" w:hAnsi="Times New Roman"/>
        </w:rPr>
        <w:t>G</w:t>
      </w:r>
      <w:r w:rsidRPr="003E08C6">
        <w:rPr>
          <w:rFonts w:ascii="Times New Roman" w:hAnsi="Times New Roman"/>
        </w:rPr>
        <w:t>eneration, Ten-Minute Spinning Reserve shall be</w:t>
      </w:r>
      <w:r>
        <w:rPr>
          <w:rFonts w:ascii="Times New Roman" w:hAnsi="Times New Roman"/>
        </w:rPr>
        <w:t xml:space="preserve"> zero.</w:t>
      </w:r>
    </w:p>
    <w:p w14:paraId="6E79D3FF" w14:textId="77777777" w:rsidR="00E04FF1" w:rsidRDefault="00E04FF1" w:rsidP="00E04FF1">
      <w:pPr>
        <w:spacing w:after="0" w:line="360" w:lineRule="auto"/>
        <w:ind w:left="720" w:hanging="720"/>
        <w:rPr>
          <w:rFonts w:ascii="Times New Roman" w:hAnsi="Times New Roman"/>
        </w:rPr>
      </w:pPr>
    </w:p>
    <w:p w14:paraId="52C6D72B" w14:textId="39113C44" w:rsidR="00E04FF1" w:rsidRDefault="00E04FF1" w:rsidP="00E04FF1">
      <w:pPr>
        <w:spacing w:after="0" w:line="360" w:lineRule="auto"/>
        <w:ind w:left="720" w:hanging="720"/>
        <w:rPr>
          <w:rFonts w:ascii="Times New Roman" w:hAnsi="Times New Roman"/>
        </w:rPr>
      </w:pPr>
      <w:r>
        <w:rPr>
          <w:rFonts w:ascii="Times New Roman" w:hAnsi="Times New Roman"/>
        </w:rPr>
        <w:t>(b)</w:t>
      </w:r>
      <w:r>
        <w:rPr>
          <w:rFonts w:ascii="Times New Roman" w:hAnsi="Times New Roman"/>
        </w:rPr>
        <w:tab/>
      </w:r>
      <w:r w:rsidRPr="0037467A">
        <w:rPr>
          <w:rFonts w:ascii="Times New Roman" w:hAnsi="Times New Roman"/>
          <w:b/>
        </w:rPr>
        <w:t xml:space="preserve">Ten-Minute </w:t>
      </w:r>
      <w:r>
        <w:rPr>
          <w:rFonts w:ascii="Times New Roman" w:hAnsi="Times New Roman"/>
          <w:b/>
        </w:rPr>
        <w:t>N</w:t>
      </w:r>
      <w:r w:rsidRPr="0037467A">
        <w:rPr>
          <w:rFonts w:ascii="Times New Roman" w:hAnsi="Times New Roman"/>
          <w:b/>
        </w:rPr>
        <w:t>on-Spinning Reserve.</w:t>
      </w:r>
      <w:r>
        <w:rPr>
          <w:rFonts w:ascii="Times New Roman" w:hAnsi="Times New Roman"/>
        </w:rPr>
        <w:t xml:space="preserve"> </w:t>
      </w:r>
      <w:r w:rsidRPr="00044694">
        <w:rPr>
          <w:rFonts w:ascii="Times New Roman" w:hAnsi="Times New Roman"/>
        </w:rPr>
        <w:t>For a Demand Response Resource</w:t>
      </w:r>
      <w:ins w:id="21" w:author="Author">
        <w:r w:rsidR="004325BC">
          <w:rPr>
            <w:rFonts w:ascii="Times New Roman" w:hAnsi="Times New Roman"/>
          </w:rPr>
          <w:t xml:space="preserve"> </w:t>
        </w:r>
        <w:r w:rsidR="004325BC" w:rsidRPr="004325BC">
          <w:rPr>
            <w:rFonts w:ascii="Times New Roman" w:hAnsi="Times New Roman"/>
          </w:rPr>
          <w:t>or Demand Response Distributed Energy Resource Aggregation</w:t>
        </w:r>
      </w:ins>
      <w:r w:rsidRPr="00BC0D4A">
        <w:t xml:space="preserve"> </w:t>
      </w:r>
      <w:r w:rsidRPr="00BC0D4A">
        <w:rPr>
          <w:rFonts w:ascii="Times New Roman" w:hAnsi="Times New Roman"/>
        </w:rPr>
        <w:t xml:space="preserve">that is being dispatched and that has no </w:t>
      </w:r>
      <w:r>
        <w:rPr>
          <w:rFonts w:ascii="Times New Roman" w:hAnsi="Times New Roman"/>
        </w:rPr>
        <w:t>C</w:t>
      </w:r>
      <w:r w:rsidRPr="00BC0D4A">
        <w:rPr>
          <w:rFonts w:ascii="Times New Roman" w:hAnsi="Times New Roman"/>
        </w:rPr>
        <w:t xml:space="preserve">ontrollable </w:t>
      </w:r>
      <w:r>
        <w:rPr>
          <w:rFonts w:ascii="Times New Roman" w:hAnsi="Times New Roman"/>
        </w:rPr>
        <w:t>B</w:t>
      </w:r>
      <w:r w:rsidRPr="00BC0D4A">
        <w:rPr>
          <w:rFonts w:ascii="Times New Roman" w:hAnsi="Times New Roman"/>
        </w:rPr>
        <w:t>ehind-the-</w:t>
      </w:r>
      <w:r>
        <w:rPr>
          <w:rFonts w:ascii="Times New Roman" w:hAnsi="Times New Roman"/>
        </w:rPr>
        <w:t>M</w:t>
      </w:r>
      <w:r w:rsidRPr="00BC0D4A">
        <w:rPr>
          <w:rFonts w:ascii="Times New Roman" w:hAnsi="Times New Roman"/>
        </w:rPr>
        <w:t xml:space="preserve">eter </w:t>
      </w:r>
      <w:r>
        <w:rPr>
          <w:rFonts w:ascii="Times New Roman" w:hAnsi="Times New Roman"/>
        </w:rPr>
        <w:t>G</w:t>
      </w:r>
      <w:r w:rsidRPr="00BC0D4A">
        <w:rPr>
          <w:rFonts w:ascii="Times New Roman" w:hAnsi="Times New Roman"/>
        </w:rPr>
        <w:t>eneration</w:t>
      </w:r>
      <w:r>
        <w:rPr>
          <w:rFonts w:ascii="Times New Roman" w:hAnsi="Times New Roman"/>
        </w:rPr>
        <w:t xml:space="preserve">, </w:t>
      </w:r>
      <w:r w:rsidRPr="00044694">
        <w:rPr>
          <w:rFonts w:ascii="Times New Roman" w:hAnsi="Times New Roman"/>
        </w:rPr>
        <w:t xml:space="preserve">Ten-Minute </w:t>
      </w:r>
      <w:r>
        <w:rPr>
          <w:rFonts w:ascii="Times New Roman" w:hAnsi="Times New Roman"/>
        </w:rPr>
        <w:t>Non-</w:t>
      </w:r>
      <w:r w:rsidRPr="00044694">
        <w:rPr>
          <w:rFonts w:ascii="Times New Roman" w:hAnsi="Times New Roman"/>
        </w:rPr>
        <w:t>Spinning Reserve shall be</w:t>
      </w:r>
      <w:r>
        <w:rPr>
          <w:rFonts w:ascii="Times New Roman" w:hAnsi="Times New Roman"/>
        </w:rPr>
        <w:t xml:space="preserve"> zero. </w:t>
      </w:r>
      <w:r w:rsidRPr="00BC0D4A">
        <w:rPr>
          <w:rFonts w:ascii="Times New Roman" w:hAnsi="Times New Roman"/>
        </w:rPr>
        <w:t xml:space="preserve">For a Demand </w:t>
      </w:r>
      <w:r w:rsidRPr="00BC0D4A">
        <w:rPr>
          <w:rFonts w:ascii="Times New Roman" w:hAnsi="Times New Roman"/>
        </w:rPr>
        <w:lastRenderedPageBreak/>
        <w:t>Response Resource</w:t>
      </w:r>
      <w:ins w:id="22" w:author="Author">
        <w:r w:rsidR="004325BC">
          <w:rPr>
            <w:rFonts w:ascii="Times New Roman" w:hAnsi="Times New Roman"/>
          </w:rPr>
          <w:t xml:space="preserve"> </w:t>
        </w:r>
        <w:r w:rsidR="004325BC" w:rsidRPr="004325BC">
          <w:rPr>
            <w:rFonts w:ascii="Times New Roman" w:hAnsi="Times New Roman"/>
          </w:rPr>
          <w:t>or Demand Response Distributed Energy Resource Aggregation</w:t>
        </w:r>
        <w:r w:rsidR="004325BC">
          <w:rPr>
            <w:rFonts w:ascii="Times New Roman" w:hAnsi="Times New Roman"/>
          </w:rPr>
          <w:t xml:space="preserve"> </w:t>
        </w:r>
        <w:r w:rsidR="004325BC" w:rsidRPr="00BC0D4A">
          <w:t xml:space="preserve"> </w:t>
        </w:r>
      </w:ins>
      <w:r w:rsidRPr="00BC0D4A">
        <w:rPr>
          <w:rFonts w:ascii="Times New Roman" w:hAnsi="Times New Roman"/>
        </w:rPr>
        <w:t xml:space="preserve"> that is being dispatched and that has </w:t>
      </w:r>
      <w:r>
        <w:rPr>
          <w:rFonts w:ascii="Times New Roman" w:hAnsi="Times New Roman"/>
        </w:rPr>
        <w:t>C</w:t>
      </w:r>
      <w:r w:rsidRPr="00BC0D4A">
        <w:rPr>
          <w:rFonts w:ascii="Times New Roman" w:hAnsi="Times New Roman"/>
        </w:rPr>
        <w:t xml:space="preserve">ontrollable </w:t>
      </w:r>
      <w:r>
        <w:rPr>
          <w:rFonts w:ascii="Times New Roman" w:hAnsi="Times New Roman"/>
        </w:rPr>
        <w:t>B</w:t>
      </w:r>
      <w:r w:rsidRPr="00BC0D4A">
        <w:rPr>
          <w:rFonts w:ascii="Times New Roman" w:hAnsi="Times New Roman"/>
        </w:rPr>
        <w:t>ehind-the-</w:t>
      </w:r>
      <w:r>
        <w:rPr>
          <w:rFonts w:ascii="Times New Roman" w:hAnsi="Times New Roman"/>
        </w:rPr>
        <w:t>M</w:t>
      </w:r>
      <w:r w:rsidRPr="00BC0D4A">
        <w:rPr>
          <w:rFonts w:ascii="Times New Roman" w:hAnsi="Times New Roman"/>
        </w:rPr>
        <w:t xml:space="preserve">eter </w:t>
      </w:r>
      <w:r>
        <w:rPr>
          <w:rFonts w:ascii="Times New Roman" w:hAnsi="Times New Roman"/>
        </w:rPr>
        <w:t>G</w:t>
      </w:r>
      <w:r w:rsidRPr="00BC0D4A">
        <w:rPr>
          <w:rFonts w:ascii="Times New Roman" w:hAnsi="Times New Roman"/>
        </w:rPr>
        <w:t xml:space="preserve">eneration, Ten-Minute </w:t>
      </w:r>
      <w:r>
        <w:rPr>
          <w:rFonts w:ascii="Times New Roman" w:hAnsi="Times New Roman"/>
        </w:rPr>
        <w:t>Non-</w:t>
      </w:r>
      <w:r w:rsidRPr="00BC0D4A">
        <w:rPr>
          <w:rFonts w:ascii="Times New Roman" w:hAnsi="Times New Roman"/>
        </w:rPr>
        <w:t>Spinning Reserve shall be</w:t>
      </w:r>
      <w:r w:rsidRPr="00BC0D4A">
        <w:t xml:space="preserve"> </w:t>
      </w:r>
      <w:r w:rsidRPr="00BC0D4A">
        <w:rPr>
          <w:rFonts w:ascii="Times New Roman" w:hAnsi="Times New Roman"/>
        </w:rPr>
        <w:t>calculated as the increase in demand reduction that the Demand Response Resource</w:t>
      </w:r>
      <w:ins w:id="23" w:author="Author">
        <w:r w:rsidR="004325BC">
          <w:rPr>
            <w:rFonts w:ascii="Times New Roman" w:hAnsi="Times New Roman"/>
          </w:rPr>
          <w:t xml:space="preserve"> </w:t>
        </w:r>
        <w:r w:rsidR="004325BC" w:rsidRPr="004325BC">
          <w:rPr>
            <w:rFonts w:ascii="Times New Roman" w:hAnsi="Times New Roman"/>
          </w:rPr>
          <w:t>or</w:t>
        </w:r>
        <w:r w:rsidR="00865A9A">
          <w:rPr>
            <w:rFonts w:ascii="Times New Roman" w:hAnsi="Times New Roman"/>
          </w:rPr>
          <w:t xml:space="preserve"> as the increase in demand reduction and/or energy injection that the</w:t>
        </w:r>
        <w:r w:rsidR="004325BC" w:rsidRPr="004325BC">
          <w:rPr>
            <w:rFonts w:ascii="Times New Roman" w:hAnsi="Times New Roman"/>
          </w:rPr>
          <w:t xml:space="preserve"> Demand Response Distributed Energy Resource Aggregation</w:t>
        </w:r>
      </w:ins>
      <w:r w:rsidRPr="00BC0D4A">
        <w:rPr>
          <w:rFonts w:ascii="Times New Roman" w:hAnsi="Times New Roman"/>
        </w:rPr>
        <w:t xml:space="preserve"> could achieve, relative to the estimated current </w:t>
      </w:r>
      <w:ins w:id="24" w:author="Author">
        <w:r w:rsidR="00865A9A">
          <w:rPr>
            <w:rFonts w:ascii="Times New Roman" w:hAnsi="Times New Roman"/>
          </w:rPr>
          <w:t>operational</w:t>
        </w:r>
      </w:ins>
      <w:del w:id="25" w:author="Author">
        <w:r w:rsidRPr="00BC0D4A" w:rsidDel="00A60F74">
          <w:rPr>
            <w:rFonts w:ascii="Times New Roman" w:hAnsi="Times New Roman"/>
          </w:rPr>
          <w:delText xml:space="preserve"> </w:delText>
        </w:r>
        <w:r w:rsidR="00A60F74" w:rsidDel="00A60F74">
          <w:rPr>
            <w:rFonts w:ascii="Times New Roman" w:hAnsi="Times New Roman"/>
          </w:rPr>
          <w:delText>demand reduction</w:delText>
        </w:r>
      </w:del>
      <w:r w:rsidR="00A60F74">
        <w:rPr>
          <w:rFonts w:ascii="Times New Roman" w:hAnsi="Times New Roman"/>
        </w:rPr>
        <w:t xml:space="preserve"> </w:t>
      </w:r>
      <w:r w:rsidRPr="00BC0D4A">
        <w:rPr>
          <w:rFonts w:ascii="Times New Roman" w:hAnsi="Times New Roman"/>
        </w:rPr>
        <w:t>level, within ten minutes given its Demand Response Resource Ramp Rate</w:t>
      </w:r>
      <w:ins w:id="26" w:author="Author">
        <w:r w:rsidR="006517EB">
          <w:rPr>
            <w:rFonts w:ascii="Times New Roman" w:hAnsi="Times New Roman"/>
          </w:rPr>
          <w:t xml:space="preserve"> or Demand Response Distributed Energy Resource Aggregation Ramp Rate </w:t>
        </w:r>
      </w:ins>
      <w:r w:rsidRPr="00BC0D4A">
        <w:rPr>
          <w:rFonts w:ascii="Times New Roman" w:hAnsi="Times New Roman"/>
        </w:rPr>
        <w:t xml:space="preserve"> (and in no case greater than its </w:t>
      </w:r>
      <w:ins w:id="27" w:author="Author">
        <w:r w:rsidR="00740072">
          <w:rPr>
            <w:rFonts w:ascii="Times New Roman" w:hAnsi="Times New Roman"/>
          </w:rPr>
          <w:t>Maximum Reduction or Maximum Deviation</w:t>
        </w:r>
      </w:ins>
      <w:r w:rsidRPr="00BC0D4A">
        <w:rPr>
          <w:rFonts w:ascii="Times New Roman" w:hAnsi="Times New Roman"/>
        </w:rPr>
        <w:t>)</w:t>
      </w:r>
      <w:r>
        <w:rPr>
          <w:rFonts w:ascii="Times New Roman" w:hAnsi="Times New Roman"/>
        </w:rPr>
        <w:t>.</w:t>
      </w:r>
    </w:p>
    <w:p w14:paraId="31397E70" w14:textId="77777777" w:rsidR="00E04FF1" w:rsidRDefault="00E04FF1" w:rsidP="00E04FF1">
      <w:pPr>
        <w:spacing w:after="0" w:line="360" w:lineRule="auto"/>
        <w:rPr>
          <w:rFonts w:ascii="Times New Roman" w:hAnsi="Times New Roman"/>
        </w:rPr>
      </w:pPr>
    </w:p>
    <w:p w14:paraId="05B46529" w14:textId="31016C96" w:rsidR="00E04FF1" w:rsidRDefault="00E04FF1" w:rsidP="00E04FF1">
      <w:pPr>
        <w:spacing w:after="0" w:line="360" w:lineRule="auto"/>
        <w:ind w:left="720" w:hanging="720"/>
        <w:rPr>
          <w:rFonts w:ascii="Times New Roman" w:hAnsi="Times New Roman"/>
        </w:rPr>
      </w:pPr>
      <w:r>
        <w:rPr>
          <w:rFonts w:ascii="Times New Roman" w:hAnsi="Times New Roman"/>
        </w:rPr>
        <w:t>(</w:t>
      </w:r>
      <w:proofErr w:type="gramStart"/>
      <w:r>
        <w:rPr>
          <w:rFonts w:ascii="Times New Roman" w:hAnsi="Times New Roman"/>
        </w:rPr>
        <w:t>c</w:t>
      </w:r>
      <w:proofErr w:type="gramEnd"/>
      <w:r>
        <w:rPr>
          <w:rFonts w:ascii="Times New Roman" w:hAnsi="Times New Roman"/>
        </w:rPr>
        <w:t>)</w:t>
      </w:r>
      <w:r>
        <w:rPr>
          <w:rFonts w:ascii="Times New Roman" w:hAnsi="Times New Roman"/>
        </w:rPr>
        <w:tab/>
      </w:r>
      <w:r w:rsidRPr="00666651">
        <w:rPr>
          <w:rFonts w:ascii="Times New Roman" w:hAnsi="Times New Roman"/>
          <w:b/>
        </w:rPr>
        <w:t>Thirty-Minute Operating Reserve.</w:t>
      </w:r>
      <w:r>
        <w:rPr>
          <w:rFonts w:ascii="Times New Roman" w:hAnsi="Times New Roman"/>
        </w:rPr>
        <w:t xml:space="preserve"> </w:t>
      </w:r>
      <w:r w:rsidRPr="00044694">
        <w:rPr>
          <w:rFonts w:ascii="Times New Roman" w:hAnsi="Times New Roman"/>
        </w:rPr>
        <w:t>For a Demand Response Resource</w:t>
      </w:r>
      <w:ins w:id="28" w:author="Author">
        <w:r w:rsidR="004325BC" w:rsidRPr="004325BC">
          <w:rPr>
            <w:rFonts w:ascii="Times New Roman" w:hAnsi="Times New Roman"/>
          </w:rPr>
          <w:t xml:space="preserve"> or Demand Response Distributed Energy Resource Aggregation</w:t>
        </w:r>
      </w:ins>
      <w:r w:rsidRPr="00044694">
        <w:rPr>
          <w:rFonts w:ascii="Times New Roman" w:hAnsi="Times New Roman"/>
        </w:rPr>
        <w:t xml:space="preserve"> that is being dispatched</w:t>
      </w:r>
      <w:r>
        <w:rPr>
          <w:rFonts w:ascii="Times New Roman" w:hAnsi="Times New Roman"/>
        </w:rPr>
        <w:t>, Thirty-Minute Operating Reserve shall be calculated as the increase in demand reduction that the Demand Response Resource</w:t>
      </w:r>
      <w:ins w:id="29" w:author="Author">
        <w:r w:rsidR="004325BC">
          <w:rPr>
            <w:rFonts w:ascii="Times New Roman" w:hAnsi="Times New Roman"/>
          </w:rPr>
          <w:t xml:space="preserve"> </w:t>
        </w:r>
        <w:r w:rsidR="004325BC" w:rsidRPr="004325BC">
          <w:rPr>
            <w:rFonts w:ascii="Times New Roman" w:hAnsi="Times New Roman"/>
          </w:rPr>
          <w:t>or</w:t>
        </w:r>
        <w:r w:rsidR="00865A9A">
          <w:rPr>
            <w:rFonts w:ascii="Times New Roman" w:hAnsi="Times New Roman"/>
          </w:rPr>
          <w:t xml:space="preserve"> as the increase in demand reduction and/or energy injection that the</w:t>
        </w:r>
        <w:r w:rsidR="004325BC" w:rsidRPr="004325BC">
          <w:rPr>
            <w:rFonts w:ascii="Times New Roman" w:hAnsi="Times New Roman"/>
          </w:rPr>
          <w:t xml:space="preserve"> Demand Response Distributed Energy Resource Aggregation</w:t>
        </w:r>
      </w:ins>
      <w:r>
        <w:rPr>
          <w:rFonts w:ascii="Times New Roman" w:hAnsi="Times New Roman"/>
        </w:rPr>
        <w:t xml:space="preserve"> could achieve, relative to the estimated current </w:t>
      </w:r>
      <w:ins w:id="30" w:author="Author">
        <w:r w:rsidR="00865A9A">
          <w:rPr>
            <w:rFonts w:ascii="Times New Roman" w:hAnsi="Times New Roman"/>
          </w:rPr>
          <w:t>operational</w:t>
        </w:r>
      </w:ins>
      <w:del w:id="31" w:author="Author">
        <w:r w:rsidR="00A60F74" w:rsidDel="00A60F74">
          <w:rPr>
            <w:rFonts w:ascii="Times New Roman" w:hAnsi="Times New Roman"/>
          </w:rPr>
          <w:delText xml:space="preserve"> demand reduction</w:delText>
        </w:r>
      </w:del>
      <w:r>
        <w:rPr>
          <w:rFonts w:ascii="Times New Roman" w:hAnsi="Times New Roman"/>
        </w:rPr>
        <w:t xml:space="preserve"> level, within thirty minutes given </w:t>
      </w:r>
      <w:r w:rsidRPr="00BC0D4A">
        <w:rPr>
          <w:rFonts w:ascii="Times New Roman" w:hAnsi="Times New Roman"/>
        </w:rPr>
        <w:t>Demand Response Resource Ramp Rate</w:t>
      </w:r>
      <w:ins w:id="32" w:author="Author">
        <w:r w:rsidR="006517EB">
          <w:rPr>
            <w:rFonts w:ascii="Times New Roman" w:hAnsi="Times New Roman"/>
          </w:rPr>
          <w:t xml:space="preserve"> or Demand Response Distributed Energy Resource Aggregation Ramp Rate</w:t>
        </w:r>
      </w:ins>
      <w:r w:rsidRPr="00BC0D4A" w:rsidDel="00136F2B">
        <w:rPr>
          <w:rFonts w:ascii="Times New Roman" w:hAnsi="Times New Roman"/>
        </w:rPr>
        <w:t xml:space="preserve"> </w:t>
      </w:r>
      <w:r>
        <w:rPr>
          <w:rFonts w:ascii="Times New Roman" w:hAnsi="Times New Roman"/>
        </w:rPr>
        <w:t xml:space="preserve">(and in no case greater than its </w:t>
      </w:r>
      <w:ins w:id="33" w:author="Author">
        <w:r w:rsidR="00740072">
          <w:rPr>
            <w:rFonts w:ascii="Times New Roman" w:hAnsi="Times New Roman"/>
          </w:rPr>
          <w:t>Maximum Reduction or Maximum Deviation</w:t>
        </w:r>
      </w:ins>
      <w:r>
        <w:rPr>
          <w:rFonts w:ascii="Times New Roman" w:hAnsi="Times New Roman"/>
        </w:rPr>
        <w:t>)</w:t>
      </w:r>
      <w:r w:rsidRPr="00DD452A">
        <w:t xml:space="preserve"> </w:t>
      </w:r>
      <w:r w:rsidRPr="00DD452A">
        <w:rPr>
          <w:rFonts w:ascii="Times New Roman" w:hAnsi="Times New Roman"/>
        </w:rPr>
        <w:t>minus the Ten-Minute Spinning Reserve quantity calculated for the Resource pursuant to subsection (a) above and the Ten-Minute Non-Spinning Reserve quantity calculated for the Resource pursuant to subsection (b) above.</w:t>
      </w:r>
    </w:p>
    <w:p w14:paraId="74997A88" w14:textId="77777777" w:rsidR="00E04FF1" w:rsidRDefault="00E04FF1" w:rsidP="00E04FF1">
      <w:pPr>
        <w:spacing w:after="0" w:line="360" w:lineRule="auto"/>
        <w:ind w:left="720" w:hanging="720"/>
        <w:rPr>
          <w:rFonts w:ascii="Times New Roman" w:hAnsi="Times New Roman"/>
        </w:rPr>
      </w:pPr>
    </w:p>
    <w:p w14:paraId="3EFEACCA" w14:textId="77777777" w:rsidR="00E04FF1" w:rsidRPr="005F71AB" w:rsidRDefault="00E04FF1" w:rsidP="00E04FF1">
      <w:pPr>
        <w:spacing w:after="0" w:line="360" w:lineRule="auto"/>
        <w:ind w:left="720" w:hanging="720"/>
        <w:rPr>
          <w:rFonts w:ascii="Times New Roman" w:hAnsi="Times New Roman"/>
          <w:b/>
        </w:rPr>
      </w:pPr>
      <w:r w:rsidRPr="005F71AB">
        <w:rPr>
          <w:rFonts w:ascii="Times New Roman" w:hAnsi="Times New Roman"/>
          <w:b/>
        </w:rPr>
        <w:t>III.1.7.19.2.</w:t>
      </w:r>
      <w:r>
        <w:rPr>
          <w:rFonts w:ascii="Times New Roman" w:hAnsi="Times New Roman"/>
          <w:b/>
        </w:rPr>
        <w:t>3.2</w:t>
      </w:r>
      <w:r>
        <w:rPr>
          <w:rFonts w:ascii="Times New Roman" w:hAnsi="Times New Roman"/>
          <w:b/>
        </w:rPr>
        <w:tab/>
      </w:r>
      <w:r>
        <w:rPr>
          <w:rFonts w:ascii="Times New Roman" w:hAnsi="Times New Roman"/>
          <w:b/>
        </w:rPr>
        <w:tab/>
        <w:t>Non-</w:t>
      </w:r>
      <w:r w:rsidRPr="005F71AB">
        <w:rPr>
          <w:rFonts w:ascii="Times New Roman" w:hAnsi="Times New Roman"/>
          <w:b/>
        </w:rPr>
        <w:t>Dispatched.</w:t>
      </w:r>
    </w:p>
    <w:p w14:paraId="4B37A51D" w14:textId="77777777" w:rsidR="00E04FF1" w:rsidRDefault="00E04FF1" w:rsidP="00E04FF1">
      <w:pPr>
        <w:spacing w:after="0" w:line="360" w:lineRule="auto"/>
        <w:rPr>
          <w:rFonts w:ascii="Times New Roman" w:hAnsi="Times New Roman"/>
        </w:rPr>
      </w:pPr>
      <w:r w:rsidRPr="005F1424">
        <w:rPr>
          <w:rFonts w:ascii="Times New Roman" w:hAnsi="Times New Roman"/>
        </w:rPr>
        <w:t>For a</w:t>
      </w:r>
      <w:r>
        <w:rPr>
          <w:rFonts w:ascii="Times New Roman" w:hAnsi="Times New Roman"/>
        </w:rPr>
        <w:t xml:space="preserve"> Demand Response Resource</w:t>
      </w:r>
      <w:ins w:id="34" w:author="Author">
        <w:r w:rsidR="004325BC">
          <w:rPr>
            <w:rFonts w:ascii="Times New Roman" w:hAnsi="Times New Roman"/>
          </w:rPr>
          <w:t xml:space="preserve"> </w:t>
        </w:r>
        <w:r w:rsidR="004325BC" w:rsidRPr="004325BC">
          <w:rPr>
            <w:rFonts w:ascii="Times New Roman" w:hAnsi="Times New Roman"/>
          </w:rPr>
          <w:t>or Demand Response Distributed Energy Resource Aggregation</w:t>
        </w:r>
      </w:ins>
      <w:r>
        <w:rPr>
          <w:rFonts w:ascii="Times New Roman" w:hAnsi="Times New Roman"/>
        </w:rPr>
        <w:t xml:space="preserve"> that is not being dispatched that is not a Fast Start Demand Response Resource</w:t>
      </w:r>
      <w:ins w:id="35" w:author="Author">
        <w:r w:rsidR="00307F51">
          <w:rPr>
            <w:rFonts w:ascii="Times New Roman" w:hAnsi="Times New Roman"/>
          </w:rPr>
          <w:t xml:space="preserve"> or Fast Start Demand Response Distributed Energy Resource Aggregation</w:t>
        </w:r>
      </w:ins>
      <w:r>
        <w:rPr>
          <w:rFonts w:ascii="Times New Roman" w:hAnsi="Times New Roman"/>
        </w:rPr>
        <w:t>, a</w:t>
      </w:r>
      <w:r w:rsidRPr="005F1424">
        <w:rPr>
          <w:rFonts w:ascii="Times New Roman" w:hAnsi="Times New Roman"/>
        </w:rPr>
        <w:t>ll components of the Real-Time Reserve Designation shall be zero</w:t>
      </w:r>
      <w:r>
        <w:rPr>
          <w:rFonts w:ascii="Times New Roman" w:hAnsi="Times New Roman"/>
        </w:rPr>
        <w:t>.</w:t>
      </w:r>
    </w:p>
    <w:p w14:paraId="30C61A4F" w14:textId="77777777" w:rsidR="00E04FF1" w:rsidRDefault="00E04FF1" w:rsidP="00E04FF1">
      <w:pPr>
        <w:spacing w:after="0" w:line="360" w:lineRule="auto"/>
        <w:rPr>
          <w:rFonts w:ascii="Times New Roman" w:hAnsi="Times New Roman"/>
        </w:rPr>
      </w:pPr>
    </w:p>
    <w:p w14:paraId="3AEC1B32" w14:textId="77777777" w:rsidR="00E04FF1" w:rsidRDefault="00E04FF1" w:rsidP="00E04FF1">
      <w:pPr>
        <w:spacing w:after="0" w:line="360" w:lineRule="auto"/>
        <w:ind w:left="720" w:hanging="720"/>
        <w:rPr>
          <w:rFonts w:ascii="Times New Roman" w:hAnsi="Times New Roman"/>
        </w:rPr>
      </w:pPr>
      <w:r>
        <w:rPr>
          <w:rFonts w:ascii="Times New Roman" w:hAnsi="Times New Roman"/>
        </w:rPr>
        <w:t>(a)</w:t>
      </w:r>
      <w:r>
        <w:rPr>
          <w:rFonts w:ascii="Times New Roman" w:hAnsi="Times New Roman"/>
        </w:rPr>
        <w:tab/>
      </w:r>
      <w:r w:rsidRPr="00666651">
        <w:rPr>
          <w:rFonts w:ascii="Times New Roman" w:hAnsi="Times New Roman"/>
          <w:b/>
        </w:rPr>
        <w:t>Ten-Minute Spinning Reserve.</w:t>
      </w:r>
      <w:r>
        <w:rPr>
          <w:rFonts w:ascii="Times New Roman" w:hAnsi="Times New Roman"/>
        </w:rPr>
        <w:t xml:space="preserve"> </w:t>
      </w:r>
      <w:r w:rsidRPr="005F71AB">
        <w:rPr>
          <w:rFonts w:ascii="Times New Roman" w:hAnsi="Times New Roman"/>
        </w:rPr>
        <w:t xml:space="preserve">For </w:t>
      </w:r>
      <w:r>
        <w:rPr>
          <w:rFonts w:ascii="Times New Roman" w:hAnsi="Times New Roman"/>
        </w:rPr>
        <w:t>a Fast Start Demand Response Resource</w:t>
      </w:r>
      <w:ins w:id="36" w:author="Author">
        <w:r w:rsidR="006517EB">
          <w:rPr>
            <w:rFonts w:ascii="Times New Roman" w:hAnsi="Times New Roman"/>
          </w:rPr>
          <w:t xml:space="preserve"> </w:t>
        </w:r>
        <w:r w:rsidR="006517EB" w:rsidRPr="004325BC">
          <w:rPr>
            <w:rFonts w:ascii="Times New Roman" w:hAnsi="Times New Roman"/>
          </w:rPr>
          <w:t xml:space="preserve">or </w:t>
        </w:r>
        <w:r w:rsidR="006517EB">
          <w:rPr>
            <w:rFonts w:ascii="Times New Roman" w:hAnsi="Times New Roman"/>
          </w:rPr>
          <w:t xml:space="preserve">a Fast Start </w:t>
        </w:r>
        <w:r w:rsidR="006517EB" w:rsidRPr="004325BC">
          <w:rPr>
            <w:rFonts w:ascii="Times New Roman" w:hAnsi="Times New Roman"/>
          </w:rPr>
          <w:t>Demand Response Distributed Energy Resource Aggregation</w:t>
        </w:r>
      </w:ins>
      <w:r>
        <w:rPr>
          <w:rFonts w:ascii="Times New Roman" w:hAnsi="Times New Roman"/>
        </w:rPr>
        <w:t xml:space="preserve"> </w:t>
      </w:r>
      <w:r w:rsidRPr="005F71AB">
        <w:rPr>
          <w:rFonts w:ascii="Times New Roman" w:hAnsi="Times New Roman"/>
        </w:rPr>
        <w:t xml:space="preserve">that is </w:t>
      </w:r>
      <w:r>
        <w:rPr>
          <w:rFonts w:ascii="Times New Roman" w:hAnsi="Times New Roman"/>
        </w:rPr>
        <w:t>not being dispatched</w:t>
      </w:r>
      <w:r w:rsidRPr="005F71AB">
        <w:rPr>
          <w:rFonts w:ascii="Times New Roman" w:hAnsi="Times New Roman"/>
        </w:rPr>
        <w:t xml:space="preserve">, Ten-Minute Spinning Reserve shall be </w:t>
      </w:r>
      <w:r>
        <w:rPr>
          <w:rFonts w:ascii="Times New Roman" w:hAnsi="Times New Roman"/>
        </w:rPr>
        <w:t>zero.</w:t>
      </w:r>
    </w:p>
    <w:p w14:paraId="0EDC267B" w14:textId="77777777" w:rsidR="00E04FF1" w:rsidRDefault="00E04FF1" w:rsidP="00E04FF1">
      <w:pPr>
        <w:spacing w:after="0" w:line="360" w:lineRule="auto"/>
        <w:ind w:left="720" w:hanging="720"/>
        <w:rPr>
          <w:rFonts w:ascii="Times New Roman" w:hAnsi="Times New Roman"/>
        </w:rPr>
      </w:pPr>
    </w:p>
    <w:p w14:paraId="2EBD03F1" w14:textId="7229D979" w:rsidR="00E04FF1" w:rsidRDefault="00E04FF1" w:rsidP="00E04FF1">
      <w:pPr>
        <w:spacing w:after="0" w:line="360" w:lineRule="auto"/>
        <w:ind w:left="720" w:hanging="720"/>
      </w:pPr>
      <w:r>
        <w:rPr>
          <w:rFonts w:ascii="Times New Roman" w:hAnsi="Times New Roman"/>
        </w:rPr>
        <w:t>(b)</w:t>
      </w:r>
      <w:r>
        <w:rPr>
          <w:rFonts w:ascii="Times New Roman" w:hAnsi="Times New Roman"/>
        </w:rPr>
        <w:tab/>
      </w:r>
      <w:r w:rsidRPr="0037467A">
        <w:rPr>
          <w:rFonts w:ascii="Times New Roman" w:hAnsi="Times New Roman"/>
          <w:b/>
        </w:rPr>
        <w:t xml:space="preserve">Ten-Minute </w:t>
      </w:r>
      <w:r>
        <w:rPr>
          <w:rFonts w:ascii="Times New Roman" w:hAnsi="Times New Roman"/>
          <w:b/>
        </w:rPr>
        <w:t>N</w:t>
      </w:r>
      <w:r w:rsidRPr="0037467A">
        <w:rPr>
          <w:rFonts w:ascii="Times New Roman" w:hAnsi="Times New Roman"/>
          <w:b/>
        </w:rPr>
        <w:t>on-Spinning Reserve.</w:t>
      </w:r>
      <w:r>
        <w:rPr>
          <w:rFonts w:ascii="Times New Roman" w:hAnsi="Times New Roman"/>
        </w:rPr>
        <w:t xml:space="preserve"> </w:t>
      </w:r>
      <w:r w:rsidRPr="00DF1663">
        <w:rPr>
          <w:rFonts w:ascii="Times New Roman" w:hAnsi="Times New Roman"/>
        </w:rPr>
        <w:t xml:space="preserve">For </w:t>
      </w:r>
      <w:r>
        <w:rPr>
          <w:rFonts w:ascii="Times New Roman" w:hAnsi="Times New Roman"/>
        </w:rPr>
        <w:t>a Fast Start Demand Response Resource</w:t>
      </w:r>
      <w:ins w:id="37" w:author="Author">
        <w:r w:rsidR="004325BC" w:rsidRPr="004325BC">
          <w:rPr>
            <w:rFonts w:ascii="Times New Roman" w:hAnsi="Times New Roman"/>
          </w:rPr>
          <w:t xml:space="preserve"> or </w:t>
        </w:r>
        <w:r w:rsidR="006517EB">
          <w:rPr>
            <w:rFonts w:ascii="Times New Roman" w:hAnsi="Times New Roman"/>
          </w:rPr>
          <w:t xml:space="preserve">a Fast Start </w:t>
        </w:r>
        <w:r w:rsidR="004325BC" w:rsidRPr="004325BC">
          <w:rPr>
            <w:rFonts w:ascii="Times New Roman" w:hAnsi="Times New Roman"/>
          </w:rPr>
          <w:t>Demand Response Distributed Energy Resource Aggregation</w:t>
        </w:r>
      </w:ins>
      <w:r>
        <w:rPr>
          <w:rFonts w:ascii="Times New Roman" w:hAnsi="Times New Roman"/>
        </w:rPr>
        <w:t xml:space="preserve"> </w:t>
      </w:r>
      <w:r w:rsidRPr="00DF1663">
        <w:rPr>
          <w:rFonts w:ascii="Times New Roman" w:hAnsi="Times New Roman"/>
        </w:rPr>
        <w:t xml:space="preserve">that is not being dispatched, </w:t>
      </w:r>
      <w:r>
        <w:rPr>
          <w:rFonts w:ascii="Times New Roman" w:hAnsi="Times New Roman"/>
        </w:rPr>
        <w:t xml:space="preserve">Ten-Minute Non-Spinning Reserve shall be </w:t>
      </w:r>
      <w:r w:rsidRPr="00DF1663">
        <w:rPr>
          <w:rFonts w:ascii="Times New Roman" w:hAnsi="Times New Roman"/>
        </w:rPr>
        <w:t xml:space="preserve">calculated as the </w:t>
      </w:r>
      <w:r>
        <w:rPr>
          <w:rFonts w:ascii="Times New Roman" w:hAnsi="Times New Roman"/>
        </w:rPr>
        <w:t xml:space="preserve">minimum </w:t>
      </w:r>
      <w:r w:rsidRPr="00DF1663">
        <w:rPr>
          <w:rFonts w:ascii="Times New Roman" w:hAnsi="Times New Roman"/>
        </w:rPr>
        <w:t xml:space="preserve">of the </w:t>
      </w:r>
      <w:r>
        <w:rPr>
          <w:rFonts w:ascii="Times New Roman" w:hAnsi="Times New Roman"/>
        </w:rPr>
        <w:t xml:space="preserve">Demand Response </w:t>
      </w:r>
      <w:r>
        <w:rPr>
          <w:rFonts w:ascii="Times New Roman" w:hAnsi="Times New Roman"/>
        </w:rPr>
        <w:lastRenderedPageBreak/>
        <w:t xml:space="preserve">Resource’s </w:t>
      </w:r>
      <w:ins w:id="38" w:author="Author">
        <w:r w:rsidR="009E5B39">
          <w:rPr>
            <w:rFonts w:ascii="Times New Roman" w:hAnsi="Times New Roman"/>
          </w:rPr>
          <w:t xml:space="preserve">or </w:t>
        </w:r>
        <w:r w:rsidR="009E5B39" w:rsidRPr="004325BC">
          <w:rPr>
            <w:rFonts w:ascii="Times New Roman" w:hAnsi="Times New Roman"/>
          </w:rPr>
          <w:t>Demand Response Distributed Energy Resource Aggregation</w:t>
        </w:r>
        <w:r w:rsidR="009E5B39">
          <w:rPr>
            <w:rFonts w:ascii="Times New Roman" w:hAnsi="Times New Roman"/>
          </w:rPr>
          <w:t xml:space="preserve">’s </w:t>
        </w:r>
      </w:ins>
      <w:r>
        <w:rPr>
          <w:rFonts w:ascii="Times New Roman" w:hAnsi="Times New Roman"/>
        </w:rPr>
        <w:t xml:space="preserve">Offered </w:t>
      </w:r>
      <w:r w:rsidRPr="00DF1663">
        <w:rPr>
          <w:rFonts w:ascii="Times New Roman" w:hAnsi="Times New Roman"/>
        </w:rPr>
        <w:t>CLAIM10</w:t>
      </w:r>
      <w:r>
        <w:rPr>
          <w:rFonts w:ascii="Times New Roman" w:hAnsi="Times New Roman"/>
        </w:rPr>
        <w:t>, its CLAIM10,</w:t>
      </w:r>
      <w:r w:rsidRPr="00DF1663">
        <w:rPr>
          <w:rFonts w:ascii="Times New Roman" w:hAnsi="Times New Roman"/>
        </w:rPr>
        <w:t xml:space="preserve"> and </w:t>
      </w:r>
      <w:r>
        <w:rPr>
          <w:rFonts w:ascii="Times New Roman" w:hAnsi="Times New Roman"/>
        </w:rPr>
        <w:t xml:space="preserve">its </w:t>
      </w:r>
      <w:ins w:id="39" w:author="Author">
        <w:r w:rsidR="00740072">
          <w:rPr>
            <w:rFonts w:ascii="Times New Roman" w:hAnsi="Times New Roman"/>
          </w:rPr>
          <w:t>Maximum Reduction or Maximum Deviation</w:t>
        </w:r>
      </w:ins>
      <w:r>
        <w:rPr>
          <w:rFonts w:ascii="Times New Roman" w:hAnsi="Times New Roman"/>
        </w:rPr>
        <w:t>.</w:t>
      </w:r>
    </w:p>
    <w:p w14:paraId="244D046D" w14:textId="77777777" w:rsidR="00E04FF1" w:rsidRDefault="00E04FF1" w:rsidP="00E04FF1">
      <w:pPr>
        <w:spacing w:after="0" w:line="360" w:lineRule="auto"/>
        <w:ind w:left="720" w:hanging="720"/>
        <w:rPr>
          <w:rFonts w:ascii="Times New Roman" w:hAnsi="Times New Roman"/>
        </w:rPr>
      </w:pPr>
    </w:p>
    <w:p w14:paraId="39AF9533" w14:textId="00C430FF" w:rsidR="00E04FF1" w:rsidRDefault="00E04FF1" w:rsidP="00E04FF1">
      <w:pPr>
        <w:spacing w:after="0" w:line="360" w:lineRule="auto"/>
        <w:ind w:left="720" w:hanging="720"/>
        <w:rPr>
          <w:rFonts w:ascii="Times New Roman" w:hAnsi="Times New Roman"/>
        </w:rPr>
      </w:pPr>
      <w:r>
        <w:rPr>
          <w:rFonts w:ascii="Times New Roman" w:hAnsi="Times New Roman"/>
        </w:rPr>
        <w:t>(</w:t>
      </w:r>
      <w:proofErr w:type="gramStart"/>
      <w:r>
        <w:rPr>
          <w:rFonts w:ascii="Times New Roman" w:hAnsi="Times New Roman"/>
        </w:rPr>
        <w:t>c</w:t>
      </w:r>
      <w:proofErr w:type="gramEnd"/>
      <w:r>
        <w:rPr>
          <w:rFonts w:ascii="Times New Roman" w:hAnsi="Times New Roman"/>
        </w:rPr>
        <w:t>)</w:t>
      </w:r>
      <w:r>
        <w:rPr>
          <w:rFonts w:ascii="Times New Roman" w:hAnsi="Times New Roman"/>
        </w:rPr>
        <w:tab/>
      </w:r>
      <w:r w:rsidRPr="00666651">
        <w:rPr>
          <w:rFonts w:ascii="Times New Roman" w:hAnsi="Times New Roman"/>
          <w:b/>
        </w:rPr>
        <w:t>Thirty-Minute Operating Reserve.</w:t>
      </w:r>
      <w:r>
        <w:rPr>
          <w:rFonts w:ascii="Times New Roman" w:hAnsi="Times New Roman"/>
        </w:rPr>
        <w:t xml:space="preserve"> </w:t>
      </w:r>
      <w:r w:rsidRPr="00EA76B1">
        <w:rPr>
          <w:rFonts w:ascii="Times New Roman" w:hAnsi="Times New Roman"/>
        </w:rPr>
        <w:t xml:space="preserve">For </w:t>
      </w:r>
      <w:r>
        <w:rPr>
          <w:rFonts w:ascii="Times New Roman" w:hAnsi="Times New Roman"/>
        </w:rPr>
        <w:t>a Fast Start Demand Response Resource</w:t>
      </w:r>
      <w:ins w:id="40" w:author="Author">
        <w:r w:rsidR="004325BC">
          <w:rPr>
            <w:rFonts w:ascii="Times New Roman" w:hAnsi="Times New Roman"/>
          </w:rPr>
          <w:t xml:space="preserve"> </w:t>
        </w:r>
        <w:r w:rsidR="004325BC" w:rsidRPr="004325BC">
          <w:rPr>
            <w:rFonts w:ascii="Times New Roman" w:hAnsi="Times New Roman"/>
          </w:rPr>
          <w:t>or Demand Response Distributed Energy Resource Aggregation</w:t>
        </w:r>
      </w:ins>
      <w:r>
        <w:rPr>
          <w:rFonts w:ascii="Times New Roman" w:hAnsi="Times New Roman"/>
        </w:rPr>
        <w:t xml:space="preserve"> </w:t>
      </w:r>
      <w:r w:rsidRPr="00EA76B1">
        <w:rPr>
          <w:rFonts w:ascii="Times New Roman" w:hAnsi="Times New Roman"/>
        </w:rPr>
        <w:t>that is not being dispatched, T</w:t>
      </w:r>
      <w:r>
        <w:rPr>
          <w:rFonts w:ascii="Times New Roman" w:hAnsi="Times New Roman"/>
        </w:rPr>
        <w:t>hirty</w:t>
      </w:r>
      <w:r w:rsidRPr="00EA76B1">
        <w:rPr>
          <w:rFonts w:ascii="Times New Roman" w:hAnsi="Times New Roman"/>
        </w:rPr>
        <w:t xml:space="preserve">-Minute </w:t>
      </w:r>
      <w:r>
        <w:rPr>
          <w:rFonts w:ascii="Times New Roman" w:hAnsi="Times New Roman"/>
        </w:rPr>
        <w:t xml:space="preserve">Operating Reserve shall be calculated as: (i) </w:t>
      </w:r>
      <w:r w:rsidRPr="00EA76B1">
        <w:rPr>
          <w:rFonts w:ascii="Times New Roman" w:hAnsi="Times New Roman"/>
        </w:rPr>
        <w:t xml:space="preserve">the </w:t>
      </w:r>
      <w:r>
        <w:rPr>
          <w:rFonts w:ascii="Times New Roman" w:hAnsi="Times New Roman"/>
        </w:rPr>
        <w:t xml:space="preserve">minimum </w:t>
      </w:r>
      <w:r w:rsidRPr="00EA76B1">
        <w:rPr>
          <w:rFonts w:ascii="Times New Roman" w:hAnsi="Times New Roman"/>
        </w:rPr>
        <w:t xml:space="preserve">of the </w:t>
      </w:r>
      <w:r>
        <w:rPr>
          <w:rFonts w:ascii="Times New Roman" w:hAnsi="Times New Roman"/>
        </w:rPr>
        <w:t>Demand Response Resource</w:t>
      </w:r>
      <w:r w:rsidRPr="00F74DA4">
        <w:rPr>
          <w:rFonts w:ascii="Times New Roman" w:hAnsi="Times New Roman"/>
        </w:rPr>
        <w:t xml:space="preserve">’s </w:t>
      </w:r>
      <w:ins w:id="41" w:author="Author">
        <w:r w:rsidR="00094C06" w:rsidRPr="004325BC">
          <w:rPr>
            <w:rFonts w:ascii="Times New Roman" w:hAnsi="Times New Roman"/>
          </w:rPr>
          <w:t>or Demand Response Distributed Energy Resource Aggregation</w:t>
        </w:r>
      </w:ins>
      <w:r w:rsidR="00094C06">
        <w:rPr>
          <w:rFonts w:ascii="Times New Roman" w:hAnsi="Times New Roman"/>
        </w:rPr>
        <w:t xml:space="preserve"> </w:t>
      </w:r>
      <w:r>
        <w:rPr>
          <w:rFonts w:ascii="Times New Roman" w:hAnsi="Times New Roman"/>
        </w:rPr>
        <w:t xml:space="preserve">Offered </w:t>
      </w:r>
      <w:r w:rsidRPr="00EA76B1">
        <w:rPr>
          <w:rFonts w:ascii="Times New Roman" w:hAnsi="Times New Roman"/>
        </w:rPr>
        <w:t>CLAIM</w:t>
      </w:r>
      <w:r>
        <w:rPr>
          <w:rFonts w:ascii="Times New Roman" w:hAnsi="Times New Roman"/>
        </w:rPr>
        <w:t>3</w:t>
      </w:r>
      <w:r w:rsidRPr="00EA76B1">
        <w:rPr>
          <w:rFonts w:ascii="Times New Roman" w:hAnsi="Times New Roman"/>
        </w:rPr>
        <w:t>0</w:t>
      </w:r>
      <w:r>
        <w:rPr>
          <w:rFonts w:ascii="Times New Roman" w:hAnsi="Times New Roman"/>
        </w:rPr>
        <w:t>, its CLAIM30,</w:t>
      </w:r>
      <w:r w:rsidRPr="00EA76B1">
        <w:rPr>
          <w:rFonts w:ascii="Times New Roman" w:hAnsi="Times New Roman"/>
        </w:rPr>
        <w:t xml:space="preserve"> and </w:t>
      </w:r>
      <w:r>
        <w:rPr>
          <w:rFonts w:ascii="Times New Roman" w:hAnsi="Times New Roman"/>
        </w:rPr>
        <w:t xml:space="preserve">its </w:t>
      </w:r>
      <w:ins w:id="42" w:author="Author">
        <w:r w:rsidR="00740072">
          <w:rPr>
            <w:rFonts w:ascii="Times New Roman" w:hAnsi="Times New Roman"/>
          </w:rPr>
          <w:t>Maximum Reduction or Maximum Deviation</w:t>
        </w:r>
      </w:ins>
      <w:r>
        <w:rPr>
          <w:rFonts w:ascii="Times New Roman" w:hAnsi="Times New Roman"/>
        </w:rPr>
        <w:t xml:space="preserve">, </w:t>
      </w:r>
      <w:r w:rsidRPr="00C774B9">
        <w:rPr>
          <w:rFonts w:ascii="Times New Roman" w:hAnsi="Times New Roman"/>
        </w:rPr>
        <w:t xml:space="preserve">minus </w:t>
      </w:r>
      <w:r>
        <w:rPr>
          <w:rFonts w:ascii="Times New Roman" w:hAnsi="Times New Roman"/>
        </w:rPr>
        <w:t xml:space="preserve">(ii) </w:t>
      </w:r>
      <w:r w:rsidRPr="00C774B9">
        <w:rPr>
          <w:rFonts w:ascii="Times New Roman" w:hAnsi="Times New Roman"/>
        </w:rPr>
        <w:t xml:space="preserve">the Ten-Minute </w:t>
      </w:r>
      <w:r>
        <w:rPr>
          <w:rFonts w:ascii="Times New Roman" w:hAnsi="Times New Roman"/>
        </w:rPr>
        <w:t>Non-</w:t>
      </w:r>
      <w:r w:rsidRPr="00C774B9">
        <w:rPr>
          <w:rFonts w:ascii="Times New Roman" w:hAnsi="Times New Roman"/>
        </w:rPr>
        <w:t xml:space="preserve">Spinning Reserve quantity calculated for the </w:t>
      </w:r>
      <w:r>
        <w:rPr>
          <w:rFonts w:ascii="Times New Roman" w:hAnsi="Times New Roman"/>
        </w:rPr>
        <w:t>Demand Response Resource</w:t>
      </w:r>
      <w:ins w:id="43" w:author="Author">
        <w:r w:rsidR="004325BC">
          <w:rPr>
            <w:rFonts w:ascii="Times New Roman" w:hAnsi="Times New Roman"/>
          </w:rPr>
          <w:t xml:space="preserve"> </w:t>
        </w:r>
        <w:r w:rsidR="004325BC" w:rsidRPr="004325BC">
          <w:rPr>
            <w:rFonts w:ascii="Times New Roman" w:hAnsi="Times New Roman"/>
          </w:rPr>
          <w:t>or Demand Response Distributed Energy Resource Aggregation</w:t>
        </w:r>
      </w:ins>
      <w:r>
        <w:rPr>
          <w:rFonts w:ascii="Times New Roman" w:hAnsi="Times New Roman"/>
        </w:rPr>
        <w:t xml:space="preserve"> </w:t>
      </w:r>
      <w:r w:rsidRPr="00C774B9">
        <w:rPr>
          <w:rFonts w:ascii="Times New Roman" w:hAnsi="Times New Roman"/>
        </w:rPr>
        <w:t>pursuant to subsection (</w:t>
      </w:r>
      <w:r>
        <w:rPr>
          <w:rFonts w:ascii="Times New Roman" w:hAnsi="Times New Roman"/>
        </w:rPr>
        <w:t>b</w:t>
      </w:r>
      <w:r w:rsidRPr="00C774B9">
        <w:rPr>
          <w:rFonts w:ascii="Times New Roman" w:hAnsi="Times New Roman"/>
        </w:rPr>
        <w:t>) above</w:t>
      </w:r>
      <w:r>
        <w:rPr>
          <w:rFonts w:ascii="Times New Roman" w:hAnsi="Times New Roman"/>
        </w:rPr>
        <w:t>.</w:t>
      </w:r>
    </w:p>
    <w:p w14:paraId="1FFBA9EF" w14:textId="77777777" w:rsidR="00E04FF1" w:rsidRPr="007A1302" w:rsidRDefault="00E04FF1" w:rsidP="00E04FF1">
      <w:pPr>
        <w:spacing w:after="0" w:line="360" w:lineRule="auto"/>
        <w:rPr>
          <w:rFonts w:ascii="Times New Roman" w:hAnsi="Times New Roman"/>
        </w:rPr>
      </w:pPr>
      <w:r w:rsidRPr="007A1302">
        <w:rPr>
          <w:rFonts w:ascii="Times New Roman" w:hAnsi="Times New Roman"/>
        </w:rPr>
        <w:t xml:space="preserve"> </w:t>
      </w:r>
    </w:p>
    <w:p w14:paraId="14B2F897"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III.1.7.20</w:t>
      </w:r>
      <w:r w:rsidRPr="00E4026B">
        <w:rPr>
          <w:rFonts w:ascii="Times New Roman" w:hAnsi="Times New Roman"/>
          <w:b/>
        </w:rPr>
        <w:tab/>
        <w:t xml:space="preserve"> </w:t>
      </w:r>
      <w:r>
        <w:rPr>
          <w:rFonts w:ascii="Times New Roman" w:hAnsi="Times New Roman"/>
          <w:b/>
        </w:rPr>
        <w:tab/>
      </w:r>
      <w:r w:rsidRPr="00E4026B">
        <w:rPr>
          <w:rFonts w:ascii="Times New Roman" w:hAnsi="Times New Roman"/>
          <w:b/>
        </w:rPr>
        <w:t xml:space="preserve">Information and Operating Requirements. </w:t>
      </w:r>
    </w:p>
    <w:p w14:paraId="30F76643"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[Reserved.] </w:t>
      </w:r>
    </w:p>
    <w:p w14:paraId="1E1AF507" w14:textId="77777777" w:rsidR="00E04FF1" w:rsidRPr="007A1302" w:rsidRDefault="00E04FF1" w:rsidP="00E04FF1">
      <w:pPr>
        <w:spacing w:after="0" w:line="360" w:lineRule="auto"/>
        <w:rPr>
          <w:rFonts w:ascii="Times New Roman" w:hAnsi="Times New Roman"/>
        </w:rPr>
      </w:pPr>
    </w:p>
    <w:p w14:paraId="0B36DB79" w14:textId="77777777" w:rsidR="00E04FF1" w:rsidRDefault="00E04FF1" w:rsidP="00E04FF1">
      <w:pPr>
        <w:spacing w:after="0" w:line="360" w:lineRule="auto"/>
        <w:rPr>
          <w:rFonts w:ascii="Times New Roman" w:hAnsi="Times New Roman"/>
        </w:rPr>
      </w:pPr>
      <w:r w:rsidRPr="007A1302">
        <w:rPr>
          <w:rFonts w:ascii="Times New Roman" w:hAnsi="Times New Roman"/>
        </w:rPr>
        <w:t>(b)</w:t>
      </w:r>
      <w:r>
        <w:rPr>
          <w:rFonts w:ascii="Times New Roman" w:hAnsi="Times New Roman"/>
        </w:rPr>
        <w:tab/>
      </w:r>
      <w:r w:rsidRPr="007A1302">
        <w:rPr>
          <w:rFonts w:ascii="Times New Roman" w:hAnsi="Times New Roman"/>
        </w:rPr>
        <w:t xml:space="preserve"> Market Participants selling from Resources within the New England Control Area shall: supply to the ISO all applicable Offer Data; report to the ISO </w:t>
      </w:r>
      <w:r>
        <w:rPr>
          <w:rFonts w:ascii="Times New Roman" w:hAnsi="Times New Roman"/>
        </w:rPr>
        <w:t xml:space="preserve">Resources </w:t>
      </w:r>
      <w:r w:rsidRPr="007A1302">
        <w:rPr>
          <w:rFonts w:ascii="Times New Roman" w:hAnsi="Times New Roman"/>
        </w:rPr>
        <w:t>that are Self-Scheduled; report to the ISO External Transaction sales; confirm to the ISO bilateral sales to Market Participants within the New England Control Area; respond to the ISO’s directives to start, shutdown or change output</w:t>
      </w:r>
      <w:r>
        <w:rPr>
          <w:rFonts w:ascii="Times New Roman" w:hAnsi="Times New Roman"/>
        </w:rPr>
        <w:t>, consumption,</w:t>
      </w:r>
      <w:r w:rsidRPr="007A1302">
        <w:rPr>
          <w:rFonts w:ascii="Times New Roman" w:hAnsi="Times New Roman"/>
        </w:rPr>
        <w:t xml:space="preserve"> </w:t>
      </w:r>
      <w:del w:id="44" w:author="Author">
        <w:r w:rsidDel="00E43A73">
          <w:rPr>
            <w:rFonts w:ascii="Times New Roman" w:hAnsi="Times New Roman"/>
          </w:rPr>
          <w:delText xml:space="preserve">or </w:delText>
        </w:r>
      </w:del>
      <w:ins w:id="45" w:author="Author">
        <w:r w:rsidR="00E43A73">
          <w:rPr>
            <w:rFonts w:ascii="Times New Roman" w:hAnsi="Times New Roman"/>
          </w:rPr>
          <w:t xml:space="preserve">, </w:t>
        </w:r>
      </w:ins>
      <w:r>
        <w:rPr>
          <w:rFonts w:ascii="Times New Roman" w:hAnsi="Times New Roman"/>
        </w:rPr>
        <w:t>demand reduction</w:t>
      </w:r>
      <w:r w:rsidRPr="007A1302">
        <w:rPr>
          <w:rFonts w:ascii="Times New Roman" w:hAnsi="Times New Roman"/>
        </w:rPr>
        <w:t xml:space="preserve"> levels </w:t>
      </w:r>
      <w:ins w:id="46" w:author="Author">
        <w:r w:rsidR="00E43A73">
          <w:rPr>
            <w:rFonts w:ascii="Times New Roman" w:hAnsi="Times New Roman"/>
          </w:rPr>
          <w:t xml:space="preserve">or baseline deviation levels </w:t>
        </w:r>
      </w:ins>
      <w:r w:rsidRPr="007A1302">
        <w:rPr>
          <w:rFonts w:ascii="Times New Roman" w:hAnsi="Times New Roman"/>
        </w:rPr>
        <w:t xml:space="preserve">of </w:t>
      </w:r>
      <w:r>
        <w:rPr>
          <w:rFonts w:ascii="Times New Roman" w:hAnsi="Times New Roman"/>
        </w:rPr>
        <w:t xml:space="preserve">Generator Assets, DARDs, </w:t>
      </w:r>
      <w:del w:id="47" w:author="Author">
        <w:r w:rsidRPr="007A1302" w:rsidDel="00E43A73">
          <w:rPr>
            <w:rFonts w:ascii="Times New Roman" w:hAnsi="Times New Roman"/>
          </w:rPr>
          <w:delText xml:space="preserve">or </w:delText>
        </w:r>
      </w:del>
      <w:r>
        <w:rPr>
          <w:rFonts w:ascii="Times New Roman" w:hAnsi="Times New Roman"/>
        </w:rPr>
        <w:t>Demand Response Resources,</w:t>
      </w:r>
      <w:ins w:id="48" w:author="Author">
        <w:r w:rsidR="00E43A73">
          <w:rPr>
            <w:rFonts w:ascii="Times New Roman" w:hAnsi="Times New Roman"/>
          </w:rPr>
          <w:t xml:space="preserve"> or Demand Response Distributed Energy Resource Aggregations</w:t>
        </w:r>
        <w:r w:rsidR="00307F51">
          <w:rPr>
            <w:rFonts w:ascii="Times New Roman" w:hAnsi="Times New Roman"/>
          </w:rPr>
          <w:t>;</w:t>
        </w:r>
      </w:ins>
      <w:r w:rsidRPr="007A1302">
        <w:rPr>
          <w:rFonts w:ascii="Times New Roman" w:hAnsi="Times New Roman"/>
        </w:rPr>
        <w:t xml:space="preserve"> change scheduled voltages or reactive output levels; continuously maintain all Offer Data concurrent with on-line operating information; and ensure that, where so equipped, equipment is operated with control equipment functioning as specified in the ISO</w:t>
      </w:r>
      <w:r>
        <w:rPr>
          <w:rFonts w:ascii="Times New Roman" w:hAnsi="Times New Roman"/>
        </w:rPr>
        <w:t xml:space="preserve"> New England Manuals and ISO New England Administrative Procedures.</w:t>
      </w:r>
      <w:r w:rsidRPr="007A1302">
        <w:rPr>
          <w:rFonts w:ascii="Times New Roman" w:hAnsi="Times New Roman"/>
        </w:rPr>
        <w:t xml:space="preserve">  </w:t>
      </w:r>
    </w:p>
    <w:p w14:paraId="528E60D6" w14:textId="77777777" w:rsidR="00E04FF1" w:rsidRPr="007A1302" w:rsidRDefault="00E04FF1" w:rsidP="00E04FF1">
      <w:pPr>
        <w:spacing w:after="0" w:line="360" w:lineRule="auto"/>
        <w:rPr>
          <w:rFonts w:ascii="Times New Roman" w:hAnsi="Times New Roman"/>
        </w:rPr>
      </w:pPr>
    </w:p>
    <w:p w14:paraId="3B25CE34" w14:textId="77777777" w:rsidR="00E04FF1" w:rsidRDefault="00E04FF1" w:rsidP="00E04FF1">
      <w:pPr>
        <w:spacing w:after="0" w:line="360" w:lineRule="auto"/>
        <w:rPr>
          <w:rFonts w:ascii="Times New Roman" w:hAnsi="Times New Roman"/>
        </w:rPr>
      </w:pPr>
      <w:r w:rsidRPr="007A1302">
        <w:rPr>
          <w:rFonts w:ascii="Times New Roman" w:hAnsi="Times New Roman"/>
        </w:rPr>
        <w:t>(c)</w:t>
      </w:r>
      <w:r>
        <w:rPr>
          <w:rFonts w:ascii="Times New Roman" w:hAnsi="Times New Roman"/>
        </w:rPr>
        <w:tab/>
      </w:r>
      <w:r w:rsidRPr="007A1302">
        <w:rPr>
          <w:rFonts w:ascii="Times New Roman" w:hAnsi="Times New Roman"/>
        </w:rPr>
        <w:t xml:space="preserve"> Market Participants selling from Resources outside the New England Control Area shall:  provide to the ISO all applicable Offer Data, including offers specifying amounts of energy available, hours of availability and prices of energy and other services; respond to ISO directives to schedule delivery or change delivery schedules; and communicate delivery schedules to the source Control Area and any intermediary Control Areas. </w:t>
      </w:r>
    </w:p>
    <w:p w14:paraId="34648046" w14:textId="77777777" w:rsidR="00E04FF1" w:rsidRPr="007A1302" w:rsidRDefault="00E04FF1" w:rsidP="00E04FF1">
      <w:pPr>
        <w:spacing w:after="0" w:line="360" w:lineRule="auto"/>
        <w:rPr>
          <w:rFonts w:ascii="Times New Roman" w:hAnsi="Times New Roman"/>
        </w:rPr>
      </w:pPr>
    </w:p>
    <w:p w14:paraId="0E99E00A"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Market Participants, as applicable, shall:  respond or ensure a response to ISO directives for load management steps; report to the ISO all bilateral purchase transactions including External Transaction </w:t>
      </w:r>
      <w:r w:rsidRPr="007A1302">
        <w:rPr>
          <w:rFonts w:ascii="Times New Roman" w:hAnsi="Times New Roman"/>
        </w:rPr>
        <w:lastRenderedPageBreak/>
        <w:t xml:space="preserve">purchases; and respond or ensure a response to other ISO directives such as those required during Emergency operation. </w:t>
      </w:r>
    </w:p>
    <w:p w14:paraId="4034949C" w14:textId="77777777" w:rsidR="00E04FF1" w:rsidRPr="007A1302" w:rsidRDefault="00E04FF1" w:rsidP="00E04FF1">
      <w:pPr>
        <w:spacing w:after="0" w:line="360" w:lineRule="auto"/>
        <w:rPr>
          <w:rFonts w:ascii="Times New Roman" w:hAnsi="Times New Roman"/>
        </w:rPr>
      </w:pPr>
    </w:p>
    <w:p w14:paraId="3C35E842"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 xml:space="preserve"> </w:t>
      </w:r>
      <w:r>
        <w:rPr>
          <w:rFonts w:ascii="Times New Roman" w:hAnsi="Times New Roman"/>
        </w:rPr>
        <w:tab/>
      </w:r>
      <w:r w:rsidRPr="007A1302">
        <w:rPr>
          <w:rFonts w:ascii="Times New Roman" w:hAnsi="Times New Roman"/>
        </w:rPr>
        <w:t xml:space="preserve">Market Participant, as applicable, shall provide to the ISO requests to purchase specified amounts of energy for each hour of the Operating Day during which it intends to purchase from the Day-Ahead Energy Market. </w:t>
      </w:r>
    </w:p>
    <w:p w14:paraId="7B1BFFAB" w14:textId="77777777" w:rsidR="00E04FF1" w:rsidRDefault="00E04FF1" w:rsidP="00E04FF1">
      <w:pPr>
        <w:spacing w:after="0" w:line="360" w:lineRule="auto"/>
        <w:rPr>
          <w:rFonts w:ascii="Times New Roman" w:hAnsi="Times New Roman"/>
        </w:rPr>
      </w:pPr>
    </w:p>
    <w:p w14:paraId="7C2C3F33" w14:textId="44279DC4" w:rsidR="00E04FF1" w:rsidRPr="004C3380" w:rsidRDefault="00E04FF1" w:rsidP="00E04FF1">
      <w:pPr>
        <w:spacing w:after="0" w:line="360" w:lineRule="auto"/>
        <w:rPr>
          <w:rFonts w:ascii="Times New Roman" w:hAnsi="Times New Roman"/>
        </w:rPr>
      </w:pPr>
      <w:r>
        <w:rPr>
          <w:rFonts w:ascii="Times New Roman" w:hAnsi="Times New Roman"/>
        </w:rPr>
        <w:t>(f)</w:t>
      </w:r>
      <w:r>
        <w:rPr>
          <w:rFonts w:ascii="Times New Roman" w:hAnsi="Times New Roman"/>
        </w:rPr>
        <w:tab/>
        <w:t>Market Participants are responsible for reporting to the ISO anticipated availability and other information concerning Generator Assets, Demand Response Resources</w:t>
      </w:r>
      <w:ins w:id="49" w:author="Author">
        <w:r w:rsidR="00E43A73">
          <w:rPr>
            <w:rFonts w:ascii="Times New Roman" w:hAnsi="Times New Roman"/>
          </w:rPr>
          <w:t>, Demand Response Distributed Energy Resource Aggregations</w:t>
        </w:r>
      </w:ins>
      <w:r>
        <w:rPr>
          <w:rFonts w:ascii="Times New Roman" w:hAnsi="Times New Roman"/>
        </w:rPr>
        <w:t xml:space="preserve"> and Dispatchable Asset Related Demands required by the ISO New England Operating Documents, including but not limited to the Market Participant’s ability to procure fuel and physical limitations that could reduce Resource output or demand reduction capability for the pertinent Operating Day.</w:t>
      </w:r>
    </w:p>
    <w:p w14:paraId="48817FF0" w14:textId="77777777" w:rsidR="00E04FF1" w:rsidRPr="007A1302" w:rsidRDefault="00E04FF1" w:rsidP="00E04FF1">
      <w:pPr>
        <w:spacing w:after="0" w:line="360" w:lineRule="auto"/>
        <w:rPr>
          <w:rFonts w:ascii="Times New Roman" w:hAnsi="Times New Roman"/>
        </w:rPr>
      </w:pPr>
    </w:p>
    <w:p w14:paraId="2B15F022" w14:textId="77777777" w:rsidR="00E04FF1" w:rsidRPr="00E4026B" w:rsidRDefault="00E04FF1" w:rsidP="00E04FF1">
      <w:pPr>
        <w:spacing w:after="0" w:line="360" w:lineRule="auto"/>
        <w:outlineLvl w:val="2"/>
        <w:rPr>
          <w:rFonts w:ascii="Times New Roman" w:hAnsi="Times New Roman"/>
          <w:b/>
        </w:rPr>
      </w:pPr>
      <w:bookmarkStart w:id="50" w:name="_Toc265214342"/>
      <w:r w:rsidRPr="00E4026B">
        <w:rPr>
          <w:rFonts w:ascii="Times New Roman" w:hAnsi="Times New Roman"/>
          <w:b/>
        </w:rPr>
        <w:t>III.1.8</w:t>
      </w:r>
      <w:r w:rsidRPr="00E4026B">
        <w:rPr>
          <w:rFonts w:ascii="Times New Roman" w:hAnsi="Times New Roman"/>
          <w:b/>
        </w:rPr>
        <w:tab/>
      </w:r>
      <w:r>
        <w:rPr>
          <w:rFonts w:ascii="Times New Roman" w:hAnsi="Times New Roman"/>
          <w:b/>
        </w:rPr>
        <w:tab/>
      </w:r>
      <w:r w:rsidRPr="00E4026B">
        <w:rPr>
          <w:rFonts w:ascii="Times New Roman" w:hAnsi="Times New Roman"/>
          <w:b/>
        </w:rPr>
        <w:t xml:space="preserve"> </w:t>
      </w:r>
      <w:r>
        <w:rPr>
          <w:rFonts w:ascii="Times New Roman" w:hAnsi="Times New Roman"/>
          <w:b/>
        </w:rPr>
        <w:tab/>
      </w:r>
      <w:r w:rsidRPr="00E4026B">
        <w:rPr>
          <w:rFonts w:ascii="Times New Roman" w:hAnsi="Times New Roman"/>
          <w:b/>
        </w:rPr>
        <w:t>[Reserved.]</w:t>
      </w:r>
      <w:bookmarkEnd w:id="50"/>
      <w:r w:rsidRPr="00E4026B">
        <w:rPr>
          <w:rFonts w:ascii="Times New Roman" w:hAnsi="Times New Roman"/>
          <w:b/>
        </w:rPr>
        <w:t xml:space="preserve"> </w:t>
      </w:r>
    </w:p>
    <w:p w14:paraId="03AA08F2" w14:textId="77777777" w:rsidR="00E04FF1" w:rsidRPr="00E4026B" w:rsidRDefault="00E04FF1" w:rsidP="00E04FF1">
      <w:pPr>
        <w:spacing w:after="0" w:line="360" w:lineRule="auto"/>
        <w:outlineLvl w:val="2"/>
        <w:rPr>
          <w:rFonts w:ascii="Times New Roman" w:hAnsi="Times New Roman"/>
          <w:b/>
        </w:rPr>
      </w:pPr>
      <w:bookmarkStart w:id="51" w:name="_Toc265214343"/>
      <w:r w:rsidRPr="00E4026B">
        <w:rPr>
          <w:rFonts w:ascii="Times New Roman" w:hAnsi="Times New Roman"/>
          <w:b/>
        </w:rPr>
        <w:t>III.1.9</w:t>
      </w:r>
      <w:r w:rsidRPr="00E4026B">
        <w:rPr>
          <w:rFonts w:ascii="Times New Roman" w:hAnsi="Times New Roman"/>
          <w:b/>
        </w:rPr>
        <w:tab/>
      </w:r>
      <w:r w:rsidRPr="00E4026B">
        <w:rPr>
          <w:rFonts w:ascii="Times New Roman" w:hAnsi="Times New Roman"/>
          <w:b/>
        </w:rPr>
        <w:tab/>
        <w:t xml:space="preserve"> </w:t>
      </w:r>
      <w:r>
        <w:rPr>
          <w:rFonts w:ascii="Times New Roman" w:hAnsi="Times New Roman"/>
          <w:b/>
        </w:rPr>
        <w:tab/>
      </w:r>
      <w:r w:rsidRPr="00E4026B">
        <w:rPr>
          <w:rFonts w:ascii="Times New Roman" w:hAnsi="Times New Roman"/>
          <w:b/>
        </w:rPr>
        <w:t>Pre-scheduling.</w:t>
      </w:r>
      <w:bookmarkEnd w:id="51"/>
      <w:r w:rsidRPr="00E4026B">
        <w:rPr>
          <w:rFonts w:ascii="Times New Roman" w:hAnsi="Times New Roman"/>
          <w:b/>
        </w:rPr>
        <w:t xml:space="preserve"> </w:t>
      </w:r>
    </w:p>
    <w:p w14:paraId="2D25CF0F" w14:textId="77777777" w:rsidR="00E04FF1" w:rsidRPr="00371125" w:rsidRDefault="00E04FF1" w:rsidP="00E04FF1">
      <w:pPr>
        <w:pStyle w:val="Normal93"/>
        <w:spacing w:after="0" w:line="360" w:lineRule="auto"/>
        <w:rPr>
          <w:rFonts w:ascii="Times New Roman" w:hAnsi="Times New Roman"/>
          <w:b/>
        </w:rPr>
      </w:pPr>
      <w:r w:rsidRPr="00E4026B">
        <w:rPr>
          <w:rFonts w:ascii="Times New Roman" w:hAnsi="Times New Roman"/>
          <w:b/>
        </w:rPr>
        <w:t>III.1.9.1</w:t>
      </w:r>
      <w:r>
        <w:rPr>
          <w:rFonts w:ascii="Times New Roman" w:hAnsi="Times New Roman"/>
          <w:b/>
        </w:rPr>
        <w:tab/>
      </w:r>
      <w:r w:rsidRPr="00E4026B">
        <w:rPr>
          <w:rFonts w:ascii="Times New Roman" w:hAnsi="Times New Roman"/>
          <w:b/>
        </w:rPr>
        <w:t xml:space="preserve"> </w:t>
      </w:r>
      <w:r>
        <w:rPr>
          <w:rFonts w:ascii="Times New Roman" w:hAnsi="Times New Roman"/>
          <w:b/>
        </w:rPr>
        <w:tab/>
      </w:r>
      <w:r w:rsidRPr="00371125">
        <w:rPr>
          <w:rFonts w:ascii="Times New Roman" w:hAnsi="Times New Roman"/>
          <w:b/>
        </w:rPr>
        <w:t>Offer and Bid Caps and Cost Verification for Offers and Bids.</w:t>
      </w:r>
    </w:p>
    <w:p w14:paraId="1E852D32" w14:textId="77777777" w:rsidR="00E04FF1" w:rsidRPr="00F22CA8" w:rsidRDefault="00E04FF1" w:rsidP="00E04FF1">
      <w:pPr>
        <w:pStyle w:val="Normal93"/>
        <w:spacing w:after="0" w:line="360" w:lineRule="auto"/>
        <w:rPr>
          <w:rFonts w:ascii="Times New Roman" w:hAnsi="Times New Roman"/>
          <w:b/>
        </w:rPr>
      </w:pPr>
      <w:r w:rsidRPr="00371125">
        <w:rPr>
          <w:rFonts w:ascii="Times New Roman" w:hAnsi="Times New Roman"/>
          <w:b/>
        </w:rPr>
        <w:t>III.1.9.1.1</w:t>
      </w:r>
      <w:r w:rsidRPr="00371125">
        <w:rPr>
          <w:rFonts w:ascii="Times New Roman" w:hAnsi="Times New Roman"/>
          <w:b/>
        </w:rPr>
        <w:tab/>
      </w:r>
      <w:r w:rsidRPr="00371125">
        <w:rPr>
          <w:rFonts w:ascii="Times New Roman" w:hAnsi="Times New Roman"/>
          <w:b/>
        </w:rPr>
        <w:tab/>
        <w:t>Cost Verification of Resource Offers.</w:t>
      </w:r>
      <w:r w:rsidRPr="00E4026B">
        <w:rPr>
          <w:rFonts w:ascii="Times New Roman" w:hAnsi="Times New Roman"/>
          <w:b/>
        </w:rPr>
        <w:t xml:space="preserve"> </w:t>
      </w:r>
    </w:p>
    <w:p w14:paraId="76239A39" w14:textId="233084E2" w:rsidR="00E04FF1" w:rsidRDefault="00E04FF1" w:rsidP="00E04FF1">
      <w:pPr>
        <w:pStyle w:val="Normal350"/>
        <w:spacing w:line="360" w:lineRule="auto"/>
        <w:rPr>
          <w:rFonts w:ascii="Times New Roman" w:hAnsi="Times New Roman"/>
        </w:rPr>
      </w:pPr>
      <w:r w:rsidRPr="00F22CA8">
        <w:rPr>
          <w:rFonts w:ascii="Times New Roman" w:hAnsi="Times New Roman"/>
        </w:rPr>
        <w:t>The incremental energy values of Supply Offers</w:t>
      </w:r>
      <w:ins w:id="52" w:author="Author">
        <w:r w:rsidR="00984D4C">
          <w:rPr>
            <w:rFonts w:ascii="Times New Roman" w:hAnsi="Times New Roman"/>
          </w:rPr>
          <w:t>,</w:t>
        </w:r>
      </w:ins>
      <w:r w:rsidRPr="00F22CA8">
        <w:rPr>
          <w:rFonts w:ascii="Times New Roman" w:hAnsi="Times New Roman"/>
        </w:rPr>
        <w:t xml:space="preserve"> </w:t>
      </w:r>
      <w:del w:id="53" w:author="Author">
        <w:r w:rsidRPr="00F22CA8" w:rsidDel="00E43A73">
          <w:rPr>
            <w:rFonts w:ascii="Times New Roman" w:hAnsi="Times New Roman"/>
          </w:rPr>
          <w:delText xml:space="preserve">and Demand Response Resources </w:delText>
        </w:r>
      </w:del>
      <w:ins w:id="54" w:author="Author">
        <w:r w:rsidR="00E43A73">
          <w:rPr>
            <w:rFonts w:ascii="Times New Roman" w:hAnsi="Times New Roman"/>
          </w:rPr>
          <w:t xml:space="preserve"> Demand Reduction Offers</w:t>
        </w:r>
        <w:r w:rsidR="00984D4C">
          <w:rPr>
            <w:rFonts w:ascii="Times New Roman" w:hAnsi="Times New Roman"/>
          </w:rPr>
          <w:t>,</w:t>
        </w:r>
        <w:r w:rsidR="00E43A73">
          <w:rPr>
            <w:rFonts w:ascii="Times New Roman" w:hAnsi="Times New Roman"/>
          </w:rPr>
          <w:t xml:space="preserve"> and Baseline Deviation Offers </w:t>
        </w:r>
      </w:ins>
      <w:r w:rsidRPr="00F22CA8">
        <w:rPr>
          <w:rFonts w:ascii="Times New Roman" w:hAnsi="Times New Roman"/>
        </w:rPr>
        <w:t>above $1,000/MWh for any Resource other than an External Resource</w:t>
      </w:r>
      <w:r>
        <w:rPr>
          <w:rFonts w:ascii="Times New Roman" w:hAnsi="Times New Roman"/>
        </w:rPr>
        <w:t xml:space="preserve"> are</w:t>
      </w:r>
      <w:r w:rsidRPr="00F22CA8">
        <w:rPr>
          <w:rFonts w:ascii="Times New Roman" w:hAnsi="Times New Roman"/>
        </w:rPr>
        <w:t xml:space="preserve"> subject to the following cost verification requirements.  Unless expressly stated otherwise, cost verification is </w:t>
      </w:r>
      <w:r>
        <w:rPr>
          <w:rFonts w:ascii="Times New Roman" w:hAnsi="Times New Roman"/>
        </w:rPr>
        <w:t>utilized in all</w:t>
      </w:r>
      <w:r w:rsidRPr="00F22CA8">
        <w:rPr>
          <w:rFonts w:ascii="Times New Roman" w:hAnsi="Times New Roman"/>
        </w:rPr>
        <w:t xml:space="preserve"> pricing, commitment</w:t>
      </w:r>
      <w:r>
        <w:rPr>
          <w:rFonts w:ascii="Times New Roman" w:hAnsi="Times New Roman"/>
        </w:rPr>
        <w:t>,</w:t>
      </w:r>
      <w:r w:rsidRPr="00F22CA8">
        <w:rPr>
          <w:rFonts w:ascii="Times New Roman" w:hAnsi="Times New Roman"/>
        </w:rPr>
        <w:t xml:space="preserve"> dispatch</w:t>
      </w:r>
      <w:r>
        <w:rPr>
          <w:rFonts w:ascii="Times New Roman" w:hAnsi="Times New Roman"/>
        </w:rPr>
        <w:t xml:space="preserve"> and settlement determinations</w:t>
      </w:r>
      <w:r w:rsidRPr="00F22CA8">
        <w:rPr>
          <w:rFonts w:ascii="Times New Roman" w:hAnsi="Times New Roman"/>
        </w:rPr>
        <w:t>.</w:t>
      </w:r>
      <w:r>
        <w:rPr>
          <w:rFonts w:ascii="Times New Roman" w:hAnsi="Times New Roman"/>
        </w:rPr>
        <w:t xml:space="preserve">  For purposes of the following requirements, Reference Levels are calculated using the procedures in Section III.A.7.5 for calculating cost-based Reference Levels.</w:t>
      </w:r>
    </w:p>
    <w:p w14:paraId="4EE06C5A" w14:textId="77777777" w:rsidR="00E04FF1" w:rsidRDefault="00E04FF1" w:rsidP="00E04FF1">
      <w:pPr>
        <w:pStyle w:val="Normal93"/>
        <w:spacing w:after="0" w:line="360" w:lineRule="auto"/>
        <w:rPr>
          <w:rFonts w:ascii="Times New Roman" w:hAnsi="Times New Roman"/>
          <w:b/>
        </w:rPr>
      </w:pPr>
      <w:r>
        <w:rPr>
          <w:rFonts w:ascii="Times New Roman" w:hAnsi="Times New Roman"/>
        </w:rPr>
        <w:t>(a)</w:t>
      </w:r>
      <w:r>
        <w:rPr>
          <w:rFonts w:ascii="Times New Roman" w:hAnsi="Times New Roman"/>
        </w:rPr>
        <w:tab/>
      </w:r>
      <w:r w:rsidRPr="00295A85">
        <w:rPr>
          <w:rFonts w:ascii="Times New Roman" w:hAnsi="Times New Roman"/>
        </w:rPr>
        <w:t>If the incremental energy value of a Resource’s offer is greater than the incremental energy Reference Level value of the Resource, then the incremental energy value in the offer is replaced with the greater of the Reference Level for incremental energy or $1,000/MWh.</w:t>
      </w:r>
      <w:r w:rsidRPr="00521415">
        <w:rPr>
          <w:rFonts w:ascii="Times New Roman" w:hAnsi="Times New Roman"/>
          <w:b/>
        </w:rPr>
        <w:t xml:space="preserve"> </w:t>
      </w:r>
    </w:p>
    <w:p w14:paraId="12A9850D" w14:textId="77777777" w:rsidR="00E04FF1" w:rsidRPr="002751AF" w:rsidRDefault="00E04FF1" w:rsidP="00E04FF1">
      <w:pPr>
        <w:pStyle w:val="Normal93"/>
        <w:spacing w:after="0" w:line="360" w:lineRule="auto"/>
        <w:rPr>
          <w:rFonts w:ascii="Times New Roman" w:hAnsi="Times New Roman"/>
        </w:rPr>
      </w:pPr>
    </w:p>
    <w:p w14:paraId="0C61FAB9" w14:textId="77777777" w:rsidR="00E04FF1" w:rsidRDefault="00E04FF1" w:rsidP="00E04FF1">
      <w:pPr>
        <w:pStyle w:val="Normal350"/>
        <w:spacing w:line="360" w:lineRule="auto"/>
        <w:rPr>
          <w:rFonts w:ascii="Times New Roman" w:hAnsi="Times New Roman"/>
        </w:rPr>
      </w:pPr>
      <w:r>
        <w:rPr>
          <w:rFonts w:ascii="Times New Roman" w:hAnsi="Times New Roman"/>
        </w:rPr>
        <w:t>(b)</w:t>
      </w:r>
      <w:r>
        <w:rPr>
          <w:rFonts w:ascii="Times New Roman" w:hAnsi="Times New Roman"/>
        </w:rPr>
        <w:tab/>
      </w:r>
      <w:r w:rsidRPr="00F22CA8">
        <w:rPr>
          <w:rFonts w:ascii="Times New Roman" w:hAnsi="Times New Roman"/>
        </w:rPr>
        <w:t>For purposes of the price calculations in Section</w:t>
      </w:r>
      <w:r>
        <w:rPr>
          <w:rFonts w:ascii="Times New Roman" w:hAnsi="Times New Roman"/>
        </w:rPr>
        <w:t>s</w:t>
      </w:r>
      <w:r w:rsidRPr="00F22CA8">
        <w:rPr>
          <w:rFonts w:ascii="Times New Roman" w:hAnsi="Times New Roman"/>
        </w:rPr>
        <w:t xml:space="preserve"> III.2</w:t>
      </w:r>
      <w:r>
        <w:rPr>
          <w:rFonts w:ascii="Times New Roman" w:hAnsi="Times New Roman"/>
        </w:rPr>
        <w:t>.5 and III.2.7A</w:t>
      </w:r>
      <w:r w:rsidRPr="00F22CA8">
        <w:rPr>
          <w:rFonts w:ascii="Times New Roman" w:hAnsi="Times New Roman"/>
        </w:rPr>
        <w:t>, if the adjusted offer calculated under Section III.2.4 for a Rapid Response Pricing Asset is greater than $1,000/MWh</w:t>
      </w:r>
      <w:r>
        <w:rPr>
          <w:rFonts w:ascii="Times New Roman" w:hAnsi="Times New Roman"/>
        </w:rPr>
        <w:t xml:space="preserve"> (after the incremental energy value is evaluated under Section </w:t>
      </w:r>
      <w:proofErr w:type="gramStart"/>
      <w:r>
        <w:rPr>
          <w:rFonts w:ascii="Times New Roman" w:hAnsi="Times New Roman"/>
        </w:rPr>
        <w:t>III.1.9.1.1(</w:t>
      </w:r>
      <w:proofErr w:type="gramEnd"/>
      <w:r>
        <w:rPr>
          <w:rFonts w:ascii="Times New Roman" w:hAnsi="Times New Roman"/>
        </w:rPr>
        <w:t>a) above)</w:t>
      </w:r>
      <w:r w:rsidRPr="00F22CA8">
        <w:rPr>
          <w:rFonts w:ascii="Times New Roman" w:hAnsi="Times New Roman"/>
        </w:rPr>
        <w:t>, then</w:t>
      </w:r>
      <w:r>
        <w:rPr>
          <w:rFonts w:ascii="Times New Roman" w:hAnsi="Times New Roman"/>
        </w:rPr>
        <w:t xml:space="preserve"> verification will be performed as follows using a Reference Level value calculated with the adjusted offer formulas specified in Section III.2.4.</w:t>
      </w:r>
    </w:p>
    <w:p w14:paraId="25DC4B1F" w14:textId="77777777" w:rsidR="00E04FF1" w:rsidRDefault="00E04FF1" w:rsidP="00E04FF1">
      <w:pPr>
        <w:pStyle w:val="Normal350"/>
        <w:spacing w:line="360" w:lineRule="auto"/>
        <w:ind w:left="720"/>
        <w:rPr>
          <w:rFonts w:ascii="Times New Roman" w:hAnsi="Times New Roman"/>
        </w:rPr>
      </w:pPr>
      <w:r>
        <w:rPr>
          <w:rFonts w:ascii="Times New Roman" w:hAnsi="Times New Roman"/>
        </w:rPr>
        <w:lastRenderedPageBreak/>
        <w:t>(i) If the Reference Level value is less than or equal to $1,000/MWh, then the adjusted offer for the Resource is set at $1,000/MWh;</w:t>
      </w:r>
    </w:p>
    <w:p w14:paraId="0F3ABBC8" w14:textId="77777777" w:rsidR="00E04FF1" w:rsidRDefault="00E04FF1" w:rsidP="00E04FF1">
      <w:pPr>
        <w:pStyle w:val="Normal350"/>
        <w:spacing w:line="360" w:lineRule="auto"/>
        <w:ind w:left="720"/>
        <w:rPr>
          <w:rFonts w:ascii="Times New Roman" w:hAnsi="Times New Roman"/>
        </w:rPr>
      </w:pPr>
      <w:r>
        <w:rPr>
          <w:rFonts w:ascii="Times New Roman" w:hAnsi="Times New Roman"/>
        </w:rPr>
        <w:t>(ii) If the Reference Level value is greater than $1,000/MWh, then the adjusted offer for the Resource is set at the lower of the Reference Level value and the adjusted offer.</w:t>
      </w:r>
    </w:p>
    <w:p w14:paraId="5B42A120" w14:textId="77777777" w:rsidR="00E04FF1" w:rsidRDefault="00E04FF1" w:rsidP="00E04FF1">
      <w:pPr>
        <w:pStyle w:val="Normal350"/>
        <w:spacing w:line="360" w:lineRule="auto"/>
        <w:rPr>
          <w:rFonts w:ascii="Times New Roman" w:hAnsi="Times New Roman"/>
        </w:rPr>
      </w:pPr>
      <w:r>
        <w:rPr>
          <w:rFonts w:ascii="Times New Roman" w:hAnsi="Times New Roman"/>
          <w:b/>
        </w:rPr>
        <w:t>III.1.9.1.2</w:t>
      </w:r>
      <w:r>
        <w:rPr>
          <w:rFonts w:ascii="Times New Roman" w:hAnsi="Times New Roman"/>
          <w:b/>
        </w:rPr>
        <w:tab/>
      </w:r>
      <w:r>
        <w:rPr>
          <w:rFonts w:ascii="Times New Roman" w:hAnsi="Times New Roman"/>
          <w:b/>
        </w:rPr>
        <w:tab/>
        <w:t>Offer and Bid Caps.</w:t>
      </w:r>
    </w:p>
    <w:p w14:paraId="262C2EAE" w14:textId="77777777" w:rsidR="00E04FF1" w:rsidRDefault="00E04FF1" w:rsidP="00E04FF1">
      <w:pPr>
        <w:pStyle w:val="Normal350"/>
        <w:spacing w:line="360" w:lineRule="auto"/>
        <w:rPr>
          <w:rFonts w:ascii="Times New Roman" w:hAnsi="Times New Roman"/>
        </w:rPr>
      </w:pPr>
      <w:r w:rsidRPr="00521415">
        <w:rPr>
          <w:rFonts w:ascii="Times New Roman" w:hAnsi="Times New Roman"/>
        </w:rPr>
        <w:t>(a)</w:t>
      </w:r>
      <w:r w:rsidRPr="00521415">
        <w:rPr>
          <w:rFonts w:ascii="Times New Roman" w:hAnsi="Times New Roman"/>
        </w:rPr>
        <w:tab/>
        <w:t xml:space="preserve">For purposes of the price calculations described in Section III.2 </w:t>
      </w:r>
      <w:r w:rsidRPr="00F83DFE">
        <w:rPr>
          <w:rFonts w:ascii="Times New Roman" w:hAnsi="Times New Roman"/>
        </w:rPr>
        <w:t>and for purposes of scheduling a Resource in the Day-Ahead Energy Market in accordance with Section III.1.7.6 following the commitment of the Resource</w:t>
      </w:r>
      <w:r>
        <w:rPr>
          <w:rFonts w:ascii="Times New Roman" w:hAnsi="Times New Roman"/>
        </w:rPr>
        <w:t>,</w:t>
      </w:r>
      <w:r w:rsidRPr="00F83DFE">
        <w:rPr>
          <w:rFonts w:ascii="Times New Roman" w:hAnsi="Times New Roman"/>
        </w:rPr>
        <w:t xml:space="preserve"> t</w:t>
      </w:r>
      <w:r w:rsidRPr="00521415">
        <w:rPr>
          <w:rFonts w:ascii="Times New Roman" w:hAnsi="Times New Roman"/>
        </w:rPr>
        <w:t>he incremental energy value of an offer is capped at $2</w:t>
      </w:r>
      <w:r>
        <w:rPr>
          <w:rFonts w:ascii="Times New Roman" w:hAnsi="Times New Roman"/>
        </w:rPr>
        <w:t>,</w:t>
      </w:r>
      <w:r w:rsidRPr="00521415">
        <w:rPr>
          <w:rFonts w:ascii="Times New Roman" w:hAnsi="Times New Roman"/>
        </w:rPr>
        <w:t>000/MWh.</w:t>
      </w:r>
    </w:p>
    <w:p w14:paraId="08078BD3" w14:textId="77777777" w:rsidR="00E04FF1" w:rsidRDefault="00E04FF1" w:rsidP="00E04FF1">
      <w:pPr>
        <w:pStyle w:val="Normal350"/>
        <w:spacing w:line="360" w:lineRule="auto"/>
        <w:rPr>
          <w:rFonts w:ascii="Times New Roman" w:hAnsi="Times New Roman"/>
        </w:rPr>
      </w:pPr>
      <w:r>
        <w:rPr>
          <w:rFonts w:ascii="Times New Roman" w:hAnsi="Times New Roman"/>
        </w:rPr>
        <w:t>(b)</w:t>
      </w:r>
      <w:r>
        <w:rPr>
          <w:rFonts w:ascii="Times New Roman" w:hAnsi="Times New Roman"/>
        </w:rPr>
        <w:tab/>
      </w:r>
      <w:r w:rsidRPr="0008339A">
        <w:rPr>
          <w:rFonts w:ascii="Times New Roman" w:hAnsi="Times New Roman"/>
        </w:rPr>
        <w:t>Demand Bids shall not specify a bid price below the Energy Offer Floor or above the Demand Bid Cap.</w:t>
      </w:r>
      <w:r w:rsidRPr="00521415">
        <w:rPr>
          <w:rFonts w:ascii="Times New Roman" w:hAnsi="Times New Roman"/>
        </w:rPr>
        <w:t xml:space="preserve"> </w:t>
      </w:r>
    </w:p>
    <w:p w14:paraId="248BE37D" w14:textId="77777777" w:rsidR="00E04FF1" w:rsidRPr="002751AF" w:rsidRDefault="00E04FF1" w:rsidP="00E04FF1">
      <w:pPr>
        <w:pStyle w:val="Normal350"/>
        <w:spacing w:line="360" w:lineRule="auto"/>
        <w:rPr>
          <w:rFonts w:ascii="Times New Roman" w:hAnsi="Times New Roman"/>
        </w:rPr>
      </w:pPr>
      <w:r>
        <w:rPr>
          <w:rFonts w:ascii="Times New Roman" w:hAnsi="Times New Roman"/>
        </w:rPr>
        <w:t>(c)</w:t>
      </w:r>
      <w:r>
        <w:rPr>
          <w:rFonts w:ascii="Times New Roman" w:hAnsi="Times New Roman"/>
        </w:rPr>
        <w:tab/>
      </w:r>
      <w:r w:rsidRPr="002751AF">
        <w:rPr>
          <w:rFonts w:ascii="Times New Roman" w:hAnsi="Times New Roman"/>
        </w:rPr>
        <w:t>Supply Offers</w:t>
      </w:r>
      <w:ins w:id="55" w:author="Author">
        <w:r w:rsidR="00307F51">
          <w:rPr>
            <w:rFonts w:ascii="Times New Roman" w:hAnsi="Times New Roman"/>
          </w:rPr>
          <w:t xml:space="preserve">, </w:t>
        </w:r>
        <w:r w:rsidR="00865A9A">
          <w:rPr>
            <w:rFonts w:ascii="Times New Roman" w:hAnsi="Times New Roman"/>
          </w:rPr>
          <w:t xml:space="preserve">Baseline </w:t>
        </w:r>
        <w:r w:rsidR="00307F51">
          <w:rPr>
            <w:rFonts w:ascii="Times New Roman" w:hAnsi="Times New Roman"/>
          </w:rPr>
          <w:t>Deviation Offers,</w:t>
        </w:r>
      </w:ins>
      <w:r w:rsidRPr="002751AF">
        <w:rPr>
          <w:rFonts w:ascii="Times New Roman" w:hAnsi="Times New Roman"/>
        </w:rPr>
        <w:t xml:space="preserve"> </w:t>
      </w:r>
      <w:r>
        <w:rPr>
          <w:rFonts w:ascii="Times New Roman" w:hAnsi="Times New Roman"/>
        </w:rPr>
        <w:t xml:space="preserve">and Demand Reduction Offers </w:t>
      </w:r>
      <w:r w:rsidRPr="002751AF">
        <w:rPr>
          <w:rFonts w:ascii="Times New Roman" w:hAnsi="Times New Roman"/>
        </w:rPr>
        <w:t>shall not specify an offer price (for incremental energy) below the Energy Offer Floor.</w:t>
      </w:r>
    </w:p>
    <w:p w14:paraId="25A2F0FA" w14:textId="77777777" w:rsidR="00E04FF1" w:rsidRPr="003E6FF5" w:rsidRDefault="00E04FF1" w:rsidP="00E04FF1">
      <w:pPr>
        <w:pStyle w:val="Normal350"/>
        <w:spacing w:line="360" w:lineRule="auto"/>
        <w:rPr>
          <w:rFonts w:ascii="Times New Roman" w:hAnsi="Times New Roman"/>
        </w:rPr>
      </w:pPr>
      <w:r>
        <w:rPr>
          <w:rFonts w:ascii="Times New Roman" w:hAnsi="Times New Roman"/>
        </w:rPr>
        <w:t>(d)</w:t>
      </w:r>
      <w:r>
        <w:rPr>
          <w:rFonts w:ascii="Times New Roman" w:hAnsi="Times New Roman"/>
        </w:rPr>
        <w:tab/>
      </w:r>
      <w:r w:rsidRPr="002751AF">
        <w:rPr>
          <w:rFonts w:ascii="Times New Roman" w:hAnsi="Times New Roman"/>
        </w:rPr>
        <w:t xml:space="preserve">External Transactions shall not specify a price below the </w:t>
      </w:r>
      <w:r>
        <w:rPr>
          <w:rFonts w:ascii="Times New Roman" w:hAnsi="Times New Roman"/>
        </w:rPr>
        <w:t>External Transaction</w:t>
      </w:r>
      <w:r w:rsidRPr="002751AF">
        <w:rPr>
          <w:rFonts w:ascii="Times New Roman" w:hAnsi="Times New Roman"/>
        </w:rPr>
        <w:t xml:space="preserve"> Floor or above the External Transaction Cap.</w:t>
      </w:r>
      <w:r w:rsidRPr="002405A0">
        <w:rPr>
          <w:rFonts w:ascii="Times New Roman" w:hAnsi="Times New Roman"/>
        </w:rPr>
        <w:t xml:space="preserve"> </w:t>
      </w:r>
    </w:p>
    <w:p w14:paraId="770373FE" w14:textId="77777777" w:rsidR="00E04FF1" w:rsidRPr="002751AF" w:rsidRDefault="00E04FF1" w:rsidP="00E04FF1">
      <w:pPr>
        <w:pStyle w:val="Normal350"/>
        <w:contextualSpacing/>
        <w:rPr>
          <w:rFonts w:ascii="Times New Roman" w:hAnsi="Times New Roman"/>
        </w:rPr>
      </w:pPr>
      <w:r>
        <w:rPr>
          <w:rFonts w:ascii="Times New Roman" w:hAnsi="Times New Roman"/>
        </w:rPr>
        <w:t>(e)</w:t>
      </w:r>
      <w:r>
        <w:rPr>
          <w:rFonts w:ascii="Times New Roman" w:hAnsi="Times New Roman"/>
        </w:rPr>
        <w:tab/>
      </w:r>
      <w:r w:rsidRPr="002751AF">
        <w:rPr>
          <w:rFonts w:ascii="Times New Roman" w:hAnsi="Times New Roman"/>
        </w:rPr>
        <w:t>Increment Offers and Decrement Bids shall not specify an offer or bid price below the Energy Offer Floor or above the Virtual Cap.</w:t>
      </w:r>
    </w:p>
    <w:p w14:paraId="5A85DAEC" w14:textId="77777777" w:rsidR="00E04FF1" w:rsidRPr="00E4026B" w:rsidRDefault="00E04FF1" w:rsidP="00E04FF1">
      <w:pPr>
        <w:spacing w:after="0" w:line="360" w:lineRule="auto"/>
        <w:rPr>
          <w:rFonts w:ascii="Times New Roman" w:hAnsi="Times New Roman"/>
          <w:b/>
        </w:rPr>
      </w:pPr>
    </w:p>
    <w:p w14:paraId="5C2C6F1E"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III.1.9.2</w:t>
      </w:r>
      <w:r>
        <w:rPr>
          <w:rFonts w:ascii="Times New Roman" w:hAnsi="Times New Roman"/>
          <w:b/>
        </w:rPr>
        <w:tab/>
      </w:r>
      <w:r w:rsidRPr="00E4026B">
        <w:rPr>
          <w:rFonts w:ascii="Times New Roman" w:hAnsi="Times New Roman"/>
          <w:b/>
        </w:rPr>
        <w:t xml:space="preserve"> </w:t>
      </w:r>
      <w:r>
        <w:rPr>
          <w:rFonts w:ascii="Times New Roman" w:hAnsi="Times New Roman"/>
          <w:b/>
        </w:rPr>
        <w:tab/>
      </w:r>
      <w:r w:rsidRPr="00E4026B">
        <w:rPr>
          <w:rFonts w:ascii="Times New Roman" w:hAnsi="Times New Roman"/>
          <w:b/>
        </w:rPr>
        <w:t xml:space="preserve">[Reserved.] </w:t>
      </w:r>
    </w:p>
    <w:p w14:paraId="2FAFB481"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 xml:space="preserve">III.1.9.3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14:paraId="02AC9434"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 xml:space="preserve">III.1.9.4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14:paraId="31BE527A"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 xml:space="preserve">III.1.9.5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14:paraId="6D6EE604" w14:textId="77777777" w:rsidR="00E04FF1" w:rsidRDefault="00E04FF1" w:rsidP="00E04FF1">
      <w:pPr>
        <w:spacing w:after="0" w:line="360" w:lineRule="auto"/>
        <w:rPr>
          <w:rFonts w:ascii="Times New Roman" w:hAnsi="Times New Roman"/>
          <w:b/>
        </w:rPr>
      </w:pPr>
      <w:r w:rsidRPr="00E4026B">
        <w:rPr>
          <w:rFonts w:ascii="Times New Roman" w:hAnsi="Times New Roman"/>
          <w:b/>
        </w:rPr>
        <w:t xml:space="preserve">III.1.9.6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[Reserved.] </w:t>
      </w:r>
    </w:p>
    <w:p w14:paraId="527B142C" w14:textId="77777777" w:rsidR="00E04FF1" w:rsidRPr="00E4026B" w:rsidRDefault="00E04FF1" w:rsidP="00E04FF1">
      <w:pPr>
        <w:spacing w:after="0" w:line="360" w:lineRule="auto"/>
        <w:rPr>
          <w:rFonts w:ascii="Times New Roman" w:hAnsi="Times New Roman"/>
          <w:b/>
        </w:rPr>
      </w:pPr>
    </w:p>
    <w:p w14:paraId="56C1CB67"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 xml:space="preserve">III.1.9.7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Market Participant Responsibilities. </w:t>
      </w:r>
    </w:p>
    <w:p w14:paraId="63A50C14" w14:textId="77777777" w:rsidR="00E04FF1" w:rsidRDefault="00E04FF1" w:rsidP="00E04FF1">
      <w:pPr>
        <w:spacing w:after="0" w:line="360" w:lineRule="auto"/>
        <w:rPr>
          <w:rFonts w:ascii="Times New Roman" w:hAnsi="Times New Roman"/>
        </w:rPr>
      </w:pPr>
      <w:r w:rsidRPr="007A1302">
        <w:rPr>
          <w:rFonts w:ascii="Times New Roman" w:hAnsi="Times New Roman"/>
        </w:rPr>
        <w:t>Market Participants authorized and intending to request market-based Start-Up</w:t>
      </w:r>
      <w:r>
        <w:rPr>
          <w:rFonts w:ascii="Times New Roman" w:hAnsi="Times New Roman"/>
        </w:rPr>
        <w:t xml:space="preserve"> Fees</w:t>
      </w:r>
      <w:r w:rsidRPr="007A1302">
        <w:rPr>
          <w:rFonts w:ascii="Times New Roman" w:hAnsi="Times New Roman"/>
        </w:rPr>
        <w:t xml:space="preserve"> and No-Load Fee in their Offer Data shall submit a specification of such fees to the ISO for each </w:t>
      </w:r>
      <w:r>
        <w:rPr>
          <w:rFonts w:ascii="Times New Roman" w:hAnsi="Times New Roman"/>
        </w:rPr>
        <w:t xml:space="preserve">Generator Asset </w:t>
      </w:r>
      <w:r w:rsidRPr="007A1302">
        <w:rPr>
          <w:rFonts w:ascii="Times New Roman" w:hAnsi="Times New Roman"/>
        </w:rPr>
        <w:t xml:space="preserve">as to which the Market Participant intends to request such fees. Any such specification shall identify the applicable period and be submitted on or before the applicable deadline and shall remain in effect </w:t>
      </w:r>
      <w:r>
        <w:rPr>
          <w:rFonts w:ascii="Times New Roman" w:hAnsi="Times New Roman"/>
        </w:rPr>
        <w:t>unless otherwise modified in accordance with Section III.1.10.9</w:t>
      </w:r>
      <w:r w:rsidRPr="007A1302">
        <w:rPr>
          <w:rFonts w:ascii="Times New Roman" w:hAnsi="Times New Roman"/>
        </w:rPr>
        <w:t>. The ISO shall reject any request for Start-Up</w:t>
      </w:r>
      <w:r>
        <w:rPr>
          <w:rFonts w:ascii="Times New Roman" w:hAnsi="Times New Roman"/>
        </w:rPr>
        <w:t xml:space="preserve"> Fees</w:t>
      </w:r>
      <w:r w:rsidRPr="007A1302">
        <w:rPr>
          <w:rFonts w:ascii="Times New Roman" w:hAnsi="Times New Roman"/>
        </w:rPr>
        <w:t xml:space="preserve"> and </w:t>
      </w:r>
      <w:r w:rsidRPr="007A1302">
        <w:rPr>
          <w:rFonts w:ascii="Times New Roman" w:hAnsi="Times New Roman"/>
        </w:rPr>
        <w:lastRenderedPageBreak/>
        <w:t xml:space="preserve">No-Load Fee in a Market Participant’s Offer Data that does not conform to the Market Participant’s specification on file with the ISO. </w:t>
      </w:r>
    </w:p>
    <w:p w14:paraId="4DCD370D" w14:textId="77777777" w:rsidR="00E04FF1" w:rsidRPr="007A1302" w:rsidRDefault="00E04FF1" w:rsidP="00E04FF1">
      <w:pPr>
        <w:spacing w:after="0" w:line="360" w:lineRule="auto"/>
        <w:rPr>
          <w:rFonts w:ascii="Times New Roman" w:hAnsi="Times New Roman"/>
        </w:rPr>
      </w:pPr>
    </w:p>
    <w:p w14:paraId="54C5DB1E" w14:textId="77777777" w:rsidR="00E04FF1" w:rsidRPr="006564E3" w:rsidRDefault="00E04FF1" w:rsidP="00E04FF1">
      <w:pPr>
        <w:spacing w:after="0" w:line="360" w:lineRule="auto"/>
        <w:rPr>
          <w:rFonts w:ascii="Times New Roman" w:hAnsi="Times New Roman"/>
          <w:b/>
        </w:rPr>
      </w:pPr>
      <w:r w:rsidRPr="006564E3">
        <w:rPr>
          <w:rFonts w:ascii="Times New Roman" w:hAnsi="Times New Roman"/>
          <w:b/>
        </w:rPr>
        <w:t xml:space="preserve">III.1.9.8 </w:t>
      </w:r>
      <w:r w:rsidRPr="006564E3">
        <w:rPr>
          <w:rFonts w:ascii="Times New Roman" w:hAnsi="Times New Roman"/>
          <w:b/>
        </w:rPr>
        <w:tab/>
      </w:r>
      <w:r w:rsidRPr="006564E3">
        <w:rPr>
          <w:rFonts w:ascii="Times New Roman" w:hAnsi="Times New Roman"/>
          <w:b/>
        </w:rPr>
        <w:tab/>
        <w:t xml:space="preserve">[Reserved.] </w:t>
      </w:r>
    </w:p>
    <w:p w14:paraId="4573EF3B" w14:textId="77777777" w:rsidR="00E04FF1" w:rsidRDefault="00E04FF1" w:rsidP="00E04FF1">
      <w:pPr>
        <w:spacing w:after="0" w:line="360" w:lineRule="auto"/>
        <w:outlineLvl w:val="2"/>
        <w:rPr>
          <w:rFonts w:ascii="Times New Roman" w:hAnsi="Times New Roman"/>
          <w:b/>
        </w:rPr>
      </w:pPr>
      <w:bookmarkStart w:id="56" w:name="_Toc265214344"/>
      <w:r w:rsidRPr="00E4026B">
        <w:rPr>
          <w:rFonts w:ascii="Times New Roman" w:hAnsi="Times New Roman"/>
          <w:b/>
        </w:rPr>
        <w:t xml:space="preserve">III.1.10 </w:t>
      </w:r>
      <w:r>
        <w:rPr>
          <w:rFonts w:ascii="Times New Roman" w:hAnsi="Times New Roman"/>
          <w:b/>
        </w:rPr>
        <w:tab/>
      </w:r>
      <w:r>
        <w:rPr>
          <w:rFonts w:ascii="Times New Roman" w:hAnsi="Times New Roman"/>
          <w:b/>
        </w:rPr>
        <w:tab/>
      </w:r>
      <w:r w:rsidRPr="00E4026B">
        <w:rPr>
          <w:rFonts w:ascii="Times New Roman" w:hAnsi="Times New Roman"/>
          <w:b/>
        </w:rPr>
        <w:t>Scheduling.</w:t>
      </w:r>
      <w:bookmarkEnd w:id="56"/>
      <w:r w:rsidRPr="00E4026B">
        <w:rPr>
          <w:rFonts w:ascii="Times New Roman" w:hAnsi="Times New Roman"/>
          <w:b/>
        </w:rPr>
        <w:t xml:space="preserve"> </w:t>
      </w:r>
    </w:p>
    <w:p w14:paraId="0BAD8267" w14:textId="77777777" w:rsidR="00E04FF1" w:rsidRPr="00E4026B" w:rsidRDefault="00E04FF1" w:rsidP="00E04FF1">
      <w:pPr>
        <w:spacing w:after="0" w:line="360" w:lineRule="auto"/>
        <w:outlineLvl w:val="2"/>
        <w:rPr>
          <w:rFonts w:ascii="Times New Roman" w:hAnsi="Times New Roman"/>
          <w:b/>
        </w:rPr>
      </w:pPr>
    </w:p>
    <w:p w14:paraId="1A706656" w14:textId="77777777" w:rsidR="00E04FF1" w:rsidRPr="00E4026B" w:rsidRDefault="00E04FF1" w:rsidP="00E04FF1">
      <w:pPr>
        <w:spacing w:after="0" w:line="360" w:lineRule="auto"/>
        <w:rPr>
          <w:rFonts w:ascii="Times New Roman" w:hAnsi="Times New Roman"/>
          <w:b/>
        </w:rPr>
      </w:pPr>
      <w:r w:rsidRPr="00E4026B">
        <w:rPr>
          <w:rFonts w:ascii="Times New Roman" w:hAnsi="Times New Roman"/>
          <w:b/>
        </w:rPr>
        <w:t xml:space="preserve">III.1.10.1 </w:t>
      </w:r>
      <w:r w:rsidRPr="00E4026B">
        <w:rPr>
          <w:rFonts w:ascii="Times New Roman" w:hAnsi="Times New Roman"/>
          <w:b/>
        </w:rPr>
        <w:tab/>
      </w:r>
      <w:r>
        <w:rPr>
          <w:rFonts w:ascii="Times New Roman" w:hAnsi="Times New Roman"/>
          <w:b/>
        </w:rPr>
        <w:tab/>
      </w:r>
      <w:r w:rsidRPr="00E4026B">
        <w:rPr>
          <w:rFonts w:ascii="Times New Roman" w:hAnsi="Times New Roman"/>
          <w:b/>
        </w:rPr>
        <w:t xml:space="preserve">General. </w:t>
      </w:r>
    </w:p>
    <w:p w14:paraId="6512BE91"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The ISO shall administer scheduling processes to implement a Day-Ahead Energy Market and a Real-Time Energy Market. </w:t>
      </w:r>
    </w:p>
    <w:p w14:paraId="1B25ABE7" w14:textId="77777777" w:rsidR="00E04FF1" w:rsidRPr="007A1302" w:rsidRDefault="00E04FF1" w:rsidP="00E04FF1">
      <w:pPr>
        <w:spacing w:after="0" w:line="360" w:lineRule="auto"/>
        <w:rPr>
          <w:rFonts w:ascii="Times New Roman" w:hAnsi="Times New Roman"/>
        </w:rPr>
      </w:pPr>
    </w:p>
    <w:p w14:paraId="0F406DA0"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The Day-Ahead Energy Market shall enable Market Participants to purchase and sell energy through the New England Markets at Day-Ahead Prices and enable Market Participants to submit External Transactions conditioned upon Congestion Costs not exceeding a specified level. Market Participants whose purchases and sales and External Transactions are scheduled in the Day-Ahead Energy Market shall be obligated to purchase or sell energy or pay Congestion Costs and costs for losses, at the applicable Day-Ahead Prices for the amounts scheduled. </w:t>
      </w:r>
    </w:p>
    <w:p w14:paraId="35BA4926" w14:textId="77777777" w:rsidR="00E04FF1" w:rsidRPr="007A1302" w:rsidRDefault="00E04FF1" w:rsidP="00E04FF1">
      <w:pPr>
        <w:spacing w:after="0" w:line="360" w:lineRule="auto"/>
        <w:rPr>
          <w:rFonts w:ascii="Times New Roman" w:hAnsi="Times New Roman"/>
        </w:rPr>
      </w:pPr>
    </w:p>
    <w:p w14:paraId="46950F38" w14:textId="77777777" w:rsidR="00E04FF1" w:rsidRDefault="00E04FF1" w:rsidP="00E04FF1">
      <w:pPr>
        <w:spacing w:after="0" w:line="360" w:lineRule="auto"/>
        <w:rPr>
          <w:rFonts w:ascii="Times New Roman" w:hAnsi="Times New Roman"/>
        </w:rPr>
      </w:pPr>
      <w:r w:rsidRPr="007A1302">
        <w:rPr>
          <w:rFonts w:ascii="Times New Roman" w:hAnsi="Times New Roman"/>
        </w:rPr>
        <w:t>(c)</w:t>
      </w:r>
      <w:r>
        <w:rPr>
          <w:rFonts w:ascii="Times New Roman" w:hAnsi="Times New Roman"/>
        </w:rPr>
        <w:tab/>
      </w:r>
      <w:r w:rsidRPr="007A1302">
        <w:rPr>
          <w:rFonts w:ascii="Times New Roman" w:hAnsi="Times New Roman"/>
        </w:rPr>
        <w:t xml:space="preserve"> In the Real-Time Energy Market,  </w:t>
      </w:r>
    </w:p>
    <w:p w14:paraId="5F75BE12" w14:textId="77777777" w:rsidR="00E04FF1" w:rsidRPr="007A1302" w:rsidRDefault="00E04FF1" w:rsidP="00E04FF1">
      <w:pPr>
        <w:spacing w:after="0" w:line="360" w:lineRule="auto"/>
        <w:rPr>
          <w:rFonts w:ascii="Times New Roman" w:hAnsi="Times New Roman"/>
        </w:rPr>
      </w:pPr>
    </w:p>
    <w:p w14:paraId="43099381"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 </w:t>
      </w:r>
      <w:r>
        <w:rPr>
          <w:rFonts w:ascii="Times New Roman" w:hAnsi="Times New Roman"/>
        </w:rPr>
        <w:tab/>
      </w:r>
      <w:r w:rsidRPr="007A1302">
        <w:rPr>
          <w:rFonts w:ascii="Times New Roman" w:hAnsi="Times New Roman"/>
        </w:rPr>
        <w:t>Market Participants that deviate from the amount of energy purchases or sales scheduled in the Day-Ahead Energy Market shall replace the energy not delivered with energy from the Real-Time Energy Market or an internal bilateral transaction and shall pay for such energy not delivered, net of any internal bilateral transactions, at the applicable Real-Time Price, unless otherwise specified by this Market Rule</w:t>
      </w:r>
      <w:r>
        <w:rPr>
          <w:rFonts w:ascii="Times New Roman" w:hAnsi="Times New Roman"/>
        </w:rPr>
        <w:t xml:space="preserve"> 1</w:t>
      </w:r>
      <w:r w:rsidRPr="007A1302">
        <w:rPr>
          <w:rFonts w:ascii="Times New Roman" w:hAnsi="Times New Roman"/>
        </w:rPr>
        <w:t xml:space="preserve">, and </w:t>
      </w:r>
    </w:p>
    <w:p w14:paraId="616C82F8" w14:textId="77777777" w:rsidR="00E04FF1" w:rsidRPr="007A1302" w:rsidRDefault="00E04FF1" w:rsidP="00E04FF1">
      <w:pPr>
        <w:spacing w:after="0" w:line="360" w:lineRule="auto"/>
        <w:ind w:left="720"/>
        <w:rPr>
          <w:rFonts w:ascii="Times New Roman" w:hAnsi="Times New Roman"/>
        </w:rPr>
      </w:pPr>
    </w:p>
    <w:p w14:paraId="1AE94C66"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(ii)</w:t>
      </w:r>
      <w:r>
        <w:rPr>
          <w:rFonts w:ascii="Times New Roman" w:hAnsi="Times New Roman"/>
        </w:rPr>
        <w:tab/>
      </w:r>
      <w:r w:rsidRPr="007A1302">
        <w:rPr>
          <w:rFonts w:ascii="Times New Roman" w:hAnsi="Times New Roman"/>
        </w:rPr>
        <w:t>Non-Market Participant Transmission Customers shall be obligated to pay Congestion Costs and costs for losses for the amount of the scheduled transmission uses in the Real-Time Energy Market at the applicable Real-Time Congestion Component and Loss Component price differences, unless otherwise specified by this Market Rule</w:t>
      </w:r>
      <w:r>
        <w:rPr>
          <w:rFonts w:ascii="Times New Roman" w:hAnsi="Times New Roman"/>
        </w:rPr>
        <w:t xml:space="preserve"> 1</w:t>
      </w:r>
      <w:r w:rsidRPr="007A1302">
        <w:rPr>
          <w:rFonts w:ascii="Times New Roman" w:hAnsi="Times New Roman"/>
        </w:rPr>
        <w:t xml:space="preserve">. </w:t>
      </w:r>
    </w:p>
    <w:p w14:paraId="0324928A" w14:textId="77777777" w:rsidR="00E04FF1" w:rsidRPr="007A1302" w:rsidRDefault="00E04FF1" w:rsidP="00E04FF1">
      <w:pPr>
        <w:spacing w:after="0" w:line="360" w:lineRule="auto"/>
        <w:ind w:left="720"/>
        <w:rPr>
          <w:rFonts w:ascii="Times New Roman" w:hAnsi="Times New Roman"/>
        </w:rPr>
      </w:pPr>
    </w:p>
    <w:p w14:paraId="2D16756D" w14:textId="77777777" w:rsidR="00E04FF1" w:rsidRDefault="00E04FF1" w:rsidP="00E04FF1">
      <w:pPr>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The following scheduling procedures and principles shall govern the commitment of Resources to the Day-Ahead Energy Market and the Real-Time Energy Market over a period extending from one week to one hour prior to the Real-Time dispatch. Scheduling encompasses the Day-Ahead and hourly scheduling process, through which the ISO determines the Day-Ahead Energy Market schedule and </w:t>
      </w:r>
      <w:r w:rsidRPr="007A1302">
        <w:rPr>
          <w:rFonts w:ascii="Times New Roman" w:hAnsi="Times New Roman"/>
        </w:rPr>
        <w:lastRenderedPageBreak/>
        <w:t xml:space="preserve">determines, based on changing forecasts of conditions and actions by Market Participants and system constraints, a plan to serve the hourly energy and reserve requirements of the New England Control Area in the least costly manner, subject to maintaining the reliability of the New England Control Area. Scheduling of External Transactions in the Real-Time Energy Market is subject to Section II.44 of the OATT. </w:t>
      </w:r>
    </w:p>
    <w:p w14:paraId="51A3A067" w14:textId="77777777" w:rsidR="00E04FF1" w:rsidRPr="007A1302" w:rsidRDefault="00E04FF1" w:rsidP="00E04FF1">
      <w:pPr>
        <w:spacing w:after="0" w:line="360" w:lineRule="auto"/>
        <w:rPr>
          <w:rFonts w:ascii="Times New Roman" w:hAnsi="Times New Roman"/>
        </w:rPr>
      </w:pPr>
    </w:p>
    <w:p w14:paraId="0D4D7D0B" w14:textId="0CBC5A3B" w:rsidR="00E04FF1" w:rsidRDefault="00E04FF1" w:rsidP="00E04FF1">
      <w:pPr>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r>
      <w:r w:rsidRPr="007A1302">
        <w:rPr>
          <w:rFonts w:ascii="Times New Roman" w:hAnsi="Times New Roman"/>
        </w:rPr>
        <w:t xml:space="preserve">If the ISO’s forecast for the next seven days projects a likelihood of Emergency Condition, the ISO may commit, for all or part of such seven day period, to the use of </w:t>
      </w:r>
      <w:r>
        <w:rPr>
          <w:rFonts w:ascii="Times New Roman" w:hAnsi="Times New Roman"/>
        </w:rPr>
        <w:t>Generator Assets</w:t>
      </w:r>
      <w:ins w:id="57" w:author="Author">
        <w:r w:rsidR="00E43A73">
          <w:rPr>
            <w:rFonts w:ascii="Times New Roman" w:hAnsi="Times New Roman"/>
          </w:rPr>
          <w:t>,</w:t>
        </w:r>
      </w:ins>
      <w:del w:id="58" w:author="Author">
        <w:r w:rsidDel="00E43A73">
          <w:rPr>
            <w:rFonts w:ascii="Times New Roman" w:hAnsi="Times New Roman"/>
          </w:rPr>
          <w:delText xml:space="preserve"> </w:delText>
        </w:r>
      </w:del>
      <w:r w:rsidR="00AD6B72">
        <w:rPr>
          <w:rFonts w:ascii="Times New Roman" w:hAnsi="Times New Roman"/>
        </w:rPr>
        <w:t xml:space="preserve"> </w:t>
      </w:r>
      <w:del w:id="59" w:author="Author">
        <w:r w:rsidDel="00E43A73">
          <w:rPr>
            <w:rFonts w:ascii="Times New Roman" w:hAnsi="Times New Roman"/>
          </w:rPr>
          <w:delText xml:space="preserve">or </w:delText>
        </w:r>
      </w:del>
      <w:r>
        <w:rPr>
          <w:rFonts w:ascii="Times New Roman" w:hAnsi="Times New Roman"/>
        </w:rPr>
        <w:t>Demand Response Resources</w:t>
      </w:r>
      <w:ins w:id="60" w:author="Author">
        <w:r w:rsidR="00AB0BDC">
          <w:rPr>
            <w:rFonts w:ascii="Times New Roman" w:hAnsi="Times New Roman"/>
          </w:rPr>
          <w:t>,</w:t>
        </w:r>
      </w:ins>
      <w:r w:rsidRPr="007A1302">
        <w:rPr>
          <w:rFonts w:ascii="Times New Roman" w:hAnsi="Times New Roman"/>
        </w:rPr>
        <w:t xml:space="preserve"> </w:t>
      </w:r>
      <w:ins w:id="61" w:author="Author">
        <w:r w:rsidR="00E43A73">
          <w:rPr>
            <w:rFonts w:ascii="Times New Roman" w:hAnsi="Times New Roman"/>
          </w:rPr>
          <w:t xml:space="preserve">or Demand Response Distributed Energy Resource Aggregations </w:t>
        </w:r>
      </w:ins>
      <w:r w:rsidRPr="007A1302">
        <w:rPr>
          <w:rFonts w:ascii="Times New Roman" w:hAnsi="Times New Roman"/>
        </w:rPr>
        <w:t xml:space="preserve">with </w:t>
      </w:r>
      <w:r>
        <w:rPr>
          <w:rFonts w:ascii="Times New Roman" w:hAnsi="Times New Roman"/>
        </w:rPr>
        <w:t>N</w:t>
      </w:r>
      <w:r w:rsidRPr="007A1302">
        <w:rPr>
          <w:rFonts w:ascii="Times New Roman" w:hAnsi="Times New Roman"/>
        </w:rPr>
        <w:t xml:space="preserve">otification </w:t>
      </w:r>
      <w:r>
        <w:rPr>
          <w:rFonts w:ascii="Times New Roman" w:hAnsi="Times New Roman"/>
        </w:rPr>
        <w:t>T</w:t>
      </w:r>
      <w:r w:rsidRPr="007A1302">
        <w:rPr>
          <w:rFonts w:ascii="Times New Roman" w:hAnsi="Times New Roman"/>
        </w:rPr>
        <w:t>ime greater than 24 hours as necessary in order to alleviate or mitigate such Emergency, in accordance with the Market Participants’ binding Supply Offers</w:t>
      </w:r>
      <w:del w:id="62" w:author="Author">
        <w:r w:rsidRPr="007A1302" w:rsidDel="00E43A73">
          <w:rPr>
            <w:rFonts w:ascii="Times New Roman" w:hAnsi="Times New Roman"/>
          </w:rPr>
          <w:delText xml:space="preserve"> </w:delText>
        </w:r>
        <w:r w:rsidDel="00E43A73">
          <w:rPr>
            <w:rFonts w:ascii="Times New Roman" w:hAnsi="Times New Roman"/>
          </w:rPr>
          <w:delText>or</w:delText>
        </w:r>
      </w:del>
      <w:ins w:id="63" w:author="Author">
        <w:r w:rsidR="00E43A73">
          <w:rPr>
            <w:rFonts w:ascii="Times New Roman" w:hAnsi="Times New Roman"/>
          </w:rPr>
          <w:t>,</w:t>
        </w:r>
      </w:ins>
      <w:r>
        <w:rPr>
          <w:rFonts w:ascii="Times New Roman" w:hAnsi="Times New Roman"/>
        </w:rPr>
        <w:t xml:space="preserve"> Demand Reduction Offers</w:t>
      </w:r>
      <w:ins w:id="64" w:author="Author">
        <w:r w:rsidR="00E43A73">
          <w:rPr>
            <w:rFonts w:ascii="Times New Roman" w:hAnsi="Times New Roman"/>
          </w:rPr>
          <w:t xml:space="preserve"> or Baseline Deviation Offers</w:t>
        </w:r>
      </w:ins>
      <w:r w:rsidRPr="007A1302">
        <w:rPr>
          <w:rFonts w:ascii="Times New Roman" w:hAnsi="Times New Roman"/>
        </w:rPr>
        <w:t xml:space="preserve">. </w:t>
      </w:r>
    </w:p>
    <w:p w14:paraId="70C2B881" w14:textId="77777777" w:rsidR="00E04FF1" w:rsidRPr="007A1302" w:rsidRDefault="00E04FF1" w:rsidP="00E04FF1">
      <w:pPr>
        <w:spacing w:after="0" w:line="360" w:lineRule="auto"/>
        <w:rPr>
          <w:rFonts w:ascii="Times New Roman" w:hAnsi="Times New Roman"/>
        </w:rPr>
      </w:pPr>
    </w:p>
    <w:p w14:paraId="792D1ED3" w14:textId="77777777" w:rsidR="00E04FF1" w:rsidRDefault="00E04FF1" w:rsidP="00E04FF1">
      <w:pPr>
        <w:spacing w:after="0" w:line="360" w:lineRule="auto"/>
        <w:rPr>
          <w:rFonts w:ascii="Times New Roman" w:hAnsi="Times New Roman"/>
        </w:rPr>
      </w:pPr>
      <w:r w:rsidRPr="00E4026B">
        <w:rPr>
          <w:rFonts w:ascii="Times New Roman" w:hAnsi="Times New Roman"/>
          <w:b/>
        </w:rPr>
        <w:t xml:space="preserve">III.1.10.1A </w:t>
      </w:r>
      <w:r w:rsidRPr="00E4026B">
        <w:rPr>
          <w:rFonts w:ascii="Times New Roman" w:hAnsi="Times New Roman"/>
          <w:b/>
        </w:rPr>
        <w:tab/>
      </w:r>
      <w:r>
        <w:rPr>
          <w:rFonts w:ascii="Times New Roman" w:hAnsi="Times New Roman"/>
          <w:b/>
        </w:rPr>
        <w:tab/>
      </w:r>
      <w:r w:rsidRPr="00E4026B">
        <w:rPr>
          <w:rFonts w:ascii="Times New Roman" w:hAnsi="Times New Roman"/>
          <w:b/>
        </w:rPr>
        <w:t>Energy Market Scheduling</w:t>
      </w:r>
      <w:r w:rsidRPr="007A1302">
        <w:rPr>
          <w:rFonts w:ascii="Times New Roman" w:hAnsi="Times New Roman"/>
        </w:rPr>
        <w:t xml:space="preserve">. </w:t>
      </w:r>
    </w:p>
    <w:p w14:paraId="53048F7E" w14:textId="77777777" w:rsidR="00E04FF1" w:rsidRDefault="00E04FF1" w:rsidP="00E04FF1">
      <w:pPr>
        <w:spacing w:after="0" w:line="360" w:lineRule="auto"/>
        <w:rPr>
          <w:rFonts w:ascii="Times New Roman" w:hAnsi="Times New Roman"/>
        </w:rPr>
      </w:pPr>
      <w:r>
        <w:rPr>
          <w:rFonts w:ascii="Times New Roman" w:hAnsi="Times New Roman"/>
        </w:rPr>
        <w:t>Market Participants may submit offers and bids in the Day-Ahead Energy Market until 10</w:t>
      </w:r>
      <w:r w:rsidRPr="007A1302">
        <w:rPr>
          <w:rFonts w:ascii="Times New Roman" w:hAnsi="Times New Roman"/>
        </w:rPr>
        <w:t>:</w:t>
      </w:r>
      <w:r>
        <w:rPr>
          <w:rFonts w:ascii="Times New Roman" w:hAnsi="Times New Roman"/>
        </w:rPr>
        <w:t>30</w:t>
      </w:r>
      <w:r w:rsidRPr="007A1302">
        <w:rPr>
          <w:rFonts w:ascii="Times New Roman" w:hAnsi="Times New Roman"/>
        </w:rPr>
        <w:t xml:space="preserve"> </w:t>
      </w:r>
      <w:r>
        <w:rPr>
          <w:rFonts w:ascii="Times New Roman" w:hAnsi="Times New Roman"/>
        </w:rPr>
        <w:t>a.m.</w:t>
      </w:r>
      <w:r w:rsidRPr="007A1302">
        <w:rPr>
          <w:rFonts w:ascii="Times New Roman" w:hAnsi="Times New Roman"/>
        </w:rPr>
        <w:t xml:space="preserve"> on the day before the Operating Day for which transactions are being scheduled, or such other deadline as may be specified by the ISO in order to comply with the practical requirements and the economic and efficiency objectives of the scheduling process specified in this Market Rule</w:t>
      </w:r>
      <w:r>
        <w:rPr>
          <w:rFonts w:ascii="Times New Roman" w:hAnsi="Times New Roman"/>
        </w:rPr>
        <w:t xml:space="preserve"> 1</w:t>
      </w:r>
      <w:r w:rsidRPr="007A1302">
        <w:rPr>
          <w:rFonts w:ascii="Times New Roman" w:hAnsi="Times New Roman"/>
        </w:rPr>
        <w:t xml:space="preserve">. </w:t>
      </w:r>
    </w:p>
    <w:p w14:paraId="7101C4F0" w14:textId="77777777" w:rsidR="00E04FF1" w:rsidRPr="007A1302" w:rsidRDefault="00E04FF1" w:rsidP="00E04FF1">
      <w:pPr>
        <w:spacing w:after="0" w:line="360" w:lineRule="auto"/>
        <w:rPr>
          <w:rFonts w:ascii="Times New Roman" w:hAnsi="Times New Roman"/>
        </w:rPr>
      </w:pPr>
    </w:p>
    <w:p w14:paraId="6BED282A"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Pr>
          <w:rFonts w:ascii="Times New Roman" w:hAnsi="Times New Roman"/>
          <w:b/>
        </w:rPr>
        <w:t>Locational Demand Bids</w:t>
      </w:r>
      <w:r w:rsidRPr="00AB3E60">
        <w:rPr>
          <w:rFonts w:ascii="Times New Roman" w:hAnsi="Times New Roman"/>
          <w:b/>
        </w:rPr>
        <w:t xml:space="preserve"> –</w:t>
      </w:r>
      <w:r>
        <w:rPr>
          <w:rFonts w:ascii="Times New Roman" w:hAnsi="Times New Roman"/>
        </w:rPr>
        <w:t xml:space="preserve"> </w:t>
      </w:r>
      <w:r w:rsidRPr="007A1302">
        <w:rPr>
          <w:rFonts w:ascii="Times New Roman" w:hAnsi="Times New Roman"/>
        </w:rPr>
        <w:t>Each Market Participant may submit to the ISO specifications of the amount and location of its customer loads and/or energy purchases to be included in the Day-Ahead Energy Market for each hour of the next Operating Day, such specifications to comply with the requirements set forth in the ISO New England Manuals and ISO New England Administrative Procedures. Each Market Participant shall inform the ISO of (i) the prices, if any, at which it desires not to include its load in the Day-Ahead Energy Market rather than pay the Day-Ahead Price, (ii) hourly schedules for Resource</w:t>
      </w:r>
      <w:r>
        <w:rPr>
          <w:rFonts w:ascii="Times New Roman" w:hAnsi="Times New Roman"/>
        </w:rPr>
        <w:t>s</w:t>
      </w:r>
      <w:r w:rsidRPr="007A1302">
        <w:rPr>
          <w:rFonts w:ascii="Times New Roman" w:hAnsi="Times New Roman"/>
        </w:rPr>
        <w:t xml:space="preserve"> Self-Scheduled by the Market Participant; and (iii) the Decrement Bid at which each such Self-Scheduled Resource will disconnect or reduce output, or confirmation of the Market Participant’s intent not to reduce output. Price-sensitive Demand Bids and Decrement Bids must be greater than zero</w:t>
      </w:r>
      <w:r>
        <w:rPr>
          <w:rFonts w:ascii="Times New Roman" w:hAnsi="Times New Roman"/>
        </w:rPr>
        <w:t xml:space="preserve"> MW</w:t>
      </w:r>
      <w:r w:rsidRPr="007A1302">
        <w:rPr>
          <w:rFonts w:ascii="Times New Roman" w:hAnsi="Times New Roman"/>
        </w:rPr>
        <w:t xml:space="preserve"> and shall not exceed the</w:t>
      </w:r>
      <w:r>
        <w:rPr>
          <w:rFonts w:ascii="Times New Roman" w:hAnsi="Times New Roman"/>
        </w:rPr>
        <w:t xml:space="preserve"> Demand Bid Cap and Virtual Cap</w:t>
      </w:r>
      <w:r w:rsidRPr="007A1302">
        <w:rPr>
          <w:rFonts w:ascii="Times New Roman" w:hAnsi="Times New Roman"/>
        </w:rPr>
        <w:t xml:space="preserve">. </w:t>
      </w:r>
    </w:p>
    <w:p w14:paraId="042AD291" w14:textId="77777777" w:rsidR="00E04FF1" w:rsidRPr="007A1302" w:rsidRDefault="00E04FF1" w:rsidP="00E04FF1">
      <w:pPr>
        <w:spacing w:after="0" w:line="360" w:lineRule="auto"/>
        <w:rPr>
          <w:rFonts w:ascii="Times New Roman" w:hAnsi="Times New Roman"/>
        </w:rPr>
      </w:pPr>
    </w:p>
    <w:p w14:paraId="79DCA92A" w14:textId="77777777" w:rsidR="00E04FF1" w:rsidRDefault="00E04FF1" w:rsidP="00E04FF1">
      <w:pPr>
        <w:spacing w:after="0" w:line="360" w:lineRule="auto"/>
        <w:rPr>
          <w:rFonts w:ascii="Times New Roman" w:hAnsi="Times New Roman"/>
        </w:rPr>
      </w:pPr>
      <w:r w:rsidRPr="007A1302" w:rsidDel="001A2A5D">
        <w:rPr>
          <w:rFonts w:ascii="Times New Roman" w:hAnsi="Times New Roman"/>
        </w:rPr>
        <w:t xml:space="preserve"> </w:t>
      </w:r>
      <w:r w:rsidRPr="007A1302">
        <w:rPr>
          <w:rFonts w:ascii="Times New Roman" w:hAnsi="Times New Roman"/>
        </w:rPr>
        <w:t>(</w:t>
      </w:r>
      <w:r>
        <w:rPr>
          <w:rFonts w:ascii="Times New Roman" w:hAnsi="Times New Roman"/>
        </w:rPr>
        <w:t>b</w:t>
      </w:r>
      <w:r w:rsidRPr="007A1302">
        <w:rPr>
          <w:rFonts w:ascii="Times New Roman" w:hAnsi="Times New Roman"/>
        </w:rPr>
        <w:t xml:space="preserve">) </w:t>
      </w:r>
      <w:r>
        <w:rPr>
          <w:rFonts w:ascii="Times New Roman" w:hAnsi="Times New Roman"/>
        </w:rPr>
        <w:tab/>
      </w:r>
      <w:r>
        <w:rPr>
          <w:rFonts w:ascii="Times New Roman" w:hAnsi="Times New Roman"/>
          <w:b/>
        </w:rPr>
        <w:t>External Transactions</w:t>
      </w:r>
      <w:r w:rsidRPr="000B3D10">
        <w:rPr>
          <w:rFonts w:ascii="Times New Roman" w:hAnsi="Times New Roman"/>
          <w:b/>
        </w:rPr>
        <w:t xml:space="preserve"> –</w:t>
      </w:r>
      <w:r>
        <w:rPr>
          <w:rFonts w:ascii="Times New Roman" w:hAnsi="Times New Roman"/>
        </w:rPr>
        <w:t xml:space="preserve"> </w:t>
      </w:r>
      <w:r w:rsidRPr="007A1302">
        <w:rPr>
          <w:rFonts w:ascii="Times New Roman" w:hAnsi="Times New Roman"/>
        </w:rPr>
        <w:t xml:space="preserve">All Market Participants shall submit to the ISO schedules for any External Transactions involving use of </w:t>
      </w:r>
      <w:r>
        <w:rPr>
          <w:rFonts w:ascii="Times New Roman" w:hAnsi="Times New Roman"/>
        </w:rPr>
        <w:t>Generator Assets</w:t>
      </w:r>
      <w:r w:rsidRPr="007A1302">
        <w:rPr>
          <w:rFonts w:ascii="Times New Roman" w:hAnsi="Times New Roman"/>
        </w:rPr>
        <w:t xml:space="preserve"> or the New England Transmission System as specified below, and shall inform the ISO whether the transaction is to be included in the Day-Ahead Energy Market. Any Market Participant that elects to include an External Transaction in the Day-Ahead </w:t>
      </w:r>
      <w:r w:rsidRPr="007A1302">
        <w:rPr>
          <w:rFonts w:ascii="Times New Roman" w:hAnsi="Times New Roman"/>
        </w:rPr>
        <w:lastRenderedPageBreak/>
        <w:t>Energy Market may specify the price (such price not to exceed the maximum price that may be specified in the ISO New England Manuals and ISO New England Administrative Procedures), if any, at which it will be curtailed rather than pay Congestion Costs. The foregoing price specification shall apply to the price difference between the Locational Marginal Prices for specified External Transaction source and sink points in the Day-Ahead scheduling process only. Any Market Participant that deviates from its Day-Ahead External Transaction schedule or elects not to include its External Transaction in the Day-Ahead Energy Market shall be subject to Congestion Costs in the Real-Time Energy Market in order to complete any such scheduled External Transaction.</w:t>
      </w:r>
      <w:r>
        <w:rPr>
          <w:rFonts w:ascii="Times New Roman" w:hAnsi="Times New Roman"/>
        </w:rPr>
        <w:t xml:space="preserve"> </w:t>
      </w:r>
      <w:r w:rsidRPr="007A1302">
        <w:rPr>
          <w:rFonts w:ascii="Times New Roman" w:hAnsi="Times New Roman"/>
        </w:rPr>
        <w:t xml:space="preserve"> Scheduling of External Transactions shall be conducted in accordance with the specifications in the ISO New England Manuals and ISO New England Administrative Procedures and the following requirements: </w:t>
      </w:r>
    </w:p>
    <w:p w14:paraId="21529BB5" w14:textId="77777777" w:rsidR="00E04FF1" w:rsidRPr="007A1302" w:rsidRDefault="00E04FF1" w:rsidP="00E04FF1">
      <w:pPr>
        <w:spacing w:after="0" w:line="360" w:lineRule="auto"/>
        <w:rPr>
          <w:rFonts w:ascii="Times New Roman" w:hAnsi="Times New Roman"/>
        </w:rPr>
      </w:pPr>
    </w:p>
    <w:p w14:paraId="792C3482"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(i)</w:t>
      </w:r>
      <w:r>
        <w:rPr>
          <w:rFonts w:ascii="Times New Roman" w:hAnsi="Times New Roman"/>
        </w:rPr>
        <w:tab/>
      </w:r>
      <w:r w:rsidRPr="007A1302">
        <w:rPr>
          <w:rFonts w:ascii="Times New Roman" w:hAnsi="Times New Roman"/>
        </w:rPr>
        <w:t xml:space="preserve"> Market Participants shall submit schedules for all External Transaction purchases for delivery within the New England Control Area from Resources outside the New England Control Area; </w:t>
      </w:r>
    </w:p>
    <w:p w14:paraId="2FE7638D" w14:textId="77777777" w:rsidR="00E04FF1" w:rsidRPr="007A1302" w:rsidRDefault="00E04FF1" w:rsidP="00E04FF1">
      <w:pPr>
        <w:spacing w:after="0" w:line="360" w:lineRule="auto"/>
        <w:ind w:left="720"/>
        <w:rPr>
          <w:rFonts w:ascii="Times New Roman" w:hAnsi="Times New Roman"/>
        </w:rPr>
      </w:pPr>
    </w:p>
    <w:p w14:paraId="5AE2E9AB"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Market Participants shall submit schedules for External Transaction sales to entities outside the New England Control Area from Resources within the New England Control Area; </w:t>
      </w:r>
    </w:p>
    <w:p w14:paraId="4E2B2FF8" w14:textId="77777777" w:rsidR="00E04FF1" w:rsidRPr="007A1302" w:rsidRDefault="00E04FF1" w:rsidP="00E04FF1">
      <w:pPr>
        <w:spacing w:after="0" w:line="360" w:lineRule="auto"/>
        <w:ind w:left="720"/>
        <w:rPr>
          <w:rFonts w:ascii="Times New Roman" w:hAnsi="Times New Roman"/>
        </w:rPr>
      </w:pPr>
    </w:p>
    <w:p w14:paraId="69DC17AE"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t xml:space="preserve">In the Day-Ahead Energy Market, if </w:t>
      </w:r>
      <w:r w:rsidRPr="007A1302">
        <w:rPr>
          <w:rFonts w:ascii="Times New Roman" w:hAnsi="Times New Roman"/>
        </w:rPr>
        <w:t xml:space="preserve">the sum of all submitted </w:t>
      </w:r>
      <w:r>
        <w:rPr>
          <w:rFonts w:ascii="Times New Roman" w:hAnsi="Times New Roman"/>
        </w:rPr>
        <w:t xml:space="preserve">Self-Scheduled </w:t>
      </w:r>
      <w:r w:rsidRPr="007A1302">
        <w:rPr>
          <w:rFonts w:ascii="Times New Roman" w:hAnsi="Times New Roman"/>
        </w:rPr>
        <w:t xml:space="preserve">External Transaction purchases less External Transaction sales exceeds the import capability associated with the applicable External Node, the offer prices for all </w:t>
      </w:r>
      <w:r>
        <w:rPr>
          <w:rFonts w:ascii="Times New Roman" w:hAnsi="Times New Roman"/>
        </w:rPr>
        <w:t xml:space="preserve">Self-Scheduled </w:t>
      </w:r>
      <w:r w:rsidRPr="007A1302">
        <w:rPr>
          <w:rFonts w:ascii="Times New Roman" w:hAnsi="Times New Roman"/>
        </w:rPr>
        <w:t xml:space="preserve">External Transaction purchases at the applicable External Node shall be set equal to </w:t>
      </w:r>
      <w:r>
        <w:rPr>
          <w:rFonts w:ascii="Times New Roman" w:hAnsi="Times New Roman"/>
        </w:rPr>
        <w:t>the Energy Offer Floor;</w:t>
      </w:r>
      <w:r w:rsidRPr="007A1302">
        <w:rPr>
          <w:rFonts w:ascii="Times New Roman" w:hAnsi="Times New Roman"/>
        </w:rPr>
        <w:t xml:space="preserve"> </w:t>
      </w:r>
    </w:p>
    <w:p w14:paraId="3B855F34" w14:textId="77777777" w:rsidR="00E04FF1" w:rsidRPr="007A1302" w:rsidRDefault="00E04FF1" w:rsidP="00E04FF1">
      <w:pPr>
        <w:spacing w:after="0" w:line="360" w:lineRule="auto"/>
        <w:ind w:left="720"/>
        <w:rPr>
          <w:rFonts w:ascii="Times New Roman" w:hAnsi="Times New Roman"/>
        </w:rPr>
      </w:pPr>
    </w:p>
    <w:p w14:paraId="06A22470" w14:textId="77777777" w:rsidR="00E04FF1" w:rsidRDefault="00E04FF1" w:rsidP="001D3693">
      <w:pPr>
        <w:pStyle w:val="ListParagraph"/>
        <w:numPr>
          <w:ilvl w:val="0"/>
          <w:numId w:val="20"/>
        </w:numPr>
        <w:spacing w:after="0" w:line="360" w:lineRule="auto"/>
        <w:ind w:left="720" w:firstLine="0"/>
        <w:rPr>
          <w:rFonts w:ascii="Times New Roman" w:hAnsi="Times New Roman"/>
        </w:rPr>
      </w:pPr>
      <w:r>
        <w:rPr>
          <w:rFonts w:ascii="Times New Roman" w:hAnsi="Times New Roman"/>
        </w:rPr>
        <w:t xml:space="preserve">In the Day-Ahead Energy Market, if </w:t>
      </w:r>
      <w:r w:rsidRPr="007C6EF5">
        <w:rPr>
          <w:rFonts w:ascii="Times New Roman" w:hAnsi="Times New Roman"/>
        </w:rPr>
        <w:t xml:space="preserve">the sum of all submitted </w:t>
      </w:r>
      <w:r>
        <w:rPr>
          <w:rFonts w:ascii="Times New Roman" w:hAnsi="Times New Roman"/>
        </w:rPr>
        <w:t xml:space="preserve">Self-Scheduled </w:t>
      </w:r>
      <w:r w:rsidRPr="007C6EF5">
        <w:rPr>
          <w:rFonts w:ascii="Times New Roman" w:hAnsi="Times New Roman"/>
        </w:rPr>
        <w:t xml:space="preserve">External Transaction </w:t>
      </w:r>
      <w:r>
        <w:rPr>
          <w:rFonts w:ascii="Times New Roman" w:hAnsi="Times New Roman"/>
        </w:rPr>
        <w:t xml:space="preserve">sales less External Transaction </w:t>
      </w:r>
      <w:r w:rsidRPr="007C6EF5">
        <w:rPr>
          <w:rFonts w:ascii="Times New Roman" w:hAnsi="Times New Roman"/>
        </w:rPr>
        <w:t xml:space="preserve">purchases exceeds the export capability associated with the applicable External Node, the offer prices for all </w:t>
      </w:r>
      <w:r>
        <w:rPr>
          <w:rFonts w:ascii="Times New Roman" w:hAnsi="Times New Roman"/>
        </w:rPr>
        <w:t xml:space="preserve">Self-Scheduled </w:t>
      </w:r>
      <w:r w:rsidRPr="007C6EF5">
        <w:rPr>
          <w:rFonts w:ascii="Times New Roman" w:hAnsi="Times New Roman"/>
        </w:rPr>
        <w:t>External Transaction sales at the applicable External Node shall be set equal to the</w:t>
      </w:r>
      <w:r>
        <w:rPr>
          <w:rFonts w:ascii="Times New Roman" w:hAnsi="Times New Roman"/>
        </w:rPr>
        <w:t xml:space="preserve"> External Transaction Cap</w:t>
      </w:r>
      <w:r w:rsidRPr="007C6EF5">
        <w:rPr>
          <w:rFonts w:ascii="Times New Roman" w:hAnsi="Times New Roman"/>
        </w:rPr>
        <w:t>;</w:t>
      </w:r>
    </w:p>
    <w:p w14:paraId="155C884C" w14:textId="77777777" w:rsidR="00E04FF1" w:rsidRPr="007C6EF5" w:rsidRDefault="00E04FF1" w:rsidP="00E04FF1">
      <w:pPr>
        <w:pStyle w:val="ListParagraph"/>
        <w:spacing w:after="0" w:line="360" w:lineRule="auto"/>
        <w:ind w:left="1440"/>
        <w:rPr>
          <w:rFonts w:ascii="Times New Roman" w:hAnsi="Times New Roman"/>
        </w:rPr>
      </w:pPr>
    </w:p>
    <w:p w14:paraId="19E59A83" w14:textId="77777777" w:rsidR="00E04FF1" w:rsidRPr="007C6EF5" w:rsidRDefault="00E04FF1" w:rsidP="001D3693">
      <w:pPr>
        <w:pStyle w:val="ListParagraph"/>
        <w:numPr>
          <w:ilvl w:val="0"/>
          <w:numId w:val="20"/>
        </w:numPr>
        <w:spacing w:after="0" w:line="360" w:lineRule="auto"/>
        <w:ind w:left="720" w:firstLine="0"/>
        <w:rPr>
          <w:rFonts w:ascii="Times New Roman" w:hAnsi="Times New Roman"/>
        </w:rPr>
      </w:pPr>
      <w:r w:rsidRPr="007C6EF5">
        <w:rPr>
          <w:rFonts w:ascii="Times New Roman" w:hAnsi="Times New Roman"/>
        </w:rPr>
        <w:t xml:space="preserve"> </w:t>
      </w:r>
      <w:r>
        <w:rPr>
          <w:rFonts w:ascii="Times New Roman" w:hAnsi="Times New Roman"/>
        </w:rPr>
        <w:t>The ISO shall not consider Start-Up Fees, No-Load Fees, Notification Times or any other inter-temporal parameters in scheduling or dispatching External Transactions.</w:t>
      </w:r>
    </w:p>
    <w:p w14:paraId="18655155" w14:textId="77777777" w:rsidR="00E04FF1" w:rsidRPr="007A1302" w:rsidRDefault="00E04FF1" w:rsidP="00E04FF1">
      <w:pPr>
        <w:spacing w:after="0" w:line="360" w:lineRule="auto"/>
        <w:ind w:left="720"/>
        <w:rPr>
          <w:rFonts w:ascii="Times New Roman" w:hAnsi="Times New Roman"/>
        </w:rPr>
      </w:pPr>
    </w:p>
    <w:p w14:paraId="01EDF722" w14:textId="77777777" w:rsidR="00E04FF1" w:rsidRDefault="00E04FF1" w:rsidP="00E04FF1">
      <w:pPr>
        <w:spacing w:after="0" w:line="360" w:lineRule="auto"/>
        <w:rPr>
          <w:rFonts w:ascii="Times New Roman" w:hAnsi="Times New Roman"/>
        </w:rPr>
      </w:pPr>
      <w:r w:rsidRPr="007A1302">
        <w:rPr>
          <w:rFonts w:ascii="Times New Roman" w:hAnsi="Times New Roman"/>
        </w:rPr>
        <w:t>(</w:t>
      </w:r>
      <w:r>
        <w:rPr>
          <w:rFonts w:ascii="Times New Roman" w:hAnsi="Times New Roman"/>
        </w:rPr>
        <w:t>c</w:t>
      </w:r>
      <w:r w:rsidRPr="007A1302">
        <w:rPr>
          <w:rFonts w:ascii="Times New Roman" w:hAnsi="Times New Roman"/>
        </w:rPr>
        <w:t>)</w:t>
      </w:r>
      <w:r>
        <w:rPr>
          <w:rFonts w:ascii="Times New Roman" w:hAnsi="Times New Roman"/>
        </w:rPr>
        <w:tab/>
      </w:r>
      <w:r>
        <w:rPr>
          <w:rFonts w:ascii="Times New Roman" w:hAnsi="Times New Roman"/>
          <w:b/>
        </w:rPr>
        <w:t xml:space="preserve">Generator Asset Supply Offers </w:t>
      </w:r>
      <w:r w:rsidRPr="000B3D10">
        <w:rPr>
          <w:rFonts w:ascii="Times New Roman" w:hAnsi="Times New Roman"/>
          <w:b/>
        </w:rPr>
        <w:t>–</w:t>
      </w:r>
      <w:r>
        <w:rPr>
          <w:rFonts w:ascii="Times New Roman" w:hAnsi="Times New Roman"/>
        </w:rPr>
        <w:t xml:space="preserve"> </w:t>
      </w:r>
      <w:r w:rsidRPr="007A1302">
        <w:rPr>
          <w:rFonts w:ascii="Times New Roman" w:hAnsi="Times New Roman"/>
        </w:rPr>
        <w:t xml:space="preserve">Market Participants selling into the New England Markets from </w:t>
      </w:r>
      <w:r>
        <w:rPr>
          <w:rFonts w:ascii="Times New Roman" w:hAnsi="Times New Roman"/>
        </w:rPr>
        <w:t>Generator Assets may</w:t>
      </w:r>
      <w:r w:rsidRPr="007A1302">
        <w:rPr>
          <w:rFonts w:ascii="Times New Roman" w:hAnsi="Times New Roman"/>
        </w:rPr>
        <w:t xml:space="preserve"> submit Supply Offers for the supply of energy for the following Operating Day.</w:t>
      </w:r>
    </w:p>
    <w:p w14:paraId="212E913F" w14:textId="77777777" w:rsidR="00E04FF1" w:rsidRPr="007A1302" w:rsidRDefault="00E04FF1" w:rsidP="00E04FF1">
      <w:pPr>
        <w:spacing w:after="0" w:line="360" w:lineRule="auto"/>
        <w:rPr>
          <w:rFonts w:ascii="Times New Roman" w:hAnsi="Times New Roman"/>
        </w:rPr>
      </w:pPr>
    </w:p>
    <w:p w14:paraId="1286D2B7" w14:textId="77777777" w:rsidR="00E04FF1" w:rsidRDefault="00E04FF1" w:rsidP="00E04FF1">
      <w:pPr>
        <w:spacing w:after="0" w:line="360" w:lineRule="auto"/>
        <w:rPr>
          <w:rFonts w:ascii="Times New Roman" w:hAnsi="Times New Roman"/>
        </w:rPr>
      </w:pPr>
      <w:r>
        <w:rPr>
          <w:rFonts w:ascii="Times New Roman" w:hAnsi="Times New Roman"/>
        </w:rPr>
        <w:t xml:space="preserve">Such </w:t>
      </w:r>
      <w:r w:rsidRPr="007A1302">
        <w:rPr>
          <w:rFonts w:ascii="Times New Roman" w:hAnsi="Times New Roman"/>
        </w:rPr>
        <w:t xml:space="preserve">Supply Offers: </w:t>
      </w:r>
    </w:p>
    <w:p w14:paraId="594E8322" w14:textId="77777777" w:rsidR="00E04FF1" w:rsidRDefault="00E04FF1" w:rsidP="00E04FF1">
      <w:pPr>
        <w:spacing w:after="0" w:line="360" w:lineRule="auto"/>
        <w:ind w:left="720"/>
        <w:rPr>
          <w:rFonts w:ascii="Times New Roman" w:hAnsi="Times New Roman"/>
        </w:rPr>
      </w:pPr>
      <w:r w:rsidRPr="007A1302" w:rsidDel="00A95EDA">
        <w:rPr>
          <w:rFonts w:ascii="Times New Roman" w:hAnsi="Times New Roman"/>
        </w:rPr>
        <w:t xml:space="preserve"> </w:t>
      </w:r>
      <w:r w:rsidRPr="007A1302">
        <w:rPr>
          <w:rFonts w:ascii="Times New Roman" w:hAnsi="Times New Roman"/>
        </w:rPr>
        <w:t xml:space="preserve">(i) </w:t>
      </w:r>
      <w:r>
        <w:rPr>
          <w:rFonts w:ascii="Times New Roman" w:hAnsi="Times New Roman"/>
        </w:rPr>
        <w:tab/>
      </w:r>
      <w:r w:rsidRPr="007A1302">
        <w:rPr>
          <w:rFonts w:ascii="Times New Roman" w:hAnsi="Times New Roman"/>
        </w:rPr>
        <w:t>Shall specify</w:t>
      </w:r>
      <w:r>
        <w:rPr>
          <w:rFonts w:ascii="Times New Roman" w:hAnsi="Times New Roman"/>
        </w:rPr>
        <w:t xml:space="preserve"> </w:t>
      </w:r>
      <w:r w:rsidRPr="00A95EDA">
        <w:rPr>
          <w:rFonts w:ascii="Times New Roman" w:hAnsi="Times New Roman"/>
        </w:rPr>
        <w:t>the Resource and</w:t>
      </w:r>
      <w:r>
        <w:rPr>
          <w:rFonts w:ascii="Times New Roman" w:hAnsi="Times New Roman"/>
        </w:rPr>
        <w:t xml:space="preserve"> Blocks (price and quantity of Energy) for each hour of</w:t>
      </w:r>
      <w:r w:rsidRPr="007A1302">
        <w:rPr>
          <w:rFonts w:ascii="Times New Roman" w:hAnsi="Times New Roman"/>
        </w:rPr>
        <w:t xml:space="preserve"> the Operating Day for each Resource offered by th</w:t>
      </w:r>
      <w:r>
        <w:rPr>
          <w:rFonts w:ascii="Times New Roman" w:hAnsi="Times New Roman"/>
        </w:rPr>
        <w:t>e Market Participant to the ISO.  The prices and quantities in a Block may each vary on an hourly basis;</w:t>
      </w:r>
      <w:r w:rsidRPr="007A1302">
        <w:rPr>
          <w:rFonts w:ascii="Times New Roman" w:hAnsi="Times New Roman"/>
        </w:rPr>
        <w:t xml:space="preserve"> </w:t>
      </w:r>
    </w:p>
    <w:p w14:paraId="34098239" w14:textId="77777777" w:rsidR="00E04FF1" w:rsidRPr="007A1302" w:rsidRDefault="00E04FF1" w:rsidP="00E04FF1">
      <w:pPr>
        <w:spacing w:after="0" w:line="360" w:lineRule="auto"/>
        <w:ind w:left="720"/>
        <w:rPr>
          <w:rFonts w:ascii="Times New Roman" w:hAnsi="Times New Roman"/>
        </w:rPr>
      </w:pPr>
    </w:p>
    <w:p w14:paraId="6BD59A7F"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If based on energy from a </w:t>
      </w:r>
      <w:r>
        <w:rPr>
          <w:rFonts w:ascii="Times New Roman" w:hAnsi="Times New Roman"/>
        </w:rPr>
        <w:t xml:space="preserve">Generator Asset </w:t>
      </w:r>
      <w:r w:rsidRPr="007A1302">
        <w:rPr>
          <w:rFonts w:ascii="Times New Roman" w:hAnsi="Times New Roman"/>
        </w:rPr>
        <w:t>internal to the New England Control Area, may specify</w:t>
      </w:r>
      <w:r>
        <w:rPr>
          <w:rFonts w:ascii="Times New Roman" w:hAnsi="Times New Roman"/>
        </w:rPr>
        <w:t>, for Supply Offers,</w:t>
      </w:r>
      <w:r w:rsidRPr="007A1302">
        <w:rPr>
          <w:rFonts w:ascii="Times New Roman" w:hAnsi="Times New Roman"/>
        </w:rPr>
        <w:t xml:space="preserve"> </w:t>
      </w:r>
      <w:r>
        <w:rPr>
          <w:rFonts w:ascii="Times New Roman" w:hAnsi="Times New Roman"/>
        </w:rPr>
        <w:t xml:space="preserve">a </w:t>
      </w:r>
      <w:r w:rsidRPr="007A1302">
        <w:rPr>
          <w:rFonts w:ascii="Times New Roman" w:hAnsi="Times New Roman"/>
        </w:rPr>
        <w:t>Start-Up</w:t>
      </w:r>
      <w:r>
        <w:rPr>
          <w:rFonts w:ascii="Times New Roman" w:hAnsi="Times New Roman"/>
        </w:rPr>
        <w:t xml:space="preserve"> Fee</w:t>
      </w:r>
      <w:r w:rsidRPr="007A1302">
        <w:rPr>
          <w:rFonts w:ascii="Times New Roman" w:hAnsi="Times New Roman"/>
        </w:rPr>
        <w:t xml:space="preserve"> and No-Load Fee </w:t>
      </w:r>
      <w:r>
        <w:rPr>
          <w:rFonts w:ascii="Times New Roman" w:hAnsi="Times New Roman"/>
        </w:rPr>
        <w:t>for each hour of the Operating Day.  Start-Up Fee and No-Load Fee may vary on an hourly basis</w:t>
      </w:r>
      <w:r w:rsidRPr="007A1302">
        <w:rPr>
          <w:rFonts w:ascii="Times New Roman" w:hAnsi="Times New Roman"/>
        </w:rPr>
        <w:t xml:space="preserve">; </w:t>
      </w:r>
    </w:p>
    <w:p w14:paraId="7C94F983" w14:textId="77777777" w:rsidR="00E04FF1" w:rsidRPr="007A1302" w:rsidRDefault="00E04FF1" w:rsidP="00E04FF1">
      <w:pPr>
        <w:spacing w:after="0" w:line="360" w:lineRule="auto"/>
        <w:ind w:left="720"/>
        <w:rPr>
          <w:rFonts w:ascii="Times New Roman" w:hAnsi="Times New Roman"/>
        </w:rPr>
      </w:pPr>
    </w:p>
    <w:p w14:paraId="7A350EB2"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(i</w:t>
      </w:r>
      <w:r>
        <w:rPr>
          <w:rFonts w:ascii="Times New Roman" w:hAnsi="Times New Roman"/>
        </w:rPr>
        <w:t>ii</w:t>
      </w:r>
      <w:r w:rsidRPr="007A1302">
        <w:rPr>
          <w:rFonts w:ascii="Times New Roman" w:hAnsi="Times New Roman"/>
        </w:rPr>
        <w:t xml:space="preserve">) </w:t>
      </w:r>
      <w:r>
        <w:rPr>
          <w:rFonts w:ascii="Times New Roman" w:hAnsi="Times New Roman"/>
        </w:rPr>
        <w:tab/>
        <w:t>Shall specify, for Supply Offers from a dual-fuel Generator Asset, the fuel type.  The fuel type may vary on an hourly basis.  A Market Participant that submits a Supply Offer using the higher cost fuel type must satisfy the consultation requirements for dual-fuel Generator Assets in Section III.A.3 of Appendix A</w:t>
      </w:r>
      <w:r w:rsidRPr="007A1302">
        <w:rPr>
          <w:rFonts w:ascii="Times New Roman" w:hAnsi="Times New Roman"/>
        </w:rPr>
        <w:t xml:space="preserve">; </w:t>
      </w:r>
    </w:p>
    <w:p w14:paraId="6081C975" w14:textId="77777777" w:rsidR="00E04FF1" w:rsidRPr="007A1302" w:rsidRDefault="00E04FF1" w:rsidP="00E04FF1">
      <w:pPr>
        <w:spacing w:after="0" w:line="360" w:lineRule="auto"/>
        <w:ind w:left="720"/>
        <w:rPr>
          <w:rFonts w:ascii="Times New Roman" w:hAnsi="Times New Roman"/>
        </w:rPr>
      </w:pPr>
    </w:p>
    <w:p w14:paraId="6E1A8503" w14:textId="77777777" w:rsidR="00E04FF1" w:rsidRDefault="00E04FF1" w:rsidP="00E04FF1">
      <w:pPr>
        <w:spacing w:after="0" w:line="360" w:lineRule="auto"/>
        <w:ind w:left="720"/>
        <w:rPr>
          <w:rFonts w:ascii="Times New Roman" w:hAnsi="Times New Roman"/>
        </w:rPr>
      </w:pPr>
      <w:proofErr w:type="gramStart"/>
      <w:r w:rsidRPr="007A1302">
        <w:rPr>
          <w:rFonts w:ascii="Times New Roman" w:hAnsi="Times New Roman"/>
        </w:rPr>
        <w:t>(</w:t>
      </w:r>
      <w:r>
        <w:rPr>
          <w:rFonts w:ascii="Times New Roman" w:hAnsi="Times New Roman"/>
        </w:rPr>
        <w:t>i</w:t>
      </w:r>
      <w:r w:rsidRPr="007A1302">
        <w:rPr>
          <w:rFonts w:ascii="Times New Roman" w:hAnsi="Times New Roman"/>
        </w:rPr>
        <w:t>v)</w:t>
      </w:r>
      <w:r>
        <w:rPr>
          <w:rFonts w:ascii="Times New Roman" w:hAnsi="Times New Roman"/>
        </w:rPr>
        <w:tab/>
      </w:r>
      <w:r w:rsidRPr="007A1302">
        <w:rPr>
          <w:rFonts w:ascii="Times New Roman" w:hAnsi="Times New Roman"/>
        </w:rPr>
        <w:t xml:space="preserve"> Shall</w:t>
      </w:r>
      <w:proofErr w:type="gramEnd"/>
      <w:r w:rsidRPr="007A1302">
        <w:rPr>
          <w:rFonts w:ascii="Times New Roman" w:hAnsi="Times New Roman"/>
        </w:rPr>
        <w:t xml:space="preserve"> specify a </w:t>
      </w:r>
      <w:r>
        <w:rPr>
          <w:rFonts w:ascii="Times New Roman" w:hAnsi="Times New Roman"/>
        </w:rPr>
        <w:t>M</w:t>
      </w:r>
      <w:r w:rsidRPr="007A1302">
        <w:rPr>
          <w:rFonts w:ascii="Times New Roman" w:hAnsi="Times New Roman"/>
        </w:rPr>
        <w:t xml:space="preserve">inimum </w:t>
      </w:r>
      <w:r>
        <w:rPr>
          <w:rFonts w:ascii="Times New Roman" w:hAnsi="Times New Roman"/>
        </w:rPr>
        <w:t>R</w:t>
      </w:r>
      <w:r w:rsidRPr="007A1302">
        <w:rPr>
          <w:rFonts w:ascii="Times New Roman" w:hAnsi="Times New Roman"/>
        </w:rPr>
        <w:t xml:space="preserve">un </w:t>
      </w:r>
      <w:r>
        <w:rPr>
          <w:rFonts w:ascii="Times New Roman" w:hAnsi="Times New Roman"/>
        </w:rPr>
        <w:t>T</w:t>
      </w:r>
      <w:r w:rsidRPr="007A1302">
        <w:rPr>
          <w:rFonts w:ascii="Times New Roman" w:hAnsi="Times New Roman"/>
        </w:rPr>
        <w:t xml:space="preserve">ime to be used for </w:t>
      </w:r>
      <w:r>
        <w:rPr>
          <w:rFonts w:ascii="Times New Roman" w:hAnsi="Times New Roman"/>
        </w:rPr>
        <w:t>commitment</w:t>
      </w:r>
      <w:r w:rsidRPr="007A1302">
        <w:rPr>
          <w:rFonts w:ascii="Times New Roman" w:hAnsi="Times New Roman"/>
        </w:rPr>
        <w:t xml:space="preserve"> purposes that does not exceed 24 hours; </w:t>
      </w:r>
    </w:p>
    <w:p w14:paraId="0A6DB96E" w14:textId="77777777" w:rsidR="00E04FF1" w:rsidRPr="007A1302" w:rsidRDefault="00E04FF1" w:rsidP="00E04FF1">
      <w:pPr>
        <w:spacing w:after="0" w:line="360" w:lineRule="auto"/>
        <w:ind w:left="720"/>
        <w:rPr>
          <w:rFonts w:ascii="Times New Roman" w:hAnsi="Times New Roman"/>
        </w:rPr>
      </w:pPr>
    </w:p>
    <w:p w14:paraId="2E6F75D2"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(v)</w:t>
      </w:r>
      <w:r>
        <w:rPr>
          <w:rFonts w:ascii="Times New Roman" w:hAnsi="Times New Roman"/>
        </w:rPr>
        <w:tab/>
      </w:r>
      <w:r w:rsidRPr="007A1302">
        <w:rPr>
          <w:rFonts w:ascii="Times New Roman" w:hAnsi="Times New Roman"/>
        </w:rPr>
        <w:t>S</w:t>
      </w:r>
      <w:r>
        <w:rPr>
          <w:rFonts w:ascii="Times New Roman" w:hAnsi="Times New Roman"/>
        </w:rPr>
        <w:t>upply Offers shall</w:t>
      </w:r>
      <w:r w:rsidRPr="007A1302">
        <w:rPr>
          <w:rFonts w:ascii="Times New Roman" w:hAnsi="Times New Roman"/>
        </w:rPr>
        <w:t xml:space="preserve"> constitute an offer to submit the </w:t>
      </w:r>
      <w:r>
        <w:rPr>
          <w:rFonts w:ascii="Times New Roman" w:hAnsi="Times New Roman"/>
        </w:rPr>
        <w:t>Generator Asset</w:t>
      </w:r>
      <w:r w:rsidRPr="007A1302">
        <w:rPr>
          <w:rFonts w:ascii="Times New Roman" w:hAnsi="Times New Roman"/>
        </w:rPr>
        <w:t xml:space="preserve"> to the ISO for </w:t>
      </w:r>
      <w:r>
        <w:rPr>
          <w:rFonts w:ascii="Times New Roman" w:hAnsi="Times New Roman"/>
        </w:rPr>
        <w:t>commitment</w:t>
      </w:r>
      <w:r w:rsidRPr="007A1302">
        <w:rPr>
          <w:rFonts w:ascii="Times New Roman" w:hAnsi="Times New Roman"/>
        </w:rPr>
        <w:t xml:space="preserve"> and dispatch in accordance with the terms of the Supply Offer, where such Supply Offer, with regard to operating limits, shall specify changes</w:t>
      </w:r>
      <w:r>
        <w:rPr>
          <w:rFonts w:ascii="Times New Roman" w:hAnsi="Times New Roman"/>
        </w:rPr>
        <w:t>, including</w:t>
      </w:r>
      <w:r w:rsidRPr="007A1302">
        <w:rPr>
          <w:rFonts w:ascii="Times New Roman" w:hAnsi="Times New Roman"/>
        </w:rPr>
        <w:t xml:space="preserve"> to the Economic Maximum Limit, Economic Minimum Limit and Emergency Minimum Limit</w:t>
      </w:r>
      <w:r>
        <w:rPr>
          <w:rFonts w:ascii="Times New Roman" w:hAnsi="Times New Roman"/>
        </w:rPr>
        <w:t>,</w:t>
      </w:r>
      <w:r w:rsidRPr="007A1302">
        <w:rPr>
          <w:rFonts w:ascii="Times New Roman" w:hAnsi="Times New Roman"/>
        </w:rPr>
        <w:t xml:space="preserve"> from those submitted as part of the Resource’s Offer Data to reflect the physical operating characteristics and/or availability of the Resource </w:t>
      </w:r>
      <w:r>
        <w:rPr>
          <w:rFonts w:ascii="Times New Roman" w:hAnsi="Times New Roman"/>
        </w:rPr>
        <w:t>(</w:t>
      </w:r>
      <w:r w:rsidRPr="007A1302">
        <w:rPr>
          <w:rFonts w:ascii="Times New Roman" w:hAnsi="Times New Roman"/>
        </w:rPr>
        <w:t xml:space="preserve">except that for a Limited Energy Resource, the Economic Maximum Limit may be revised to reflect </w:t>
      </w:r>
      <w:r>
        <w:rPr>
          <w:rFonts w:ascii="Times New Roman" w:hAnsi="Times New Roman"/>
        </w:rPr>
        <w:t>an energy (MWh) limitation)</w:t>
      </w:r>
      <w:r w:rsidRPr="007A1302">
        <w:rPr>
          <w:rFonts w:ascii="Times New Roman" w:hAnsi="Times New Roman"/>
        </w:rPr>
        <w:t xml:space="preserve">, which offer shall remain open through the Operating Day for which the Supply Offer is submitted; </w:t>
      </w:r>
      <w:r>
        <w:rPr>
          <w:rFonts w:ascii="Times New Roman" w:hAnsi="Times New Roman"/>
        </w:rPr>
        <w:t>and</w:t>
      </w:r>
    </w:p>
    <w:p w14:paraId="0507D05C" w14:textId="77777777" w:rsidR="00E04FF1" w:rsidRDefault="00E04FF1" w:rsidP="00E04FF1">
      <w:pPr>
        <w:spacing w:after="0" w:line="360" w:lineRule="auto"/>
        <w:ind w:left="720"/>
        <w:rPr>
          <w:rFonts w:ascii="Times New Roman" w:hAnsi="Times New Roman"/>
        </w:rPr>
      </w:pPr>
    </w:p>
    <w:p w14:paraId="17D10F73" w14:textId="77777777" w:rsidR="00E04FF1" w:rsidRDefault="00E04FF1" w:rsidP="00E04FF1">
      <w:pPr>
        <w:spacing w:after="0" w:line="360" w:lineRule="auto"/>
        <w:ind w:left="720"/>
        <w:rPr>
          <w:rFonts w:ascii="Times New Roman" w:hAnsi="Times New Roman"/>
        </w:rPr>
      </w:pPr>
      <w:proofErr w:type="gramStart"/>
      <w:r>
        <w:rPr>
          <w:rFonts w:ascii="Times New Roman" w:hAnsi="Times New Roman"/>
        </w:rPr>
        <w:t xml:space="preserve">(vi) </w:t>
      </w:r>
      <w:r>
        <w:rPr>
          <w:rFonts w:ascii="Times New Roman" w:hAnsi="Times New Roman"/>
        </w:rPr>
        <w:tab/>
        <w:t>Shall</w:t>
      </w:r>
      <w:proofErr w:type="gramEnd"/>
      <w:r>
        <w:rPr>
          <w:rFonts w:ascii="Times New Roman" w:hAnsi="Times New Roman"/>
        </w:rPr>
        <w:t>, in the case of a Supply Offer from a Generator Asset associated with an Electric Storage Facility, also meet the requirements specified in Section III.1.10.6.</w:t>
      </w:r>
    </w:p>
    <w:p w14:paraId="4A4A60D4" w14:textId="77777777" w:rsidR="00E04FF1" w:rsidRDefault="00E04FF1" w:rsidP="00E04FF1">
      <w:pPr>
        <w:spacing w:after="0" w:line="360" w:lineRule="auto"/>
        <w:ind w:left="720"/>
        <w:rPr>
          <w:rFonts w:ascii="Times New Roman" w:hAnsi="Times New Roman"/>
        </w:rPr>
      </w:pPr>
    </w:p>
    <w:p w14:paraId="22718BBF" w14:textId="77777777" w:rsidR="00E04FF1" w:rsidRPr="00DD1B1E" w:rsidRDefault="00E04FF1" w:rsidP="00E04FF1">
      <w:pPr>
        <w:pStyle w:val="Normal35"/>
        <w:spacing w:after="0" w:line="360" w:lineRule="auto"/>
        <w:rPr>
          <w:rFonts w:ascii="Times New Roman" w:hAnsi="Times New Roman"/>
        </w:rPr>
      </w:pPr>
      <w:r>
        <w:rPr>
          <w:rFonts w:ascii="Times New Roman" w:hAnsi="Times New Roman"/>
          <w:b/>
        </w:rPr>
        <w:t xml:space="preserve">(d) </w:t>
      </w:r>
      <w:r>
        <w:rPr>
          <w:rFonts w:ascii="Times New Roman" w:hAnsi="Times New Roman"/>
          <w:b/>
        </w:rPr>
        <w:tab/>
        <w:t xml:space="preserve">DARD Demand Bids </w:t>
      </w:r>
      <w:r w:rsidRPr="000B3D10">
        <w:rPr>
          <w:rFonts w:ascii="Times New Roman" w:hAnsi="Times New Roman"/>
          <w:b/>
        </w:rPr>
        <w:t>–</w:t>
      </w:r>
      <w:r>
        <w:rPr>
          <w:rFonts w:ascii="Times New Roman" w:hAnsi="Times New Roman"/>
        </w:rPr>
        <w:t xml:space="preserve"> </w:t>
      </w:r>
      <w:r w:rsidRPr="004D15DC">
        <w:rPr>
          <w:rFonts w:ascii="Times New Roman" w:hAnsi="Times New Roman"/>
        </w:rPr>
        <w:t xml:space="preserve">Market Participants </w:t>
      </w:r>
      <w:r>
        <w:rPr>
          <w:rFonts w:ascii="Times New Roman" w:hAnsi="Times New Roman"/>
        </w:rPr>
        <w:t>participating in</w:t>
      </w:r>
      <w:r w:rsidRPr="004D15DC">
        <w:rPr>
          <w:rFonts w:ascii="Times New Roman" w:hAnsi="Times New Roman"/>
        </w:rPr>
        <w:t xml:space="preserve"> the New England Markets </w:t>
      </w:r>
      <w:r>
        <w:rPr>
          <w:rFonts w:ascii="Times New Roman" w:hAnsi="Times New Roman"/>
        </w:rPr>
        <w:t>with Dispatchable Asset Related Demands</w:t>
      </w:r>
      <w:r w:rsidRPr="004D15DC">
        <w:rPr>
          <w:rFonts w:ascii="Times New Roman" w:hAnsi="Times New Roman"/>
        </w:rPr>
        <w:t xml:space="preserve"> </w:t>
      </w:r>
      <w:r>
        <w:rPr>
          <w:rFonts w:ascii="Times New Roman" w:hAnsi="Times New Roman"/>
        </w:rPr>
        <w:t>may submit</w:t>
      </w:r>
      <w:r w:rsidRPr="00415816">
        <w:rPr>
          <w:rFonts w:ascii="Times New Roman" w:hAnsi="Times New Roman"/>
        </w:rPr>
        <w:t xml:space="preserve"> </w:t>
      </w:r>
      <w:r w:rsidRPr="007A1302">
        <w:rPr>
          <w:rFonts w:ascii="Times New Roman" w:hAnsi="Times New Roman"/>
        </w:rPr>
        <w:t>Demand Bids</w:t>
      </w:r>
      <w:r>
        <w:rPr>
          <w:rFonts w:ascii="Times New Roman" w:hAnsi="Times New Roman"/>
        </w:rPr>
        <w:t xml:space="preserve"> for the consumption of energy </w:t>
      </w:r>
      <w:r w:rsidRPr="007A1302">
        <w:rPr>
          <w:rFonts w:ascii="Times New Roman" w:hAnsi="Times New Roman"/>
        </w:rPr>
        <w:t>for the following Operating Day.</w:t>
      </w:r>
      <w:r w:rsidRPr="007C4E30">
        <w:rPr>
          <w:rFonts w:ascii="Times New Roman" w:hAnsi="Times New Roman"/>
        </w:rPr>
        <w:t xml:space="preserve">  </w:t>
      </w:r>
    </w:p>
    <w:p w14:paraId="790AD2FC" w14:textId="77777777" w:rsidR="00E04FF1" w:rsidRPr="007A1302" w:rsidRDefault="00E04FF1" w:rsidP="00E04FF1">
      <w:pPr>
        <w:pStyle w:val="Normal35"/>
        <w:spacing w:after="0" w:line="360" w:lineRule="auto"/>
        <w:rPr>
          <w:rFonts w:ascii="Times New Roman" w:hAnsi="Times New Roman"/>
        </w:rPr>
      </w:pPr>
    </w:p>
    <w:p w14:paraId="2F4CFB05" w14:textId="77777777" w:rsidR="00E04FF1" w:rsidRDefault="00E04FF1" w:rsidP="00E04FF1">
      <w:pPr>
        <w:pStyle w:val="Normal35"/>
        <w:spacing w:after="0" w:line="360" w:lineRule="auto"/>
        <w:rPr>
          <w:rFonts w:ascii="Times New Roman" w:hAnsi="Times New Roman"/>
        </w:rPr>
      </w:pPr>
      <w:r>
        <w:rPr>
          <w:rFonts w:ascii="Times New Roman" w:hAnsi="Times New Roman"/>
        </w:rPr>
        <w:lastRenderedPageBreak/>
        <w:t xml:space="preserve">Such </w:t>
      </w:r>
      <w:r w:rsidRPr="007A1302">
        <w:rPr>
          <w:rFonts w:ascii="Times New Roman" w:hAnsi="Times New Roman"/>
        </w:rPr>
        <w:t xml:space="preserve">Demand Bids: </w:t>
      </w:r>
    </w:p>
    <w:p w14:paraId="3746B0D4" w14:textId="77777777" w:rsidR="00E04FF1" w:rsidRDefault="00E04FF1" w:rsidP="00E04FF1">
      <w:pPr>
        <w:pStyle w:val="Normal35"/>
        <w:spacing w:after="0" w:line="360" w:lineRule="auto"/>
        <w:ind w:left="720"/>
        <w:rPr>
          <w:rFonts w:ascii="Times New Roman" w:hAnsi="Times New Roman"/>
        </w:rPr>
      </w:pPr>
      <w:r w:rsidRPr="007A1302">
        <w:rPr>
          <w:rFonts w:ascii="Times New Roman" w:hAnsi="Times New Roman"/>
        </w:rPr>
        <w:t xml:space="preserve">(i) </w:t>
      </w:r>
      <w:r>
        <w:rPr>
          <w:rFonts w:ascii="Times New Roman" w:hAnsi="Times New Roman"/>
        </w:rPr>
        <w:tab/>
      </w:r>
      <w:r w:rsidRPr="007A1302">
        <w:rPr>
          <w:rFonts w:ascii="Times New Roman" w:hAnsi="Times New Roman"/>
        </w:rPr>
        <w:t xml:space="preserve">Shall specify the </w:t>
      </w:r>
      <w:r>
        <w:rPr>
          <w:rFonts w:ascii="Times New Roman" w:hAnsi="Times New Roman"/>
        </w:rPr>
        <w:t xml:space="preserve">Dispatchable Asset Related Demand </w:t>
      </w:r>
      <w:r w:rsidRPr="007A1302">
        <w:rPr>
          <w:rFonts w:ascii="Times New Roman" w:hAnsi="Times New Roman"/>
        </w:rPr>
        <w:t xml:space="preserve">and </w:t>
      </w:r>
      <w:r>
        <w:rPr>
          <w:rFonts w:ascii="Times New Roman" w:hAnsi="Times New Roman"/>
        </w:rPr>
        <w:t>Blocks (price and Energy quantity pairs) for each hour of</w:t>
      </w:r>
      <w:r w:rsidRPr="007A1302">
        <w:rPr>
          <w:rFonts w:ascii="Times New Roman" w:hAnsi="Times New Roman"/>
        </w:rPr>
        <w:t xml:space="preserve"> the Operating Day for each </w:t>
      </w:r>
      <w:r>
        <w:rPr>
          <w:rFonts w:ascii="Times New Roman" w:hAnsi="Times New Roman"/>
        </w:rPr>
        <w:t xml:space="preserve">Dispatchable Asset Related Demand </w:t>
      </w:r>
      <w:r w:rsidRPr="007A1302">
        <w:rPr>
          <w:rFonts w:ascii="Times New Roman" w:hAnsi="Times New Roman"/>
        </w:rPr>
        <w:t>offered by th</w:t>
      </w:r>
      <w:r>
        <w:rPr>
          <w:rFonts w:ascii="Times New Roman" w:hAnsi="Times New Roman"/>
        </w:rPr>
        <w:t>e Market Participant to the ISO.  The prices and quantities in a Block may each vary on an hourly basis;</w:t>
      </w:r>
      <w:r w:rsidRPr="007A1302">
        <w:rPr>
          <w:rFonts w:ascii="Times New Roman" w:hAnsi="Times New Roman"/>
        </w:rPr>
        <w:t xml:space="preserve"> </w:t>
      </w:r>
    </w:p>
    <w:p w14:paraId="2DFA8FD5" w14:textId="77777777" w:rsidR="00E04FF1" w:rsidRPr="007A1302" w:rsidRDefault="00E04FF1" w:rsidP="00E04FF1">
      <w:pPr>
        <w:pStyle w:val="Normal35"/>
        <w:spacing w:after="0" w:line="360" w:lineRule="auto"/>
        <w:ind w:left="720"/>
        <w:rPr>
          <w:rFonts w:ascii="Times New Roman" w:hAnsi="Times New Roman"/>
        </w:rPr>
      </w:pPr>
    </w:p>
    <w:p w14:paraId="006C978E" w14:textId="77777777" w:rsidR="00E04FF1" w:rsidRDefault="00E04FF1" w:rsidP="00E04FF1">
      <w:pPr>
        <w:pStyle w:val="Normal35"/>
        <w:spacing w:after="0" w:line="360" w:lineRule="auto"/>
        <w:ind w:left="720"/>
        <w:rPr>
          <w:rFonts w:ascii="Times New Roman" w:hAnsi="Times New Roman"/>
        </w:rPr>
      </w:pPr>
      <w:r>
        <w:rPr>
          <w:rFonts w:ascii="Times New Roman" w:hAnsi="Times New Roman"/>
        </w:rPr>
        <w:t>(ii</w:t>
      </w:r>
      <w:r w:rsidRPr="007A1302">
        <w:rPr>
          <w:rFonts w:ascii="Times New Roman" w:hAnsi="Times New Roman"/>
        </w:rPr>
        <w:t xml:space="preserve">) </w:t>
      </w:r>
      <w:r>
        <w:rPr>
          <w:rFonts w:ascii="Times New Roman" w:hAnsi="Times New Roman"/>
        </w:rPr>
        <w:tab/>
        <w:t>Shall constitute</w:t>
      </w:r>
      <w:r w:rsidRPr="007A1302">
        <w:rPr>
          <w:rFonts w:ascii="Times New Roman" w:hAnsi="Times New Roman"/>
        </w:rPr>
        <w:t xml:space="preserve"> an offer to submit the Dispatchable Asset Related Demand to the ISO for </w:t>
      </w:r>
      <w:r>
        <w:rPr>
          <w:rFonts w:ascii="Times New Roman" w:hAnsi="Times New Roman"/>
        </w:rPr>
        <w:t>commitment</w:t>
      </w:r>
      <w:r w:rsidRPr="007A1302">
        <w:rPr>
          <w:rFonts w:ascii="Times New Roman" w:hAnsi="Times New Roman"/>
        </w:rPr>
        <w:t xml:space="preserve"> and dispatch in accordance with the terms of the Demand Bid, where such Demand Bid, with regard to operating limits, shall specify change</w:t>
      </w:r>
      <w:r w:rsidRPr="00C40942">
        <w:rPr>
          <w:rFonts w:ascii="Times New Roman" w:hAnsi="Times New Roman"/>
        </w:rPr>
        <w:t>s, including</w:t>
      </w:r>
      <w:r w:rsidRPr="007A1302">
        <w:rPr>
          <w:rFonts w:ascii="Times New Roman" w:hAnsi="Times New Roman"/>
        </w:rPr>
        <w:t xml:space="preserve"> to the Maximum Consumption Limit and Minimum Consumption Limi</w:t>
      </w:r>
      <w:r w:rsidRPr="00C40942">
        <w:rPr>
          <w:rFonts w:ascii="Times New Roman" w:hAnsi="Times New Roman"/>
        </w:rPr>
        <w:t>t,</w:t>
      </w:r>
      <w:r w:rsidRPr="007A1302">
        <w:rPr>
          <w:rFonts w:ascii="Times New Roman" w:hAnsi="Times New Roman"/>
        </w:rPr>
        <w:t xml:space="preserve"> from those submitted as part of the Resource’s Offer Data to reflect the physical operating characteristics and/or availability of the Resource; </w:t>
      </w:r>
    </w:p>
    <w:p w14:paraId="60FEC666" w14:textId="77777777" w:rsidR="00E04FF1" w:rsidRDefault="00E04FF1" w:rsidP="00E04FF1">
      <w:pPr>
        <w:pStyle w:val="Normal35"/>
        <w:spacing w:after="0" w:line="360" w:lineRule="auto"/>
        <w:ind w:left="720"/>
        <w:rPr>
          <w:rFonts w:ascii="Times New Roman" w:hAnsi="Times New Roman"/>
        </w:rPr>
      </w:pPr>
    </w:p>
    <w:p w14:paraId="290E3084" w14:textId="77777777" w:rsidR="00E04FF1" w:rsidRDefault="00E04FF1" w:rsidP="00E04FF1">
      <w:pPr>
        <w:pStyle w:val="Normal35"/>
        <w:spacing w:after="0" w:line="360" w:lineRule="auto"/>
        <w:ind w:left="720"/>
        <w:rPr>
          <w:rFonts w:ascii="Times New Roman" w:hAnsi="Times New Roman"/>
        </w:rPr>
      </w:pPr>
      <w:r>
        <w:rPr>
          <w:rFonts w:ascii="Times New Roman" w:hAnsi="Times New Roman"/>
        </w:rPr>
        <w:t>(iii)</w:t>
      </w:r>
      <w:r>
        <w:rPr>
          <w:rFonts w:ascii="Times New Roman" w:hAnsi="Times New Roman"/>
        </w:rPr>
        <w:tab/>
      </w:r>
      <w:r w:rsidRPr="008E0015">
        <w:rPr>
          <w:rFonts w:ascii="Times New Roman" w:hAnsi="Times New Roman"/>
        </w:rPr>
        <w:t xml:space="preserve">Shall </w:t>
      </w:r>
      <w:r>
        <w:rPr>
          <w:rFonts w:ascii="Times New Roman" w:hAnsi="Times New Roman"/>
        </w:rPr>
        <w:t>s</w:t>
      </w:r>
      <w:r w:rsidRPr="008E0015">
        <w:rPr>
          <w:rFonts w:ascii="Times New Roman" w:hAnsi="Times New Roman"/>
        </w:rPr>
        <w:t xml:space="preserve">pecify a Minimum Consumption Limit that is less than or equal to its Nominated Consumption Limit; </w:t>
      </w:r>
      <w:r>
        <w:rPr>
          <w:rFonts w:ascii="Times New Roman" w:hAnsi="Times New Roman"/>
        </w:rPr>
        <w:t>and</w:t>
      </w:r>
    </w:p>
    <w:p w14:paraId="206807C1" w14:textId="77777777" w:rsidR="00E04FF1" w:rsidRDefault="00E04FF1" w:rsidP="00E04FF1">
      <w:pPr>
        <w:pStyle w:val="Normal35"/>
        <w:spacing w:after="0" w:line="360" w:lineRule="auto"/>
        <w:ind w:firstLine="720"/>
        <w:rPr>
          <w:rFonts w:ascii="Times New Roman" w:hAnsi="Times New Roman"/>
        </w:rPr>
      </w:pPr>
    </w:p>
    <w:p w14:paraId="51FE3BBF" w14:textId="77777777" w:rsidR="00E04FF1" w:rsidRDefault="00E04FF1" w:rsidP="001D3693">
      <w:pPr>
        <w:pStyle w:val="Normal35"/>
        <w:numPr>
          <w:ilvl w:val="0"/>
          <w:numId w:val="29"/>
        </w:numPr>
        <w:spacing w:after="0" w:line="360" w:lineRule="auto"/>
        <w:ind w:left="720" w:firstLine="0"/>
        <w:rPr>
          <w:rFonts w:ascii="Times New Roman" w:hAnsi="Times New Roman"/>
        </w:rPr>
      </w:pPr>
      <w:r>
        <w:rPr>
          <w:rFonts w:ascii="Times New Roman" w:hAnsi="Times New Roman"/>
        </w:rPr>
        <w:t>Shall, in the case of a Demand Bid from a Storage DARD, also meet the requirements specified in Section III.1.10.6.</w:t>
      </w:r>
    </w:p>
    <w:p w14:paraId="2146F6EA" w14:textId="77777777" w:rsidR="00E04FF1" w:rsidRDefault="00E04FF1" w:rsidP="00E04FF1">
      <w:pPr>
        <w:pStyle w:val="Normal35"/>
        <w:spacing w:after="0" w:line="360" w:lineRule="auto"/>
        <w:ind w:firstLine="720"/>
        <w:rPr>
          <w:rFonts w:ascii="Times New Roman" w:hAnsi="Times New Roman"/>
        </w:rPr>
      </w:pPr>
    </w:p>
    <w:p w14:paraId="3A7B3165" w14:textId="77777777" w:rsidR="00E04FF1" w:rsidRPr="00E62130" w:rsidRDefault="00E04FF1" w:rsidP="00E04FF1">
      <w:pPr>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r>
      <w:r>
        <w:rPr>
          <w:rFonts w:ascii="Times New Roman" w:hAnsi="Times New Roman"/>
          <w:b/>
        </w:rPr>
        <w:t xml:space="preserve">Demand Response Resource Demand Reduction Offers </w:t>
      </w:r>
      <w:proofErr w:type="gramStart"/>
      <w:r w:rsidRPr="000B3D10">
        <w:rPr>
          <w:rFonts w:ascii="Times New Roman" w:hAnsi="Times New Roman"/>
          <w:b/>
        </w:rPr>
        <w:t>–</w:t>
      </w:r>
      <w:r>
        <w:rPr>
          <w:rFonts w:ascii="Times New Roman" w:hAnsi="Times New Roman"/>
        </w:rPr>
        <w:t xml:space="preserve">  </w:t>
      </w:r>
      <w:r w:rsidRPr="004D15DC">
        <w:rPr>
          <w:rFonts w:ascii="Times New Roman" w:hAnsi="Times New Roman"/>
        </w:rPr>
        <w:t>Market</w:t>
      </w:r>
      <w:proofErr w:type="gramEnd"/>
      <w:r w:rsidRPr="004D15DC">
        <w:rPr>
          <w:rFonts w:ascii="Times New Roman" w:hAnsi="Times New Roman"/>
        </w:rPr>
        <w:t xml:space="preserve"> Participants selling into the New England Markets from Demand Response Resources </w:t>
      </w:r>
      <w:r>
        <w:rPr>
          <w:rFonts w:ascii="Times New Roman" w:hAnsi="Times New Roman"/>
        </w:rPr>
        <w:t xml:space="preserve">may </w:t>
      </w:r>
      <w:r w:rsidRPr="004D15DC">
        <w:rPr>
          <w:rFonts w:ascii="Times New Roman" w:hAnsi="Times New Roman"/>
        </w:rPr>
        <w:t xml:space="preserve">submit Demand Reduction Offers for the supply of energy for the following Operating </w:t>
      </w:r>
      <w:r w:rsidRPr="00772087">
        <w:rPr>
          <w:rFonts w:ascii="Times New Roman" w:hAnsi="Times New Roman"/>
        </w:rPr>
        <w:t xml:space="preserve">Day. A Demand Reduction Offer shall constitute an offer to submit the Demand Response Resource to the ISO for </w:t>
      </w:r>
      <w:r>
        <w:rPr>
          <w:rFonts w:ascii="Times New Roman" w:hAnsi="Times New Roman"/>
        </w:rPr>
        <w:t>commitment</w:t>
      </w:r>
      <w:r w:rsidRPr="00772087">
        <w:rPr>
          <w:rFonts w:ascii="Times New Roman" w:hAnsi="Times New Roman"/>
        </w:rPr>
        <w:t xml:space="preserve"> and dispatch in accordance with the terms of the Demand Reduction Offer. Demand Reduction</w:t>
      </w:r>
      <w:r w:rsidRPr="00E62130">
        <w:rPr>
          <w:rFonts w:ascii="Times New Roman" w:hAnsi="Times New Roman"/>
        </w:rPr>
        <w:t xml:space="preserve"> Offers:</w:t>
      </w:r>
    </w:p>
    <w:p w14:paraId="2322C6FC" w14:textId="77777777" w:rsidR="00E04FF1" w:rsidRPr="00EF4B6D" w:rsidRDefault="00E04FF1" w:rsidP="00E04FF1">
      <w:pPr>
        <w:spacing w:after="0" w:line="360" w:lineRule="auto"/>
        <w:rPr>
          <w:rFonts w:ascii="Times New Roman" w:hAnsi="Times New Roman"/>
          <w:highlight w:val="cyan"/>
        </w:rPr>
      </w:pPr>
    </w:p>
    <w:p w14:paraId="08387C7B" w14:textId="77777777" w:rsidR="00E04FF1" w:rsidRPr="004D15DC" w:rsidRDefault="00E04FF1" w:rsidP="00E04FF1">
      <w:pPr>
        <w:spacing w:after="0" w:line="360" w:lineRule="auto"/>
        <w:ind w:left="720"/>
        <w:rPr>
          <w:rFonts w:ascii="Times New Roman" w:hAnsi="Times New Roman"/>
        </w:rPr>
      </w:pPr>
      <w:r w:rsidRPr="004D15DC">
        <w:rPr>
          <w:rFonts w:ascii="Times New Roman" w:hAnsi="Times New Roman"/>
        </w:rPr>
        <w:t>(i)</w:t>
      </w:r>
      <w:r w:rsidRPr="004D15DC">
        <w:rPr>
          <w:rFonts w:ascii="Times New Roman" w:hAnsi="Times New Roman"/>
        </w:rPr>
        <w:tab/>
        <w:t>Shall specify the Demand Response Resource and Blocks (price and demand reduction</w:t>
      </w:r>
      <w:r>
        <w:rPr>
          <w:rFonts w:ascii="Times New Roman" w:hAnsi="Times New Roman"/>
        </w:rPr>
        <w:t xml:space="preserve"> quantity pairs</w:t>
      </w:r>
      <w:r w:rsidRPr="004D15DC">
        <w:rPr>
          <w:rFonts w:ascii="Times New Roman" w:hAnsi="Times New Roman"/>
        </w:rPr>
        <w:t>) for each hour of the Operating Day.</w:t>
      </w:r>
      <w:r>
        <w:rPr>
          <w:rFonts w:ascii="Times New Roman" w:hAnsi="Times New Roman"/>
        </w:rPr>
        <w:t xml:space="preserve"> The prices and demand reduction quantities </w:t>
      </w:r>
      <w:r w:rsidRPr="004D15DC">
        <w:rPr>
          <w:rFonts w:ascii="Times New Roman" w:hAnsi="Times New Roman"/>
        </w:rPr>
        <w:t xml:space="preserve">may vary on an hourly basis. </w:t>
      </w:r>
    </w:p>
    <w:p w14:paraId="7A0C205F" w14:textId="77777777" w:rsidR="00E04FF1" w:rsidRPr="004D15DC" w:rsidRDefault="00E04FF1" w:rsidP="00E04FF1">
      <w:pPr>
        <w:spacing w:after="0" w:line="360" w:lineRule="auto"/>
        <w:ind w:left="720"/>
        <w:rPr>
          <w:rFonts w:ascii="Times New Roman" w:hAnsi="Times New Roman"/>
        </w:rPr>
      </w:pPr>
    </w:p>
    <w:p w14:paraId="3E42C45D" w14:textId="77777777" w:rsidR="00E04FF1" w:rsidRPr="00E62130" w:rsidRDefault="00E04FF1" w:rsidP="00E04FF1">
      <w:pPr>
        <w:spacing w:after="0" w:line="360" w:lineRule="auto"/>
        <w:ind w:left="720"/>
        <w:rPr>
          <w:rFonts w:ascii="Times New Roman" w:hAnsi="Times New Roman"/>
        </w:rPr>
      </w:pPr>
      <w:r w:rsidRPr="004D15DC">
        <w:rPr>
          <w:rFonts w:ascii="Times New Roman" w:hAnsi="Times New Roman"/>
        </w:rPr>
        <w:t>(ii)</w:t>
      </w:r>
      <w:r w:rsidRPr="004D15DC">
        <w:rPr>
          <w:rFonts w:ascii="Times New Roman" w:hAnsi="Times New Roman"/>
        </w:rPr>
        <w:tab/>
        <w:t>Shall not specify a price</w:t>
      </w:r>
      <w:r>
        <w:rPr>
          <w:rFonts w:ascii="Times New Roman" w:hAnsi="Times New Roman"/>
        </w:rPr>
        <w:t xml:space="preserve"> that is</w:t>
      </w:r>
      <w:r w:rsidRPr="004D15DC">
        <w:rPr>
          <w:rFonts w:ascii="Times New Roman" w:hAnsi="Times New Roman"/>
        </w:rPr>
        <w:t xml:space="preserve"> </w:t>
      </w:r>
      <w:r w:rsidRPr="00E62130">
        <w:rPr>
          <w:rFonts w:ascii="Times New Roman" w:hAnsi="Times New Roman"/>
        </w:rPr>
        <w:t>below the Demand Reduction Threshold Price in effect for the Operating Day. For purposes of clearing the Day-Ahead and Real-Time Energy Markets</w:t>
      </w:r>
      <w:r w:rsidRPr="004D15DC">
        <w:rPr>
          <w:rFonts w:ascii="Times New Roman" w:hAnsi="Times New Roman"/>
        </w:rPr>
        <w:t xml:space="preserve"> </w:t>
      </w:r>
      <w:r>
        <w:rPr>
          <w:rFonts w:ascii="Times New Roman" w:hAnsi="Times New Roman"/>
        </w:rPr>
        <w:t xml:space="preserve">and </w:t>
      </w:r>
      <w:r w:rsidRPr="004D15DC">
        <w:rPr>
          <w:rFonts w:ascii="Times New Roman" w:hAnsi="Times New Roman"/>
        </w:rPr>
        <w:t>calculating Day-Ahead</w:t>
      </w:r>
      <w:r w:rsidRPr="00EF4B6D">
        <w:rPr>
          <w:rFonts w:ascii="Times New Roman" w:hAnsi="Times New Roman"/>
        </w:rPr>
        <w:t xml:space="preserve"> and </w:t>
      </w:r>
      <w:r w:rsidRPr="004D15DC">
        <w:rPr>
          <w:rFonts w:ascii="Times New Roman" w:hAnsi="Times New Roman"/>
        </w:rPr>
        <w:t>Real-Time L</w:t>
      </w:r>
      <w:r w:rsidRPr="00EF4B6D">
        <w:rPr>
          <w:rFonts w:ascii="Times New Roman" w:hAnsi="Times New Roman"/>
        </w:rPr>
        <w:t xml:space="preserve">ocational </w:t>
      </w:r>
      <w:r w:rsidRPr="004D15DC">
        <w:rPr>
          <w:rFonts w:ascii="Times New Roman" w:hAnsi="Times New Roman"/>
        </w:rPr>
        <w:t>M</w:t>
      </w:r>
      <w:r w:rsidRPr="00EF4B6D">
        <w:rPr>
          <w:rFonts w:ascii="Times New Roman" w:hAnsi="Times New Roman"/>
        </w:rPr>
        <w:t xml:space="preserve">arginal </w:t>
      </w:r>
      <w:r w:rsidRPr="004D15DC">
        <w:rPr>
          <w:rFonts w:ascii="Times New Roman" w:hAnsi="Times New Roman"/>
        </w:rPr>
        <w:t>P</w:t>
      </w:r>
      <w:r w:rsidRPr="00EF4B6D">
        <w:rPr>
          <w:rFonts w:ascii="Times New Roman" w:hAnsi="Times New Roman"/>
        </w:rPr>
        <w:t>rice</w:t>
      </w:r>
      <w:r w:rsidRPr="004D15DC">
        <w:rPr>
          <w:rFonts w:ascii="Times New Roman" w:hAnsi="Times New Roman"/>
        </w:rPr>
        <w:t xml:space="preserve">s and </w:t>
      </w:r>
      <w:r w:rsidRPr="00EF4B6D">
        <w:rPr>
          <w:rFonts w:ascii="Times New Roman" w:hAnsi="Times New Roman"/>
        </w:rPr>
        <w:t xml:space="preserve">Real-Time </w:t>
      </w:r>
      <w:r w:rsidRPr="004D15DC">
        <w:rPr>
          <w:rFonts w:ascii="Times New Roman" w:hAnsi="Times New Roman"/>
        </w:rPr>
        <w:t xml:space="preserve">Reserve Clearing Prices, any price specified below the Demand Reduction Threshold price in effect for </w:t>
      </w:r>
      <w:r w:rsidRPr="004D15DC">
        <w:rPr>
          <w:rFonts w:ascii="Times New Roman" w:hAnsi="Times New Roman"/>
        </w:rPr>
        <w:lastRenderedPageBreak/>
        <w:t>the Operating Day will be considered to be</w:t>
      </w:r>
      <w:r>
        <w:rPr>
          <w:rFonts w:ascii="Times New Roman" w:hAnsi="Times New Roman"/>
        </w:rPr>
        <w:t xml:space="preserve"> equal to</w:t>
      </w:r>
      <w:r w:rsidRPr="004D15DC">
        <w:rPr>
          <w:rFonts w:ascii="Times New Roman" w:hAnsi="Times New Roman"/>
        </w:rPr>
        <w:t xml:space="preserve"> the Demand Reduction Threshold Price</w:t>
      </w:r>
      <w:r w:rsidRPr="00E62130">
        <w:rPr>
          <w:rFonts w:ascii="Times New Roman" w:hAnsi="Times New Roman"/>
        </w:rPr>
        <w:t xml:space="preserve"> for the Operating Day.</w:t>
      </w:r>
    </w:p>
    <w:p w14:paraId="2273F456" w14:textId="77777777" w:rsidR="00E04FF1" w:rsidRPr="00E62130" w:rsidRDefault="00E04FF1" w:rsidP="00E04FF1">
      <w:pPr>
        <w:spacing w:after="0" w:line="360" w:lineRule="auto"/>
        <w:rPr>
          <w:rFonts w:ascii="Times New Roman" w:hAnsi="Times New Roman"/>
        </w:rPr>
      </w:pPr>
    </w:p>
    <w:p w14:paraId="557144D5" w14:textId="77777777" w:rsidR="00E04FF1" w:rsidRDefault="00E04FF1" w:rsidP="001D3693">
      <w:pPr>
        <w:pStyle w:val="ListParagraph"/>
        <w:numPr>
          <w:ilvl w:val="1"/>
          <w:numId w:val="17"/>
        </w:numPr>
        <w:spacing w:after="0" w:line="360" w:lineRule="auto"/>
        <w:ind w:left="720" w:firstLine="0"/>
        <w:rPr>
          <w:rFonts w:ascii="Times New Roman" w:hAnsi="Times New Roman"/>
        </w:rPr>
      </w:pPr>
      <w:r w:rsidRPr="00E62130">
        <w:rPr>
          <w:rFonts w:ascii="Times New Roman" w:hAnsi="Times New Roman"/>
        </w:rPr>
        <w:t>Shall not include average avoided peak transmission or distribution losses</w:t>
      </w:r>
      <w:r>
        <w:rPr>
          <w:rFonts w:ascii="Times New Roman" w:hAnsi="Times New Roman"/>
        </w:rPr>
        <w:t xml:space="preserve"> </w:t>
      </w:r>
      <w:r w:rsidRPr="00E62130">
        <w:rPr>
          <w:rFonts w:ascii="Times New Roman" w:hAnsi="Times New Roman"/>
        </w:rPr>
        <w:t>in the demand reduction quantity</w:t>
      </w:r>
      <w:r w:rsidRPr="008E2CE1">
        <w:rPr>
          <w:rFonts w:ascii="Times New Roman" w:hAnsi="Times New Roman"/>
        </w:rPr>
        <w:t>.</w:t>
      </w:r>
    </w:p>
    <w:p w14:paraId="756A850E" w14:textId="77777777" w:rsidR="00E04FF1" w:rsidRPr="00AB3E60" w:rsidRDefault="00E04FF1" w:rsidP="00E04FF1">
      <w:pPr>
        <w:spacing w:after="0" w:line="360" w:lineRule="auto"/>
        <w:rPr>
          <w:rFonts w:ascii="Times New Roman" w:hAnsi="Times New Roman"/>
        </w:rPr>
      </w:pPr>
    </w:p>
    <w:p w14:paraId="127F5696" w14:textId="77777777" w:rsidR="00E04FF1" w:rsidRDefault="00E04FF1" w:rsidP="001D3693">
      <w:pPr>
        <w:pStyle w:val="ListParagraph"/>
        <w:numPr>
          <w:ilvl w:val="1"/>
          <w:numId w:val="17"/>
        </w:numPr>
        <w:spacing w:after="0" w:line="360" w:lineRule="auto"/>
        <w:ind w:left="720" w:firstLine="0"/>
        <w:rPr>
          <w:rFonts w:ascii="Times New Roman" w:hAnsi="Times New Roman"/>
        </w:rPr>
      </w:pPr>
      <w:r w:rsidRPr="00AB3E60">
        <w:rPr>
          <w:rFonts w:ascii="Times New Roman" w:hAnsi="Times New Roman"/>
        </w:rPr>
        <w:t xml:space="preserve">May specify an </w:t>
      </w:r>
      <w:r w:rsidRPr="00223106">
        <w:rPr>
          <w:rFonts w:ascii="Times New Roman" w:hAnsi="Times New Roman"/>
        </w:rPr>
        <w:t>Interruption</w:t>
      </w:r>
      <w:r w:rsidRPr="00AB3E60">
        <w:rPr>
          <w:rFonts w:ascii="Times New Roman" w:hAnsi="Times New Roman"/>
        </w:rPr>
        <w:t xml:space="preserve"> Cost for each hour of the Operating Day, which may vary on an hourly basis. </w:t>
      </w:r>
    </w:p>
    <w:p w14:paraId="3A296C91" w14:textId="77777777" w:rsidR="00E04FF1" w:rsidRPr="00AB3E60" w:rsidRDefault="00E04FF1" w:rsidP="00E04FF1">
      <w:pPr>
        <w:pStyle w:val="ListParagraph"/>
        <w:rPr>
          <w:rFonts w:ascii="Times New Roman" w:hAnsi="Times New Roman"/>
        </w:rPr>
      </w:pPr>
    </w:p>
    <w:p w14:paraId="6236D9BB" w14:textId="77777777" w:rsidR="00E04FF1" w:rsidRDefault="00E04FF1" w:rsidP="001D3693">
      <w:pPr>
        <w:pStyle w:val="ListParagraph"/>
        <w:numPr>
          <w:ilvl w:val="1"/>
          <w:numId w:val="17"/>
        </w:numPr>
        <w:spacing w:after="0" w:line="360" w:lineRule="auto"/>
        <w:ind w:left="720" w:firstLine="0"/>
        <w:rPr>
          <w:rFonts w:ascii="Times New Roman" w:hAnsi="Times New Roman"/>
        </w:rPr>
      </w:pPr>
      <w:r w:rsidRPr="006048EC">
        <w:rPr>
          <w:rFonts w:ascii="Times New Roman" w:hAnsi="Times New Roman"/>
        </w:rPr>
        <w:t>Shall specify a Minimum Reduction Time to be used for scheduling purposes that does not exceed 24 ho</w:t>
      </w:r>
      <w:r>
        <w:rPr>
          <w:rFonts w:ascii="Times New Roman" w:hAnsi="Times New Roman"/>
        </w:rPr>
        <w:t>urs.</w:t>
      </w:r>
    </w:p>
    <w:p w14:paraId="6D4BB9B7" w14:textId="77777777" w:rsidR="00E04FF1" w:rsidRPr="00223106" w:rsidRDefault="00E04FF1" w:rsidP="00E04FF1">
      <w:pPr>
        <w:spacing w:after="0" w:line="360" w:lineRule="auto"/>
        <w:rPr>
          <w:rFonts w:ascii="Times New Roman" w:hAnsi="Times New Roman"/>
        </w:rPr>
      </w:pPr>
    </w:p>
    <w:p w14:paraId="0D209912" w14:textId="77777777" w:rsidR="00E04FF1" w:rsidRPr="0032707E" w:rsidRDefault="00E04FF1" w:rsidP="001D3693">
      <w:pPr>
        <w:pStyle w:val="ListParagraph"/>
        <w:numPr>
          <w:ilvl w:val="1"/>
          <w:numId w:val="17"/>
        </w:numPr>
        <w:spacing w:after="0" w:line="360" w:lineRule="auto"/>
        <w:ind w:left="720" w:firstLine="0"/>
        <w:rPr>
          <w:rFonts w:ascii="Times New Roman" w:hAnsi="Times New Roman"/>
        </w:rPr>
      </w:pPr>
      <w:r w:rsidRPr="00E62130">
        <w:rPr>
          <w:rFonts w:ascii="Times New Roman" w:hAnsi="Times New Roman"/>
        </w:rPr>
        <w:t>Shall specify a Maximum Reduction amount</w:t>
      </w:r>
      <w:r>
        <w:rPr>
          <w:rFonts w:ascii="Times New Roman" w:hAnsi="Times New Roman"/>
        </w:rPr>
        <w:t xml:space="preserve"> </w:t>
      </w:r>
      <w:r w:rsidRPr="00E62130">
        <w:rPr>
          <w:rFonts w:ascii="Times New Roman" w:hAnsi="Times New Roman"/>
        </w:rPr>
        <w:t xml:space="preserve">no greater than the sum of the Maximum Interruptible Capacities of the </w:t>
      </w:r>
      <w:r w:rsidRPr="0032707E">
        <w:rPr>
          <w:rFonts w:ascii="Times New Roman" w:hAnsi="Times New Roman"/>
        </w:rPr>
        <w:t xml:space="preserve">Demand Response Resource’s </w:t>
      </w:r>
      <w:r w:rsidRPr="00497B67">
        <w:rPr>
          <w:rFonts w:ascii="Times New Roman" w:hAnsi="Times New Roman"/>
        </w:rPr>
        <w:t>operational</w:t>
      </w:r>
      <w:r>
        <w:rPr>
          <w:rFonts w:ascii="Times New Roman" w:hAnsi="Times New Roman"/>
        </w:rPr>
        <w:t xml:space="preserve"> </w:t>
      </w:r>
      <w:r w:rsidRPr="0032707E">
        <w:rPr>
          <w:rFonts w:ascii="Times New Roman" w:hAnsi="Times New Roman"/>
        </w:rPr>
        <w:t>Demand Response Assets.</w:t>
      </w:r>
    </w:p>
    <w:p w14:paraId="369CF71F" w14:textId="77777777" w:rsidR="00E04FF1" w:rsidRPr="0037613E" w:rsidRDefault="00E04FF1" w:rsidP="00E04FF1">
      <w:pPr>
        <w:spacing w:after="0" w:line="360" w:lineRule="auto"/>
        <w:ind w:left="720"/>
        <w:rPr>
          <w:rFonts w:ascii="Times New Roman" w:hAnsi="Times New Roman"/>
        </w:rPr>
      </w:pPr>
    </w:p>
    <w:p w14:paraId="3EC120DA" w14:textId="77777777" w:rsidR="00E04FF1" w:rsidRDefault="00E04FF1" w:rsidP="001D3693">
      <w:pPr>
        <w:pStyle w:val="ListParagraph"/>
        <w:numPr>
          <w:ilvl w:val="1"/>
          <w:numId w:val="17"/>
        </w:numPr>
        <w:spacing w:after="0" w:line="360" w:lineRule="auto"/>
        <w:ind w:left="720" w:firstLine="0"/>
        <w:rPr>
          <w:ins w:id="65" w:author="Author"/>
          <w:rFonts w:ascii="Times New Roman" w:hAnsi="Times New Roman"/>
        </w:rPr>
      </w:pPr>
      <w:r w:rsidRPr="00CB44BC">
        <w:rPr>
          <w:rFonts w:ascii="Times New Roman" w:hAnsi="Times New Roman"/>
        </w:rPr>
        <w:t xml:space="preserve">Shall </w:t>
      </w:r>
      <w:r w:rsidRPr="00CC36E2">
        <w:rPr>
          <w:rFonts w:ascii="Times New Roman" w:hAnsi="Times New Roman"/>
        </w:rPr>
        <w:t xml:space="preserve">specify changes to the Maximum Reduction and Minimum Reduction from those submitted as part of the </w:t>
      </w:r>
      <w:r w:rsidRPr="0020573C">
        <w:rPr>
          <w:rFonts w:ascii="Times New Roman" w:hAnsi="Times New Roman"/>
        </w:rPr>
        <w:t xml:space="preserve">Demand Response Resource’s Offer Data to reflect the physical operating characteristics and/or availability of the </w:t>
      </w:r>
      <w:r w:rsidRPr="00D74177">
        <w:rPr>
          <w:rFonts w:ascii="Times New Roman" w:hAnsi="Times New Roman"/>
        </w:rPr>
        <w:t>Demand Response Resource.</w:t>
      </w:r>
    </w:p>
    <w:p w14:paraId="495019C7"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 </w:t>
      </w:r>
    </w:p>
    <w:p w14:paraId="20F9B0A6" w14:textId="77777777" w:rsidR="00E04FF1" w:rsidRPr="006F22B0" w:rsidRDefault="00E04FF1" w:rsidP="00E04FF1">
      <w:pPr>
        <w:pStyle w:val="TOCHeading"/>
        <w:numPr>
          <w:ilvl w:val="0"/>
          <w:numId w:val="0"/>
        </w:numPr>
        <w:spacing w:after="0"/>
        <w:rPr>
          <w:b w:val="0"/>
        </w:rPr>
      </w:pPr>
      <w:r w:rsidRPr="00A17827">
        <w:rPr>
          <w:b w:val="0"/>
        </w:rPr>
        <w:t xml:space="preserve">(f) </w:t>
      </w:r>
      <w:r>
        <w:tab/>
      </w:r>
      <w:r w:rsidRPr="006F22B0">
        <w:t>Demand Reduction Threshold Price –</w:t>
      </w:r>
      <w:r w:rsidRPr="00B35865">
        <w:t xml:space="preserve"> </w:t>
      </w:r>
      <w:r w:rsidRPr="006F22B0">
        <w:rPr>
          <w:b w:val="0"/>
        </w:rPr>
        <w:t xml:space="preserve">The Demand Reduction Threshold Price for each month shall be determined through an analysis of a smoothed, historic supply curve for the month.  The historic supply curve shall be derived from Real-Time generator and import Offer Data </w:t>
      </w:r>
      <w:r w:rsidRPr="006F22B0">
        <w:rPr>
          <w:b w:val="0"/>
          <w:u w:val="single"/>
        </w:rPr>
        <w:t>(excluding Coordinated External Transactions) </w:t>
      </w:r>
      <w:r w:rsidRPr="006F22B0">
        <w:rPr>
          <w:b w:val="0"/>
        </w:rPr>
        <w:t>for the same month of the previous year. The ISO may adjust the Offer Data to account for significant changes in generator and import availability or other significant changes to the historic supply curve. The historic supply curve shall be calculated as follows:</w:t>
      </w:r>
    </w:p>
    <w:p w14:paraId="25FAA37A" w14:textId="77777777" w:rsidR="00E04FF1" w:rsidRPr="00CC36E2" w:rsidRDefault="00E04FF1" w:rsidP="00E04FF1">
      <w:pPr>
        <w:pStyle w:val="Normal3"/>
        <w:spacing w:after="0" w:line="240" w:lineRule="auto"/>
        <w:rPr>
          <w:rFonts w:ascii="Times New Roman" w:hAnsi="Times New Roman"/>
        </w:rPr>
      </w:pPr>
    </w:p>
    <w:p w14:paraId="1B5E4AA0" w14:textId="77777777" w:rsidR="00E04FF1" w:rsidRPr="00AB3E60" w:rsidRDefault="00E04FF1" w:rsidP="001D3693">
      <w:pPr>
        <w:pStyle w:val="ListParagraph1"/>
        <w:numPr>
          <w:ilvl w:val="0"/>
          <w:numId w:val="28"/>
        </w:numPr>
        <w:spacing w:after="0" w:line="360" w:lineRule="auto"/>
        <w:rPr>
          <w:rFonts w:ascii="Times New Roman" w:hAnsi="Times New Roman"/>
        </w:rPr>
      </w:pPr>
      <w:r w:rsidRPr="00CC36E2">
        <w:rPr>
          <w:rFonts w:ascii="Times New Roman" w:hAnsi="Times New Roman"/>
        </w:rPr>
        <w:t>Each generator and import offer Block (i.e., each price-quantity pair offered in the Real-Time Energy Market) for each day of the month shall be compiled and sorted in ascending order of price to create an unsmoothed</w:t>
      </w:r>
      <w:r w:rsidRPr="00AB3E60">
        <w:rPr>
          <w:rFonts w:ascii="Times New Roman" w:hAnsi="Times New Roman"/>
        </w:rPr>
        <w:t xml:space="preserve"> supply curve.</w:t>
      </w:r>
    </w:p>
    <w:p w14:paraId="0B61A4A9" w14:textId="77777777" w:rsidR="00E04FF1" w:rsidRPr="00AB3E60" w:rsidRDefault="00E04FF1" w:rsidP="00E04FF1">
      <w:pPr>
        <w:pStyle w:val="ListParagraph1"/>
        <w:spacing w:after="0" w:line="240" w:lineRule="auto"/>
        <w:ind w:left="0"/>
        <w:rPr>
          <w:rFonts w:ascii="Times New Roman" w:hAnsi="Times New Roman"/>
        </w:rPr>
      </w:pPr>
    </w:p>
    <w:p w14:paraId="3BF69447" w14:textId="77777777" w:rsidR="00E04FF1" w:rsidRPr="00AB3E60" w:rsidRDefault="00E04FF1" w:rsidP="001D3693">
      <w:pPr>
        <w:pStyle w:val="ListParagraph1"/>
        <w:numPr>
          <w:ilvl w:val="0"/>
          <w:numId w:val="28"/>
        </w:numPr>
        <w:spacing w:after="0" w:line="360" w:lineRule="auto"/>
        <w:rPr>
          <w:rFonts w:ascii="Times New Roman" w:hAnsi="Times New Roman"/>
        </w:rPr>
      </w:pPr>
      <w:r w:rsidRPr="00AB3E60">
        <w:rPr>
          <w:rFonts w:ascii="Times New Roman" w:hAnsi="Times New Roman"/>
        </w:rPr>
        <w:t xml:space="preserve">An unsmoothed supply curve for the month shall be formed from the price and cumulative quantity of each offer </w:t>
      </w:r>
      <w:r>
        <w:rPr>
          <w:rFonts w:ascii="Times New Roman" w:hAnsi="Times New Roman"/>
        </w:rPr>
        <w:t>B</w:t>
      </w:r>
      <w:r w:rsidRPr="00AB3E60">
        <w:rPr>
          <w:rFonts w:ascii="Times New Roman" w:hAnsi="Times New Roman"/>
        </w:rPr>
        <w:t xml:space="preserve">lock. </w:t>
      </w:r>
    </w:p>
    <w:p w14:paraId="7DA33A10" w14:textId="77777777" w:rsidR="00E04FF1" w:rsidRPr="00AB3E60" w:rsidRDefault="00E04FF1" w:rsidP="00E04FF1">
      <w:pPr>
        <w:pStyle w:val="ListParagraph1"/>
        <w:spacing w:after="0" w:line="240" w:lineRule="auto"/>
        <w:ind w:left="0"/>
        <w:rPr>
          <w:rFonts w:ascii="Times New Roman" w:hAnsi="Times New Roman"/>
        </w:rPr>
      </w:pPr>
    </w:p>
    <w:p w14:paraId="79F76295" w14:textId="77777777" w:rsidR="00E04FF1" w:rsidRPr="00AB3E60" w:rsidRDefault="00E04FF1" w:rsidP="001D3693">
      <w:pPr>
        <w:pStyle w:val="ListParagraph1"/>
        <w:numPr>
          <w:ilvl w:val="0"/>
          <w:numId w:val="28"/>
        </w:numPr>
        <w:spacing w:after="0" w:line="360" w:lineRule="auto"/>
        <w:rPr>
          <w:rFonts w:ascii="Times New Roman" w:hAnsi="Times New Roman"/>
        </w:rPr>
      </w:pPr>
      <w:r w:rsidRPr="00AB3E60">
        <w:rPr>
          <w:rFonts w:ascii="Times New Roman" w:hAnsi="Times New Roman"/>
        </w:rPr>
        <w:lastRenderedPageBreak/>
        <w:t xml:space="preserve">A non-linear regression shall be performed on a sampled portion of the unsmoothed supply curve to produce an increasing, convex, smooth approximation of the supply curve. </w:t>
      </w:r>
    </w:p>
    <w:p w14:paraId="228DE830" w14:textId="77777777" w:rsidR="00E04FF1" w:rsidRPr="00AB3E60" w:rsidRDefault="00E04FF1" w:rsidP="00E04FF1">
      <w:pPr>
        <w:pStyle w:val="ListParagraph1"/>
        <w:spacing w:after="0" w:line="240" w:lineRule="auto"/>
        <w:ind w:left="0"/>
        <w:rPr>
          <w:rFonts w:ascii="Times New Roman" w:hAnsi="Times New Roman"/>
        </w:rPr>
      </w:pPr>
    </w:p>
    <w:p w14:paraId="39114F3B" w14:textId="77777777" w:rsidR="00E04FF1" w:rsidRPr="00AB3E60" w:rsidRDefault="00E04FF1" w:rsidP="001D3693">
      <w:pPr>
        <w:pStyle w:val="ListParagraph1"/>
        <w:numPr>
          <w:ilvl w:val="0"/>
          <w:numId w:val="28"/>
        </w:numPr>
        <w:spacing w:after="0" w:line="360" w:lineRule="auto"/>
        <w:rPr>
          <w:rFonts w:ascii="Times New Roman" w:hAnsi="Times New Roman"/>
        </w:rPr>
      </w:pPr>
      <w:r w:rsidRPr="00AB3E60">
        <w:rPr>
          <w:rFonts w:ascii="Times New Roman" w:hAnsi="Times New Roman"/>
        </w:rPr>
        <w:t>A historic threshold price</w:t>
      </w:r>
      <w:r w:rsidRPr="00AB3E60">
        <w:rPr>
          <w:rFonts w:ascii="Times New Roman" w:hAnsi="Times New Roman"/>
          <w:i/>
        </w:rPr>
        <w:t xml:space="preserve"> </w:t>
      </w:r>
      <w:proofErr w:type="spellStart"/>
      <w:r w:rsidRPr="00AB3E60">
        <w:rPr>
          <w:rFonts w:ascii="Times New Roman" w:hAnsi="Times New Roman"/>
          <w:i/>
        </w:rPr>
        <w:t>P</w:t>
      </w:r>
      <w:r w:rsidRPr="00AB3E60">
        <w:rPr>
          <w:rFonts w:ascii="Times New Roman" w:hAnsi="Times New Roman"/>
          <w:i/>
          <w:vertAlign w:val="subscript"/>
        </w:rPr>
        <w:t>th</w:t>
      </w:r>
      <w:proofErr w:type="spellEnd"/>
      <w:r w:rsidRPr="00AB3E60">
        <w:rPr>
          <w:rFonts w:ascii="Times New Roman" w:hAnsi="Times New Roman"/>
        </w:rPr>
        <w:t xml:space="preserve"> shall be determined as the point on the smoothed supply curve beyond which the benefit to load from the reduced LMP resulting from </w:t>
      </w:r>
      <w:r>
        <w:rPr>
          <w:rFonts w:ascii="Times New Roman" w:hAnsi="Times New Roman"/>
        </w:rPr>
        <w:t xml:space="preserve">the </w:t>
      </w:r>
      <w:r w:rsidRPr="00AB3E60">
        <w:rPr>
          <w:rFonts w:ascii="Times New Roman" w:hAnsi="Times New Roman"/>
        </w:rPr>
        <w:t xml:space="preserve">demand </w:t>
      </w:r>
      <w:r>
        <w:rPr>
          <w:rFonts w:ascii="Times New Roman" w:hAnsi="Times New Roman"/>
        </w:rPr>
        <w:t>reduction of Demand Response Resources</w:t>
      </w:r>
      <w:r w:rsidRPr="00AB3E60">
        <w:rPr>
          <w:rFonts w:ascii="Times New Roman" w:hAnsi="Times New Roman"/>
        </w:rPr>
        <w:t xml:space="preserve"> exceeds the cost to load associated with compensating </w:t>
      </w:r>
      <w:r>
        <w:rPr>
          <w:rFonts w:ascii="Times New Roman" w:hAnsi="Times New Roman"/>
        </w:rPr>
        <w:t>Demand Response Resources for demand reduction</w:t>
      </w:r>
      <w:r w:rsidRPr="00AB3E60">
        <w:rPr>
          <w:rFonts w:ascii="Times New Roman" w:hAnsi="Times New Roman"/>
        </w:rPr>
        <w:t xml:space="preserve">. </w:t>
      </w:r>
    </w:p>
    <w:p w14:paraId="68196372" w14:textId="77777777" w:rsidR="00E04FF1" w:rsidRPr="00AB3E60" w:rsidRDefault="00E04FF1" w:rsidP="00E04FF1">
      <w:pPr>
        <w:pStyle w:val="ListParagraph1"/>
        <w:spacing w:after="0" w:line="240" w:lineRule="auto"/>
        <w:ind w:left="0"/>
        <w:rPr>
          <w:rFonts w:ascii="Times New Roman" w:hAnsi="Times New Roman"/>
        </w:rPr>
      </w:pPr>
    </w:p>
    <w:p w14:paraId="31090486" w14:textId="77777777" w:rsidR="00E04FF1" w:rsidRPr="00AB3E60" w:rsidRDefault="00E04FF1" w:rsidP="001D3693">
      <w:pPr>
        <w:pStyle w:val="ListParagraph1"/>
        <w:numPr>
          <w:ilvl w:val="0"/>
          <w:numId w:val="28"/>
        </w:numPr>
        <w:spacing w:after="0" w:line="360" w:lineRule="auto"/>
        <w:rPr>
          <w:rFonts w:ascii="Times New Roman" w:hAnsi="Times New Roman"/>
        </w:rPr>
      </w:pPr>
      <w:r w:rsidRPr="00AB3E60">
        <w:rPr>
          <w:rFonts w:ascii="Times New Roman" w:hAnsi="Times New Roman"/>
        </w:rPr>
        <w:t>The Demand Reduction Threshold Price for the upcoming month shall be determined by the following formula:</w:t>
      </w:r>
    </w:p>
    <w:p w14:paraId="41FF690A" w14:textId="77777777" w:rsidR="00E04FF1" w:rsidRPr="00AB3E60" w:rsidRDefault="00E04FF1" w:rsidP="00E04FF1">
      <w:pPr>
        <w:pStyle w:val="ListParagraph1"/>
        <w:ind w:left="0"/>
        <w:rPr>
          <w:rFonts w:ascii="Times New Roman" w:hAnsi="Times New Roman"/>
        </w:rPr>
      </w:pPr>
    </w:p>
    <w:p w14:paraId="7E6D6EBC" w14:textId="77777777" w:rsidR="00E04FF1" w:rsidRPr="00804AAA" w:rsidRDefault="00E04FF1" w:rsidP="00E04FF1">
      <w:pPr>
        <w:pStyle w:val="ListParagraph1"/>
        <w:ind w:left="1440" w:firstLine="720"/>
        <w:rPr>
          <w:rFonts w:ascii="Times New Roman" w:hAnsi="Times New Roman"/>
        </w:rPr>
      </w:pPr>
      <m:oMathPara>
        <m:oMath>
          <m:r>
            <w:rPr>
              <w:rFonts w:ascii="Cambria Math" w:hAnsi="Cambria Math"/>
            </w:rPr>
            <m:t>DRTP=</m:t>
          </m:r>
          <m:sSub>
            <m:sSubPr>
              <m:ctrlPr>
                <w:rPr>
                  <w:rFonts w:ascii="Cambria Math" w:hAnsi="Cambria Math"/>
                </w:rPr>
              </m:ctrlPr>
            </m:sSubPr>
            <m:e>
              <m:r>
                <w:rPr>
                  <w:rFonts w:ascii="Cambria Math" w:hAnsi="Cambria Math"/>
                </w:rPr>
                <m:t>P</m:t>
              </m:r>
            </m:e>
            <m:sub>
              <m:r>
                <w:rPr>
                  <w:rFonts w:ascii="Cambria Math" w:hAnsi="Cambria Math"/>
                </w:rPr>
                <m:t>th</m:t>
              </m:r>
            </m:sub>
          </m:sSub>
          <m:r>
            <w:rPr>
              <w:rFonts w:ascii="Cambria Math" w:hAnsi="Cambria Math"/>
            </w:rPr>
            <m:t>X</m:t>
          </m:r>
          <m:r>
            <w:rPr>
              <w:rFonts w:ascii="Cambria Math" w:hAnsi="Cambria Math" w:hint="eastAsia"/>
            </w:rPr>
            <m:t>—</m:t>
          </m:r>
          <m:f>
            <m:fPr>
              <m:ctrlPr>
                <w:rPr>
                  <w:rFonts w:ascii="Cambria Math" w:hAnsi="Cambria Math"/>
                </w:rPr>
              </m:ctrlPr>
            </m:fPr>
            <m:num>
              <m:sSub>
                <m:sSubPr>
                  <m:ctrlPr>
                    <w:rPr>
                      <w:rFonts w:ascii="Cambria Math" w:hAnsi="Cambria Math"/>
                    </w:rPr>
                  </m:ctrlPr>
                </m:sSubPr>
                <m:e>
                  <m:r>
                    <w:rPr>
                      <w:rFonts w:ascii="Cambria Math" w:hAnsi="Cambria Math"/>
                    </w:rPr>
                    <m:t>FPI</m:t>
                  </m:r>
                </m:e>
                <m:sub>
                  <m:r>
                    <w:rPr>
                      <w:rFonts w:ascii="Cambria Math" w:hAnsi="Cambria Math"/>
                    </w:rPr>
                    <m:t>c</m:t>
                  </m:r>
                </m:sub>
              </m:sSub>
            </m:num>
            <m:den>
              <m:sSub>
                <m:sSubPr>
                  <m:ctrlPr>
                    <w:rPr>
                      <w:rFonts w:ascii="Cambria Math" w:hAnsi="Cambria Math"/>
                    </w:rPr>
                  </m:ctrlPr>
                </m:sSubPr>
                <m:e>
                  <m:r>
                    <w:rPr>
                      <w:rFonts w:ascii="Cambria Math" w:hAnsi="Cambria Math"/>
                    </w:rPr>
                    <m:t>FPI</m:t>
                  </m:r>
                </m:e>
                <m:sub>
                  <m:r>
                    <w:rPr>
                      <w:rFonts w:ascii="Cambria Math" w:hAnsi="Cambria Math"/>
                    </w:rPr>
                    <m:t>h</m:t>
                  </m:r>
                </m:sub>
              </m:sSub>
            </m:den>
          </m:f>
        </m:oMath>
      </m:oMathPara>
    </w:p>
    <w:p w14:paraId="473E14CA" w14:textId="77777777" w:rsidR="00E04FF1" w:rsidRPr="00F71AC8" w:rsidRDefault="00E04FF1" w:rsidP="00E04FF1">
      <w:pPr>
        <w:pStyle w:val="Normal3"/>
        <w:spacing w:after="0" w:line="360" w:lineRule="auto"/>
        <w:rPr>
          <w:rFonts w:ascii="Times New Roman" w:hAnsi="Times New Roman"/>
        </w:rPr>
      </w:pPr>
    </w:p>
    <w:p w14:paraId="33B051D7" w14:textId="77777777" w:rsidR="00E04FF1" w:rsidRPr="00F71AC8" w:rsidRDefault="00E04FF1" w:rsidP="00E04FF1">
      <w:pPr>
        <w:pStyle w:val="Normal3"/>
        <w:spacing w:after="0" w:line="360" w:lineRule="auto"/>
        <w:ind w:left="720"/>
        <w:rPr>
          <w:rFonts w:ascii="Times New Roman" w:hAnsi="Times New Roman"/>
        </w:rPr>
      </w:pPr>
      <w:proofErr w:type="gramStart"/>
      <w:r w:rsidRPr="00F71AC8">
        <w:rPr>
          <w:rFonts w:ascii="Times New Roman" w:hAnsi="Times New Roman"/>
        </w:rPr>
        <w:t xml:space="preserve">where  </w:t>
      </w:r>
      <w:proofErr w:type="spellStart"/>
      <w:r w:rsidRPr="00F71AC8">
        <w:rPr>
          <w:rFonts w:ascii="Times New Roman" w:hAnsi="Times New Roman"/>
          <w:i/>
        </w:rPr>
        <w:t>FPI</w:t>
      </w:r>
      <w:r w:rsidRPr="00F71AC8">
        <w:rPr>
          <w:rFonts w:ascii="Times New Roman" w:hAnsi="Times New Roman"/>
          <w:i/>
          <w:vertAlign w:val="subscript"/>
        </w:rPr>
        <w:t>h</w:t>
      </w:r>
      <w:proofErr w:type="spellEnd"/>
      <w:proofErr w:type="gramEnd"/>
      <w:r w:rsidRPr="00F71AC8">
        <w:rPr>
          <w:rFonts w:ascii="Times New Roman" w:hAnsi="Times New Roman"/>
          <w:i/>
        </w:rPr>
        <w:t xml:space="preserve"> </w:t>
      </w:r>
      <w:r w:rsidRPr="00F71AC8">
        <w:rPr>
          <w:rFonts w:ascii="Times New Roman" w:hAnsi="Times New Roman"/>
        </w:rPr>
        <w:t xml:space="preserve">is the historic fuel price index for the same month of the previous year, and </w:t>
      </w:r>
      <w:proofErr w:type="spellStart"/>
      <w:r w:rsidRPr="00F71AC8">
        <w:rPr>
          <w:rFonts w:ascii="Times New Roman" w:hAnsi="Times New Roman"/>
          <w:i/>
        </w:rPr>
        <w:t>FPI</w:t>
      </w:r>
      <w:r w:rsidRPr="00F71AC8">
        <w:rPr>
          <w:rFonts w:ascii="Times New Roman" w:hAnsi="Times New Roman"/>
          <w:i/>
          <w:vertAlign w:val="subscript"/>
        </w:rPr>
        <w:t>c</w:t>
      </w:r>
      <w:proofErr w:type="spellEnd"/>
      <w:r w:rsidRPr="00F71AC8">
        <w:rPr>
          <w:rFonts w:ascii="Times New Roman" w:hAnsi="Times New Roman"/>
          <w:vertAlign w:val="subscript"/>
        </w:rPr>
        <w:t xml:space="preserve"> </w:t>
      </w:r>
      <w:r w:rsidRPr="00F71AC8">
        <w:rPr>
          <w:rFonts w:ascii="Times New Roman" w:hAnsi="Times New Roman"/>
        </w:rPr>
        <w:t>is the fuel price index for the current month.</w:t>
      </w:r>
    </w:p>
    <w:p w14:paraId="0E407163" w14:textId="77777777" w:rsidR="00E04FF1" w:rsidRPr="00F71AC8" w:rsidRDefault="00E04FF1" w:rsidP="00E04FF1">
      <w:pPr>
        <w:pStyle w:val="Normal3"/>
        <w:spacing w:after="0" w:line="360" w:lineRule="auto"/>
        <w:ind w:left="720"/>
        <w:rPr>
          <w:rFonts w:ascii="Times New Roman" w:hAnsi="Times New Roman"/>
        </w:rPr>
      </w:pPr>
    </w:p>
    <w:p w14:paraId="594A92FE" w14:textId="77777777" w:rsidR="00E04FF1" w:rsidRPr="00F71AC8" w:rsidRDefault="00E04FF1" w:rsidP="00E04FF1">
      <w:pPr>
        <w:pStyle w:val="Normal3"/>
        <w:spacing w:after="0" w:line="360" w:lineRule="auto"/>
        <w:ind w:left="720"/>
        <w:rPr>
          <w:rFonts w:ascii="Times New Roman" w:hAnsi="Times New Roman"/>
        </w:rPr>
      </w:pPr>
      <w:r w:rsidRPr="00F71AC8">
        <w:rPr>
          <w:rFonts w:ascii="Times New Roman" w:hAnsi="Times New Roman"/>
        </w:rPr>
        <w:t>The historic and current fuel price indices used to establish the Demand Reduction Threshold Price for a month shall be based on the lesser of the monthly natural gas or heating oil fuel indices applicable to the New England Control Area, as calculated three business days before the start of the month preceding the Demand Reduction Threshold Price’s effective date.</w:t>
      </w:r>
    </w:p>
    <w:p w14:paraId="1CF604AD" w14:textId="77777777" w:rsidR="00E04FF1" w:rsidRPr="00F71AC8" w:rsidRDefault="00E04FF1" w:rsidP="00E04FF1">
      <w:pPr>
        <w:pStyle w:val="Normal3"/>
        <w:spacing w:after="0" w:line="360" w:lineRule="auto"/>
        <w:ind w:left="720"/>
        <w:rPr>
          <w:rFonts w:ascii="Times New Roman" w:hAnsi="Times New Roman"/>
        </w:rPr>
      </w:pPr>
    </w:p>
    <w:p w14:paraId="251E11A1" w14:textId="77777777" w:rsidR="00E04FF1" w:rsidRPr="00F71AC8" w:rsidRDefault="00E04FF1" w:rsidP="00E04FF1">
      <w:pPr>
        <w:pStyle w:val="Normal3"/>
        <w:spacing w:after="0" w:line="360" w:lineRule="auto"/>
        <w:rPr>
          <w:rFonts w:ascii="Times New Roman" w:hAnsi="Times New Roman"/>
        </w:rPr>
      </w:pPr>
      <w:r w:rsidRPr="00F71AC8">
        <w:rPr>
          <w:rFonts w:ascii="Times New Roman" w:hAnsi="Times New Roman"/>
        </w:rPr>
        <w:t>The ISO will post the Demand Reduction Threshold Price, along with the index-based fuel price values used in establishing the Demand Reduction Threshold Price, on its website by the 15</w:t>
      </w:r>
      <w:r w:rsidRPr="00F71AC8">
        <w:rPr>
          <w:rFonts w:ascii="Times New Roman" w:hAnsi="Times New Roman"/>
          <w:vertAlign w:val="superscript"/>
        </w:rPr>
        <w:t>th</w:t>
      </w:r>
      <w:r w:rsidRPr="00F71AC8">
        <w:rPr>
          <w:rFonts w:ascii="Times New Roman" w:hAnsi="Times New Roman"/>
        </w:rPr>
        <w:t xml:space="preserve"> day of the month preceding the Demand Reduction Threshold Price’s effective date.</w:t>
      </w:r>
    </w:p>
    <w:p w14:paraId="0D970A7C" w14:textId="77777777" w:rsidR="00E04FF1" w:rsidRPr="007A1302" w:rsidRDefault="00E04FF1" w:rsidP="00E04FF1">
      <w:pPr>
        <w:spacing w:after="0" w:line="360" w:lineRule="auto"/>
        <w:rPr>
          <w:rFonts w:ascii="Times New Roman" w:hAnsi="Times New Roman"/>
        </w:rPr>
      </w:pPr>
    </w:p>
    <w:p w14:paraId="7679E4FA" w14:textId="77777777" w:rsidR="00E04FF1" w:rsidRDefault="00E04FF1" w:rsidP="00E04FF1">
      <w:pPr>
        <w:spacing w:after="0" w:line="360" w:lineRule="auto"/>
        <w:rPr>
          <w:rFonts w:ascii="Times New Roman" w:hAnsi="Times New Roman"/>
        </w:rPr>
      </w:pPr>
      <w:r w:rsidRPr="007A1302">
        <w:rPr>
          <w:rFonts w:ascii="Times New Roman" w:hAnsi="Times New Roman"/>
        </w:rPr>
        <w:t>(g)</w:t>
      </w:r>
      <w:r>
        <w:rPr>
          <w:rFonts w:ascii="Times New Roman" w:hAnsi="Times New Roman"/>
        </w:rPr>
        <w:tab/>
      </w:r>
      <w:r w:rsidRPr="00804AAA">
        <w:rPr>
          <w:rFonts w:ascii="Times New Roman" w:hAnsi="Times New Roman"/>
          <w:b/>
        </w:rPr>
        <w:t>Subsequent Operating Day</w:t>
      </w:r>
      <w:r>
        <w:rPr>
          <w:rFonts w:ascii="Times New Roman" w:hAnsi="Times New Roman"/>
          <w:b/>
        </w:rPr>
        <w:t>s</w:t>
      </w:r>
      <w:r>
        <w:rPr>
          <w:rFonts w:ascii="Times New Roman" w:hAnsi="Times New Roman"/>
        </w:rPr>
        <w:t xml:space="preserve"> –</w:t>
      </w:r>
      <w:r w:rsidRPr="007A1302">
        <w:rPr>
          <w:rFonts w:ascii="Times New Roman" w:hAnsi="Times New Roman"/>
        </w:rPr>
        <w:t xml:space="preserve"> Each Supply Offer</w:t>
      </w:r>
      <w:r>
        <w:rPr>
          <w:rFonts w:ascii="Times New Roman" w:hAnsi="Times New Roman"/>
        </w:rPr>
        <w:t>, Demand Reduction Offer,</w:t>
      </w:r>
      <w:r w:rsidRPr="007A1302">
        <w:rPr>
          <w:rFonts w:ascii="Times New Roman" w:hAnsi="Times New Roman"/>
        </w:rPr>
        <w:t xml:space="preserve"> </w:t>
      </w:r>
      <w:ins w:id="66" w:author="Author">
        <w:r w:rsidR="00102C9B">
          <w:rPr>
            <w:rFonts w:ascii="Times New Roman" w:hAnsi="Times New Roman"/>
          </w:rPr>
          <w:t xml:space="preserve">Baseline Deviation Offer, </w:t>
        </w:r>
      </w:ins>
      <w:r w:rsidRPr="007A1302">
        <w:rPr>
          <w:rFonts w:ascii="Times New Roman" w:hAnsi="Times New Roman"/>
        </w:rPr>
        <w:t xml:space="preserve">or Demand Bid by a Market Participant of a Resource shall remain in effect for subsequent Operating Days until superseded or canceled except in the case of an External Transaction purchase, in which case, the Supply Offer shall remain in effect for the applicable Operating Day and shall not remain in effect for subsequent Operating Days.  </w:t>
      </w:r>
      <w:r>
        <w:rPr>
          <w:rFonts w:ascii="Times New Roman" w:hAnsi="Times New Roman"/>
        </w:rPr>
        <w:t>Hourly overrides of a Supply Offer, a Demand Reduction Offer,</w:t>
      </w:r>
      <w:ins w:id="67" w:author="Author">
        <w:r w:rsidR="00102C9B">
          <w:rPr>
            <w:rFonts w:ascii="Times New Roman" w:hAnsi="Times New Roman"/>
          </w:rPr>
          <w:t xml:space="preserve"> Baseline Deviation Offer, </w:t>
        </w:r>
      </w:ins>
      <w:r>
        <w:rPr>
          <w:rFonts w:ascii="Times New Roman" w:hAnsi="Times New Roman"/>
        </w:rPr>
        <w:t xml:space="preserve"> or a Demand Bid shall remain in effect only for the applicable Operating Day.</w:t>
      </w:r>
    </w:p>
    <w:p w14:paraId="3D5231EC" w14:textId="77777777" w:rsidR="00E04FF1" w:rsidRPr="007A1302" w:rsidRDefault="00E04FF1" w:rsidP="00E04FF1">
      <w:pPr>
        <w:spacing w:after="0" w:line="360" w:lineRule="auto"/>
        <w:rPr>
          <w:rFonts w:ascii="Times New Roman" w:hAnsi="Times New Roman"/>
        </w:rPr>
      </w:pPr>
    </w:p>
    <w:p w14:paraId="1552022E" w14:textId="77777777" w:rsidR="00E04FF1" w:rsidRDefault="00E04FF1" w:rsidP="00E04FF1">
      <w:pPr>
        <w:spacing w:after="0" w:line="360" w:lineRule="auto"/>
        <w:rPr>
          <w:rFonts w:ascii="Times New Roman" w:hAnsi="Times New Roman"/>
        </w:rPr>
      </w:pPr>
      <w:r w:rsidRPr="007A1302">
        <w:rPr>
          <w:rFonts w:ascii="Times New Roman" w:hAnsi="Times New Roman"/>
        </w:rPr>
        <w:lastRenderedPageBreak/>
        <w:t xml:space="preserve">(h) </w:t>
      </w:r>
      <w:r>
        <w:rPr>
          <w:rFonts w:ascii="Times New Roman" w:hAnsi="Times New Roman"/>
        </w:rPr>
        <w:tab/>
      </w:r>
      <w:r w:rsidRPr="00804AAA">
        <w:rPr>
          <w:rFonts w:ascii="Times New Roman" w:hAnsi="Times New Roman"/>
          <w:b/>
        </w:rPr>
        <w:t>Load Estimate</w:t>
      </w:r>
      <w:r>
        <w:rPr>
          <w:rFonts w:ascii="Times New Roman" w:hAnsi="Times New Roman"/>
        </w:rPr>
        <w:t xml:space="preserve"> – </w:t>
      </w:r>
      <w:r w:rsidRPr="007A1302">
        <w:rPr>
          <w:rFonts w:ascii="Times New Roman" w:hAnsi="Times New Roman"/>
        </w:rPr>
        <w:t xml:space="preserve">The ISO shall post on the internet the total hourly loads including Decrement Bids scheduled in the Day-Ahead Energy Market, as well as the ISO’s estimate of the Control Area hourly load for the next Operating Day. </w:t>
      </w:r>
    </w:p>
    <w:p w14:paraId="062A5137" w14:textId="77777777" w:rsidR="00E04FF1" w:rsidRPr="007A1302" w:rsidRDefault="00E04FF1" w:rsidP="00E04FF1">
      <w:pPr>
        <w:spacing w:after="0" w:line="360" w:lineRule="auto"/>
        <w:rPr>
          <w:rFonts w:ascii="Times New Roman" w:hAnsi="Times New Roman"/>
        </w:rPr>
      </w:pPr>
    </w:p>
    <w:p w14:paraId="207A6ECB" w14:textId="6D6FB902" w:rsidR="00E04FF1" w:rsidRDefault="00E04FF1" w:rsidP="00E04FF1">
      <w:pPr>
        <w:spacing w:after="0" w:line="360" w:lineRule="auto"/>
        <w:rPr>
          <w:rFonts w:ascii="Times New Roman" w:hAnsi="Times New Roman"/>
        </w:rPr>
      </w:pPr>
      <w:r w:rsidRPr="007A1302">
        <w:rPr>
          <w:rFonts w:ascii="Times New Roman" w:hAnsi="Times New Roman"/>
        </w:rPr>
        <w:t xml:space="preserve">(i) </w:t>
      </w:r>
      <w:r>
        <w:rPr>
          <w:rFonts w:ascii="Times New Roman" w:hAnsi="Times New Roman"/>
        </w:rPr>
        <w:tab/>
      </w:r>
      <w:r w:rsidRPr="00804AAA">
        <w:rPr>
          <w:rFonts w:ascii="Times New Roman" w:hAnsi="Times New Roman"/>
          <w:b/>
        </w:rPr>
        <w:t>Pro</w:t>
      </w:r>
      <w:r>
        <w:rPr>
          <w:rFonts w:ascii="Times New Roman" w:hAnsi="Times New Roman"/>
          <w:b/>
        </w:rPr>
        <w:t>rated</w:t>
      </w:r>
      <w:r w:rsidRPr="00804AAA">
        <w:rPr>
          <w:rFonts w:ascii="Times New Roman" w:hAnsi="Times New Roman"/>
          <w:b/>
        </w:rPr>
        <w:t xml:space="preserve"> Supply</w:t>
      </w:r>
      <w:r>
        <w:rPr>
          <w:rFonts w:ascii="Times New Roman" w:hAnsi="Times New Roman"/>
        </w:rPr>
        <w:t xml:space="preserve"> – </w:t>
      </w:r>
      <w:r w:rsidRPr="007A1302">
        <w:rPr>
          <w:rFonts w:ascii="Times New Roman" w:hAnsi="Times New Roman"/>
        </w:rPr>
        <w:t xml:space="preserve">In determining Day-Ahead schedules, in the event of multiple marginal Supply Offers, </w:t>
      </w:r>
      <w:r>
        <w:rPr>
          <w:rFonts w:ascii="Times New Roman" w:hAnsi="Times New Roman"/>
        </w:rPr>
        <w:t>Demand Reduction Offers,</w:t>
      </w:r>
      <w:ins w:id="68" w:author="Author">
        <w:r w:rsidR="00102C9B">
          <w:rPr>
            <w:rFonts w:ascii="Times New Roman" w:hAnsi="Times New Roman"/>
          </w:rPr>
          <w:t xml:space="preserve"> Baseline Deviation Offers, </w:t>
        </w:r>
      </w:ins>
      <w:r>
        <w:rPr>
          <w:rFonts w:ascii="Times New Roman" w:hAnsi="Times New Roman"/>
        </w:rPr>
        <w:t xml:space="preserve"> </w:t>
      </w:r>
      <w:r w:rsidRPr="007A1302">
        <w:rPr>
          <w:rFonts w:ascii="Times New Roman" w:hAnsi="Times New Roman"/>
        </w:rPr>
        <w:t xml:space="preserve">Increment Offers and/or External Transaction purchases at a pricing location, the ISO shall clear the marginal Supply Offers, </w:t>
      </w:r>
      <w:r>
        <w:rPr>
          <w:rFonts w:ascii="Times New Roman" w:hAnsi="Times New Roman"/>
        </w:rPr>
        <w:t xml:space="preserve">Demand Reduction Offers, </w:t>
      </w:r>
      <w:ins w:id="69" w:author="Author">
        <w:r w:rsidR="00102C9B">
          <w:rPr>
            <w:rFonts w:ascii="Times New Roman" w:hAnsi="Times New Roman"/>
          </w:rPr>
          <w:t xml:space="preserve">Baseline Deviation Offers, </w:t>
        </w:r>
      </w:ins>
      <w:r w:rsidRPr="007A1302">
        <w:rPr>
          <w:rFonts w:ascii="Times New Roman" w:hAnsi="Times New Roman"/>
        </w:rPr>
        <w:t>Increment Offers and/or External Transaction purchases proportional to the amount of energy (MW) from each marginal offer and/or External Transaction at the pricing location.  The Economic Maximum Limits</w:t>
      </w:r>
      <w:r>
        <w:rPr>
          <w:rFonts w:ascii="Times New Roman" w:hAnsi="Times New Roman"/>
        </w:rPr>
        <w:t xml:space="preserve">, </w:t>
      </w:r>
      <w:r w:rsidRPr="007A1302">
        <w:rPr>
          <w:rFonts w:ascii="Times New Roman" w:hAnsi="Times New Roman"/>
        </w:rPr>
        <w:t>Economic Minimum Limits</w:t>
      </w:r>
      <w:r>
        <w:rPr>
          <w:rFonts w:ascii="Times New Roman" w:hAnsi="Times New Roman"/>
        </w:rPr>
        <w:t>, Minimum Reductions and Maximum Reductions</w:t>
      </w:r>
      <w:ins w:id="70" w:author="Author">
        <w:r w:rsidR="00102C9B">
          <w:rPr>
            <w:rFonts w:ascii="Times New Roman" w:hAnsi="Times New Roman"/>
          </w:rPr>
          <w:t>, Minimum Deviation</w:t>
        </w:r>
        <w:r w:rsidR="00264B4C">
          <w:rPr>
            <w:rFonts w:ascii="Times New Roman" w:hAnsi="Times New Roman"/>
          </w:rPr>
          <w:t>s</w:t>
        </w:r>
        <w:r w:rsidR="00102C9B">
          <w:rPr>
            <w:rFonts w:ascii="Times New Roman" w:hAnsi="Times New Roman"/>
          </w:rPr>
          <w:t xml:space="preserve"> and Maximum Deviation</w:t>
        </w:r>
        <w:r w:rsidR="00264B4C">
          <w:rPr>
            <w:rFonts w:ascii="Times New Roman" w:hAnsi="Times New Roman"/>
          </w:rPr>
          <w:t>s</w:t>
        </w:r>
      </w:ins>
      <w:r w:rsidRPr="007A1302">
        <w:rPr>
          <w:rFonts w:ascii="Times New Roman" w:hAnsi="Times New Roman"/>
        </w:rPr>
        <w:t xml:space="preserve"> are not used in determining the amount of energy (MW) in each marginal Supply Offer </w:t>
      </w:r>
      <w:r>
        <w:rPr>
          <w:rFonts w:ascii="Times New Roman" w:hAnsi="Times New Roman"/>
        </w:rPr>
        <w:t>or Demand Reduction Offer</w:t>
      </w:r>
      <w:ins w:id="71" w:author="Author">
        <w:r w:rsidR="00102C9B">
          <w:rPr>
            <w:rFonts w:ascii="Times New Roman" w:hAnsi="Times New Roman"/>
          </w:rPr>
          <w:t xml:space="preserve"> or Baseline Deviation Offer</w:t>
        </w:r>
        <w:r w:rsidR="00740526">
          <w:rPr>
            <w:rFonts w:ascii="Times New Roman" w:hAnsi="Times New Roman"/>
          </w:rPr>
          <w:t xml:space="preserve"> </w:t>
        </w:r>
      </w:ins>
      <w:r w:rsidRPr="007A1302">
        <w:rPr>
          <w:rFonts w:ascii="Times New Roman" w:hAnsi="Times New Roman"/>
        </w:rPr>
        <w:t>to be cleared on a pro-rated basis.  However, the Day-Ahead schedules resulting from the pro-ration process will reflect Economic Maximum Limits</w:t>
      </w:r>
      <w:r>
        <w:rPr>
          <w:rFonts w:ascii="Times New Roman" w:hAnsi="Times New Roman"/>
        </w:rPr>
        <w:t xml:space="preserve">, </w:t>
      </w:r>
      <w:r w:rsidRPr="007A1302">
        <w:rPr>
          <w:rFonts w:ascii="Times New Roman" w:hAnsi="Times New Roman"/>
        </w:rPr>
        <w:t>Economic Minimum Limits</w:t>
      </w:r>
      <w:r>
        <w:rPr>
          <w:rFonts w:ascii="Times New Roman" w:hAnsi="Times New Roman"/>
        </w:rPr>
        <w:t>, Minimum Reductions and Maximum Reductions</w:t>
      </w:r>
      <w:ins w:id="72" w:author="Author">
        <w:r w:rsidR="00264B4C">
          <w:rPr>
            <w:rFonts w:ascii="Times New Roman" w:hAnsi="Times New Roman"/>
          </w:rPr>
          <w:t>,</w:t>
        </w:r>
        <w:r w:rsidR="00102C9B">
          <w:rPr>
            <w:rFonts w:ascii="Times New Roman" w:hAnsi="Times New Roman"/>
          </w:rPr>
          <w:t xml:space="preserve"> Minimum Deviation</w:t>
        </w:r>
        <w:r w:rsidR="00264B4C">
          <w:rPr>
            <w:rFonts w:ascii="Times New Roman" w:hAnsi="Times New Roman"/>
          </w:rPr>
          <w:t>s</w:t>
        </w:r>
        <w:r w:rsidR="00102C9B">
          <w:rPr>
            <w:rFonts w:ascii="Times New Roman" w:hAnsi="Times New Roman"/>
          </w:rPr>
          <w:t xml:space="preserve"> and Maximum Deviation</w:t>
        </w:r>
        <w:r w:rsidR="00264B4C">
          <w:rPr>
            <w:rFonts w:ascii="Times New Roman" w:hAnsi="Times New Roman"/>
          </w:rPr>
          <w:t>s</w:t>
        </w:r>
      </w:ins>
      <w:r w:rsidRPr="007A1302">
        <w:rPr>
          <w:rFonts w:ascii="Times New Roman" w:hAnsi="Times New Roman"/>
        </w:rPr>
        <w:t xml:space="preserve">. </w:t>
      </w:r>
    </w:p>
    <w:p w14:paraId="13F923FC" w14:textId="77777777" w:rsidR="00E04FF1" w:rsidRPr="007A1302" w:rsidRDefault="00E04FF1" w:rsidP="00E04FF1">
      <w:pPr>
        <w:spacing w:after="0" w:line="360" w:lineRule="auto"/>
        <w:rPr>
          <w:rFonts w:ascii="Times New Roman" w:hAnsi="Times New Roman"/>
        </w:rPr>
      </w:pPr>
    </w:p>
    <w:p w14:paraId="57E643E7"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(j) </w:t>
      </w:r>
      <w:r>
        <w:rPr>
          <w:rFonts w:ascii="Times New Roman" w:hAnsi="Times New Roman"/>
        </w:rPr>
        <w:tab/>
      </w:r>
      <w:r w:rsidRPr="000B3D10">
        <w:rPr>
          <w:rFonts w:ascii="Times New Roman" w:hAnsi="Times New Roman"/>
          <w:b/>
        </w:rPr>
        <w:t>Pro</w:t>
      </w:r>
      <w:r>
        <w:rPr>
          <w:rFonts w:ascii="Times New Roman" w:hAnsi="Times New Roman"/>
          <w:b/>
        </w:rPr>
        <w:t>rated</w:t>
      </w:r>
      <w:r w:rsidRPr="000B3D10">
        <w:rPr>
          <w:rFonts w:ascii="Times New Roman" w:hAnsi="Times New Roman"/>
          <w:b/>
        </w:rPr>
        <w:t xml:space="preserve"> </w:t>
      </w:r>
      <w:r>
        <w:rPr>
          <w:rFonts w:ascii="Times New Roman" w:hAnsi="Times New Roman"/>
          <w:b/>
        </w:rPr>
        <w:t>Demand</w:t>
      </w:r>
      <w:r>
        <w:rPr>
          <w:rFonts w:ascii="Times New Roman" w:hAnsi="Times New Roman"/>
        </w:rPr>
        <w:t xml:space="preserve"> – </w:t>
      </w:r>
      <w:r w:rsidRPr="007A1302">
        <w:rPr>
          <w:rFonts w:ascii="Times New Roman" w:hAnsi="Times New Roman"/>
        </w:rPr>
        <w:t>In determining Day-Ahead schedules, in the event of multiple marginal Demand Bids, Decrement Bids and/or External Transaction sales at a pricing location, the ISO shall</w:t>
      </w:r>
      <w:r>
        <w:rPr>
          <w:rFonts w:ascii="Times New Roman" w:hAnsi="Times New Roman"/>
        </w:rPr>
        <w:t xml:space="preserve"> clear the marginal Demand Bids,</w:t>
      </w:r>
      <w:r w:rsidRPr="007A1302">
        <w:rPr>
          <w:rFonts w:ascii="Times New Roman" w:hAnsi="Times New Roman"/>
        </w:rPr>
        <w:t xml:space="preserve"> Decrement Bids and/or External Transaction sales proportional to the</w:t>
      </w:r>
      <w:r>
        <w:rPr>
          <w:rFonts w:ascii="Times New Roman" w:hAnsi="Times New Roman"/>
        </w:rPr>
        <w:t xml:space="preserve"> </w:t>
      </w:r>
      <w:r w:rsidRPr="007A1302">
        <w:rPr>
          <w:rFonts w:ascii="Times New Roman" w:hAnsi="Times New Roman"/>
        </w:rPr>
        <w:t xml:space="preserve">amount of energy (MW) from each marginal bid and/or External Transaction at the pricing location. </w:t>
      </w:r>
    </w:p>
    <w:p w14:paraId="37C7C817" w14:textId="77777777" w:rsidR="00E04FF1" w:rsidRPr="007A1302" w:rsidRDefault="00E04FF1" w:rsidP="00E04FF1">
      <w:pPr>
        <w:spacing w:after="0" w:line="360" w:lineRule="auto"/>
        <w:rPr>
          <w:rFonts w:ascii="Times New Roman" w:hAnsi="Times New Roman"/>
        </w:rPr>
      </w:pPr>
    </w:p>
    <w:p w14:paraId="0653E5AA" w14:textId="77777777" w:rsidR="00E04FF1" w:rsidRDefault="00E04FF1" w:rsidP="00E04FF1">
      <w:pPr>
        <w:spacing w:after="0" w:line="360" w:lineRule="auto"/>
        <w:rPr>
          <w:ins w:id="73" w:author="Author"/>
          <w:rFonts w:ascii="Times New Roman" w:hAnsi="Times New Roman"/>
        </w:rPr>
      </w:pPr>
      <w:r w:rsidRPr="007A1302">
        <w:rPr>
          <w:rFonts w:ascii="Times New Roman" w:hAnsi="Times New Roman"/>
        </w:rPr>
        <w:t xml:space="preserve">(k) </w:t>
      </w:r>
      <w:r>
        <w:rPr>
          <w:rFonts w:ascii="Times New Roman" w:hAnsi="Times New Roman"/>
        </w:rPr>
        <w:tab/>
      </w:r>
      <w:r w:rsidRPr="00804AAA">
        <w:rPr>
          <w:rFonts w:ascii="Times New Roman" w:hAnsi="Times New Roman"/>
          <w:b/>
        </w:rPr>
        <w:t>Virtuals</w:t>
      </w:r>
      <w:r>
        <w:rPr>
          <w:rFonts w:ascii="Times New Roman" w:hAnsi="Times New Roman"/>
        </w:rPr>
        <w:t xml:space="preserve"> – </w:t>
      </w:r>
      <w:r w:rsidRPr="007A1302">
        <w:rPr>
          <w:rFonts w:ascii="Times New Roman" w:hAnsi="Times New Roman"/>
        </w:rPr>
        <w:t xml:space="preserve">All Market Participants may submit Increment Offers and/or Decrement Bids that apply to the Day-Ahead Energy Market only.  Such offers and bids must comply with the requirements set forth in the ISO New England Manuals and ISO New England Administrative Procedures and must specify amount, location and price, if any, at which the Market Participant desires to purchase or sell energy in the Day-Ahead Energy Market. </w:t>
      </w:r>
    </w:p>
    <w:p w14:paraId="5B9E4CEC" w14:textId="77777777" w:rsidR="006A3E51" w:rsidRDefault="006A3E51" w:rsidP="00E04FF1">
      <w:pPr>
        <w:spacing w:after="0" w:line="360" w:lineRule="auto"/>
        <w:rPr>
          <w:ins w:id="74" w:author="Author"/>
          <w:rFonts w:ascii="Times New Roman" w:hAnsi="Times New Roman"/>
        </w:rPr>
      </w:pPr>
    </w:p>
    <w:p w14:paraId="62F9F357" w14:textId="77777777" w:rsidR="006A3E51" w:rsidRDefault="006A3E51" w:rsidP="00E04FF1">
      <w:pPr>
        <w:spacing w:after="0" w:line="360" w:lineRule="auto"/>
        <w:rPr>
          <w:ins w:id="75" w:author="Author"/>
          <w:rFonts w:ascii="Times New Roman" w:hAnsi="Times New Roman"/>
        </w:rPr>
      </w:pPr>
      <w:ins w:id="76" w:author="Author">
        <w:r>
          <w:rPr>
            <w:rFonts w:ascii="Times New Roman" w:hAnsi="Times New Roman"/>
          </w:rPr>
          <w:t>(l)</w:t>
        </w:r>
        <w:r>
          <w:rPr>
            <w:rFonts w:ascii="Times New Roman" w:hAnsi="Times New Roman"/>
          </w:rPr>
          <w:tab/>
        </w:r>
        <w:r w:rsidRPr="00EB41F9">
          <w:rPr>
            <w:rFonts w:ascii="Times New Roman" w:hAnsi="Times New Roman"/>
            <w:b/>
          </w:rPr>
          <w:t>Demand Response Distributed Energy Resource Aggregation Baseline Deviation Offers –</w:t>
        </w:r>
        <w:r w:rsidRPr="00EB41F9">
          <w:rPr>
            <w:rFonts w:ascii="Times New Roman" w:hAnsi="Times New Roman"/>
          </w:rPr>
          <w:t xml:space="preserve"> Market Participants selling into the New England Markets from Demand Response Distributed Energy Resource Aggregations may submit Baseline Deviation Offers for the supply of energy for the following Operating Day. A Baseline Deviation Offer shall constitute an offer to submit the Demand Response Distributed Energy Resource Aggregation to the ISO for commitment and dispatch in accordance with the terms of the Baseline Deviation Offer. Baseline Deviation Offers</w:t>
        </w:r>
        <w:r w:rsidR="00083BFA">
          <w:rPr>
            <w:rFonts w:ascii="Times New Roman" w:hAnsi="Times New Roman"/>
          </w:rPr>
          <w:t>:</w:t>
        </w:r>
      </w:ins>
    </w:p>
    <w:p w14:paraId="29F9493E" w14:textId="77777777" w:rsidR="006A3E51" w:rsidRDefault="006A3E51" w:rsidP="00E04FF1">
      <w:pPr>
        <w:spacing w:after="0" w:line="360" w:lineRule="auto"/>
        <w:rPr>
          <w:ins w:id="77" w:author="Author"/>
          <w:rFonts w:ascii="Times New Roman" w:hAnsi="Times New Roman"/>
        </w:rPr>
      </w:pPr>
    </w:p>
    <w:p w14:paraId="5B7B93EE" w14:textId="77777777" w:rsidR="006A3E51" w:rsidRPr="00EB41F9" w:rsidRDefault="006A3E51" w:rsidP="006A3E51">
      <w:pPr>
        <w:spacing w:after="0" w:line="360" w:lineRule="auto"/>
        <w:ind w:left="720"/>
        <w:rPr>
          <w:ins w:id="78" w:author="Author"/>
          <w:rFonts w:ascii="Times New Roman" w:hAnsi="Times New Roman"/>
        </w:rPr>
      </w:pPr>
      <w:ins w:id="79" w:author="Author">
        <w:r w:rsidRPr="00EB41F9">
          <w:rPr>
            <w:rFonts w:ascii="Times New Roman" w:hAnsi="Times New Roman"/>
          </w:rPr>
          <w:lastRenderedPageBreak/>
          <w:t>(i)</w:t>
        </w:r>
        <w:r w:rsidRPr="00EB41F9">
          <w:rPr>
            <w:rFonts w:ascii="Times New Roman" w:hAnsi="Times New Roman"/>
          </w:rPr>
          <w:tab/>
          <w:t xml:space="preserve">Shall specify the Demand Response Distributed Energy Resource Aggregation and Blocks (price and baseline deviation quantity pairs) for each hour of the Operating Day. The prices and baseline deviation quantities may vary on an hourly basis. </w:t>
        </w:r>
      </w:ins>
    </w:p>
    <w:p w14:paraId="2EE70B72" w14:textId="77777777" w:rsidR="006A3E51" w:rsidRPr="00EB41F9" w:rsidRDefault="006A3E51" w:rsidP="006A3E51">
      <w:pPr>
        <w:spacing w:after="0" w:line="360" w:lineRule="auto"/>
        <w:ind w:left="720"/>
        <w:rPr>
          <w:ins w:id="80" w:author="Author"/>
          <w:rFonts w:ascii="Times New Roman" w:hAnsi="Times New Roman"/>
        </w:rPr>
      </w:pPr>
    </w:p>
    <w:p w14:paraId="70AEE329" w14:textId="77777777" w:rsidR="006A3E51" w:rsidRPr="00EB41F9" w:rsidRDefault="006A3E51" w:rsidP="006A3E51">
      <w:pPr>
        <w:spacing w:after="0" w:line="360" w:lineRule="auto"/>
        <w:ind w:left="720"/>
        <w:rPr>
          <w:ins w:id="81" w:author="Author"/>
          <w:rFonts w:ascii="Times New Roman" w:hAnsi="Times New Roman"/>
        </w:rPr>
      </w:pPr>
      <w:ins w:id="82" w:author="Author">
        <w:r w:rsidRPr="00EB41F9">
          <w:rPr>
            <w:rFonts w:ascii="Times New Roman" w:hAnsi="Times New Roman"/>
          </w:rPr>
          <w:t>(ii)</w:t>
        </w:r>
        <w:r w:rsidRPr="00EB41F9">
          <w:rPr>
            <w:rFonts w:ascii="Times New Roman" w:hAnsi="Times New Roman"/>
          </w:rPr>
          <w:tab/>
          <w:t>Shall not specify a price that is below the Demand Reduction Threshold Price in effect for the Operating Day. For purposes of clearing the Day-Ahead and Real-Time Energy Markets and calculating Day-Ahead and Real-Time Locational Marginal Prices and Real-Time Reserve Clearing Prices, any price specified below the Demand Reduction Threshold price in effect for the Operating Day will be considered to be equal to the Demand Reduction Threshold Price for the Operating Day.</w:t>
        </w:r>
      </w:ins>
    </w:p>
    <w:p w14:paraId="004D986E" w14:textId="77777777" w:rsidR="006A3E51" w:rsidRPr="00EB41F9" w:rsidRDefault="006A3E51" w:rsidP="006A3E51">
      <w:pPr>
        <w:spacing w:after="0" w:line="360" w:lineRule="auto"/>
        <w:rPr>
          <w:ins w:id="83" w:author="Author"/>
          <w:rFonts w:ascii="Times New Roman" w:hAnsi="Times New Roman"/>
        </w:rPr>
      </w:pPr>
    </w:p>
    <w:p w14:paraId="3BDD633E" w14:textId="77777777" w:rsidR="006A3E51" w:rsidRPr="00EB41F9" w:rsidRDefault="006A3E51" w:rsidP="006A3E51">
      <w:pPr>
        <w:pStyle w:val="ListParagraph"/>
        <w:numPr>
          <w:ilvl w:val="1"/>
          <w:numId w:val="17"/>
        </w:numPr>
        <w:spacing w:after="0" w:line="360" w:lineRule="auto"/>
        <w:rPr>
          <w:ins w:id="84" w:author="Author"/>
          <w:rFonts w:ascii="Times New Roman" w:hAnsi="Times New Roman"/>
        </w:rPr>
      </w:pPr>
      <w:ins w:id="85" w:author="Author">
        <w:del w:id="86" w:author="Author">
          <w:r w:rsidDel="00841B21">
            <w:rPr>
              <w:rFonts w:ascii="Times New Roman" w:hAnsi="Times New Roman"/>
            </w:rPr>
            <w:delText xml:space="preserve">      </w:delText>
          </w:r>
        </w:del>
        <w:r w:rsidRPr="00EB41F9">
          <w:rPr>
            <w:rFonts w:ascii="Times New Roman" w:hAnsi="Times New Roman"/>
          </w:rPr>
          <w:t xml:space="preserve">Shall not include average avoided peak transmission or distribution losses in the </w:t>
        </w:r>
        <w:r>
          <w:rPr>
            <w:rFonts w:ascii="Times New Roman" w:hAnsi="Times New Roman"/>
          </w:rPr>
          <w:t xml:space="preserve">baseline </w:t>
        </w:r>
        <w:r w:rsidRPr="00EB41F9">
          <w:rPr>
            <w:rFonts w:ascii="Times New Roman" w:hAnsi="Times New Roman"/>
          </w:rPr>
          <w:t>deviation quantity.</w:t>
        </w:r>
      </w:ins>
    </w:p>
    <w:p w14:paraId="37350C9B" w14:textId="77777777" w:rsidR="006A3E51" w:rsidRPr="00EB41F9" w:rsidRDefault="006A3E51" w:rsidP="006A3E51">
      <w:pPr>
        <w:spacing w:after="0" w:line="360" w:lineRule="auto"/>
        <w:rPr>
          <w:ins w:id="87" w:author="Author"/>
          <w:rFonts w:ascii="Times New Roman" w:hAnsi="Times New Roman"/>
        </w:rPr>
      </w:pPr>
    </w:p>
    <w:p w14:paraId="09315853" w14:textId="77777777" w:rsidR="006A3E51" w:rsidRPr="00EB41F9" w:rsidRDefault="006A3E51" w:rsidP="006A3E51">
      <w:pPr>
        <w:pStyle w:val="ListParagraph"/>
        <w:numPr>
          <w:ilvl w:val="1"/>
          <w:numId w:val="17"/>
        </w:numPr>
        <w:spacing w:after="0" w:line="360" w:lineRule="auto"/>
        <w:ind w:left="720" w:firstLine="0"/>
        <w:rPr>
          <w:ins w:id="88" w:author="Author"/>
          <w:rFonts w:ascii="Times New Roman" w:hAnsi="Times New Roman"/>
        </w:rPr>
      </w:pPr>
      <w:ins w:id="89" w:author="Author">
        <w:r w:rsidRPr="00EB41F9">
          <w:rPr>
            <w:rFonts w:ascii="Times New Roman" w:hAnsi="Times New Roman"/>
          </w:rPr>
          <w:t xml:space="preserve">May specify a Deviation Cost for each hour of the Operating Day, which may vary on an hourly basis. </w:t>
        </w:r>
      </w:ins>
    </w:p>
    <w:p w14:paraId="45161C9A" w14:textId="77777777" w:rsidR="006A3E51" w:rsidRPr="00EB41F9" w:rsidRDefault="006A3E51" w:rsidP="006A3E51">
      <w:pPr>
        <w:pStyle w:val="ListParagraph"/>
        <w:rPr>
          <w:ins w:id="90" w:author="Author"/>
          <w:rFonts w:ascii="Times New Roman" w:hAnsi="Times New Roman"/>
        </w:rPr>
      </w:pPr>
    </w:p>
    <w:p w14:paraId="7C541F7A" w14:textId="77777777" w:rsidR="006A3E51" w:rsidRPr="00EB41F9" w:rsidRDefault="006A3E51" w:rsidP="006A3E51">
      <w:pPr>
        <w:pStyle w:val="ListParagraph"/>
        <w:numPr>
          <w:ilvl w:val="1"/>
          <w:numId w:val="17"/>
        </w:numPr>
        <w:spacing w:after="0" w:line="360" w:lineRule="auto"/>
        <w:ind w:left="720" w:firstLine="0"/>
        <w:rPr>
          <w:ins w:id="91" w:author="Author"/>
          <w:rFonts w:ascii="Times New Roman" w:hAnsi="Times New Roman"/>
        </w:rPr>
      </w:pPr>
      <w:ins w:id="92" w:author="Author">
        <w:r w:rsidRPr="00EB41F9">
          <w:rPr>
            <w:rFonts w:ascii="Times New Roman" w:hAnsi="Times New Roman"/>
          </w:rPr>
          <w:t>Shall specify a Minimum Deviation Time to be used for scheduling purposes that does not exceed 24 hours.</w:t>
        </w:r>
      </w:ins>
    </w:p>
    <w:p w14:paraId="42487BDD" w14:textId="77777777" w:rsidR="006A3E51" w:rsidRPr="00EB41F9" w:rsidRDefault="006A3E51" w:rsidP="006A3E51">
      <w:pPr>
        <w:spacing w:after="0" w:line="360" w:lineRule="auto"/>
        <w:rPr>
          <w:ins w:id="93" w:author="Author"/>
          <w:rFonts w:ascii="Times New Roman" w:hAnsi="Times New Roman"/>
        </w:rPr>
      </w:pPr>
    </w:p>
    <w:p w14:paraId="71C4A087" w14:textId="17668B93" w:rsidR="006A3E51" w:rsidRPr="00EB41F9" w:rsidRDefault="006A3E51" w:rsidP="006A3E51">
      <w:pPr>
        <w:pStyle w:val="ListParagraph"/>
        <w:numPr>
          <w:ilvl w:val="1"/>
          <w:numId w:val="17"/>
        </w:numPr>
        <w:spacing w:after="0" w:line="360" w:lineRule="auto"/>
        <w:ind w:left="720" w:firstLine="0"/>
        <w:rPr>
          <w:ins w:id="94" w:author="Author"/>
          <w:rFonts w:ascii="Times New Roman" w:hAnsi="Times New Roman"/>
        </w:rPr>
      </w:pPr>
      <w:ins w:id="95" w:author="Author">
        <w:r w:rsidRPr="00EB41F9">
          <w:rPr>
            <w:rFonts w:ascii="Times New Roman" w:hAnsi="Times New Roman"/>
          </w:rPr>
          <w:t xml:space="preserve">Shall specify a Maximum Deviation amount </w:t>
        </w:r>
        <w:r>
          <w:rPr>
            <w:rFonts w:ascii="Times New Roman" w:hAnsi="Times New Roman"/>
          </w:rPr>
          <w:t>no greater than the sum of the M</w:t>
        </w:r>
        <w:r w:rsidRPr="00EB41F9">
          <w:rPr>
            <w:rFonts w:ascii="Times New Roman" w:hAnsi="Times New Roman"/>
          </w:rPr>
          <w:t xml:space="preserve">aximum </w:t>
        </w:r>
        <w:r>
          <w:rPr>
            <w:rFonts w:ascii="Times New Roman" w:hAnsi="Times New Roman"/>
          </w:rPr>
          <w:t>D</w:t>
        </w:r>
        <w:r w:rsidRPr="00EB41F9">
          <w:rPr>
            <w:rFonts w:ascii="Times New Roman" w:hAnsi="Times New Roman"/>
          </w:rPr>
          <w:t xml:space="preserve">eviation </w:t>
        </w:r>
        <w:r w:rsidR="00841B21" w:rsidRPr="00967EC3">
          <w:rPr>
            <w:rFonts w:ascii="Times New Roman" w:hAnsi="Times New Roman"/>
          </w:rPr>
          <w:t>Capabilities</w:t>
        </w:r>
        <w:r w:rsidRPr="00EB41F9">
          <w:rPr>
            <w:rFonts w:ascii="Times New Roman" w:hAnsi="Times New Roman"/>
          </w:rPr>
          <w:t xml:space="preserve"> of the Demand Response Distributed Energy Resource Aggregation’s operational Distributed Energy Resources.</w:t>
        </w:r>
      </w:ins>
    </w:p>
    <w:p w14:paraId="1F4F53AE" w14:textId="77777777" w:rsidR="006A3E51" w:rsidRPr="00EB41F9" w:rsidRDefault="006A3E51" w:rsidP="006A3E51">
      <w:pPr>
        <w:spacing w:after="0" w:line="360" w:lineRule="auto"/>
        <w:ind w:left="720"/>
        <w:rPr>
          <w:ins w:id="96" w:author="Author"/>
          <w:rFonts w:ascii="Times New Roman" w:hAnsi="Times New Roman"/>
        </w:rPr>
      </w:pPr>
    </w:p>
    <w:p w14:paraId="4149FEC5" w14:textId="77777777" w:rsidR="006A3E51" w:rsidRDefault="006A3E51" w:rsidP="006A3E51">
      <w:pPr>
        <w:pStyle w:val="ListParagraph"/>
        <w:numPr>
          <w:ilvl w:val="1"/>
          <w:numId w:val="17"/>
        </w:numPr>
        <w:spacing w:after="0" w:line="360" w:lineRule="auto"/>
        <w:ind w:left="720" w:firstLine="0"/>
        <w:rPr>
          <w:ins w:id="97" w:author="Author"/>
          <w:rFonts w:ascii="Times New Roman" w:hAnsi="Times New Roman"/>
        </w:rPr>
      </w:pPr>
      <w:ins w:id="98" w:author="Author">
        <w:r w:rsidRPr="00EB41F9">
          <w:rPr>
            <w:rFonts w:ascii="Times New Roman" w:hAnsi="Times New Roman"/>
          </w:rPr>
          <w:t>Shall specify changes to the Maximum Deviation and Minimum Deviation from those submitted as part of the Demand Response Distributed Energy Resource Aggregation’s Offer Data to reflect the physical operating characteristics and/or availability of the Demand Response Distributed Energy Resource Aggregation.</w:t>
        </w:r>
      </w:ins>
    </w:p>
    <w:p w14:paraId="4EBFAD1F" w14:textId="77777777" w:rsidR="006A3E51" w:rsidRPr="00083BFA" w:rsidRDefault="006A3E51" w:rsidP="00083BFA">
      <w:pPr>
        <w:pStyle w:val="ListParagraph"/>
        <w:rPr>
          <w:ins w:id="99" w:author="Author"/>
          <w:rFonts w:ascii="Times New Roman" w:hAnsi="Times New Roman"/>
        </w:rPr>
      </w:pPr>
    </w:p>
    <w:p w14:paraId="520DD7AF" w14:textId="738441F9" w:rsidR="00E33598" w:rsidRDefault="006A3E51" w:rsidP="00E04FF1">
      <w:pPr>
        <w:spacing w:after="0" w:line="360" w:lineRule="auto"/>
        <w:rPr>
          <w:rFonts w:ascii="Times New Roman" w:hAnsi="Times New Roman"/>
        </w:rPr>
      </w:pPr>
      <w:ins w:id="100" w:author="Author">
        <w:r>
          <w:rPr>
            <w:rFonts w:ascii="Times New Roman" w:hAnsi="Times New Roman"/>
          </w:rPr>
          <w:t>(m)</w:t>
        </w:r>
        <w:r>
          <w:rPr>
            <w:rFonts w:ascii="Times New Roman" w:hAnsi="Times New Roman"/>
          </w:rPr>
          <w:tab/>
        </w:r>
        <w:r w:rsidRPr="00EB41F9">
          <w:rPr>
            <w:rFonts w:ascii="Times New Roman" w:hAnsi="Times New Roman"/>
            <w:b/>
          </w:rPr>
          <w:t>Settlement Only Distributed Energy Resource Aggregation Supply Offers and/or Demand Bids –</w:t>
        </w:r>
        <w:r w:rsidRPr="00EB41F9">
          <w:rPr>
            <w:rFonts w:ascii="Times New Roman" w:hAnsi="Times New Roman"/>
          </w:rPr>
          <w:t xml:space="preserve"> Market Participants selling into</w:t>
        </w:r>
        <w:r>
          <w:rPr>
            <w:rFonts w:ascii="Times New Roman" w:hAnsi="Times New Roman"/>
          </w:rPr>
          <w:t xml:space="preserve"> </w:t>
        </w:r>
        <w:r w:rsidRPr="00EB41F9">
          <w:rPr>
            <w:rFonts w:ascii="Times New Roman" w:hAnsi="Times New Roman"/>
          </w:rPr>
          <w:t>the New England Markets from Settlement Only Distributed Energy Resource Aggregation</w:t>
        </w:r>
        <w:r w:rsidR="000B4842" w:rsidRPr="00967EC3">
          <w:rPr>
            <w:rFonts w:ascii="Times New Roman" w:hAnsi="Times New Roman"/>
          </w:rPr>
          <w:t>s</w:t>
        </w:r>
        <w:r>
          <w:rPr>
            <w:rFonts w:ascii="Times New Roman" w:hAnsi="Times New Roman"/>
          </w:rPr>
          <w:t xml:space="preserve"> and/or purchasing from </w:t>
        </w:r>
        <w:r w:rsidRPr="00EB41F9">
          <w:rPr>
            <w:rFonts w:ascii="Times New Roman" w:hAnsi="Times New Roman"/>
          </w:rPr>
          <w:t xml:space="preserve">the New England Markets </w:t>
        </w:r>
        <w:r>
          <w:rPr>
            <w:rFonts w:ascii="Times New Roman" w:hAnsi="Times New Roman"/>
          </w:rPr>
          <w:t>for</w:t>
        </w:r>
        <w:r w:rsidRPr="00EB41F9">
          <w:rPr>
            <w:rFonts w:ascii="Times New Roman" w:hAnsi="Times New Roman"/>
          </w:rPr>
          <w:t xml:space="preserve"> Settlement Only Distributed Energy Resource Aggregation</w:t>
        </w:r>
        <w:r w:rsidR="000B4842" w:rsidRPr="00967EC3">
          <w:rPr>
            <w:rFonts w:ascii="Times New Roman" w:hAnsi="Times New Roman"/>
          </w:rPr>
          <w:t>s</w:t>
        </w:r>
        <w:r w:rsidRPr="00EB41F9">
          <w:rPr>
            <w:rFonts w:ascii="Times New Roman" w:hAnsi="Times New Roman"/>
            <w:b/>
          </w:rPr>
          <w:t xml:space="preserve"> </w:t>
        </w:r>
        <w:r w:rsidRPr="00EB41F9">
          <w:rPr>
            <w:rFonts w:ascii="Times New Roman" w:hAnsi="Times New Roman"/>
          </w:rPr>
          <w:t>may submit Supply Offers and /or Demand Bids</w:t>
        </w:r>
        <w:r w:rsidR="000B4842">
          <w:rPr>
            <w:rFonts w:ascii="Times New Roman" w:hAnsi="Times New Roman"/>
          </w:rPr>
          <w:t xml:space="preserve">, </w:t>
        </w:r>
        <w:r w:rsidR="000B4842" w:rsidRPr="00967EC3">
          <w:rPr>
            <w:rFonts w:ascii="Times New Roman" w:hAnsi="Times New Roman"/>
          </w:rPr>
          <w:t>which will</w:t>
        </w:r>
        <w:r w:rsidRPr="00967EC3">
          <w:rPr>
            <w:rFonts w:ascii="Times New Roman" w:hAnsi="Times New Roman"/>
          </w:rPr>
          <w:t xml:space="preserve"> apply </w:t>
        </w:r>
        <w:r w:rsidR="000B4842" w:rsidRPr="00967EC3">
          <w:rPr>
            <w:rFonts w:ascii="Times New Roman" w:hAnsi="Times New Roman"/>
          </w:rPr>
          <w:t xml:space="preserve">only </w:t>
        </w:r>
        <w:r w:rsidRPr="00967EC3">
          <w:rPr>
            <w:rFonts w:ascii="Times New Roman" w:hAnsi="Times New Roman"/>
          </w:rPr>
          <w:t>to the Day-Ahead Energy Market</w:t>
        </w:r>
        <w:r w:rsidRPr="00EB41F9">
          <w:rPr>
            <w:rFonts w:ascii="Times New Roman" w:hAnsi="Times New Roman"/>
          </w:rPr>
          <w:t>.  Such offers and</w:t>
        </w:r>
        <w:r>
          <w:rPr>
            <w:rFonts w:ascii="Times New Roman" w:hAnsi="Times New Roman"/>
          </w:rPr>
          <w:t>/or</w:t>
        </w:r>
        <w:r w:rsidRPr="00EB41F9">
          <w:rPr>
            <w:rFonts w:ascii="Times New Roman" w:hAnsi="Times New Roman"/>
          </w:rPr>
          <w:t xml:space="preserve"> bids </w:t>
        </w:r>
        <w:r>
          <w:rPr>
            <w:rFonts w:ascii="Times New Roman" w:hAnsi="Times New Roman"/>
          </w:rPr>
          <w:t>must</w:t>
        </w:r>
        <w:r w:rsidRPr="007A1302">
          <w:rPr>
            <w:rFonts w:ascii="Times New Roman" w:hAnsi="Times New Roman"/>
          </w:rPr>
          <w:t xml:space="preserve"> specify</w:t>
        </w:r>
        <w:r>
          <w:rPr>
            <w:rFonts w:ascii="Times New Roman" w:hAnsi="Times New Roman"/>
          </w:rPr>
          <w:t xml:space="preserve"> </w:t>
        </w:r>
        <w:r w:rsidRPr="00A95EDA">
          <w:rPr>
            <w:rFonts w:ascii="Times New Roman" w:hAnsi="Times New Roman"/>
          </w:rPr>
          <w:t>the Resource and</w:t>
        </w:r>
        <w:r>
          <w:rPr>
            <w:rFonts w:ascii="Times New Roman" w:hAnsi="Times New Roman"/>
          </w:rPr>
          <w:t xml:space="preserve"> </w:t>
        </w:r>
        <w:r>
          <w:rPr>
            <w:rFonts w:ascii="Times New Roman" w:hAnsi="Times New Roman"/>
          </w:rPr>
          <w:lastRenderedPageBreak/>
          <w:t>Blocks (price and quantity of Energy) for each hour of</w:t>
        </w:r>
        <w:r w:rsidRPr="007A1302">
          <w:rPr>
            <w:rFonts w:ascii="Times New Roman" w:hAnsi="Times New Roman"/>
          </w:rPr>
          <w:t xml:space="preserve"> the Operating Day for each Resource offered</w:t>
        </w:r>
        <w:r>
          <w:rPr>
            <w:rFonts w:ascii="Times New Roman" w:hAnsi="Times New Roman"/>
          </w:rPr>
          <w:t xml:space="preserve"> and/or bid</w:t>
        </w:r>
        <w:r w:rsidRPr="007A1302">
          <w:rPr>
            <w:rFonts w:ascii="Times New Roman" w:hAnsi="Times New Roman"/>
          </w:rPr>
          <w:t xml:space="preserve"> by th</w:t>
        </w:r>
        <w:r>
          <w:rPr>
            <w:rFonts w:ascii="Times New Roman" w:hAnsi="Times New Roman"/>
          </w:rPr>
          <w:t>e Market Participant to the ISO.  The prices and quantities in a Block may each vary on an hourly basis</w:t>
        </w:r>
      </w:ins>
    </w:p>
    <w:p w14:paraId="78184184" w14:textId="77777777" w:rsidR="00E04FF1" w:rsidRDefault="00E04FF1" w:rsidP="00E04FF1">
      <w:pPr>
        <w:pStyle w:val="ListParagraph"/>
        <w:tabs>
          <w:tab w:val="left" w:pos="720"/>
        </w:tabs>
        <w:spacing w:after="0" w:line="360" w:lineRule="auto"/>
        <w:ind w:left="0"/>
        <w:rPr>
          <w:rFonts w:ascii="Times New Roman" w:hAnsi="Times New Roman"/>
        </w:rPr>
      </w:pPr>
    </w:p>
    <w:p w14:paraId="55966933" w14:textId="77777777" w:rsidR="00E04FF1" w:rsidRPr="00207D48" w:rsidRDefault="00E04FF1" w:rsidP="00E04FF1">
      <w:pPr>
        <w:spacing w:after="0" w:line="360" w:lineRule="auto"/>
        <w:rPr>
          <w:rFonts w:ascii="Times New Roman" w:hAnsi="Times New Roman"/>
          <w:b/>
        </w:rPr>
      </w:pPr>
      <w:r w:rsidRPr="00207D48">
        <w:rPr>
          <w:rFonts w:ascii="Times New Roman" w:hAnsi="Times New Roman"/>
          <w:b/>
        </w:rPr>
        <w:t xml:space="preserve">III.1.10.2 </w:t>
      </w:r>
      <w:r w:rsidRPr="00207D48">
        <w:rPr>
          <w:rFonts w:ascii="Times New Roman" w:hAnsi="Times New Roman"/>
          <w:b/>
        </w:rPr>
        <w:tab/>
      </w:r>
      <w:r>
        <w:rPr>
          <w:rFonts w:ascii="Times New Roman" w:hAnsi="Times New Roman"/>
          <w:b/>
        </w:rPr>
        <w:tab/>
      </w:r>
      <w:r w:rsidRPr="00207D48">
        <w:rPr>
          <w:rFonts w:ascii="Times New Roman" w:hAnsi="Times New Roman"/>
          <w:b/>
        </w:rPr>
        <w:t xml:space="preserve">Pool-Scheduled Resources.  </w:t>
      </w:r>
    </w:p>
    <w:p w14:paraId="064EBA4C" w14:textId="77777777" w:rsidR="00E04FF1" w:rsidRDefault="00E04FF1" w:rsidP="00E04FF1">
      <w:pPr>
        <w:spacing w:after="0" w:line="360" w:lineRule="auto"/>
        <w:rPr>
          <w:rFonts w:ascii="Times New Roman" w:hAnsi="Times New Roman"/>
        </w:rPr>
      </w:pPr>
      <w:r w:rsidRPr="007A1302">
        <w:rPr>
          <w:rFonts w:ascii="Times New Roman" w:hAnsi="Times New Roman"/>
        </w:rPr>
        <w:t>Pool-Scheduled Resources are those Resources for which Market Participants submitted Supply Offers</w:t>
      </w:r>
      <w:r>
        <w:rPr>
          <w:rFonts w:ascii="Times New Roman" w:hAnsi="Times New Roman"/>
        </w:rPr>
        <w:t>,</w:t>
      </w:r>
      <w:r w:rsidRPr="007A1302">
        <w:rPr>
          <w:rFonts w:ascii="Times New Roman" w:hAnsi="Times New Roman"/>
        </w:rPr>
        <w:t xml:space="preserve"> </w:t>
      </w:r>
      <w:r>
        <w:rPr>
          <w:rFonts w:ascii="Times New Roman" w:hAnsi="Times New Roman"/>
        </w:rPr>
        <w:t>Demand Reduction Offers,</w:t>
      </w:r>
      <w:r w:rsidRPr="007A1302">
        <w:rPr>
          <w:rFonts w:ascii="Times New Roman" w:hAnsi="Times New Roman"/>
        </w:rPr>
        <w:t xml:space="preserve"> </w:t>
      </w:r>
      <w:ins w:id="101" w:author="Author">
        <w:r w:rsidR="00102C9B">
          <w:rPr>
            <w:rFonts w:ascii="Times New Roman" w:hAnsi="Times New Roman"/>
          </w:rPr>
          <w:t xml:space="preserve">Baseline Deviation Offers, </w:t>
        </w:r>
      </w:ins>
      <w:r w:rsidRPr="00C50516">
        <w:rPr>
          <w:rFonts w:ascii="Times New Roman" w:hAnsi="Times New Roman"/>
        </w:rPr>
        <w:t xml:space="preserve">or Demand Bids </w:t>
      </w:r>
      <w:r w:rsidRPr="007A1302">
        <w:rPr>
          <w:rFonts w:ascii="Times New Roman" w:hAnsi="Times New Roman"/>
        </w:rPr>
        <w:t xml:space="preserve">in the Day-Ahead Energy Market and which the ISO scheduled in the Day-Ahead Energy Market as well as </w:t>
      </w:r>
      <w:r>
        <w:rPr>
          <w:rFonts w:ascii="Times New Roman" w:hAnsi="Times New Roman"/>
        </w:rPr>
        <w:t>Generator Assets, DARDs</w:t>
      </w:r>
      <w:ins w:id="102" w:author="Author">
        <w:r w:rsidR="00D0143E">
          <w:rPr>
            <w:rFonts w:ascii="Times New Roman" w:hAnsi="Times New Roman"/>
          </w:rPr>
          <w:t>,</w:t>
        </w:r>
      </w:ins>
      <w:del w:id="103" w:author="Author">
        <w:r w:rsidRPr="007A1302" w:rsidDel="00D0143E">
          <w:rPr>
            <w:rFonts w:ascii="Times New Roman" w:hAnsi="Times New Roman"/>
          </w:rPr>
          <w:delText xml:space="preserve"> </w:delText>
        </w:r>
        <w:r w:rsidDel="00D0143E">
          <w:rPr>
            <w:rFonts w:ascii="Times New Roman" w:hAnsi="Times New Roman"/>
          </w:rPr>
          <w:delText>or</w:delText>
        </w:r>
      </w:del>
      <w:r>
        <w:rPr>
          <w:rFonts w:ascii="Times New Roman" w:hAnsi="Times New Roman"/>
        </w:rPr>
        <w:t xml:space="preserve"> Demand Response Resources</w:t>
      </w:r>
      <w:ins w:id="104" w:author="Author">
        <w:r w:rsidR="00D0143E">
          <w:rPr>
            <w:rFonts w:ascii="Times New Roman" w:hAnsi="Times New Roman"/>
          </w:rPr>
          <w:t>, or Demand Response Distributed Energy Resource Aggregations</w:t>
        </w:r>
      </w:ins>
      <w:r>
        <w:rPr>
          <w:rFonts w:ascii="Times New Roman" w:hAnsi="Times New Roman"/>
        </w:rPr>
        <w:t xml:space="preserve"> </w:t>
      </w:r>
      <w:r w:rsidRPr="007A1302">
        <w:rPr>
          <w:rFonts w:ascii="Times New Roman" w:hAnsi="Times New Roman"/>
        </w:rPr>
        <w:t xml:space="preserve">committed by the ISO subsequent to the Day-Ahead Energy Market.  Such Resources shall be committed to provide </w:t>
      </w:r>
      <w:r>
        <w:rPr>
          <w:rFonts w:ascii="Times New Roman" w:hAnsi="Times New Roman"/>
        </w:rPr>
        <w:t xml:space="preserve">or consume </w:t>
      </w:r>
      <w:r w:rsidRPr="007A1302">
        <w:rPr>
          <w:rFonts w:ascii="Times New Roman" w:hAnsi="Times New Roman"/>
        </w:rPr>
        <w:t xml:space="preserve">energy in the Real-Time dispatch unless the schedules for such </w:t>
      </w:r>
      <w:r>
        <w:rPr>
          <w:rFonts w:ascii="Times New Roman" w:hAnsi="Times New Roman"/>
        </w:rPr>
        <w:t>Resources</w:t>
      </w:r>
      <w:r w:rsidRPr="007A1302">
        <w:rPr>
          <w:rFonts w:ascii="Times New Roman" w:hAnsi="Times New Roman"/>
        </w:rPr>
        <w:t xml:space="preserve"> are revised pursuant to Sections III.1.10.9 or III.1.11.  Pool-Scheduled Resources shall be governed by the following principles and procedures. </w:t>
      </w:r>
    </w:p>
    <w:p w14:paraId="154DB740" w14:textId="77777777" w:rsidR="00E04FF1" w:rsidRPr="007A1302" w:rsidRDefault="00E04FF1" w:rsidP="00E04FF1">
      <w:pPr>
        <w:spacing w:after="0" w:line="360" w:lineRule="auto"/>
        <w:rPr>
          <w:rFonts w:ascii="Times New Roman" w:hAnsi="Times New Roman"/>
        </w:rPr>
      </w:pPr>
    </w:p>
    <w:p w14:paraId="617BCA38"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Pool-Scheduled Resources shall be selected by the ISO on the basis of the prices offered for energy </w:t>
      </w:r>
      <w:r>
        <w:rPr>
          <w:rFonts w:ascii="Times New Roman" w:hAnsi="Times New Roman"/>
        </w:rPr>
        <w:t xml:space="preserve">supply or consumption </w:t>
      </w:r>
      <w:r w:rsidRPr="007A1302">
        <w:rPr>
          <w:rFonts w:ascii="Times New Roman" w:hAnsi="Times New Roman"/>
        </w:rPr>
        <w:t xml:space="preserve">and related services, Start-Up Fees, No-Load Fees, </w:t>
      </w:r>
      <w:r>
        <w:rPr>
          <w:rFonts w:ascii="Times New Roman" w:hAnsi="Times New Roman"/>
        </w:rPr>
        <w:t>Interruption Cost</w:t>
      </w:r>
      <w:ins w:id="105" w:author="Author">
        <w:r w:rsidR="008B3EBC">
          <w:rPr>
            <w:rFonts w:ascii="Times New Roman" w:hAnsi="Times New Roman"/>
          </w:rPr>
          <w:t>, Deviation Cost</w:t>
        </w:r>
      </w:ins>
      <w:r>
        <w:rPr>
          <w:rFonts w:ascii="Times New Roman" w:hAnsi="Times New Roman"/>
        </w:rPr>
        <w:t xml:space="preserve"> </w:t>
      </w:r>
      <w:r w:rsidRPr="007A1302">
        <w:rPr>
          <w:rFonts w:ascii="Times New Roman" w:hAnsi="Times New Roman"/>
        </w:rPr>
        <w:t xml:space="preserve">and the specified operating characteristics, offered by Market Participants. </w:t>
      </w:r>
    </w:p>
    <w:p w14:paraId="6509BA7B" w14:textId="77777777" w:rsidR="00E04FF1" w:rsidRPr="007A1302" w:rsidRDefault="00E04FF1" w:rsidP="00E04FF1">
      <w:pPr>
        <w:spacing w:after="0" w:line="360" w:lineRule="auto"/>
        <w:rPr>
          <w:rFonts w:ascii="Times New Roman" w:hAnsi="Times New Roman"/>
        </w:rPr>
      </w:pPr>
    </w:p>
    <w:p w14:paraId="4143EF5A" w14:textId="4F477FB5" w:rsidR="00E04FF1" w:rsidRDefault="00E04FF1" w:rsidP="00E04FF1">
      <w:pPr>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The ISO shall optimize the dispatch of energy</w:t>
      </w:r>
      <w:ins w:id="106" w:author="Author">
        <w:r w:rsidR="00102C9B">
          <w:rPr>
            <w:rFonts w:ascii="Times New Roman" w:hAnsi="Times New Roman"/>
          </w:rPr>
          <w:t xml:space="preserve"> </w:t>
        </w:r>
      </w:ins>
      <w:r w:rsidRPr="007A1302">
        <w:rPr>
          <w:rFonts w:ascii="Times New Roman" w:hAnsi="Times New Roman"/>
        </w:rPr>
        <w:t>from Limited Energy Resources by request to minimize the as-bid production cost for the New England Control Area. In implementing the use of Limited Energy Resources, the ISO shall use its best efforts to select the most economic hours of operation for Limited Energy Resources, in order to make optimal use of such Resources in the Day-Ahead Energy Market consistent with the Supply Offers</w:t>
      </w:r>
      <w:del w:id="107" w:author="Author">
        <w:r w:rsidRPr="007A1302" w:rsidDel="006A2AD0">
          <w:rPr>
            <w:rFonts w:ascii="Times New Roman" w:hAnsi="Times New Roman"/>
          </w:rPr>
          <w:delText xml:space="preserve"> </w:delText>
        </w:r>
        <w:r w:rsidDel="006A2AD0">
          <w:rPr>
            <w:rFonts w:ascii="Times New Roman" w:hAnsi="Times New Roman"/>
          </w:rPr>
          <w:delText>and</w:delText>
        </w:r>
      </w:del>
      <w:ins w:id="108" w:author="Author">
        <w:r w:rsidR="006A2AD0">
          <w:rPr>
            <w:rFonts w:ascii="Times New Roman" w:hAnsi="Times New Roman"/>
          </w:rPr>
          <w:t>,</w:t>
        </w:r>
      </w:ins>
      <w:r>
        <w:rPr>
          <w:rFonts w:ascii="Times New Roman" w:hAnsi="Times New Roman"/>
        </w:rPr>
        <w:t xml:space="preserve"> Demand Reduction Offers</w:t>
      </w:r>
      <w:ins w:id="109" w:author="Author">
        <w:r w:rsidR="00102C9B">
          <w:rPr>
            <w:rFonts w:ascii="Times New Roman" w:hAnsi="Times New Roman"/>
          </w:rPr>
          <w:t xml:space="preserve"> and</w:t>
        </w:r>
      </w:ins>
      <w:r w:rsidR="00102C9B">
        <w:rPr>
          <w:rFonts w:ascii="Times New Roman" w:hAnsi="Times New Roman"/>
        </w:rPr>
        <w:t xml:space="preserve"> </w:t>
      </w:r>
      <w:ins w:id="110" w:author="Author">
        <w:r w:rsidR="00102C9B">
          <w:rPr>
            <w:rFonts w:ascii="Times New Roman" w:hAnsi="Times New Roman"/>
          </w:rPr>
          <w:t xml:space="preserve">Baseline Deviation Offers </w:t>
        </w:r>
      </w:ins>
      <w:r w:rsidRPr="007A1302">
        <w:rPr>
          <w:rFonts w:ascii="Times New Roman" w:hAnsi="Times New Roman"/>
        </w:rPr>
        <w:t>of other Resources, the submitted Demand Bids and Decrement Bids and Operating Reserve and Replacement Reserve requirements</w:t>
      </w:r>
      <w:r w:rsidRPr="00C15A60">
        <w:rPr>
          <w:rFonts w:ascii="Times New Roman" w:hAnsi="Times New Roman"/>
        </w:rPr>
        <w:t>.</w:t>
      </w:r>
      <w:r w:rsidRPr="007A1302">
        <w:rPr>
          <w:rFonts w:ascii="Times New Roman" w:hAnsi="Times New Roman"/>
        </w:rPr>
        <w:t xml:space="preserve"> </w:t>
      </w:r>
    </w:p>
    <w:p w14:paraId="66423466" w14:textId="77777777" w:rsidR="00E04FF1" w:rsidRPr="007A1302" w:rsidRDefault="00E04FF1" w:rsidP="00E04FF1">
      <w:pPr>
        <w:spacing w:after="0" w:line="360" w:lineRule="auto"/>
        <w:rPr>
          <w:rFonts w:ascii="Times New Roman" w:hAnsi="Times New Roman"/>
        </w:rPr>
      </w:pPr>
    </w:p>
    <w:p w14:paraId="14E10BB1"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Market Participants offering energy from facilities with fuel or environmental limitations may submit data to the ISO that is sufficient to enable the ISO to determine the available operating hours of such facilities. </w:t>
      </w:r>
    </w:p>
    <w:p w14:paraId="188A4897" w14:textId="77777777" w:rsidR="00E04FF1" w:rsidRPr="007A1302" w:rsidRDefault="00E04FF1" w:rsidP="00E04FF1">
      <w:pPr>
        <w:spacing w:after="0" w:line="360" w:lineRule="auto"/>
        <w:rPr>
          <w:rFonts w:ascii="Times New Roman" w:hAnsi="Times New Roman"/>
        </w:rPr>
      </w:pPr>
      <w:r w:rsidRPr="007A1302">
        <w:rPr>
          <w:rFonts w:ascii="Times New Roman" w:hAnsi="Times New Roman"/>
        </w:rPr>
        <w:t xml:space="preserve"> </w:t>
      </w:r>
    </w:p>
    <w:p w14:paraId="0C0F80AE" w14:textId="77777777" w:rsidR="00E04FF1" w:rsidRDefault="00E04FF1" w:rsidP="00E04FF1">
      <w:pPr>
        <w:spacing w:after="0" w:line="360" w:lineRule="auto"/>
        <w:rPr>
          <w:rFonts w:ascii="Times New Roman" w:hAnsi="Times New Roman"/>
        </w:rPr>
      </w:pPr>
      <w:r w:rsidRPr="007A1302">
        <w:rPr>
          <w:rFonts w:ascii="Times New Roman" w:hAnsi="Times New Roman"/>
        </w:rPr>
        <w:t>(</w:t>
      </w:r>
      <w:r>
        <w:rPr>
          <w:rFonts w:ascii="Times New Roman" w:hAnsi="Times New Roman"/>
        </w:rPr>
        <w:t>d</w:t>
      </w:r>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Market Participants shall make available their Pool-Scheduled Resources to the ISO for coordinated operation to supply the needs of the New England Control Area for energy and ancillary services. </w:t>
      </w:r>
    </w:p>
    <w:p w14:paraId="49C8530D" w14:textId="77777777" w:rsidR="00E04FF1" w:rsidRPr="007A1302" w:rsidRDefault="00E04FF1" w:rsidP="00E04FF1">
      <w:pPr>
        <w:spacing w:after="0" w:line="360" w:lineRule="auto"/>
        <w:rPr>
          <w:rFonts w:ascii="Times New Roman" w:hAnsi="Times New Roman"/>
        </w:rPr>
      </w:pPr>
    </w:p>
    <w:p w14:paraId="2526EA46" w14:textId="77777777" w:rsidR="00E04FF1" w:rsidRPr="00207D48" w:rsidRDefault="00E04FF1" w:rsidP="00E04FF1">
      <w:pPr>
        <w:spacing w:after="0" w:line="360" w:lineRule="auto"/>
        <w:rPr>
          <w:rFonts w:ascii="Times New Roman" w:hAnsi="Times New Roman"/>
          <w:b/>
        </w:rPr>
      </w:pPr>
      <w:r w:rsidRPr="00207D48">
        <w:rPr>
          <w:rFonts w:ascii="Times New Roman" w:hAnsi="Times New Roman"/>
          <w:b/>
        </w:rPr>
        <w:lastRenderedPageBreak/>
        <w:t xml:space="preserve">III.1.10.3 </w:t>
      </w:r>
      <w:r w:rsidRPr="00207D48">
        <w:rPr>
          <w:rFonts w:ascii="Times New Roman" w:hAnsi="Times New Roman"/>
          <w:b/>
        </w:rPr>
        <w:tab/>
      </w:r>
      <w:r>
        <w:rPr>
          <w:rFonts w:ascii="Times New Roman" w:hAnsi="Times New Roman"/>
          <w:b/>
        </w:rPr>
        <w:tab/>
      </w:r>
      <w:r w:rsidRPr="00207D48">
        <w:rPr>
          <w:rFonts w:ascii="Times New Roman" w:hAnsi="Times New Roman"/>
          <w:b/>
        </w:rPr>
        <w:t xml:space="preserve">Self-Scheduled Resources. </w:t>
      </w:r>
    </w:p>
    <w:p w14:paraId="60F63D05" w14:textId="77777777" w:rsidR="00E04FF1" w:rsidRDefault="00E04FF1" w:rsidP="00E04FF1">
      <w:pPr>
        <w:spacing w:after="0" w:line="360" w:lineRule="auto"/>
        <w:rPr>
          <w:rFonts w:ascii="Times New Roman" w:hAnsi="Times New Roman"/>
        </w:rPr>
      </w:pPr>
      <w:r>
        <w:rPr>
          <w:rFonts w:ascii="Times New Roman" w:hAnsi="Times New Roman"/>
        </w:rPr>
        <w:t xml:space="preserve">A Resource that is </w:t>
      </w:r>
      <w:r w:rsidRPr="007A1302">
        <w:rPr>
          <w:rFonts w:ascii="Times New Roman" w:hAnsi="Times New Roman"/>
        </w:rPr>
        <w:t>Self-Scheduled shall be governed by the following principles and procedures.</w:t>
      </w:r>
      <w:r w:rsidDel="005E47B7">
        <w:rPr>
          <w:rFonts w:ascii="Times New Roman" w:hAnsi="Times New Roman"/>
        </w:rPr>
        <w:t xml:space="preserve"> </w:t>
      </w:r>
      <w:r>
        <w:rPr>
          <w:rFonts w:ascii="Times New Roman" w:hAnsi="Times New Roman"/>
        </w:rPr>
        <w:t>The minimum duration of a Self-Schedule for a Generator Asset or DARD shall not result in the Generator Asset or DARD operating for less than its Minimum Run Time.  A Generator Asset that is online as a result of a Self-Schedule will be dispatched above its Economic Minimum Limit based on the economic merit of its Supply Offer.</w:t>
      </w:r>
      <w:r w:rsidRPr="007A1302">
        <w:rPr>
          <w:rFonts w:ascii="Times New Roman" w:hAnsi="Times New Roman"/>
        </w:rPr>
        <w:t xml:space="preserve"> </w:t>
      </w:r>
      <w:r>
        <w:rPr>
          <w:rFonts w:ascii="Times New Roman" w:hAnsi="Times New Roman"/>
        </w:rPr>
        <w:t xml:space="preserve"> A DARD that is consuming as a result of a Self-Schedule may be dispatched above its Minimum Consumption Limit based on the economic merit of its Demand Bid. A</w:t>
      </w:r>
      <w:r w:rsidRPr="005E47B7">
        <w:rPr>
          <w:rFonts w:ascii="Times New Roman" w:hAnsi="Times New Roman"/>
        </w:rPr>
        <w:t xml:space="preserve"> Demand Response Resource</w:t>
      </w:r>
      <w:ins w:id="111" w:author="Author">
        <w:r w:rsidR="00BA0378">
          <w:rPr>
            <w:rFonts w:ascii="Times New Roman" w:hAnsi="Times New Roman"/>
          </w:rPr>
          <w:t xml:space="preserve"> or a Demand Response Distributed Energy Resource Aggregation</w:t>
        </w:r>
      </w:ins>
      <w:r w:rsidRPr="005E47B7">
        <w:rPr>
          <w:rFonts w:ascii="Times New Roman" w:hAnsi="Times New Roman"/>
        </w:rPr>
        <w:t xml:space="preserve"> shall not be Self-Scheduled.</w:t>
      </w:r>
    </w:p>
    <w:p w14:paraId="618FCE7E" w14:textId="77777777" w:rsidR="00E04FF1" w:rsidRPr="007A1302" w:rsidRDefault="00E04FF1" w:rsidP="00E04FF1">
      <w:pPr>
        <w:spacing w:after="0" w:line="360" w:lineRule="auto"/>
        <w:rPr>
          <w:rFonts w:ascii="Times New Roman" w:hAnsi="Times New Roman"/>
        </w:rPr>
      </w:pPr>
    </w:p>
    <w:p w14:paraId="64F1A445" w14:textId="77777777" w:rsidR="00E04FF1" w:rsidRPr="007A1302" w:rsidRDefault="00E04FF1" w:rsidP="00E04FF1">
      <w:pPr>
        <w:spacing w:after="0" w:line="360" w:lineRule="auto"/>
        <w:rPr>
          <w:rFonts w:ascii="Times New Roman" w:hAnsi="Times New Roman"/>
        </w:rPr>
      </w:pPr>
      <w:r w:rsidRPr="009D54A8">
        <w:rPr>
          <w:rFonts w:ascii="Times New Roman" w:hAnsi="Times New Roman"/>
          <w:b/>
        </w:rPr>
        <w:t>III.1.10.</w:t>
      </w:r>
      <w:r>
        <w:rPr>
          <w:rFonts w:ascii="Times New Roman" w:hAnsi="Times New Roman"/>
          <w:b/>
        </w:rPr>
        <w:t>4</w:t>
      </w:r>
      <w:r w:rsidRPr="009D54A8">
        <w:rPr>
          <w:rFonts w:ascii="Times New Roman" w:hAnsi="Times New Roman"/>
          <w:b/>
        </w:rPr>
        <w:tab/>
        <w:t xml:space="preserve"> </w:t>
      </w:r>
      <w:r>
        <w:rPr>
          <w:rFonts w:ascii="Times New Roman" w:hAnsi="Times New Roman"/>
          <w:b/>
        </w:rPr>
        <w:tab/>
      </w:r>
      <w:r w:rsidRPr="009D54A8">
        <w:rPr>
          <w:rFonts w:ascii="Times New Roman" w:hAnsi="Times New Roman"/>
          <w:b/>
        </w:rPr>
        <w:t>External Resources</w:t>
      </w:r>
      <w:r w:rsidRPr="007A1302">
        <w:rPr>
          <w:rFonts w:ascii="Times New Roman" w:hAnsi="Times New Roman"/>
        </w:rPr>
        <w:t xml:space="preserve">. </w:t>
      </w:r>
    </w:p>
    <w:p w14:paraId="2537C582"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Market Participants </w:t>
      </w:r>
      <w:r w:rsidRPr="004155C9">
        <w:rPr>
          <w:rFonts w:ascii="Times New Roman" w:hAnsi="Times New Roman"/>
        </w:rPr>
        <w:t>with External Resources may</w:t>
      </w:r>
      <w:r>
        <w:rPr>
          <w:rFonts w:ascii="Times New Roman" w:hAnsi="Times New Roman"/>
        </w:rPr>
        <w:t xml:space="preserve"> </w:t>
      </w:r>
      <w:r w:rsidRPr="007A1302">
        <w:rPr>
          <w:rFonts w:ascii="Times New Roman" w:hAnsi="Times New Roman"/>
        </w:rPr>
        <w:t xml:space="preserve">submit External Transactions as detailed in Section III.1.10.7 </w:t>
      </w:r>
      <w:r w:rsidRPr="007C4E30">
        <w:rPr>
          <w:rFonts w:ascii="Times New Roman" w:hAnsi="Times New Roman"/>
        </w:rPr>
        <w:t xml:space="preserve">and Section III.1.10.7.A </w:t>
      </w:r>
      <w:r w:rsidRPr="007A1302">
        <w:rPr>
          <w:rFonts w:ascii="Times New Roman" w:hAnsi="Times New Roman"/>
        </w:rPr>
        <w:t>of this Market Rule</w:t>
      </w:r>
      <w:r>
        <w:rPr>
          <w:rFonts w:ascii="Times New Roman" w:hAnsi="Times New Roman"/>
        </w:rPr>
        <w:t xml:space="preserve"> 1</w:t>
      </w:r>
      <w:r w:rsidRPr="007A1302">
        <w:rPr>
          <w:rFonts w:ascii="Times New Roman" w:hAnsi="Times New Roman"/>
        </w:rPr>
        <w:t xml:space="preserve">.   </w:t>
      </w:r>
    </w:p>
    <w:p w14:paraId="67A0C8EB" w14:textId="77777777" w:rsidR="00E04FF1" w:rsidRPr="007A1302" w:rsidRDefault="00E04FF1" w:rsidP="00E04FF1">
      <w:pPr>
        <w:spacing w:after="0" w:line="360" w:lineRule="auto"/>
        <w:rPr>
          <w:rFonts w:ascii="Times New Roman" w:hAnsi="Times New Roman"/>
        </w:rPr>
      </w:pPr>
    </w:p>
    <w:p w14:paraId="1E48BE28" w14:textId="77777777" w:rsidR="00E04FF1" w:rsidRPr="009D54A8" w:rsidRDefault="00E04FF1" w:rsidP="00E04FF1">
      <w:pPr>
        <w:spacing w:after="0" w:line="360" w:lineRule="auto"/>
        <w:rPr>
          <w:rFonts w:ascii="Times New Roman" w:hAnsi="Times New Roman"/>
          <w:b/>
        </w:rPr>
      </w:pPr>
      <w:r w:rsidRPr="009D54A8">
        <w:rPr>
          <w:rFonts w:ascii="Times New Roman" w:hAnsi="Times New Roman"/>
          <w:b/>
        </w:rPr>
        <w:t>III.1.10.</w:t>
      </w:r>
      <w:r>
        <w:rPr>
          <w:rFonts w:ascii="Times New Roman" w:hAnsi="Times New Roman"/>
          <w:b/>
        </w:rPr>
        <w:t>5</w:t>
      </w:r>
      <w:r w:rsidRPr="009D54A8">
        <w:rPr>
          <w:rFonts w:ascii="Times New Roman" w:hAnsi="Times New Roman"/>
          <w:b/>
        </w:rPr>
        <w:tab/>
        <w:t xml:space="preserve"> </w:t>
      </w:r>
      <w:r>
        <w:rPr>
          <w:rFonts w:ascii="Times New Roman" w:hAnsi="Times New Roman"/>
          <w:b/>
        </w:rPr>
        <w:tab/>
      </w:r>
      <w:r w:rsidRPr="009D54A8">
        <w:rPr>
          <w:rFonts w:ascii="Times New Roman" w:hAnsi="Times New Roman"/>
          <w:b/>
        </w:rPr>
        <w:t>Dispatchable Asset Related Demand.</w:t>
      </w:r>
    </w:p>
    <w:p w14:paraId="67B3D5C0" w14:textId="77777777" w:rsidR="00E04FF1" w:rsidRDefault="00E04FF1" w:rsidP="001D3693">
      <w:pPr>
        <w:pStyle w:val="ListParagraph"/>
        <w:numPr>
          <w:ilvl w:val="0"/>
          <w:numId w:val="30"/>
        </w:numPr>
        <w:spacing w:after="0" w:line="360" w:lineRule="auto"/>
        <w:ind w:left="360"/>
        <w:rPr>
          <w:rFonts w:ascii="Times New Roman" w:hAnsi="Times New Roman"/>
        </w:rPr>
      </w:pPr>
      <w:r w:rsidRPr="008B0957">
        <w:rPr>
          <w:rFonts w:ascii="Times New Roman" w:hAnsi="Times New Roman"/>
        </w:rPr>
        <w:t xml:space="preserve">External Transactions that are sales to an external Control Area are not eligible to be Dispatchable Asset Related Demands. </w:t>
      </w:r>
    </w:p>
    <w:p w14:paraId="791C230E" w14:textId="77777777" w:rsidR="00E04FF1" w:rsidRDefault="00E04FF1" w:rsidP="00E04FF1">
      <w:pPr>
        <w:pStyle w:val="ListParagraph"/>
        <w:spacing w:after="0" w:line="360" w:lineRule="auto"/>
        <w:ind w:left="360"/>
        <w:rPr>
          <w:rFonts w:ascii="Times New Roman" w:hAnsi="Times New Roman"/>
        </w:rPr>
      </w:pPr>
    </w:p>
    <w:p w14:paraId="4779B70A" w14:textId="77777777" w:rsidR="00E04FF1" w:rsidRDefault="00E04FF1" w:rsidP="00E04FF1">
      <w:pPr>
        <w:tabs>
          <w:tab w:val="left" w:pos="360"/>
        </w:tabs>
        <w:spacing w:after="0" w:line="360" w:lineRule="auto"/>
        <w:ind w:left="360" w:hanging="360"/>
        <w:rPr>
          <w:rFonts w:ascii="Times New Roman" w:hAnsi="Times New Roman"/>
        </w:rPr>
      </w:pPr>
      <w:r w:rsidRPr="00D443BD">
        <w:rPr>
          <w:rFonts w:ascii="Times New Roman" w:hAnsi="Times New Roman"/>
        </w:rPr>
        <w:t>(b)</w:t>
      </w:r>
      <w:r w:rsidRPr="00D443BD">
        <w:rPr>
          <w:rFonts w:ascii="Times New Roman" w:hAnsi="Times New Roman"/>
        </w:rPr>
        <w:tab/>
      </w:r>
      <w:r>
        <w:rPr>
          <w:rFonts w:ascii="Times New Roman" w:hAnsi="Times New Roman"/>
        </w:rPr>
        <w:t>A</w:t>
      </w:r>
      <w:r w:rsidRPr="008B0957">
        <w:rPr>
          <w:rFonts w:ascii="Times New Roman" w:hAnsi="Times New Roman"/>
        </w:rPr>
        <w:t xml:space="preserve"> Market Participant with a Dispatchable Asset Related Demand in the New England Control Area must: </w:t>
      </w:r>
      <w:r w:rsidRPr="007A1302">
        <w:rPr>
          <w:rFonts w:ascii="Times New Roman" w:hAnsi="Times New Roman"/>
        </w:rPr>
        <w:t xml:space="preserve"> </w:t>
      </w:r>
    </w:p>
    <w:p w14:paraId="236FC44A" w14:textId="77777777" w:rsidR="00E04FF1" w:rsidRDefault="00E04FF1" w:rsidP="00E04FF1">
      <w:pPr>
        <w:spacing w:after="0" w:line="360" w:lineRule="auto"/>
        <w:ind w:left="1440" w:hanging="720"/>
        <w:rPr>
          <w:rFonts w:ascii="Times New Roman" w:hAnsi="Times New Roman"/>
        </w:rPr>
      </w:pPr>
      <w:r w:rsidRPr="007A1302">
        <w:rPr>
          <w:rFonts w:ascii="Times New Roman" w:hAnsi="Times New Roman"/>
        </w:rPr>
        <w:t>(</w:t>
      </w:r>
      <w:r>
        <w:rPr>
          <w:rFonts w:ascii="Times New Roman" w:hAnsi="Times New Roman"/>
        </w:rPr>
        <w:t>i</w:t>
      </w:r>
      <w:r w:rsidRPr="007A1302">
        <w:rPr>
          <w:rFonts w:ascii="Times New Roman" w:hAnsi="Times New Roman"/>
        </w:rPr>
        <w:t>)</w:t>
      </w:r>
      <w:r>
        <w:rPr>
          <w:rFonts w:ascii="Times New Roman" w:hAnsi="Times New Roman"/>
        </w:rPr>
        <w:tab/>
      </w:r>
      <w:proofErr w:type="gramStart"/>
      <w:r w:rsidRPr="007A1302">
        <w:rPr>
          <w:rFonts w:ascii="Times New Roman" w:hAnsi="Times New Roman"/>
        </w:rPr>
        <w:t>notify</w:t>
      </w:r>
      <w:proofErr w:type="gramEnd"/>
      <w:r w:rsidRPr="007A1302">
        <w:rPr>
          <w:rFonts w:ascii="Times New Roman" w:hAnsi="Times New Roman"/>
        </w:rPr>
        <w:t xml:space="preserve"> the ISO of any outage (including partial outages) that may reduce the Dispatchable Asset Related Demand</w:t>
      </w:r>
      <w:r>
        <w:rPr>
          <w:rFonts w:ascii="Times New Roman" w:hAnsi="Times New Roman"/>
        </w:rPr>
        <w:t>’s</w:t>
      </w:r>
      <w:r w:rsidRPr="007A1302">
        <w:rPr>
          <w:rFonts w:ascii="Times New Roman" w:hAnsi="Times New Roman"/>
        </w:rPr>
        <w:t xml:space="preserve"> ability to </w:t>
      </w:r>
      <w:r>
        <w:rPr>
          <w:rFonts w:ascii="Times New Roman" w:hAnsi="Times New Roman"/>
        </w:rPr>
        <w:t xml:space="preserve">respond to Dispatch Instructions </w:t>
      </w:r>
      <w:r w:rsidRPr="007A1302">
        <w:rPr>
          <w:rFonts w:ascii="Times New Roman" w:hAnsi="Times New Roman"/>
        </w:rPr>
        <w:t xml:space="preserve">and the expected return date from the outage; </w:t>
      </w:r>
    </w:p>
    <w:p w14:paraId="11CA1391" w14:textId="77777777" w:rsidR="00E04FF1" w:rsidRDefault="00E04FF1" w:rsidP="00E04FF1">
      <w:pPr>
        <w:spacing w:after="0" w:line="360" w:lineRule="auto"/>
        <w:ind w:left="1440" w:hanging="720"/>
        <w:rPr>
          <w:rFonts w:ascii="Times New Roman" w:hAnsi="Times New Roman"/>
        </w:rPr>
      </w:pPr>
      <w:r w:rsidRPr="007A1302">
        <w:rPr>
          <w:rFonts w:ascii="Times New Roman" w:hAnsi="Times New Roman"/>
        </w:rPr>
        <w:t>(</w:t>
      </w:r>
      <w:r>
        <w:rPr>
          <w:rFonts w:ascii="Times New Roman" w:hAnsi="Times New Roman"/>
        </w:rPr>
        <w:t>ii</w:t>
      </w:r>
      <w:r w:rsidRPr="007A1302">
        <w:rPr>
          <w:rFonts w:ascii="Times New Roman" w:hAnsi="Times New Roman"/>
        </w:rPr>
        <w:t xml:space="preserve">) </w:t>
      </w:r>
      <w:r>
        <w:rPr>
          <w:rFonts w:ascii="Times New Roman" w:hAnsi="Times New Roman"/>
        </w:rPr>
        <w:tab/>
      </w:r>
      <w:proofErr w:type="gramStart"/>
      <w:r w:rsidRPr="007A1302">
        <w:rPr>
          <w:rFonts w:ascii="Times New Roman" w:hAnsi="Times New Roman"/>
        </w:rPr>
        <w:t>in</w:t>
      </w:r>
      <w:proofErr w:type="gramEnd"/>
      <w:r w:rsidRPr="007A1302">
        <w:rPr>
          <w:rFonts w:ascii="Times New Roman" w:hAnsi="Times New Roman"/>
        </w:rPr>
        <w:t xml:space="preserve"> accordance with the ISO New England Manuals and Operating Procedures, perform audit tests and submit the results to the ISO or provide to the ISO appropriate historical production data; </w:t>
      </w:r>
    </w:p>
    <w:p w14:paraId="105D5C7F" w14:textId="77777777" w:rsidR="00E04FF1" w:rsidRDefault="00E04FF1" w:rsidP="00E04FF1">
      <w:pPr>
        <w:spacing w:after="0" w:line="360" w:lineRule="auto"/>
        <w:ind w:firstLine="720"/>
        <w:rPr>
          <w:rFonts w:ascii="Times New Roman" w:hAnsi="Times New Roman"/>
        </w:rPr>
      </w:pPr>
      <w:r w:rsidRPr="007A1302">
        <w:rPr>
          <w:rFonts w:ascii="Times New Roman" w:hAnsi="Times New Roman"/>
        </w:rPr>
        <w:t>(</w:t>
      </w:r>
      <w:r>
        <w:rPr>
          <w:rFonts w:ascii="Times New Roman" w:hAnsi="Times New Roman"/>
        </w:rPr>
        <w:t>iii</w:t>
      </w:r>
      <w:r w:rsidRPr="007A1302">
        <w:rPr>
          <w:rFonts w:ascii="Times New Roman" w:hAnsi="Times New Roman"/>
        </w:rPr>
        <w:t xml:space="preserve">) </w:t>
      </w:r>
      <w:r>
        <w:rPr>
          <w:rFonts w:ascii="Times New Roman" w:hAnsi="Times New Roman"/>
        </w:rPr>
        <w:tab/>
      </w:r>
      <w:proofErr w:type="gramStart"/>
      <w:r w:rsidRPr="007A1302">
        <w:rPr>
          <w:rFonts w:ascii="Times New Roman" w:hAnsi="Times New Roman"/>
        </w:rPr>
        <w:t>abide</w:t>
      </w:r>
      <w:proofErr w:type="gramEnd"/>
      <w:r w:rsidRPr="007A1302">
        <w:rPr>
          <w:rFonts w:ascii="Times New Roman" w:hAnsi="Times New Roman"/>
        </w:rPr>
        <w:t xml:space="preserve"> by the ISO maintenance coordination procedures; </w:t>
      </w:r>
      <w:r>
        <w:rPr>
          <w:rFonts w:ascii="Times New Roman" w:hAnsi="Times New Roman"/>
        </w:rPr>
        <w:t>and</w:t>
      </w:r>
    </w:p>
    <w:p w14:paraId="68B23E2A" w14:textId="77777777" w:rsidR="00E04FF1" w:rsidRDefault="00E04FF1" w:rsidP="00E04FF1">
      <w:pPr>
        <w:spacing w:after="0" w:line="360" w:lineRule="auto"/>
        <w:ind w:left="1440" w:hanging="720"/>
        <w:rPr>
          <w:rFonts w:ascii="Times New Roman" w:hAnsi="Times New Roman"/>
        </w:rPr>
      </w:pPr>
      <w:r w:rsidRPr="007A1302">
        <w:rPr>
          <w:rFonts w:ascii="Times New Roman" w:hAnsi="Times New Roman"/>
        </w:rPr>
        <w:t>(</w:t>
      </w:r>
      <w:r>
        <w:rPr>
          <w:rFonts w:ascii="Times New Roman" w:hAnsi="Times New Roman"/>
        </w:rPr>
        <w:t>iv</w:t>
      </w:r>
      <w:r w:rsidRPr="007A1302">
        <w:rPr>
          <w:rFonts w:ascii="Times New Roman" w:hAnsi="Times New Roman"/>
        </w:rPr>
        <w:t>)</w:t>
      </w:r>
      <w:r>
        <w:rPr>
          <w:rFonts w:ascii="Times New Roman" w:hAnsi="Times New Roman"/>
        </w:rPr>
        <w:tab/>
      </w:r>
      <w:proofErr w:type="gramStart"/>
      <w:r w:rsidRPr="007A1302">
        <w:rPr>
          <w:rFonts w:ascii="Times New Roman" w:hAnsi="Times New Roman"/>
        </w:rPr>
        <w:t>provide</w:t>
      </w:r>
      <w:proofErr w:type="gramEnd"/>
      <w:r w:rsidRPr="007A1302">
        <w:rPr>
          <w:rFonts w:ascii="Times New Roman" w:hAnsi="Times New Roman"/>
        </w:rPr>
        <w:t xml:space="preserve"> information reasonably requested by the ISO, including the name and location of the Dispatchable Asset Related Demand</w:t>
      </w:r>
      <w:r>
        <w:rPr>
          <w:rFonts w:ascii="Times New Roman" w:hAnsi="Times New Roman"/>
        </w:rPr>
        <w:t>.</w:t>
      </w:r>
    </w:p>
    <w:p w14:paraId="1907BCC8" w14:textId="77777777" w:rsidR="00E04FF1" w:rsidRDefault="00E04FF1" w:rsidP="00E04FF1">
      <w:pPr>
        <w:pStyle w:val="Normal1"/>
        <w:spacing w:after="0" w:line="360" w:lineRule="auto"/>
        <w:rPr>
          <w:rFonts w:ascii="Times New Roman" w:hAnsi="Times New Roman"/>
          <w:b/>
        </w:rPr>
      </w:pPr>
      <w:r w:rsidDel="0086073A">
        <w:rPr>
          <w:rFonts w:ascii="Times New Roman" w:hAnsi="Times New Roman"/>
        </w:rPr>
        <w:t xml:space="preserve"> </w:t>
      </w:r>
    </w:p>
    <w:p w14:paraId="58E2113B" w14:textId="77777777" w:rsidR="00E04FF1" w:rsidRDefault="00E04FF1" w:rsidP="00E04FF1">
      <w:pPr>
        <w:pStyle w:val="Normal1"/>
        <w:spacing w:after="0" w:line="360" w:lineRule="auto"/>
        <w:rPr>
          <w:rFonts w:ascii="Times New Roman" w:hAnsi="Times New Roman"/>
        </w:rPr>
      </w:pPr>
      <w:r>
        <w:rPr>
          <w:rFonts w:ascii="Times New Roman" w:hAnsi="Times New Roman"/>
          <w:b/>
        </w:rPr>
        <w:t>III.1.10.6</w:t>
      </w:r>
      <w:r>
        <w:rPr>
          <w:rFonts w:ascii="Times New Roman" w:hAnsi="Times New Roman"/>
          <w:b/>
        </w:rPr>
        <w:tab/>
      </w:r>
      <w:r>
        <w:rPr>
          <w:rFonts w:ascii="Times New Roman" w:hAnsi="Times New Roman"/>
          <w:b/>
        </w:rPr>
        <w:tab/>
        <w:t>Electric Storage</w:t>
      </w:r>
    </w:p>
    <w:p w14:paraId="73BBF6B2" w14:textId="77777777" w:rsidR="00E04FF1" w:rsidRDefault="00E04FF1" w:rsidP="00E04FF1">
      <w:pPr>
        <w:pStyle w:val="Normal1"/>
        <w:spacing w:after="0" w:line="360" w:lineRule="auto"/>
        <w:rPr>
          <w:rFonts w:ascii="Times New Roman" w:hAnsi="Times New Roman"/>
        </w:rPr>
      </w:pPr>
      <w:r>
        <w:rPr>
          <w:rFonts w:ascii="Times New Roman" w:hAnsi="Times New Roman"/>
        </w:rPr>
        <w:t xml:space="preserve">A storage facility is a facility that is </w:t>
      </w:r>
      <w:r w:rsidRPr="00A1105B">
        <w:rPr>
          <w:rFonts w:ascii="Times New Roman" w:hAnsi="Times New Roman"/>
        </w:rPr>
        <w:t>capable of receiving electricity from the grid and storing the energy for later injection of electricity back to the grid. A storage facility may participate in the New England Markets as described below.</w:t>
      </w:r>
    </w:p>
    <w:p w14:paraId="0CF40AF2" w14:textId="77777777" w:rsidR="00E04FF1" w:rsidRDefault="00E04FF1" w:rsidP="00E04FF1">
      <w:pPr>
        <w:pStyle w:val="Normal1"/>
        <w:spacing w:after="0" w:line="360" w:lineRule="auto"/>
        <w:rPr>
          <w:rFonts w:ascii="Times New Roman" w:hAnsi="Times New Roman"/>
        </w:rPr>
      </w:pPr>
    </w:p>
    <w:p w14:paraId="09549832" w14:textId="77777777" w:rsidR="00E04FF1" w:rsidRPr="00A1105B" w:rsidRDefault="00E04FF1" w:rsidP="00E04FF1">
      <w:pPr>
        <w:pStyle w:val="Normal35"/>
        <w:keepNext/>
        <w:spacing w:after="0" w:line="360" w:lineRule="auto"/>
        <w:ind w:left="360" w:hanging="360"/>
        <w:rPr>
          <w:rFonts w:ascii="Times New Roman" w:hAnsi="Times New Roman"/>
        </w:rPr>
      </w:pPr>
      <w:r>
        <w:rPr>
          <w:rFonts w:ascii="Times New Roman" w:hAnsi="Times New Roman"/>
        </w:rPr>
        <w:t>(a)</w:t>
      </w:r>
      <w:r>
        <w:rPr>
          <w:rFonts w:ascii="Times New Roman" w:hAnsi="Times New Roman"/>
        </w:rPr>
        <w:tab/>
      </w:r>
      <w:r w:rsidRPr="00A1105B">
        <w:rPr>
          <w:rFonts w:ascii="Times New Roman" w:hAnsi="Times New Roman"/>
        </w:rPr>
        <w:t xml:space="preserve">A storage facility that satisfies the requirements of this subsection (a) may participate in the New England Markets as an Electric Storage Facility. An Electric Storage Facility shall: </w:t>
      </w:r>
    </w:p>
    <w:p w14:paraId="0D5F6513" w14:textId="77777777" w:rsidR="00E04FF1" w:rsidRDefault="00E04FF1" w:rsidP="00E04FF1">
      <w:pPr>
        <w:pStyle w:val="Normal35"/>
        <w:keepNext/>
        <w:spacing w:after="0" w:line="360" w:lineRule="auto"/>
        <w:ind w:left="1260" w:hanging="540"/>
        <w:rPr>
          <w:rFonts w:ascii="Times New Roman" w:hAnsi="Times New Roman"/>
        </w:rPr>
      </w:pPr>
      <w:r w:rsidRPr="00A1105B">
        <w:rPr>
          <w:rFonts w:ascii="Times New Roman" w:hAnsi="Times New Roman"/>
        </w:rPr>
        <w:t>(</w:t>
      </w:r>
      <w:proofErr w:type="gramStart"/>
      <w:r w:rsidRPr="00A1105B">
        <w:rPr>
          <w:rFonts w:ascii="Times New Roman" w:hAnsi="Times New Roman"/>
        </w:rPr>
        <w:t>i</w:t>
      </w:r>
      <w:proofErr w:type="gramEnd"/>
      <w:r w:rsidRPr="00A1105B">
        <w:rPr>
          <w:rFonts w:ascii="Times New Roman" w:hAnsi="Times New Roman"/>
        </w:rPr>
        <w:t>)</w:t>
      </w:r>
      <w:r w:rsidRPr="00A1105B">
        <w:rPr>
          <w:rFonts w:ascii="Times New Roman" w:hAnsi="Times New Roman"/>
        </w:rPr>
        <w:tab/>
      </w:r>
      <w:r w:rsidRPr="00302716">
        <w:rPr>
          <w:rFonts w:ascii="Times New Roman" w:hAnsi="Times New Roman"/>
        </w:rPr>
        <w:t>comprise one or more storage facilities at the same point of interconnection;</w:t>
      </w:r>
    </w:p>
    <w:p w14:paraId="1FB53224" w14:textId="77777777" w:rsidR="00E04FF1" w:rsidRDefault="00E04FF1" w:rsidP="00E04FF1">
      <w:pPr>
        <w:pStyle w:val="Normal35"/>
        <w:keepNext/>
        <w:spacing w:after="0" w:line="360" w:lineRule="auto"/>
        <w:ind w:left="1260" w:hanging="540"/>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have</w:t>
      </w:r>
      <w:proofErr w:type="gramEnd"/>
      <w:r>
        <w:rPr>
          <w:rFonts w:ascii="Times New Roman" w:hAnsi="Times New Roman"/>
        </w:rPr>
        <w:t xml:space="preserve"> the ability to inject at least 0.1 MW and consume at least 0.1 MW;</w:t>
      </w:r>
    </w:p>
    <w:p w14:paraId="05515750" w14:textId="77777777" w:rsidR="00E04FF1" w:rsidRDefault="00E04FF1" w:rsidP="00E04FF1">
      <w:pPr>
        <w:pStyle w:val="Normal350"/>
        <w:keepNext/>
        <w:spacing w:after="0" w:line="360" w:lineRule="auto"/>
        <w:ind w:left="1267" w:hanging="547"/>
        <w:rPr>
          <w:rFonts w:ascii="Times New Roman" w:hAnsi="Times New Roman"/>
        </w:rPr>
      </w:pPr>
      <w:r>
        <w:rPr>
          <w:rFonts w:ascii="Times New Roman" w:hAnsi="Times New Roman"/>
        </w:rPr>
        <w:t>(iii)</w:t>
      </w:r>
      <w:r>
        <w:rPr>
          <w:rFonts w:ascii="Times New Roman" w:hAnsi="Times New Roman"/>
        </w:rPr>
        <w:tab/>
      </w:r>
      <w:proofErr w:type="gramStart"/>
      <w:r>
        <w:rPr>
          <w:rFonts w:ascii="Times New Roman" w:hAnsi="Times New Roman"/>
        </w:rPr>
        <w:t>be</w:t>
      </w:r>
      <w:proofErr w:type="gramEnd"/>
      <w:r>
        <w:rPr>
          <w:rFonts w:ascii="Times New Roman" w:hAnsi="Times New Roman"/>
        </w:rPr>
        <w:t xml:space="preserve"> directly metered;</w:t>
      </w:r>
    </w:p>
    <w:p w14:paraId="1C8F4F70" w14:textId="77777777" w:rsidR="00E04FF1" w:rsidRPr="00A1105B" w:rsidRDefault="00E04FF1" w:rsidP="00E04FF1">
      <w:pPr>
        <w:pStyle w:val="Normal35"/>
        <w:keepNext/>
        <w:spacing w:after="0" w:line="360" w:lineRule="auto"/>
        <w:ind w:left="1267" w:hanging="547"/>
        <w:rPr>
          <w:rFonts w:ascii="Times New Roman" w:hAnsi="Times New Roman"/>
        </w:rPr>
      </w:pPr>
      <w:r>
        <w:rPr>
          <w:rFonts w:ascii="Times New Roman" w:hAnsi="Times New Roman"/>
        </w:rPr>
        <w:t>(iv)</w:t>
      </w:r>
      <w:r>
        <w:rPr>
          <w:rFonts w:ascii="Times New Roman" w:hAnsi="Times New Roman"/>
        </w:rPr>
        <w:tab/>
      </w:r>
      <w:proofErr w:type="gramStart"/>
      <w:r w:rsidRPr="00A1105B">
        <w:rPr>
          <w:rFonts w:ascii="Times New Roman" w:hAnsi="Times New Roman"/>
        </w:rPr>
        <w:t>be</w:t>
      </w:r>
      <w:proofErr w:type="gramEnd"/>
      <w:r w:rsidRPr="00A1105B">
        <w:rPr>
          <w:rFonts w:ascii="Times New Roman" w:hAnsi="Times New Roman"/>
        </w:rPr>
        <w:t xml:space="preserve"> registered as, and subject to all rules applicable to, a </w:t>
      </w:r>
      <w:r w:rsidRPr="00A7188A">
        <w:rPr>
          <w:rFonts w:ascii="Times New Roman" w:hAnsi="Times New Roman"/>
        </w:rPr>
        <w:t>dispatchable</w:t>
      </w:r>
      <w:r>
        <w:rPr>
          <w:rFonts w:ascii="Times New Roman" w:hAnsi="Times New Roman"/>
        </w:rPr>
        <w:t xml:space="preserve"> </w:t>
      </w:r>
      <w:r w:rsidRPr="00A1105B">
        <w:rPr>
          <w:rFonts w:ascii="Times New Roman" w:hAnsi="Times New Roman"/>
        </w:rPr>
        <w:t xml:space="preserve">Generator Asset; </w:t>
      </w:r>
    </w:p>
    <w:p w14:paraId="40E73814" w14:textId="77777777" w:rsidR="00E04FF1" w:rsidRPr="00A1105B" w:rsidRDefault="00E04FF1" w:rsidP="00E04FF1">
      <w:pPr>
        <w:pStyle w:val="Normal35"/>
        <w:keepNext/>
        <w:spacing w:after="0" w:line="360" w:lineRule="auto"/>
        <w:ind w:left="1267" w:hanging="547"/>
        <w:rPr>
          <w:rFonts w:ascii="Times New Roman" w:hAnsi="Times New Roman"/>
        </w:rPr>
      </w:pPr>
      <w:r w:rsidRPr="00A1105B">
        <w:rPr>
          <w:rFonts w:ascii="Times New Roman" w:hAnsi="Times New Roman"/>
        </w:rPr>
        <w:t>(</w:t>
      </w:r>
      <w:r>
        <w:rPr>
          <w:rFonts w:ascii="Times New Roman" w:hAnsi="Times New Roman"/>
        </w:rPr>
        <w:t>v</w:t>
      </w:r>
      <w:r w:rsidRPr="00A1105B">
        <w:rPr>
          <w:rFonts w:ascii="Times New Roman" w:hAnsi="Times New Roman"/>
        </w:rPr>
        <w:t>)</w:t>
      </w:r>
      <w:r w:rsidRPr="00A1105B">
        <w:rPr>
          <w:rFonts w:ascii="Times New Roman" w:hAnsi="Times New Roman"/>
        </w:rPr>
        <w:tab/>
      </w:r>
      <w:proofErr w:type="gramStart"/>
      <w:r w:rsidRPr="00A1105B">
        <w:rPr>
          <w:rFonts w:ascii="Times New Roman" w:hAnsi="Times New Roman"/>
        </w:rPr>
        <w:t>be</w:t>
      </w:r>
      <w:proofErr w:type="gramEnd"/>
      <w:r w:rsidRPr="00A1105B">
        <w:rPr>
          <w:rFonts w:ascii="Times New Roman" w:hAnsi="Times New Roman"/>
        </w:rPr>
        <w:t xml:space="preserve"> registered as, and subject to all rules applicable to, a DARD that represents the same equipment as the Generator Asset; </w:t>
      </w:r>
    </w:p>
    <w:p w14:paraId="015F408B" w14:textId="77777777" w:rsidR="00E04FF1" w:rsidRDefault="00E04FF1" w:rsidP="00E04FF1">
      <w:pPr>
        <w:pStyle w:val="Normal350"/>
        <w:keepNext/>
        <w:spacing w:after="0" w:line="360" w:lineRule="auto"/>
        <w:ind w:left="1267" w:hanging="547"/>
        <w:rPr>
          <w:rFonts w:ascii="Times New Roman" w:hAnsi="Times New Roman"/>
        </w:rPr>
      </w:pPr>
      <w:r w:rsidRPr="00A1105B">
        <w:rPr>
          <w:rFonts w:ascii="Times New Roman" w:hAnsi="Times New Roman"/>
        </w:rPr>
        <w:t>(</w:t>
      </w:r>
      <w:r>
        <w:rPr>
          <w:rFonts w:ascii="Times New Roman" w:hAnsi="Times New Roman"/>
        </w:rPr>
        <w:t>vi</w:t>
      </w:r>
      <w:r w:rsidRPr="00A1105B">
        <w:rPr>
          <w:rFonts w:ascii="Times New Roman" w:hAnsi="Times New Roman"/>
        </w:rPr>
        <w:t xml:space="preserve">) </w:t>
      </w:r>
      <w:r w:rsidRPr="00A1105B">
        <w:rPr>
          <w:rFonts w:ascii="Times New Roman" w:hAnsi="Times New Roman"/>
        </w:rPr>
        <w:tab/>
      </w:r>
      <w:proofErr w:type="gramStart"/>
      <w:r w:rsidRPr="00A1105B">
        <w:rPr>
          <w:rFonts w:ascii="Times New Roman" w:hAnsi="Times New Roman"/>
        </w:rPr>
        <w:t>settle</w:t>
      </w:r>
      <w:proofErr w:type="gramEnd"/>
      <w:r w:rsidRPr="00A1105B">
        <w:rPr>
          <w:rFonts w:ascii="Times New Roman" w:hAnsi="Times New Roman"/>
        </w:rPr>
        <w:t xml:space="preserve"> its injection of electricity to the grid as a Generator Asset and its receipt of electricity from the grid as a DARD;</w:t>
      </w:r>
      <w:r w:rsidRPr="0084030A">
        <w:rPr>
          <w:rFonts w:ascii="Times New Roman" w:hAnsi="Times New Roman"/>
        </w:rPr>
        <w:t xml:space="preserve"> </w:t>
      </w:r>
    </w:p>
    <w:p w14:paraId="3E3BCFD7" w14:textId="77777777" w:rsidR="00E04FF1" w:rsidRPr="00A1105B" w:rsidRDefault="00E04FF1" w:rsidP="00E04FF1">
      <w:pPr>
        <w:pStyle w:val="Normal35"/>
        <w:keepNext/>
        <w:spacing w:after="0" w:line="360" w:lineRule="auto"/>
        <w:ind w:left="1267" w:hanging="547"/>
        <w:rPr>
          <w:rFonts w:ascii="Times New Roman" w:hAnsi="Times New Roman"/>
        </w:rPr>
      </w:pPr>
      <w:r>
        <w:rPr>
          <w:rFonts w:ascii="Times New Roman" w:hAnsi="Times New Roman"/>
        </w:rPr>
        <w:t>(vii</w:t>
      </w:r>
      <w:r w:rsidRPr="00975512">
        <w:rPr>
          <w:rFonts w:ascii="Times New Roman" w:hAnsi="Times New Roman"/>
        </w:rPr>
        <w:t>)  not be precluded from providing retail services so long as it is able to fulfi</w:t>
      </w:r>
      <w:r>
        <w:rPr>
          <w:rFonts w:ascii="Times New Roman" w:hAnsi="Times New Roman"/>
        </w:rPr>
        <w:t>l</w:t>
      </w:r>
      <w:r w:rsidRPr="00975512">
        <w:rPr>
          <w:rFonts w:ascii="Times New Roman" w:hAnsi="Times New Roman"/>
        </w:rPr>
        <w:t xml:space="preserve">l its wholesale </w:t>
      </w:r>
      <w:r>
        <w:rPr>
          <w:rFonts w:ascii="Times New Roman" w:hAnsi="Times New Roman"/>
        </w:rPr>
        <w:t>Energy M</w:t>
      </w:r>
      <w:r w:rsidRPr="00975512">
        <w:rPr>
          <w:rFonts w:ascii="Times New Roman" w:hAnsi="Times New Roman"/>
        </w:rPr>
        <w:t xml:space="preserve">arket </w:t>
      </w:r>
      <w:r>
        <w:rPr>
          <w:rFonts w:ascii="Times New Roman" w:hAnsi="Times New Roman"/>
        </w:rPr>
        <w:t xml:space="preserve">and Forward Capacity Market </w:t>
      </w:r>
      <w:r w:rsidRPr="00975512">
        <w:rPr>
          <w:rFonts w:ascii="Times New Roman" w:hAnsi="Times New Roman"/>
        </w:rPr>
        <w:t>obligations</w:t>
      </w:r>
      <w:r>
        <w:rPr>
          <w:rFonts w:ascii="Times New Roman" w:hAnsi="Times New Roman"/>
        </w:rPr>
        <w:t xml:space="preserve"> including, but not limited to, satisfying meter data reporting requirements and notifying the ISO of any changes to operational capabilities</w:t>
      </w:r>
      <w:r w:rsidRPr="00975512">
        <w:rPr>
          <w:rFonts w:ascii="Times New Roman" w:hAnsi="Times New Roman"/>
        </w:rPr>
        <w:t>;</w:t>
      </w:r>
      <w:r w:rsidRPr="003706E7">
        <w:rPr>
          <w:rFonts w:ascii="Times New Roman" w:hAnsi="Times New Roman"/>
        </w:rPr>
        <w:t xml:space="preserve"> </w:t>
      </w:r>
      <w:r w:rsidRPr="00A1105B">
        <w:rPr>
          <w:rFonts w:ascii="Times New Roman" w:hAnsi="Times New Roman"/>
        </w:rPr>
        <w:t xml:space="preserve"> and </w:t>
      </w:r>
    </w:p>
    <w:p w14:paraId="17A13F8E" w14:textId="77777777" w:rsidR="00E04FF1" w:rsidRDefault="00E04FF1" w:rsidP="00E04FF1">
      <w:pPr>
        <w:pStyle w:val="Normal1"/>
        <w:tabs>
          <w:tab w:val="left" w:pos="720"/>
        </w:tabs>
        <w:spacing w:after="0" w:line="360" w:lineRule="auto"/>
        <w:ind w:left="1260" w:hanging="540"/>
        <w:rPr>
          <w:rFonts w:ascii="Times New Roman" w:hAnsi="Times New Roman"/>
        </w:rPr>
      </w:pPr>
      <w:r w:rsidRPr="00A1105B">
        <w:rPr>
          <w:rFonts w:ascii="Times New Roman" w:hAnsi="Times New Roman"/>
        </w:rPr>
        <w:t>(v</w:t>
      </w:r>
      <w:r>
        <w:rPr>
          <w:rFonts w:ascii="Times New Roman" w:hAnsi="Times New Roman"/>
        </w:rPr>
        <w:t>iii</w:t>
      </w:r>
      <w:r w:rsidRPr="00A1105B">
        <w:rPr>
          <w:rFonts w:ascii="Times New Roman" w:hAnsi="Times New Roman"/>
        </w:rPr>
        <w:t xml:space="preserve">) </w:t>
      </w:r>
      <w:r w:rsidRPr="00A1105B">
        <w:rPr>
          <w:rFonts w:ascii="Times New Roman" w:hAnsi="Times New Roman"/>
        </w:rPr>
        <w:tab/>
      </w:r>
      <w:proofErr w:type="gramStart"/>
      <w:r w:rsidRPr="00A1105B">
        <w:rPr>
          <w:rFonts w:ascii="Times New Roman" w:hAnsi="Times New Roman"/>
        </w:rPr>
        <w:t>meet</w:t>
      </w:r>
      <w:proofErr w:type="gramEnd"/>
      <w:r w:rsidRPr="00A1105B">
        <w:rPr>
          <w:rFonts w:ascii="Times New Roman" w:hAnsi="Times New Roman"/>
        </w:rPr>
        <w:t xml:space="preserve"> the requirements of either a Binary Storage Facility or a Continuous Storage Facility, as described in subsections (b) and (c) below.</w:t>
      </w:r>
    </w:p>
    <w:p w14:paraId="200FDE5D" w14:textId="77777777" w:rsidR="00E04FF1" w:rsidRDefault="00E04FF1" w:rsidP="00E04FF1">
      <w:pPr>
        <w:pStyle w:val="Normal1"/>
        <w:tabs>
          <w:tab w:val="left" w:pos="720"/>
        </w:tabs>
        <w:spacing w:after="0" w:line="360" w:lineRule="auto"/>
        <w:ind w:left="1260" w:hanging="540"/>
        <w:rPr>
          <w:rFonts w:ascii="Times New Roman" w:hAnsi="Times New Roman"/>
        </w:rPr>
      </w:pPr>
    </w:p>
    <w:p w14:paraId="1BD25CF8" w14:textId="77777777" w:rsidR="00E04FF1" w:rsidRDefault="00E04FF1" w:rsidP="00E04FF1">
      <w:pPr>
        <w:pStyle w:val="Normal1"/>
        <w:tabs>
          <w:tab w:val="left" w:pos="360"/>
        </w:tabs>
        <w:spacing w:after="0" w:line="360" w:lineRule="auto"/>
        <w:ind w:left="360" w:hanging="360"/>
        <w:rPr>
          <w:rFonts w:ascii="Times New Roman" w:hAnsi="Times New Roman"/>
        </w:rPr>
      </w:pPr>
      <w:r>
        <w:rPr>
          <w:rFonts w:ascii="Times New Roman" w:hAnsi="Times New Roman"/>
        </w:rPr>
        <w:t>(b)</w:t>
      </w:r>
      <w:r>
        <w:rPr>
          <w:rFonts w:ascii="Times New Roman" w:hAnsi="Times New Roman"/>
        </w:rPr>
        <w:tab/>
        <w:t>A storage facility that satisfies the requirements of this subsection (b) may participate in the New England Markets as a Binary Storage Facility. A Binary Storage Facility shall:</w:t>
      </w:r>
    </w:p>
    <w:p w14:paraId="70455EFF" w14:textId="77777777" w:rsidR="00E04FF1" w:rsidRDefault="00E04FF1" w:rsidP="00E04FF1">
      <w:pPr>
        <w:pStyle w:val="Normal1"/>
        <w:spacing w:after="0" w:line="360" w:lineRule="auto"/>
        <w:ind w:left="1170" w:hanging="450"/>
        <w:rPr>
          <w:rFonts w:ascii="Times New Roman" w:hAnsi="Times New Roman"/>
        </w:rPr>
      </w:pPr>
      <w:r>
        <w:rPr>
          <w:rFonts w:ascii="Times New Roman" w:hAnsi="Times New Roman"/>
        </w:rPr>
        <w:t>(i)</w:t>
      </w:r>
      <w:r>
        <w:rPr>
          <w:rFonts w:ascii="Times New Roman" w:hAnsi="Times New Roman"/>
        </w:rPr>
        <w:tab/>
      </w:r>
      <w:proofErr w:type="gramStart"/>
      <w:r>
        <w:rPr>
          <w:rFonts w:ascii="Times New Roman" w:hAnsi="Times New Roman"/>
        </w:rPr>
        <w:t>satisfy</w:t>
      </w:r>
      <w:proofErr w:type="gramEnd"/>
      <w:r>
        <w:rPr>
          <w:rFonts w:ascii="Times New Roman" w:hAnsi="Times New Roman"/>
        </w:rPr>
        <w:t xml:space="preserve"> the requirements applicable to an Electric Storage Facility; and</w:t>
      </w:r>
    </w:p>
    <w:p w14:paraId="305A52BA" w14:textId="77777777" w:rsidR="00E04FF1" w:rsidRDefault="00E04FF1" w:rsidP="00E04FF1">
      <w:pPr>
        <w:pStyle w:val="Normal1"/>
        <w:spacing w:after="0" w:line="360" w:lineRule="auto"/>
        <w:ind w:left="1170" w:hanging="450"/>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offer</w:t>
      </w:r>
      <w:proofErr w:type="gramEnd"/>
      <w:r>
        <w:rPr>
          <w:rFonts w:ascii="Times New Roman" w:hAnsi="Times New Roman"/>
        </w:rPr>
        <w:t xml:space="preserve"> its Generator Asset and DARD into the Energy Market as Rapid Response Pricing Assets; and</w:t>
      </w:r>
    </w:p>
    <w:p w14:paraId="1424673D" w14:textId="77777777" w:rsidR="00E04FF1" w:rsidRPr="00A7188A" w:rsidRDefault="00E04FF1" w:rsidP="00E04FF1">
      <w:pPr>
        <w:pStyle w:val="Normal1"/>
        <w:spacing w:after="0" w:line="360" w:lineRule="auto"/>
        <w:ind w:left="1170" w:hanging="450"/>
        <w:rPr>
          <w:rFonts w:ascii="Times New Roman" w:hAnsi="Times New Roman"/>
        </w:rPr>
      </w:pPr>
      <w:r>
        <w:rPr>
          <w:rFonts w:ascii="Times New Roman" w:hAnsi="Times New Roman"/>
        </w:rPr>
        <w:t>(iii)</w:t>
      </w:r>
      <w:r>
        <w:rPr>
          <w:rFonts w:ascii="Times New Roman" w:hAnsi="Times New Roman"/>
        </w:rPr>
        <w:tab/>
      </w:r>
      <w:proofErr w:type="gramStart"/>
      <w:r w:rsidRPr="00991E45">
        <w:rPr>
          <w:rFonts w:ascii="Times New Roman" w:hAnsi="Times New Roman"/>
        </w:rPr>
        <w:t>be</w:t>
      </w:r>
      <w:proofErr w:type="gramEnd"/>
      <w:r w:rsidRPr="00991E45">
        <w:rPr>
          <w:rFonts w:ascii="Times New Roman" w:hAnsi="Times New Roman"/>
        </w:rPr>
        <w:t xml:space="preserve"> issued Dispatch Instructions in a manner that ensures the </w:t>
      </w:r>
      <w:r>
        <w:rPr>
          <w:rFonts w:ascii="Times New Roman" w:hAnsi="Times New Roman"/>
        </w:rPr>
        <w:t>facility</w:t>
      </w:r>
      <w:r w:rsidRPr="00991E45">
        <w:rPr>
          <w:rFonts w:ascii="Times New Roman" w:hAnsi="Times New Roman"/>
        </w:rPr>
        <w:t xml:space="preserve"> is not required to consume and inject simultaneously</w:t>
      </w:r>
      <w:r>
        <w:rPr>
          <w:rFonts w:ascii="Times New Roman" w:hAnsi="Times New Roman"/>
        </w:rPr>
        <w:t>.</w:t>
      </w:r>
    </w:p>
    <w:p w14:paraId="53995571" w14:textId="77777777" w:rsidR="00E04FF1" w:rsidRDefault="00E04FF1" w:rsidP="00E04FF1">
      <w:pPr>
        <w:pStyle w:val="Normal1"/>
        <w:spacing w:after="0" w:line="360" w:lineRule="auto"/>
        <w:rPr>
          <w:rFonts w:ascii="Times New Roman" w:hAnsi="Times New Roman"/>
          <w:b/>
        </w:rPr>
      </w:pPr>
    </w:p>
    <w:p w14:paraId="3C6FB86D" w14:textId="77777777" w:rsidR="00E04FF1" w:rsidRDefault="00E04FF1" w:rsidP="001D3693">
      <w:pPr>
        <w:pStyle w:val="Normal1"/>
        <w:numPr>
          <w:ilvl w:val="0"/>
          <w:numId w:val="27"/>
        </w:numPr>
        <w:spacing w:after="0" w:line="360" w:lineRule="auto"/>
        <w:rPr>
          <w:rFonts w:ascii="Times New Roman" w:hAnsi="Times New Roman"/>
        </w:rPr>
      </w:pPr>
      <w:r>
        <w:rPr>
          <w:rFonts w:ascii="Times New Roman" w:hAnsi="Times New Roman"/>
        </w:rPr>
        <w:t>A storage facility that satisfies the requirements of this subsection (c) may participate in the New England Markets as a Continuous Storage Facility. A Continuous Storage Facility shall:</w:t>
      </w:r>
    </w:p>
    <w:p w14:paraId="2503086A" w14:textId="77777777" w:rsidR="00E04FF1" w:rsidRPr="00A1105B" w:rsidRDefault="00E04FF1" w:rsidP="001D3693">
      <w:pPr>
        <w:pStyle w:val="Normal35"/>
        <w:keepNext/>
        <w:numPr>
          <w:ilvl w:val="0"/>
          <w:numId w:val="17"/>
        </w:numPr>
        <w:spacing w:after="0" w:line="360" w:lineRule="auto"/>
        <w:ind w:left="1260" w:hanging="540"/>
        <w:rPr>
          <w:rFonts w:ascii="Times New Roman" w:hAnsi="Times New Roman"/>
        </w:rPr>
      </w:pPr>
      <w:r w:rsidRPr="00A1105B">
        <w:rPr>
          <w:rFonts w:ascii="Times New Roman" w:hAnsi="Times New Roman"/>
        </w:rPr>
        <w:lastRenderedPageBreak/>
        <w:t>satisfy the requirements applicable to an Electric Storage Facility;</w:t>
      </w:r>
    </w:p>
    <w:p w14:paraId="006683AF" w14:textId="77777777" w:rsidR="00E04FF1" w:rsidRDefault="00E04FF1" w:rsidP="001D3693">
      <w:pPr>
        <w:pStyle w:val="Normal35"/>
        <w:keepNext/>
        <w:numPr>
          <w:ilvl w:val="0"/>
          <w:numId w:val="31"/>
        </w:numPr>
        <w:spacing w:after="0" w:line="360" w:lineRule="auto"/>
        <w:ind w:left="1260" w:hanging="540"/>
        <w:rPr>
          <w:rFonts w:ascii="Times New Roman" w:hAnsi="Times New Roman"/>
        </w:rPr>
      </w:pPr>
      <w:r w:rsidRPr="00A1105B">
        <w:rPr>
          <w:rFonts w:ascii="Times New Roman" w:hAnsi="Times New Roman"/>
        </w:rPr>
        <w:t>be registered</w:t>
      </w:r>
      <w:r>
        <w:rPr>
          <w:rFonts w:ascii="Times New Roman" w:hAnsi="Times New Roman"/>
        </w:rPr>
        <w:t xml:space="preserve"> </w:t>
      </w:r>
      <w:r w:rsidRPr="00A1105B">
        <w:rPr>
          <w:rFonts w:ascii="Times New Roman" w:hAnsi="Times New Roman"/>
        </w:rPr>
        <w:t xml:space="preserve">as, </w:t>
      </w:r>
      <w:r w:rsidRPr="003378DF">
        <w:rPr>
          <w:rFonts w:ascii="Times New Roman" w:hAnsi="Times New Roman"/>
        </w:rPr>
        <w:t>may provide Regulation as, and is s</w:t>
      </w:r>
      <w:r w:rsidRPr="00A1105B">
        <w:rPr>
          <w:rFonts w:ascii="Times New Roman" w:hAnsi="Times New Roman"/>
        </w:rPr>
        <w:t>ubject to all rules applicable to, an ATRR that represents the same equipment as the</w:t>
      </w:r>
      <w:r>
        <w:rPr>
          <w:rFonts w:ascii="Times New Roman" w:hAnsi="Times New Roman"/>
        </w:rPr>
        <w:t xml:space="preserve"> Generator Asset and DARD;</w:t>
      </w:r>
    </w:p>
    <w:p w14:paraId="77D67463" w14:textId="77777777" w:rsidR="00E04FF1" w:rsidRDefault="00E04FF1" w:rsidP="001D3693">
      <w:pPr>
        <w:pStyle w:val="Normal35"/>
        <w:keepNext/>
        <w:numPr>
          <w:ilvl w:val="0"/>
          <w:numId w:val="31"/>
        </w:numPr>
        <w:spacing w:after="0" w:line="360" w:lineRule="auto"/>
        <w:ind w:left="1260" w:hanging="540"/>
        <w:rPr>
          <w:rFonts w:ascii="Times New Roman" w:hAnsi="Times New Roman"/>
        </w:rPr>
      </w:pPr>
      <w:r w:rsidRPr="00DE30F5">
        <w:rPr>
          <w:rFonts w:ascii="Times New Roman" w:hAnsi="Times New Roman"/>
        </w:rPr>
        <w:t>be capable of transitioning between the facility’s maximum output and maximum consumption (</w:t>
      </w:r>
      <w:r>
        <w:rPr>
          <w:rFonts w:ascii="Times New Roman" w:hAnsi="Times New Roman"/>
        </w:rPr>
        <w:t>and</w:t>
      </w:r>
      <w:r w:rsidRPr="00DE30F5">
        <w:rPr>
          <w:rFonts w:ascii="Times New Roman" w:hAnsi="Times New Roman"/>
        </w:rPr>
        <w:t xml:space="preserve"> vice versa) in </w:t>
      </w:r>
      <w:r w:rsidRPr="003378DF">
        <w:rPr>
          <w:rFonts w:ascii="Times New Roman" w:hAnsi="Times New Roman"/>
        </w:rPr>
        <w:t>ten</w:t>
      </w:r>
      <w:r w:rsidRPr="00DE30F5">
        <w:rPr>
          <w:rFonts w:ascii="Times New Roman" w:hAnsi="Times New Roman"/>
        </w:rPr>
        <w:t xml:space="preserve"> minutes or less;</w:t>
      </w:r>
    </w:p>
    <w:p w14:paraId="793BF36C" w14:textId="77777777" w:rsidR="00E04FF1" w:rsidRDefault="00E04FF1" w:rsidP="001D3693">
      <w:pPr>
        <w:pStyle w:val="Normal35"/>
        <w:keepNext/>
        <w:numPr>
          <w:ilvl w:val="0"/>
          <w:numId w:val="31"/>
        </w:numPr>
        <w:spacing w:after="0" w:line="360" w:lineRule="auto"/>
        <w:ind w:left="1260" w:hanging="540"/>
        <w:rPr>
          <w:rFonts w:ascii="Times New Roman" w:hAnsi="Times New Roman"/>
        </w:rPr>
      </w:pPr>
      <w:r w:rsidRPr="00DE30F5">
        <w:rPr>
          <w:rFonts w:ascii="Times New Roman" w:hAnsi="Times New Roman"/>
        </w:rPr>
        <w:t>not utilize storage capability that is shared with another Generator Asset, DARD or ATRR;</w:t>
      </w:r>
    </w:p>
    <w:p w14:paraId="0BF66F66" w14:textId="77777777" w:rsidR="00E04FF1" w:rsidRDefault="00E04FF1" w:rsidP="001D3693">
      <w:pPr>
        <w:pStyle w:val="Normal35"/>
        <w:keepNext/>
        <w:numPr>
          <w:ilvl w:val="0"/>
          <w:numId w:val="31"/>
        </w:numPr>
        <w:spacing w:after="0" w:line="360" w:lineRule="auto"/>
        <w:ind w:left="1260" w:hanging="540"/>
        <w:rPr>
          <w:rFonts w:ascii="Times New Roman" w:hAnsi="Times New Roman"/>
        </w:rPr>
      </w:pPr>
      <w:r w:rsidRPr="00DE30F5">
        <w:rPr>
          <w:rFonts w:ascii="Times New Roman" w:hAnsi="Times New Roman"/>
        </w:rPr>
        <w:t xml:space="preserve">specify </w:t>
      </w:r>
      <w:r>
        <w:rPr>
          <w:rFonts w:ascii="Times New Roman" w:hAnsi="Times New Roman"/>
        </w:rPr>
        <w:t xml:space="preserve">in </w:t>
      </w:r>
      <w:r w:rsidRPr="00DE30F5">
        <w:rPr>
          <w:rFonts w:ascii="Times New Roman" w:hAnsi="Times New Roman"/>
        </w:rPr>
        <w:t>Supply Offers a zero MW value for Economic Minimum Limit and Emergency Minimum Limit</w:t>
      </w:r>
      <w:r>
        <w:rPr>
          <w:rFonts w:ascii="Times New Roman" w:hAnsi="Times New Roman"/>
        </w:rPr>
        <w:t xml:space="preserve"> </w:t>
      </w:r>
      <w:r w:rsidRPr="00DE30F5">
        <w:rPr>
          <w:rFonts w:ascii="Times New Roman" w:hAnsi="Times New Roman"/>
        </w:rPr>
        <w:t>(except for Generator Assets undergoing Facility and Equipment Testing or auditing); a zero time value for Minimum Run Time, Minimum Down Time, Notification Time, and Start-Up Time; and a zero cost value for Start-Up Fee and No-Load Fee;</w:t>
      </w:r>
    </w:p>
    <w:p w14:paraId="081C4498" w14:textId="77777777" w:rsidR="00E04FF1" w:rsidRDefault="00E04FF1" w:rsidP="001D3693">
      <w:pPr>
        <w:pStyle w:val="Normal35"/>
        <w:keepNext/>
        <w:numPr>
          <w:ilvl w:val="0"/>
          <w:numId w:val="31"/>
        </w:numPr>
        <w:spacing w:after="0" w:line="360" w:lineRule="auto"/>
        <w:ind w:left="1260" w:hanging="540"/>
        <w:rPr>
          <w:rFonts w:ascii="Times New Roman" w:hAnsi="Times New Roman"/>
        </w:rPr>
      </w:pPr>
      <w:r w:rsidRPr="00DE30F5">
        <w:rPr>
          <w:rFonts w:ascii="Times New Roman" w:hAnsi="Times New Roman"/>
        </w:rPr>
        <w:t xml:space="preserve">specify </w:t>
      </w:r>
      <w:r>
        <w:rPr>
          <w:rFonts w:ascii="Times New Roman" w:hAnsi="Times New Roman"/>
        </w:rPr>
        <w:t xml:space="preserve">in </w:t>
      </w:r>
      <w:r w:rsidRPr="00DE30F5">
        <w:rPr>
          <w:rFonts w:ascii="Times New Roman" w:hAnsi="Times New Roman"/>
        </w:rPr>
        <w:t>Demand Bids a zero MW valu</w:t>
      </w:r>
      <w:r>
        <w:rPr>
          <w:rFonts w:ascii="Times New Roman" w:hAnsi="Times New Roman"/>
        </w:rPr>
        <w:t>e for Minimum Consumption Limit</w:t>
      </w:r>
      <w:r w:rsidRPr="00DE30F5">
        <w:rPr>
          <w:rFonts w:ascii="Times New Roman" w:hAnsi="Times New Roman"/>
        </w:rPr>
        <w:t xml:space="preserve"> (except for DARDs undergoing Facility and Equipment Testing or auditing)</w:t>
      </w:r>
      <w:r>
        <w:rPr>
          <w:rFonts w:ascii="Times New Roman" w:hAnsi="Times New Roman"/>
        </w:rPr>
        <w:t xml:space="preserve"> </w:t>
      </w:r>
      <w:r w:rsidRPr="00DE30F5">
        <w:rPr>
          <w:rFonts w:ascii="Times New Roman" w:hAnsi="Times New Roman"/>
        </w:rPr>
        <w:t>and a zero time value for</w:t>
      </w:r>
      <w:r>
        <w:rPr>
          <w:rStyle w:val="CommentReference"/>
        </w:rPr>
        <w:t xml:space="preserve"> </w:t>
      </w:r>
      <w:r w:rsidRPr="00DE30F5">
        <w:rPr>
          <w:rFonts w:ascii="Times New Roman" w:hAnsi="Times New Roman"/>
        </w:rPr>
        <w:t xml:space="preserve">Minimum Run Time and Minimum Down Time; </w:t>
      </w:r>
    </w:p>
    <w:p w14:paraId="3F8038F6" w14:textId="77777777" w:rsidR="00E04FF1" w:rsidRDefault="00E04FF1" w:rsidP="001D3693">
      <w:pPr>
        <w:pStyle w:val="Normal1"/>
        <w:numPr>
          <w:ilvl w:val="0"/>
          <w:numId w:val="31"/>
        </w:numPr>
        <w:spacing w:after="0" w:line="360" w:lineRule="auto"/>
        <w:ind w:left="1260" w:hanging="540"/>
        <w:rPr>
          <w:rFonts w:ascii="Times New Roman" w:hAnsi="Times New Roman"/>
        </w:rPr>
      </w:pPr>
      <w:r>
        <w:rPr>
          <w:rFonts w:ascii="Times New Roman" w:hAnsi="Times New Roman"/>
        </w:rPr>
        <w:t>be Self-Scheduled in the Day-Ahead Energy Market and Real-Time Energy Market, and operate in an on-line state, unless the facility is declared unavailable by the Market Participant; and</w:t>
      </w:r>
    </w:p>
    <w:p w14:paraId="3516029F" w14:textId="77777777" w:rsidR="00E04FF1" w:rsidRDefault="00E04FF1" w:rsidP="001D3693">
      <w:pPr>
        <w:pStyle w:val="Normal1"/>
        <w:numPr>
          <w:ilvl w:val="0"/>
          <w:numId w:val="31"/>
        </w:numPr>
        <w:spacing w:after="0" w:line="360" w:lineRule="auto"/>
        <w:ind w:left="1260" w:hanging="540"/>
        <w:rPr>
          <w:rFonts w:ascii="Times New Roman" w:hAnsi="Times New Roman"/>
        </w:rPr>
      </w:pPr>
      <w:proofErr w:type="gramStart"/>
      <w:r>
        <w:rPr>
          <w:rFonts w:ascii="Times New Roman" w:hAnsi="Times New Roman"/>
        </w:rPr>
        <w:t>be</w:t>
      </w:r>
      <w:proofErr w:type="gramEnd"/>
      <w:r>
        <w:rPr>
          <w:rFonts w:ascii="Times New Roman" w:hAnsi="Times New Roman"/>
        </w:rPr>
        <w:t xml:space="preserve"> issued a combined dispatch control signal equal to the Desired Dispatch Point (of the Generator Asset) minus the Desired Dispatch Point (of the DARD) plus the AGC </w:t>
      </w:r>
      <w:proofErr w:type="spellStart"/>
      <w:r>
        <w:rPr>
          <w:rFonts w:ascii="Times New Roman" w:hAnsi="Times New Roman"/>
        </w:rPr>
        <w:t>SetPoint</w:t>
      </w:r>
      <w:proofErr w:type="spellEnd"/>
      <w:r>
        <w:rPr>
          <w:rFonts w:ascii="Times New Roman" w:hAnsi="Times New Roman"/>
        </w:rPr>
        <w:t xml:space="preserve"> (of the ATRR).</w:t>
      </w:r>
    </w:p>
    <w:p w14:paraId="286F4BA7" w14:textId="77777777" w:rsidR="00E04FF1" w:rsidRDefault="00E04FF1" w:rsidP="00E04FF1">
      <w:pPr>
        <w:pStyle w:val="Normal1"/>
        <w:spacing w:after="0" w:line="360" w:lineRule="auto"/>
        <w:rPr>
          <w:rFonts w:ascii="Times New Roman" w:hAnsi="Times New Roman"/>
        </w:rPr>
      </w:pPr>
    </w:p>
    <w:p w14:paraId="50B620DB" w14:textId="77777777" w:rsidR="00E04FF1" w:rsidRDefault="00E04FF1" w:rsidP="001D3693">
      <w:pPr>
        <w:pStyle w:val="Normal130"/>
        <w:numPr>
          <w:ilvl w:val="0"/>
          <w:numId w:val="27"/>
        </w:numPr>
        <w:spacing w:after="0" w:line="360" w:lineRule="auto"/>
        <w:rPr>
          <w:rFonts w:ascii="Times New Roman" w:hAnsi="Times New Roman"/>
        </w:rPr>
      </w:pPr>
      <w:r w:rsidRPr="00325090">
        <w:rPr>
          <w:rFonts w:ascii="Times New Roman" w:hAnsi="Times New Roman"/>
        </w:rPr>
        <w:t xml:space="preserve">In clearing the Day-Ahead Energy Market, the ISO will </w:t>
      </w:r>
      <w:r w:rsidRPr="005A4C3C">
        <w:rPr>
          <w:rFonts w:ascii="Times New Roman" w:hAnsi="Times New Roman"/>
        </w:rPr>
        <w:t>respect Electric Storage Facility Initial State of Charge, Round Trip Efficiency, Maximum State of Charge, and Minimum State of Charge</w:t>
      </w:r>
      <w:r w:rsidRPr="00325090">
        <w:rPr>
          <w:rFonts w:ascii="Times New Roman" w:hAnsi="Times New Roman"/>
        </w:rPr>
        <w:t>.</w:t>
      </w:r>
    </w:p>
    <w:p w14:paraId="76174D91" w14:textId="77777777" w:rsidR="00E04FF1" w:rsidRPr="00325090" w:rsidRDefault="00E04FF1" w:rsidP="00E04FF1">
      <w:pPr>
        <w:pStyle w:val="Normal130"/>
        <w:spacing w:after="0" w:line="360" w:lineRule="auto"/>
        <w:ind w:left="360"/>
        <w:rPr>
          <w:rFonts w:ascii="Times New Roman" w:hAnsi="Times New Roman"/>
        </w:rPr>
      </w:pPr>
    </w:p>
    <w:p w14:paraId="7707B5F9" w14:textId="77777777" w:rsidR="00E04FF1" w:rsidRPr="00B02138" w:rsidRDefault="00E04FF1" w:rsidP="001D3693">
      <w:pPr>
        <w:pStyle w:val="Normal130"/>
        <w:numPr>
          <w:ilvl w:val="0"/>
          <w:numId w:val="27"/>
        </w:numPr>
        <w:spacing w:after="0" w:line="360" w:lineRule="auto"/>
        <w:rPr>
          <w:rFonts w:ascii="Times New Roman" w:hAnsi="Times New Roman"/>
        </w:rPr>
      </w:pPr>
      <w:r>
        <w:rPr>
          <w:rFonts w:ascii="Times New Roman" w:hAnsi="Times New Roman"/>
        </w:rPr>
        <w:t xml:space="preserve">A storage facility shall </w:t>
      </w:r>
      <w:r w:rsidRPr="00495969">
        <w:rPr>
          <w:rFonts w:ascii="Times New Roman" w:hAnsi="Times New Roman"/>
        </w:rPr>
        <w:t xml:space="preserve">comply </w:t>
      </w:r>
      <w:r w:rsidRPr="00B02138">
        <w:rPr>
          <w:rFonts w:ascii="Times New Roman" w:hAnsi="Times New Roman"/>
        </w:rPr>
        <w:t xml:space="preserve">with all applicable registration, metering, and accounting rules </w:t>
      </w:r>
      <w:r w:rsidRPr="006C3AEC">
        <w:rPr>
          <w:rFonts w:ascii="Times New Roman" w:hAnsi="Times New Roman"/>
        </w:rPr>
        <w:t>including, but not limited to, the following</w:t>
      </w:r>
      <w:r w:rsidRPr="00B02138">
        <w:rPr>
          <w:rFonts w:ascii="Times New Roman" w:hAnsi="Times New Roman"/>
        </w:rPr>
        <w:t xml:space="preserve">: </w:t>
      </w:r>
    </w:p>
    <w:p w14:paraId="7DDD0CDC" w14:textId="77777777" w:rsidR="00E04FF1" w:rsidRPr="00B02138" w:rsidRDefault="00E04FF1" w:rsidP="001D3693">
      <w:pPr>
        <w:pStyle w:val="00BodyText1"/>
        <w:numPr>
          <w:ilvl w:val="1"/>
          <w:numId w:val="32"/>
        </w:numPr>
        <w:spacing w:after="0" w:line="360" w:lineRule="auto"/>
        <w:ind w:left="1267" w:hanging="547"/>
        <w:rPr>
          <w:rFonts w:ascii="Times New Roman" w:hAnsi="Times New Roman"/>
          <w:sz w:val="22"/>
          <w:szCs w:val="22"/>
        </w:rPr>
      </w:pPr>
      <w:r w:rsidRPr="006C3AEC">
        <w:rPr>
          <w:rFonts w:ascii="Times New Roman" w:hAnsi="Times New Roman"/>
          <w:sz w:val="22"/>
          <w:szCs w:val="22"/>
        </w:rPr>
        <w:t>A Market Participant wishing to purchase energy from the ISO-administered wholesale markets must first, jointly with its Host Participant, register one or more wholesale Load Assets with the ISO as described in ISO New England Manual M-28 and ISO New England Manual M-RPA</w:t>
      </w:r>
      <w:r w:rsidRPr="00B02138">
        <w:rPr>
          <w:rFonts w:ascii="Times New Roman" w:hAnsi="Times New Roman"/>
          <w:sz w:val="22"/>
          <w:szCs w:val="22"/>
        </w:rPr>
        <w:t xml:space="preserve">; where the Market Participant wishes to register an Electric Storage Facility, the registered Load Asset must be a DARD. </w:t>
      </w:r>
    </w:p>
    <w:p w14:paraId="24435A6C" w14:textId="77777777" w:rsidR="00E04FF1" w:rsidRPr="00B02138" w:rsidRDefault="00E04FF1" w:rsidP="001D3693">
      <w:pPr>
        <w:pStyle w:val="00BodyText1"/>
        <w:numPr>
          <w:ilvl w:val="1"/>
          <w:numId w:val="32"/>
        </w:numPr>
        <w:spacing w:after="0" w:line="360" w:lineRule="auto"/>
        <w:ind w:left="1267" w:hanging="547"/>
        <w:rPr>
          <w:rFonts w:ascii="Times New Roman" w:hAnsi="Times New Roman"/>
          <w:sz w:val="22"/>
          <w:szCs w:val="22"/>
        </w:rPr>
      </w:pPr>
      <w:r w:rsidRPr="00B02138">
        <w:rPr>
          <w:rStyle w:val="CommentReference"/>
          <w:rFonts w:ascii="Times New Roman" w:hAnsi="Times New Roman"/>
          <w:sz w:val="22"/>
          <w:szCs w:val="22"/>
        </w:rPr>
        <w:t xml:space="preserve">A </w:t>
      </w:r>
      <w:r w:rsidRPr="00B02138">
        <w:rPr>
          <w:rFonts w:ascii="Times New Roman" w:hAnsi="Times New Roman"/>
          <w:sz w:val="22"/>
          <w:szCs w:val="22"/>
        </w:rPr>
        <w:t xml:space="preserve">storage facility’s charging </w:t>
      </w:r>
      <w:r w:rsidRPr="00C879D3">
        <w:rPr>
          <w:rFonts w:ascii="Times New Roman" w:hAnsi="Times New Roman"/>
          <w:sz w:val="22"/>
          <w:szCs w:val="22"/>
        </w:rPr>
        <w:t xml:space="preserve">energy </w:t>
      </w:r>
      <w:r w:rsidRPr="00B02138">
        <w:rPr>
          <w:rFonts w:ascii="Times New Roman" w:hAnsi="Times New Roman"/>
          <w:sz w:val="22"/>
          <w:szCs w:val="22"/>
        </w:rPr>
        <w:t>shall not qualify as</w:t>
      </w:r>
      <w:r w:rsidRPr="00C879D3">
        <w:rPr>
          <w:rFonts w:ascii="Times New Roman" w:hAnsi="Times New Roman"/>
          <w:sz w:val="22"/>
          <w:szCs w:val="22"/>
        </w:rPr>
        <w:t>, or be billed to,</w:t>
      </w:r>
      <w:r w:rsidRPr="00B02138">
        <w:rPr>
          <w:rFonts w:ascii="Times New Roman" w:hAnsi="Times New Roman"/>
          <w:sz w:val="22"/>
          <w:szCs w:val="22"/>
        </w:rPr>
        <w:t xml:space="preserve"> a </w:t>
      </w:r>
      <w:r w:rsidRPr="00364B51">
        <w:rPr>
          <w:rFonts w:ascii="Times New Roman" w:hAnsi="Times New Roman"/>
          <w:sz w:val="22"/>
          <w:szCs w:val="22"/>
        </w:rPr>
        <w:t xml:space="preserve">Storage </w:t>
      </w:r>
      <w:r w:rsidRPr="00B02138">
        <w:rPr>
          <w:rFonts w:ascii="Times New Roman" w:hAnsi="Times New Roman"/>
          <w:sz w:val="22"/>
          <w:szCs w:val="22"/>
        </w:rPr>
        <w:t xml:space="preserve">DARD if </w:t>
      </w:r>
      <w:r w:rsidRPr="00364B51">
        <w:rPr>
          <w:rFonts w:ascii="Times New Roman" w:hAnsi="Times New Roman"/>
          <w:sz w:val="22"/>
          <w:szCs w:val="22"/>
        </w:rPr>
        <w:t xml:space="preserve">that facility’s charging energy is included in another </w:t>
      </w:r>
      <w:r w:rsidRPr="00B02138">
        <w:rPr>
          <w:rFonts w:ascii="Times New Roman" w:hAnsi="Times New Roman"/>
          <w:sz w:val="22"/>
          <w:szCs w:val="22"/>
        </w:rPr>
        <w:t xml:space="preserve">Load Asset. A storage facility </w:t>
      </w:r>
      <w:r w:rsidRPr="00B02138">
        <w:rPr>
          <w:rFonts w:ascii="Times New Roman" w:hAnsi="Times New Roman"/>
          <w:sz w:val="22"/>
          <w:szCs w:val="22"/>
        </w:rPr>
        <w:lastRenderedPageBreak/>
        <w:t xml:space="preserve">registered as a DARD will be charged the nodal Locational Marginal Price by the ISO and the Market Participant will not pay twice for the same charging </w:t>
      </w:r>
      <w:r w:rsidRPr="00364B51">
        <w:rPr>
          <w:rFonts w:ascii="Times New Roman" w:hAnsi="Times New Roman"/>
          <w:sz w:val="22"/>
          <w:szCs w:val="22"/>
        </w:rPr>
        <w:t>energy</w:t>
      </w:r>
      <w:r w:rsidRPr="00B02138">
        <w:rPr>
          <w:rFonts w:ascii="Times New Roman" w:hAnsi="Times New Roman"/>
          <w:sz w:val="22"/>
          <w:szCs w:val="22"/>
        </w:rPr>
        <w:t>.</w:t>
      </w:r>
    </w:p>
    <w:p w14:paraId="46F09682" w14:textId="77777777" w:rsidR="00E04FF1" w:rsidRDefault="00E04FF1" w:rsidP="001D3693">
      <w:pPr>
        <w:pStyle w:val="00BodyText1"/>
        <w:numPr>
          <w:ilvl w:val="1"/>
          <w:numId w:val="32"/>
        </w:numPr>
        <w:spacing w:after="0" w:line="360" w:lineRule="auto"/>
        <w:ind w:left="1260" w:hanging="540"/>
        <w:rPr>
          <w:rFonts w:ascii="Times New Roman" w:hAnsi="Times New Roman"/>
          <w:sz w:val="22"/>
          <w:szCs w:val="22"/>
        </w:rPr>
      </w:pPr>
      <w:r w:rsidRPr="00296064">
        <w:rPr>
          <w:rFonts w:ascii="Times New Roman" w:hAnsi="Times New Roman"/>
          <w:sz w:val="22"/>
          <w:szCs w:val="22"/>
        </w:rPr>
        <w:t>The registration and metering of all Assets must comply with ISO New England Operating Procedure No. 14 and ISO New England Operating Procedure No. 18, including with the requirement that an Asset’s revenue</w:t>
      </w:r>
      <w:r>
        <w:rPr>
          <w:rFonts w:ascii="Times New Roman" w:hAnsi="Times New Roman"/>
          <w:sz w:val="22"/>
          <w:szCs w:val="22"/>
        </w:rPr>
        <w:t xml:space="preserve"> metering must </w:t>
      </w:r>
      <w:r w:rsidRPr="005C646A">
        <w:rPr>
          <w:rFonts w:ascii="Times New Roman" w:hAnsi="Times New Roman"/>
          <w:sz w:val="22"/>
          <w:szCs w:val="22"/>
        </w:rPr>
        <w:t>comply with the accuracy requirements found in ISO New Engla</w:t>
      </w:r>
      <w:r>
        <w:rPr>
          <w:rFonts w:ascii="Times New Roman" w:hAnsi="Times New Roman"/>
          <w:sz w:val="22"/>
          <w:szCs w:val="22"/>
        </w:rPr>
        <w:t>nd Operating Procedure No. 18</w:t>
      </w:r>
      <w:r w:rsidRPr="005C646A">
        <w:rPr>
          <w:rFonts w:ascii="Times New Roman" w:hAnsi="Times New Roman"/>
          <w:sz w:val="22"/>
          <w:szCs w:val="22"/>
        </w:rPr>
        <w:t>.</w:t>
      </w:r>
      <w:r w:rsidRPr="003743D5">
        <w:rPr>
          <w:rFonts w:ascii="Times New Roman" w:hAnsi="Times New Roman"/>
          <w:sz w:val="22"/>
          <w:szCs w:val="22"/>
        </w:rPr>
        <w:t xml:space="preserve"> </w:t>
      </w:r>
    </w:p>
    <w:p w14:paraId="16CAD8B0" w14:textId="77777777" w:rsidR="00E04FF1" w:rsidRPr="005C646A" w:rsidRDefault="00E04FF1" w:rsidP="001D3693">
      <w:pPr>
        <w:pStyle w:val="00BodyText1"/>
        <w:numPr>
          <w:ilvl w:val="1"/>
          <w:numId w:val="32"/>
        </w:numPr>
        <w:spacing w:after="0" w:line="360" w:lineRule="auto"/>
        <w:ind w:left="1260" w:hanging="540"/>
        <w:rPr>
          <w:rFonts w:ascii="Times New Roman" w:hAnsi="Times New Roman"/>
          <w:sz w:val="22"/>
          <w:szCs w:val="22"/>
        </w:rPr>
      </w:pPr>
      <w:r w:rsidRPr="005C646A">
        <w:rPr>
          <w:rFonts w:ascii="Times New Roman" w:hAnsi="Times New Roman"/>
          <w:sz w:val="22"/>
          <w:szCs w:val="22"/>
        </w:rPr>
        <w:t xml:space="preserve">Pursuant to ISO New </w:t>
      </w:r>
      <w:r w:rsidRPr="00EE1676">
        <w:rPr>
          <w:rFonts w:ascii="Times New Roman" w:hAnsi="Times New Roman"/>
          <w:sz w:val="22"/>
          <w:szCs w:val="22"/>
        </w:rPr>
        <w:t>England Manual M-28, the Assigned Meter Reader, the Host Participant, and the ISO provide the data for use in the daily settlement process within the timelines described in the manual. The data may be five-minute interval data,</w:t>
      </w:r>
      <w:r>
        <w:rPr>
          <w:rFonts w:ascii="Times New Roman" w:hAnsi="Times New Roman"/>
          <w:sz w:val="22"/>
          <w:szCs w:val="22"/>
        </w:rPr>
        <w:t xml:space="preserve"> and may be no more than hourly data</w:t>
      </w:r>
      <w:r w:rsidRPr="00951352">
        <w:rPr>
          <w:rFonts w:ascii="Times New Roman" w:hAnsi="Times New Roman"/>
          <w:sz w:val="22"/>
          <w:szCs w:val="22"/>
        </w:rPr>
        <w:t xml:space="preserve">, as </w:t>
      </w:r>
      <w:r w:rsidRPr="00900772">
        <w:rPr>
          <w:rFonts w:ascii="Times New Roman" w:hAnsi="Times New Roman"/>
          <w:sz w:val="22"/>
          <w:szCs w:val="22"/>
        </w:rPr>
        <w:t>de</w:t>
      </w:r>
      <w:r w:rsidRPr="0024254B">
        <w:rPr>
          <w:rFonts w:ascii="Times New Roman" w:hAnsi="Times New Roman"/>
          <w:sz w:val="22"/>
          <w:szCs w:val="22"/>
        </w:rPr>
        <w:t>scribed in Section III.3.2 and</w:t>
      </w:r>
      <w:r w:rsidRPr="00325090">
        <w:rPr>
          <w:rFonts w:ascii="Times New Roman" w:hAnsi="Times New Roman"/>
          <w:sz w:val="22"/>
          <w:szCs w:val="22"/>
        </w:rPr>
        <w:t xml:space="preserve"> </w:t>
      </w:r>
      <w:r>
        <w:rPr>
          <w:rFonts w:ascii="Times New Roman" w:hAnsi="Times New Roman"/>
          <w:sz w:val="22"/>
          <w:szCs w:val="22"/>
        </w:rPr>
        <w:t>in ISO New England Manual M-28</w:t>
      </w:r>
      <w:r w:rsidRPr="005C646A">
        <w:rPr>
          <w:rFonts w:ascii="Times New Roman" w:hAnsi="Times New Roman"/>
          <w:sz w:val="22"/>
          <w:szCs w:val="22"/>
        </w:rPr>
        <w:t>.</w:t>
      </w:r>
    </w:p>
    <w:p w14:paraId="7EE79B25" w14:textId="77777777" w:rsidR="00E04FF1" w:rsidRPr="005C646A" w:rsidRDefault="00E04FF1" w:rsidP="00E04FF1">
      <w:pPr>
        <w:pStyle w:val="00BodyText1"/>
        <w:spacing w:after="0" w:line="360" w:lineRule="auto"/>
        <w:ind w:left="1267" w:hanging="547"/>
        <w:rPr>
          <w:rFonts w:ascii="Times New Roman" w:hAnsi="Times New Roman"/>
          <w:sz w:val="22"/>
          <w:szCs w:val="22"/>
        </w:rPr>
      </w:pPr>
      <w:r>
        <w:rPr>
          <w:rFonts w:ascii="Times New Roman" w:hAnsi="Times New Roman"/>
          <w:sz w:val="22"/>
          <w:szCs w:val="22"/>
        </w:rPr>
        <w:t>(</w:t>
      </w:r>
      <w:r w:rsidRPr="005C646A">
        <w:rPr>
          <w:rFonts w:ascii="Times New Roman" w:hAnsi="Times New Roman"/>
          <w:sz w:val="22"/>
          <w:szCs w:val="22"/>
        </w:rPr>
        <w:t xml:space="preserve">v) </w:t>
      </w:r>
      <w:r>
        <w:rPr>
          <w:rFonts w:ascii="Times New Roman" w:hAnsi="Times New Roman"/>
          <w:sz w:val="22"/>
          <w:szCs w:val="22"/>
        </w:rPr>
        <w:tab/>
        <w:t>B</w:t>
      </w:r>
      <w:r w:rsidRPr="005C646A">
        <w:rPr>
          <w:rFonts w:ascii="Times New Roman" w:hAnsi="Times New Roman"/>
          <w:sz w:val="22"/>
          <w:szCs w:val="22"/>
        </w:rPr>
        <w:t xml:space="preserve">ased on the </w:t>
      </w:r>
      <w:r>
        <w:rPr>
          <w:rFonts w:ascii="Times New Roman" w:hAnsi="Times New Roman"/>
          <w:sz w:val="22"/>
          <w:szCs w:val="22"/>
        </w:rPr>
        <w:t xml:space="preserve">Metered Quantity </w:t>
      </w:r>
      <w:proofErr w:type="gramStart"/>
      <w:r>
        <w:rPr>
          <w:rFonts w:ascii="Times New Roman" w:hAnsi="Times New Roman"/>
          <w:sz w:val="22"/>
          <w:szCs w:val="22"/>
        </w:rPr>
        <w:t>For</w:t>
      </w:r>
      <w:proofErr w:type="gramEnd"/>
      <w:r>
        <w:rPr>
          <w:rFonts w:ascii="Times New Roman" w:hAnsi="Times New Roman"/>
          <w:sz w:val="22"/>
          <w:szCs w:val="22"/>
        </w:rPr>
        <w:t xml:space="preserve"> Settlement</w:t>
      </w:r>
      <w:r w:rsidRPr="005C646A">
        <w:rPr>
          <w:rFonts w:ascii="Times New Roman" w:hAnsi="Times New Roman"/>
          <w:sz w:val="22"/>
          <w:szCs w:val="22"/>
        </w:rPr>
        <w:t xml:space="preserve"> and the Locational Marginal Price in the </w:t>
      </w:r>
      <w:r>
        <w:rPr>
          <w:rFonts w:ascii="Times New Roman" w:hAnsi="Times New Roman"/>
          <w:sz w:val="22"/>
          <w:szCs w:val="22"/>
        </w:rPr>
        <w:t xml:space="preserve">settlement </w:t>
      </w:r>
      <w:r w:rsidRPr="005C646A">
        <w:rPr>
          <w:rFonts w:ascii="Times New Roman" w:hAnsi="Times New Roman"/>
          <w:sz w:val="22"/>
          <w:szCs w:val="22"/>
        </w:rPr>
        <w:t>interval</w:t>
      </w:r>
      <w:r>
        <w:rPr>
          <w:rFonts w:ascii="Times New Roman" w:hAnsi="Times New Roman"/>
          <w:sz w:val="22"/>
          <w:szCs w:val="22"/>
        </w:rPr>
        <w:t>, t</w:t>
      </w:r>
      <w:r w:rsidRPr="005C646A">
        <w:rPr>
          <w:rFonts w:ascii="Times New Roman" w:hAnsi="Times New Roman"/>
          <w:sz w:val="22"/>
          <w:szCs w:val="22"/>
        </w:rPr>
        <w:t xml:space="preserve">he ISO shall </w:t>
      </w:r>
      <w:r>
        <w:rPr>
          <w:rFonts w:ascii="Times New Roman" w:hAnsi="Times New Roman"/>
          <w:sz w:val="22"/>
          <w:szCs w:val="22"/>
        </w:rPr>
        <w:t>conduct all Energy Market accounting pursuant to Section III.3.2.1</w:t>
      </w:r>
      <w:r w:rsidRPr="005C646A">
        <w:rPr>
          <w:rFonts w:ascii="Times New Roman" w:hAnsi="Times New Roman"/>
          <w:sz w:val="22"/>
          <w:szCs w:val="22"/>
        </w:rPr>
        <w:t>.</w:t>
      </w:r>
    </w:p>
    <w:p w14:paraId="1637D806" w14:textId="77777777" w:rsidR="00E04FF1" w:rsidRPr="00724DA5" w:rsidRDefault="00E04FF1" w:rsidP="00E04FF1">
      <w:pPr>
        <w:pStyle w:val="00BodyText1"/>
        <w:spacing w:after="0" w:line="360" w:lineRule="auto"/>
        <w:ind w:left="1267" w:hanging="547"/>
        <w:rPr>
          <w:rFonts w:ascii="Times New Roman" w:hAnsi="Times New Roman"/>
          <w:sz w:val="22"/>
          <w:szCs w:val="22"/>
        </w:rPr>
      </w:pPr>
    </w:p>
    <w:p w14:paraId="77672223" w14:textId="77777777" w:rsidR="00E04FF1" w:rsidRDefault="00E04FF1" w:rsidP="001D3693">
      <w:pPr>
        <w:pStyle w:val="Normal1"/>
        <w:numPr>
          <w:ilvl w:val="0"/>
          <w:numId w:val="27"/>
        </w:numPr>
        <w:spacing w:after="0" w:line="360" w:lineRule="auto"/>
        <w:rPr>
          <w:rFonts w:ascii="Times New Roman" w:hAnsi="Times New Roman"/>
        </w:rPr>
      </w:pPr>
      <w:r>
        <w:rPr>
          <w:rFonts w:ascii="Times New Roman" w:hAnsi="Times New Roman"/>
        </w:rPr>
        <w:t>A facility registered as a dispatchable Generator Asset, an ATRR, and a DARD that each represent the same equipment must participate as a Continuous Storage Facility.</w:t>
      </w:r>
    </w:p>
    <w:p w14:paraId="4A958F40" w14:textId="77777777" w:rsidR="00E04FF1" w:rsidRDefault="00E04FF1" w:rsidP="00E04FF1">
      <w:pPr>
        <w:pStyle w:val="Normal1"/>
        <w:spacing w:after="0" w:line="360" w:lineRule="auto"/>
        <w:ind w:left="360"/>
        <w:rPr>
          <w:rFonts w:ascii="Times New Roman" w:hAnsi="Times New Roman"/>
        </w:rPr>
      </w:pPr>
    </w:p>
    <w:p w14:paraId="66A571E0" w14:textId="77777777" w:rsidR="00E04FF1" w:rsidRDefault="00E04FF1" w:rsidP="001D3693">
      <w:pPr>
        <w:pStyle w:val="Normal1"/>
        <w:numPr>
          <w:ilvl w:val="0"/>
          <w:numId w:val="27"/>
        </w:numPr>
        <w:spacing w:after="0" w:line="360" w:lineRule="auto"/>
        <w:rPr>
          <w:rFonts w:ascii="Times New Roman" w:hAnsi="Times New Roman"/>
        </w:rPr>
      </w:pPr>
      <w:r w:rsidRPr="00954B24">
        <w:rPr>
          <w:rFonts w:ascii="Times New Roman" w:hAnsi="Times New Roman"/>
        </w:rPr>
        <w:t>A storage facility not participating as an Electric Storage Facility may, if it satisfies the associated</w:t>
      </w:r>
      <w:r>
        <w:rPr>
          <w:rFonts w:ascii="Times New Roman" w:hAnsi="Times New Roman"/>
        </w:rPr>
        <w:t xml:space="preserve"> requirements, </w:t>
      </w:r>
      <w:r w:rsidRPr="008C6A11">
        <w:rPr>
          <w:rFonts w:ascii="Times New Roman" w:hAnsi="Times New Roman"/>
        </w:rPr>
        <w:t>be registered as a Generator Asset</w:t>
      </w:r>
      <w:r>
        <w:rPr>
          <w:rFonts w:ascii="Times New Roman" w:hAnsi="Times New Roman"/>
        </w:rPr>
        <w:t xml:space="preserve"> </w:t>
      </w:r>
      <w:r w:rsidRPr="00F9539F">
        <w:rPr>
          <w:rFonts w:ascii="Times New Roman" w:hAnsi="Times New Roman"/>
        </w:rPr>
        <w:t>(including a Settlement Only Resource)</w:t>
      </w:r>
      <w:r w:rsidRPr="00A62748">
        <w:rPr>
          <w:rFonts w:ascii="Times New Roman" w:hAnsi="Times New Roman"/>
        </w:rPr>
        <w:t xml:space="preserve"> for settlement of its injection of electricity to the </w:t>
      </w:r>
      <w:r w:rsidRPr="00D95626">
        <w:rPr>
          <w:rFonts w:ascii="Times New Roman" w:hAnsi="Times New Roman"/>
        </w:rPr>
        <w:t>grid</w:t>
      </w:r>
      <w:r w:rsidRPr="000D766A">
        <w:rPr>
          <w:rFonts w:ascii="Times New Roman" w:hAnsi="Times New Roman"/>
        </w:rPr>
        <w:t xml:space="preserve"> </w:t>
      </w:r>
      <w:r w:rsidRPr="00D95626">
        <w:rPr>
          <w:rFonts w:ascii="Times New Roman" w:hAnsi="Times New Roman"/>
        </w:rPr>
        <w:t>and</w:t>
      </w:r>
      <w:r>
        <w:rPr>
          <w:rFonts w:ascii="Times New Roman" w:hAnsi="Times New Roman"/>
        </w:rPr>
        <w:t xml:space="preserve"> </w:t>
      </w:r>
      <w:r w:rsidRPr="00D95626">
        <w:rPr>
          <w:rFonts w:ascii="Times New Roman" w:hAnsi="Times New Roman"/>
        </w:rPr>
        <w:t>as an Asset Related Demand</w:t>
      </w:r>
      <w:r w:rsidRPr="000D766A">
        <w:rPr>
          <w:rFonts w:ascii="Times New Roman" w:hAnsi="Times New Roman"/>
        </w:rPr>
        <w:t xml:space="preserve"> </w:t>
      </w:r>
      <w:r w:rsidRPr="00D95626">
        <w:rPr>
          <w:rFonts w:ascii="Times New Roman" w:hAnsi="Times New Roman"/>
        </w:rPr>
        <w:t>for settlement of its</w:t>
      </w:r>
      <w:r>
        <w:rPr>
          <w:rFonts w:ascii="Times New Roman" w:hAnsi="Times New Roman"/>
        </w:rPr>
        <w:t xml:space="preserve"> wholesale load.</w:t>
      </w:r>
    </w:p>
    <w:p w14:paraId="740E803A" w14:textId="77777777" w:rsidR="00E04FF1" w:rsidRDefault="00E04FF1" w:rsidP="00E04FF1">
      <w:pPr>
        <w:pStyle w:val="Normal35"/>
        <w:keepNext/>
        <w:spacing w:after="0" w:line="360" w:lineRule="auto"/>
        <w:rPr>
          <w:rFonts w:ascii="Times New Roman" w:hAnsi="Times New Roman"/>
        </w:rPr>
      </w:pPr>
    </w:p>
    <w:p w14:paraId="6B5A39D0" w14:textId="77777777" w:rsidR="00E04FF1" w:rsidRPr="002C1D82" w:rsidRDefault="00E04FF1" w:rsidP="001D3693">
      <w:pPr>
        <w:pStyle w:val="Normal35"/>
        <w:keepNext/>
        <w:numPr>
          <w:ilvl w:val="0"/>
          <w:numId w:val="27"/>
        </w:numPr>
        <w:spacing w:after="0" w:line="360" w:lineRule="auto"/>
        <w:rPr>
          <w:rFonts w:ascii="Times New Roman" w:hAnsi="Times New Roman"/>
        </w:rPr>
      </w:pPr>
      <w:r>
        <w:rPr>
          <w:rFonts w:ascii="Times New Roman" w:hAnsi="Times New Roman"/>
        </w:rPr>
        <w:t xml:space="preserve">A storage facility may, if it satisfies the associated requirements, be registered </w:t>
      </w:r>
      <w:r w:rsidRPr="005827B7">
        <w:rPr>
          <w:rFonts w:ascii="Times New Roman" w:hAnsi="Times New Roman"/>
        </w:rPr>
        <w:t>as a</w:t>
      </w:r>
      <w:r>
        <w:rPr>
          <w:rFonts w:ascii="Times New Roman" w:hAnsi="Times New Roman"/>
        </w:rPr>
        <w:t xml:space="preserve"> </w:t>
      </w:r>
      <w:r w:rsidRPr="008C6A11">
        <w:rPr>
          <w:rFonts w:ascii="Times New Roman" w:hAnsi="Times New Roman"/>
        </w:rPr>
        <w:t>Demand Response Asset</w:t>
      </w:r>
      <w:r>
        <w:rPr>
          <w:rFonts w:ascii="Times New Roman" w:hAnsi="Times New Roman"/>
        </w:rPr>
        <w:t xml:space="preserve">. </w:t>
      </w:r>
      <w:r w:rsidRPr="005827B7">
        <w:rPr>
          <w:rFonts w:ascii="Times New Roman" w:hAnsi="Times New Roman"/>
        </w:rPr>
        <w:t>(As described in Section III.8.1.1, a Demand Response Asset and a Generator Asset may not be registered at the same end-use customer facility unless the Generator Asset is separately metered and reported and its output does not reduce the load reported at the Retail Delivery Point of the Demand Response Asset.)</w:t>
      </w:r>
      <w:r w:rsidRPr="008C6A11">
        <w:rPr>
          <w:rFonts w:ascii="Times New Roman" w:hAnsi="Times New Roman"/>
        </w:rPr>
        <w:t xml:space="preserve"> </w:t>
      </w:r>
    </w:p>
    <w:p w14:paraId="7F68CD6E" w14:textId="77777777" w:rsidR="00E04FF1" w:rsidRDefault="00E04FF1" w:rsidP="00E04FF1">
      <w:pPr>
        <w:pStyle w:val="Normal35"/>
        <w:tabs>
          <w:tab w:val="left" w:pos="5987"/>
        </w:tabs>
        <w:spacing w:after="0" w:line="360" w:lineRule="auto"/>
        <w:rPr>
          <w:rFonts w:ascii="Times New Roman" w:hAnsi="Times New Roman"/>
        </w:rPr>
      </w:pPr>
    </w:p>
    <w:p w14:paraId="729DF250" w14:textId="77777777" w:rsidR="00E04FF1" w:rsidRDefault="00E04FF1" w:rsidP="001D3693">
      <w:pPr>
        <w:pStyle w:val="Normal1"/>
        <w:numPr>
          <w:ilvl w:val="0"/>
          <w:numId w:val="27"/>
        </w:numPr>
        <w:spacing w:after="0" w:line="360" w:lineRule="auto"/>
        <w:rPr>
          <w:rFonts w:ascii="Times New Roman" w:hAnsi="Times New Roman"/>
        </w:rPr>
      </w:pPr>
      <w:r>
        <w:rPr>
          <w:rFonts w:ascii="Times New Roman" w:hAnsi="Times New Roman"/>
        </w:rPr>
        <w:t xml:space="preserve">A storage </w:t>
      </w:r>
      <w:r w:rsidRPr="005827B7">
        <w:rPr>
          <w:rFonts w:ascii="Times New Roman" w:hAnsi="Times New Roman"/>
        </w:rPr>
        <w:t>device</w:t>
      </w:r>
      <w:r>
        <w:rPr>
          <w:rFonts w:ascii="Times New Roman" w:hAnsi="Times New Roman"/>
        </w:rPr>
        <w:t xml:space="preserve"> may, if it satisfies the associated requirements, be registered as a component of either an On-Peak Demand Resource or a Seasonal Peak Demand Resource.</w:t>
      </w:r>
    </w:p>
    <w:p w14:paraId="3065E2EC" w14:textId="77777777" w:rsidR="00E04FF1" w:rsidRDefault="00E04FF1" w:rsidP="00E04FF1">
      <w:pPr>
        <w:pStyle w:val="ListParagraph"/>
        <w:rPr>
          <w:rFonts w:ascii="Times New Roman" w:hAnsi="Times New Roman"/>
        </w:rPr>
      </w:pPr>
    </w:p>
    <w:p w14:paraId="4FBF34F3" w14:textId="77777777" w:rsidR="00E04FF1" w:rsidRPr="00BB7289" w:rsidRDefault="00E04FF1" w:rsidP="001D3693">
      <w:pPr>
        <w:pStyle w:val="Normal1"/>
        <w:numPr>
          <w:ilvl w:val="0"/>
          <w:numId w:val="27"/>
        </w:numPr>
        <w:spacing w:after="0" w:line="360" w:lineRule="auto"/>
        <w:rPr>
          <w:rFonts w:ascii="Times New Roman" w:hAnsi="Times New Roman"/>
        </w:rPr>
      </w:pPr>
      <w:r>
        <w:rPr>
          <w:rFonts w:ascii="Times New Roman" w:hAnsi="Times New Roman"/>
        </w:rPr>
        <w:t>A storage facility may, if it satisfies the associated requirements, provide Regulation pursuant to Section III.14.</w:t>
      </w:r>
    </w:p>
    <w:p w14:paraId="755F3779" w14:textId="77777777" w:rsidR="00E04FF1" w:rsidRDefault="00E04FF1" w:rsidP="00E04FF1">
      <w:pPr>
        <w:pStyle w:val="Normal1"/>
        <w:spacing w:after="0" w:line="360" w:lineRule="auto"/>
        <w:rPr>
          <w:rFonts w:ascii="Times New Roman" w:hAnsi="Times New Roman"/>
          <w:b/>
        </w:rPr>
      </w:pPr>
    </w:p>
    <w:p w14:paraId="60E01E0F" w14:textId="77777777" w:rsidR="00E04FF1" w:rsidRPr="007C4E30" w:rsidRDefault="00E04FF1" w:rsidP="00E04FF1">
      <w:pPr>
        <w:pStyle w:val="Normal1"/>
        <w:spacing w:after="0" w:line="360" w:lineRule="auto"/>
        <w:rPr>
          <w:rFonts w:ascii="Times New Roman" w:hAnsi="Times New Roman"/>
        </w:rPr>
      </w:pPr>
      <w:r w:rsidRPr="00160C0B">
        <w:rPr>
          <w:rFonts w:ascii="Times New Roman" w:hAnsi="Times New Roman"/>
          <w:b/>
        </w:rPr>
        <w:t>III.1.10.7</w:t>
      </w:r>
      <w:r w:rsidRPr="00160C0B">
        <w:rPr>
          <w:rFonts w:ascii="Times New Roman" w:hAnsi="Times New Roman"/>
          <w:b/>
        </w:rPr>
        <w:tab/>
        <w:t xml:space="preserve"> </w:t>
      </w:r>
      <w:r>
        <w:rPr>
          <w:rFonts w:ascii="Times New Roman" w:hAnsi="Times New Roman"/>
          <w:b/>
        </w:rPr>
        <w:tab/>
      </w:r>
      <w:r w:rsidRPr="00160C0B">
        <w:rPr>
          <w:rFonts w:ascii="Times New Roman" w:hAnsi="Times New Roman"/>
          <w:b/>
        </w:rPr>
        <w:t>External Transactions</w:t>
      </w:r>
      <w:r w:rsidRPr="00160C0B">
        <w:rPr>
          <w:rFonts w:ascii="Times New Roman" w:hAnsi="Times New Roman"/>
        </w:rPr>
        <w:t>.</w:t>
      </w:r>
      <w:r w:rsidRPr="007A1302">
        <w:rPr>
          <w:rFonts w:ascii="Times New Roman" w:hAnsi="Times New Roman"/>
        </w:rPr>
        <w:t xml:space="preserve"> </w:t>
      </w:r>
    </w:p>
    <w:p w14:paraId="10EDFE18" w14:textId="77777777" w:rsidR="00E04FF1" w:rsidRDefault="00E04FF1" w:rsidP="00E04FF1">
      <w:pPr>
        <w:spacing w:after="0" w:line="360" w:lineRule="auto"/>
        <w:rPr>
          <w:rFonts w:ascii="Times New Roman" w:hAnsi="Times New Roman"/>
        </w:rPr>
      </w:pPr>
      <w:r w:rsidRPr="007C4E30">
        <w:rPr>
          <w:rFonts w:ascii="Times New Roman" w:hAnsi="Times New Roman"/>
        </w:rPr>
        <w:t>The provisions of this Section III.1.10.7 do not apply to Coordinated External Transactions.</w:t>
      </w:r>
    </w:p>
    <w:p w14:paraId="15398DA0" w14:textId="77777777" w:rsidR="00E04FF1" w:rsidRPr="007A1302" w:rsidRDefault="00E04FF1" w:rsidP="00E04FF1">
      <w:pPr>
        <w:spacing w:after="0" w:line="360" w:lineRule="auto"/>
        <w:rPr>
          <w:rFonts w:ascii="Times New Roman" w:hAnsi="Times New Roman"/>
        </w:rPr>
      </w:pPr>
    </w:p>
    <w:p w14:paraId="5BFB01B9"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Market Participants that submit an External Transaction in the Day-Ahead Energy Market must also submit a corresponding External Transaction in the Real-Time Energy Market in order to be eligible for scheduling in the Real-Time Energy Market.  Priced External Transactions for the Real-Time Energy Market must be submitted by </w:t>
      </w:r>
      <w:r>
        <w:rPr>
          <w:rFonts w:ascii="Times New Roman" w:hAnsi="Times New Roman"/>
        </w:rPr>
        <w:t>the offer submission deadline for the Day-Ahead Energy Market</w:t>
      </w:r>
      <w:r w:rsidRPr="007A1302">
        <w:rPr>
          <w:rFonts w:ascii="Times New Roman" w:hAnsi="Times New Roman"/>
        </w:rPr>
        <w:t xml:space="preserve">. </w:t>
      </w:r>
    </w:p>
    <w:p w14:paraId="477E04CD" w14:textId="77777777" w:rsidR="00E04FF1" w:rsidRPr="007A1302" w:rsidRDefault="00E04FF1" w:rsidP="00E04FF1">
      <w:pPr>
        <w:spacing w:after="0" w:line="360" w:lineRule="auto"/>
        <w:rPr>
          <w:rFonts w:ascii="Times New Roman" w:hAnsi="Times New Roman"/>
        </w:rPr>
      </w:pPr>
    </w:p>
    <w:p w14:paraId="488B0A35"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Priced External Transactions submitted in both the Day-Ahead Energy Market and the Real-Time Energy Market will be treated as Self-Scheduled External Transactions in the Real-Time Energy Market for the associated megawatt amounts that cleared the Day-Ahead Energy Market, unless the Market Participant modifies the price component of its Real-Time offer 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w:t>
      </w:r>
    </w:p>
    <w:p w14:paraId="19137603" w14:textId="77777777" w:rsidR="00E04FF1" w:rsidRPr="007A1302" w:rsidRDefault="00E04FF1" w:rsidP="00E04FF1">
      <w:pPr>
        <w:spacing w:after="0" w:line="360" w:lineRule="auto"/>
        <w:rPr>
          <w:rFonts w:ascii="Times New Roman" w:hAnsi="Times New Roman"/>
        </w:rPr>
      </w:pPr>
    </w:p>
    <w:p w14:paraId="1AA31401"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Any External Transaction, or portion thereof, submitted to the Real-Time Energy Market that did not clear in the Day-Ahead Energy Market will not be scheduled in Real-Time if the ISO anticipates that the External Transaction would create or worsen an Emergency. External Transactions cleared in the Day-Ahead Energy Market and associated with a Real-Time Energy Market submission will continue to be scheduled in Real-Time prior to and during an Emergency, until the procedures governing the Emergency, as set forth in ISO New England</w:t>
      </w:r>
      <w:r w:rsidRPr="005A6E71">
        <w:rPr>
          <w:rFonts w:ascii="Times New Roman" w:hAnsi="Times New Roman"/>
        </w:rPr>
        <w:t xml:space="preserve"> </w:t>
      </w:r>
      <w:r>
        <w:rPr>
          <w:rFonts w:ascii="Times New Roman" w:hAnsi="Times New Roman"/>
        </w:rPr>
        <w:t>Operating Procedure No. 9</w:t>
      </w:r>
      <w:r w:rsidRPr="007A1302">
        <w:rPr>
          <w:rFonts w:ascii="Times New Roman" w:hAnsi="Times New Roman"/>
        </w:rPr>
        <w:t xml:space="preserve">, require a change in schedule. </w:t>
      </w:r>
    </w:p>
    <w:p w14:paraId="7D4325B4" w14:textId="77777777" w:rsidR="00E04FF1" w:rsidRPr="007A1302" w:rsidRDefault="00E04FF1" w:rsidP="00E04FF1">
      <w:pPr>
        <w:spacing w:after="0" w:line="360" w:lineRule="auto"/>
        <w:rPr>
          <w:rFonts w:ascii="Times New Roman" w:hAnsi="Times New Roman"/>
        </w:rPr>
      </w:pPr>
    </w:p>
    <w:p w14:paraId="140A6533"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External Transactions submitted to the Real-Time Energy Market must contain the associated </w:t>
      </w:r>
      <w:r>
        <w:rPr>
          <w:rFonts w:ascii="Times New Roman" w:hAnsi="Times New Roman"/>
        </w:rPr>
        <w:t>e</w:t>
      </w:r>
      <w:r w:rsidRPr="007A1302">
        <w:rPr>
          <w:rFonts w:ascii="Times New Roman" w:hAnsi="Times New Roman"/>
        </w:rPr>
        <w:t xml:space="preserve">-Tag </w:t>
      </w:r>
      <w:r>
        <w:rPr>
          <w:rFonts w:ascii="Times New Roman" w:hAnsi="Times New Roman"/>
        </w:rPr>
        <w:t xml:space="preserve">ID </w:t>
      </w:r>
      <w:r w:rsidRPr="007A1302">
        <w:rPr>
          <w:rFonts w:ascii="Times New Roman" w:hAnsi="Times New Roman"/>
        </w:rPr>
        <w:t xml:space="preserve">and transmission reservation, if required, at the time the transaction is submitted to the Real-Time Energy Market.   </w:t>
      </w:r>
    </w:p>
    <w:p w14:paraId="6DD92446" w14:textId="77777777" w:rsidR="00E04FF1" w:rsidRPr="007A1302" w:rsidRDefault="00E04FF1" w:rsidP="00E04FF1">
      <w:pPr>
        <w:spacing w:after="0" w:line="360" w:lineRule="auto"/>
        <w:rPr>
          <w:rFonts w:ascii="Times New Roman" w:hAnsi="Times New Roman"/>
        </w:rPr>
      </w:pPr>
    </w:p>
    <w:p w14:paraId="3E518DF6"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(e) </w:t>
      </w:r>
      <w:r>
        <w:rPr>
          <w:rFonts w:ascii="Times New Roman" w:hAnsi="Times New Roman"/>
        </w:rPr>
        <w:tab/>
        <w:t xml:space="preserve">[Reserved.] </w:t>
      </w:r>
    </w:p>
    <w:p w14:paraId="59BFEC02" w14:textId="77777777" w:rsidR="00E04FF1" w:rsidRPr="007A1302" w:rsidRDefault="00E04FF1" w:rsidP="00E04FF1">
      <w:pPr>
        <w:spacing w:after="0" w:line="360" w:lineRule="auto"/>
        <w:rPr>
          <w:rFonts w:ascii="Times New Roman" w:hAnsi="Times New Roman"/>
        </w:rPr>
      </w:pPr>
    </w:p>
    <w:p w14:paraId="32CDFA2B"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(f) </w:t>
      </w:r>
      <w:r>
        <w:rPr>
          <w:rFonts w:ascii="Times New Roman" w:hAnsi="Times New Roman"/>
        </w:rPr>
        <w:tab/>
      </w:r>
      <w:r w:rsidRPr="007A1302">
        <w:rPr>
          <w:rFonts w:ascii="Times New Roman" w:hAnsi="Times New Roman"/>
        </w:rPr>
        <w:t>External Transaction sales m</w:t>
      </w:r>
      <w:r>
        <w:rPr>
          <w:rFonts w:ascii="Times New Roman" w:hAnsi="Times New Roman"/>
        </w:rPr>
        <w:t xml:space="preserve">eeting all of the criteria for </w:t>
      </w:r>
      <w:r w:rsidRPr="007A1302">
        <w:rPr>
          <w:rFonts w:ascii="Times New Roman" w:hAnsi="Times New Roman"/>
        </w:rPr>
        <w:t>any of the transaction types</w:t>
      </w:r>
      <w:r>
        <w:rPr>
          <w:rFonts w:ascii="Times New Roman" w:hAnsi="Times New Roman"/>
        </w:rPr>
        <w:t xml:space="preserve"> described in (i) through (</w:t>
      </w:r>
      <w:proofErr w:type="gramStart"/>
      <w:r>
        <w:rPr>
          <w:rFonts w:ascii="Times New Roman" w:hAnsi="Times New Roman"/>
        </w:rPr>
        <w:t>iv</w:t>
      </w:r>
      <w:proofErr w:type="gramEnd"/>
      <w:r>
        <w:rPr>
          <w:rFonts w:ascii="Times New Roman" w:hAnsi="Times New Roman"/>
        </w:rPr>
        <w:t xml:space="preserve">) </w:t>
      </w:r>
      <w:r w:rsidRPr="007A1302">
        <w:rPr>
          <w:rFonts w:ascii="Times New Roman" w:hAnsi="Times New Roman"/>
        </w:rPr>
        <w:t>below receive priority in the</w:t>
      </w:r>
      <w:r>
        <w:rPr>
          <w:rFonts w:ascii="Times New Roman" w:hAnsi="Times New Roman"/>
        </w:rPr>
        <w:t xml:space="preserve"> scheduling and curtailment of </w:t>
      </w:r>
      <w:r w:rsidRPr="007A1302">
        <w:rPr>
          <w:rFonts w:ascii="Times New Roman" w:hAnsi="Times New Roman"/>
        </w:rPr>
        <w:t>transactions as set forth in Sect</w:t>
      </w:r>
      <w:r>
        <w:rPr>
          <w:rFonts w:ascii="Times New Roman" w:hAnsi="Times New Roman"/>
        </w:rPr>
        <w:t xml:space="preserve">ion II.44 of the OATT.  </w:t>
      </w:r>
      <w:r w:rsidRPr="007A1302">
        <w:rPr>
          <w:rFonts w:ascii="Times New Roman" w:hAnsi="Times New Roman"/>
        </w:rPr>
        <w:t>External Transaction sales m</w:t>
      </w:r>
      <w:r>
        <w:rPr>
          <w:rFonts w:ascii="Times New Roman" w:hAnsi="Times New Roman"/>
        </w:rPr>
        <w:t xml:space="preserve">eeting all of the criteria for </w:t>
      </w:r>
      <w:r w:rsidRPr="007A1302">
        <w:rPr>
          <w:rFonts w:ascii="Times New Roman" w:hAnsi="Times New Roman"/>
        </w:rPr>
        <w:t>any of the transaction types</w:t>
      </w:r>
      <w:r>
        <w:rPr>
          <w:rFonts w:ascii="Times New Roman" w:hAnsi="Times New Roman"/>
        </w:rPr>
        <w:t xml:space="preserve"> described in (i) through (</w:t>
      </w:r>
      <w:proofErr w:type="gramStart"/>
      <w:r>
        <w:rPr>
          <w:rFonts w:ascii="Times New Roman" w:hAnsi="Times New Roman"/>
        </w:rPr>
        <w:t>iv</w:t>
      </w:r>
      <w:proofErr w:type="gramEnd"/>
      <w:r>
        <w:rPr>
          <w:rFonts w:ascii="Times New Roman" w:hAnsi="Times New Roman"/>
        </w:rPr>
        <w:t xml:space="preserve">) </w:t>
      </w:r>
      <w:r w:rsidRPr="007A1302">
        <w:rPr>
          <w:rFonts w:ascii="Times New Roman" w:hAnsi="Times New Roman"/>
        </w:rPr>
        <w:t>below are referred to h</w:t>
      </w:r>
      <w:r>
        <w:rPr>
          <w:rFonts w:ascii="Times New Roman" w:hAnsi="Times New Roman"/>
        </w:rPr>
        <w:t xml:space="preserve">erein and in the OATT as being </w:t>
      </w:r>
      <w:r w:rsidRPr="007A1302">
        <w:rPr>
          <w:rFonts w:ascii="Times New Roman" w:hAnsi="Times New Roman"/>
        </w:rPr>
        <w:t xml:space="preserve">supported in Real-Time. </w:t>
      </w:r>
    </w:p>
    <w:p w14:paraId="23031D9D" w14:textId="77777777" w:rsidR="00E04FF1" w:rsidRPr="007A1302" w:rsidRDefault="00E04FF1" w:rsidP="00E04FF1">
      <w:pPr>
        <w:spacing w:after="0" w:line="360" w:lineRule="auto"/>
        <w:rPr>
          <w:rFonts w:ascii="Times New Roman" w:hAnsi="Times New Roman"/>
        </w:rPr>
      </w:pPr>
    </w:p>
    <w:p w14:paraId="4993C948"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 </w:t>
      </w:r>
      <w:r w:rsidRPr="007A1302">
        <w:rPr>
          <w:rFonts w:ascii="Times New Roman" w:hAnsi="Times New Roman"/>
        </w:rPr>
        <w:tab/>
        <w:t xml:space="preserve">Capacity Export </w:t>
      </w:r>
      <w:proofErr w:type="gramStart"/>
      <w:r w:rsidRPr="007A1302">
        <w:rPr>
          <w:rFonts w:ascii="Times New Roman" w:hAnsi="Times New Roman"/>
        </w:rPr>
        <w:t>Through</w:t>
      </w:r>
      <w:proofErr w:type="gramEnd"/>
      <w:r w:rsidRPr="007A1302">
        <w:rPr>
          <w:rFonts w:ascii="Times New Roman" w:hAnsi="Times New Roman"/>
        </w:rPr>
        <w:t xml:space="preserve"> Import Constrained Zone Transactions: </w:t>
      </w:r>
    </w:p>
    <w:p w14:paraId="459DA04E" w14:textId="77777777" w:rsidR="00E04FF1" w:rsidRPr="007A1302" w:rsidRDefault="00E04FF1" w:rsidP="00E04FF1">
      <w:pPr>
        <w:spacing w:after="0" w:line="360" w:lineRule="auto"/>
        <w:ind w:left="720"/>
        <w:rPr>
          <w:rFonts w:ascii="Times New Roman" w:hAnsi="Times New Roman"/>
        </w:rPr>
      </w:pPr>
    </w:p>
    <w:p w14:paraId="4B1B9F4F"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(1)</w:t>
      </w:r>
      <w:r>
        <w:rPr>
          <w:rFonts w:ascii="Times New Roman" w:hAnsi="Times New Roman"/>
        </w:rPr>
        <w:tab/>
      </w:r>
      <w:r w:rsidRPr="007A1302">
        <w:rPr>
          <w:rFonts w:ascii="Times New Roman" w:hAnsi="Times New Roman"/>
        </w:rPr>
        <w:t xml:space="preserve"> The External Transaction is exporting across an external interface located in an import-constrained Capacity Zone that cleared in the Forward Capacity Auction with price separation, as determined in accordance with Section III.12.4 and Section III.13.2.3.4 of Market Rule 1; </w:t>
      </w:r>
    </w:p>
    <w:p w14:paraId="7DBB84C5" w14:textId="77777777" w:rsidR="00E04FF1" w:rsidRPr="007A1302" w:rsidRDefault="00E04FF1" w:rsidP="00E04FF1">
      <w:pPr>
        <w:spacing w:after="0" w:line="360" w:lineRule="auto"/>
        <w:ind w:left="720"/>
        <w:rPr>
          <w:rFonts w:ascii="Times New Roman" w:hAnsi="Times New Roman"/>
        </w:rPr>
      </w:pPr>
    </w:p>
    <w:p w14:paraId="1DE16910"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(2)</w:t>
      </w:r>
      <w:r>
        <w:rPr>
          <w:rFonts w:ascii="Times New Roman" w:hAnsi="Times New Roman"/>
        </w:rPr>
        <w:tab/>
      </w:r>
      <w:r w:rsidRPr="007A1302">
        <w:rPr>
          <w:rFonts w:ascii="Times New Roman" w:hAnsi="Times New Roman"/>
        </w:rPr>
        <w:t xml:space="preserve"> The External Transaction is directly associated with an Export Bid or Administrative Export De</w:t>
      </w:r>
      <w:r>
        <w:rPr>
          <w:rFonts w:ascii="Times New Roman" w:hAnsi="Times New Roman"/>
        </w:rPr>
        <w:t>-L</w:t>
      </w:r>
      <w:r w:rsidRPr="007A1302">
        <w:rPr>
          <w:rFonts w:ascii="Times New Roman" w:hAnsi="Times New Roman"/>
        </w:rPr>
        <w:t xml:space="preserve">ist Bid that cleared in the Forward Capacity Auction, and the megawatt amount of the External Transaction is less than or equal to the megawatt amount of the cleared Export Bid; </w:t>
      </w:r>
    </w:p>
    <w:p w14:paraId="6B884913" w14:textId="77777777" w:rsidR="00E04FF1" w:rsidRPr="007A1302" w:rsidRDefault="00E04FF1" w:rsidP="00E04FF1">
      <w:pPr>
        <w:spacing w:after="0" w:line="360" w:lineRule="auto"/>
        <w:ind w:left="720"/>
        <w:rPr>
          <w:rFonts w:ascii="Times New Roman" w:hAnsi="Times New Roman"/>
        </w:rPr>
      </w:pPr>
    </w:p>
    <w:p w14:paraId="66685BEE"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(3) </w:t>
      </w:r>
      <w:r>
        <w:rPr>
          <w:rFonts w:ascii="Times New Roman" w:hAnsi="Times New Roman"/>
        </w:rPr>
        <w:tab/>
      </w:r>
      <w:r w:rsidRPr="007A1302">
        <w:rPr>
          <w:rFonts w:ascii="Times New Roman" w:hAnsi="Times New Roman"/>
        </w:rPr>
        <w:t>The External Node associated with the cleared Export Bid or Administrative Export De</w:t>
      </w:r>
      <w:r>
        <w:rPr>
          <w:rFonts w:ascii="Times New Roman" w:hAnsi="Times New Roman"/>
        </w:rPr>
        <w:t>-L</w:t>
      </w:r>
      <w:r w:rsidRPr="007A1302">
        <w:rPr>
          <w:rFonts w:ascii="Times New Roman" w:hAnsi="Times New Roman"/>
        </w:rPr>
        <w:t xml:space="preserve">ist Bid is connected to the import-constrained Capacity Zone, and is not connected to a Capacity Zone that is not import-constrained; </w:t>
      </w:r>
    </w:p>
    <w:p w14:paraId="4C9BA761" w14:textId="77777777" w:rsidR="00E04FF1" w:rsidRPr="007A1302" w:rsidRDefault="00E04FF1" w:rsidP="00E04FF1">
      <w:pPr>
        <w:spacing w:after="0" w:line="360" w:lineRule="auto"/>
        <w:ind w:left="720"/>
        <w:rPr>
          <w:rFonts w:ascii="Times New Roman" w:hAnsi="Times New Roman"/>
        </w:rPr>
      </w:pPr>
    </w:p>
    <w:p w14:paraId="0A711FFD"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(4) </w:t>
      </w:r>
      <w:r>
        <w:rPr>
          <w:rFonts w:ascii="Times New Roman" w:hAnsi="Times New Roman"/>
        </w:rPr>
        <w:tab/>
      </w:r>
      <w:r w:rsidRPr="007A1302">
        <w:rPr>
          <w:rFonts w:ascii="Times New Roman" w:hAnsi="Times New Roman"/>
        </w:rPr>
        <w:t>The Resource, or portion thereof, that is associated with the cleared Export Bid or Administrative Export De</w:t>
      </w:r>
      <w:r>
        <w:rPr>
          <w:rFonts w:ascii="Times New Roman" w:hAnsi="Times New Roman"/>
        </w:rPr>
        <w:t>-L</w:t>
      </w:r>
      <w:r w:rsidRPr="007A1302">
        <w:rPr>
          <w:rFonts w:ascii="Times New Roman" w:hAnsi="Times New Roman"/>
        </w:rPr>
        <w:t xml:space="preserve">ist Bid is not located in the import-constrained Capacity Zone; </w:t>
      </w:r>
    </w:p>
    <w:p w14:paraId="30E4E808" w14:textId="77777777" w:rsidR="00E04FF1" w:rsidRPr="007A1302" w:rsidRDefault="00E04FF1" w:rsidP="00E04FF1">
      <w:pPr>
        <w:spacing w:after="0" w:line="360" w:lineRule="auto"/>
        <w:ind w:left="720"/>
        <w:rPr>
          <w:rFonts w:ascii="Times New Roman" w:hAnsi="Times New Roman"/>
        </w:rPr>
      </w:pPr>
    </w:p>
    <w:p w14:paraId="58A63A72"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(5) </w:t>
      </w:r>
      <w:r>
        <w:rPr>
          <w:rFonts w:ascii="Times New Roman" w:hAnsi="Times New Roman"/>
        </w:rPr>
        <w:tab/>
      </w:r>
      <w:r w:rsidRPr="007A1302">
        <w:rPr>
          <w:rFonts w:ascii="Times New Roman" w:hAnsi="Times New Roman"/>
        </w:rPr>
        <w:t xml:space="preserve">The External Transaction has been submitted and cleared in the Day-Ahead Energy Market; </w:t>
      </w:r>
    </w:p>
    <w:p w14:paraId="7C1D0273" w14:textId="77777777" w:rsidR="00E04FF1" w:rsidRPr="007A1302" w:rsidRDefault="00E04FF1" w:rsidP="00E04FF1">
      <w:pPr>
        <w:spacing w:after="0" w:line="360" w:lineRule="auto"/>
        <w:ind w:left="720"/>
        <w:rPr>
          <w:rFonts w:ascii="Times New Roman" w:hAnsi="Times New Roman"/>
        </w:rPr>
      </w:pPr>
    </w:p>
    <w:p w14:paraId="7FF3EA36"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(6) </w:t>
      </w:r>
      <w:r>
        <w:rPr>
          <w:rFonts w:ascii="Times New Roman" w:hAnsi="Times New Roman"/>
        </w:rPr>
        <w:tab/>
      </w:r>
      <w:r w:rsidRPr="007A1302">
        <w:rPr>
          <w:rFonts w:ascii="Times New Roman" w:hAnsi="Times New Roman"/>
        </w:rPr>
        <w:t xml:space="preserve">A matching External Transaction has also been submitted into the Real-Time Energy Market by the end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for Self-Scheduled External Transactions, and, in accordance with Section </w:t>
      </w:r>
      <w:proofErr w:type="gramStart"/>
      <w:r w:rsidRPr="007A1302">
        <w:rPr>
          <w:rFonts w:ascii="Times New Roman" w:hAnsi="Times New Roman"/>
        </w:rPr>
        <w:t>III.1.10.7(</w:t>
      </w:r>
      <w:proofErr w:type="gramEnd"/>
      <w:r w:rsidRPr="007A1302">
        <w:rPr>
          <w:rFonts w:ascii="Times New Roman" w:hAnsi="Times New Roman"/>
        </w:rPr>
        <w:t xml:space="preserve">a), by </w:t>
      </w:r>
      <w:r>
        <w:rPr>
          <w:rFonts w:ascii="Times New Roman" w:hAnsi="Times New Roman"/>
        </w:rPr>
        <w:t>the offer submission deadline for the Day-Ahead Energy Market</w:t>
      </w:r>
      <w:r w:rsidRPr="007A1302">
        <w:rPr>
          <w:rFonts w:ascii="Times New Roman" w:hAnsi="Times New Roman"/>
        </w:rPr>
        <w:t xml:space="preserve"> for priced External Transactions. </w:t>
      </w:r>
    </w:p>
    <w:p w14:paraId="4B6D244F" w14:textId="77777777" w:rsidR="00E04FF1" w:rsidRPr="007A1302" w:rsidRDefault="00E04FF1" w:rsidP="00E04FF1">
      <w:pPr>
        <w:spacing w:after="0" w:line="360" w:lineRule="auto"/>
        <w:ind w:left="720"/>
        <w:rPr>
          <w:rFonts w:ascii="Times New Roman" w:hAnsi="Times New Roman"/>
        </w:rPr>
      </w:pPr>
    </w:p>
    <w:p w14:paraId="3516CCEE"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FCA Cleared Export Transactions: </w:t>
      </w:r>
    </w:p>
    <w:p w14:paraId="46C0A552" w14:textId="77777777" w:rsidR="00E04FF1" w:rsidRPr="007A1302" w:rsidRDefault="00E04FF1" w:rsidP="00E04FF1">
      <w:pPr>
        <w:spacing w:after="0" w:line="360" w:lineRule="auto"/>
        <w:ind w:left="720"/>
        <w:rPr>
          <w:rFonts w:ascii="Times New Roman" w:hAnsi="Times New Roman"/>
        </w:rPr>
      </w:pPr>
    </w:p>
    <w:p w14:paraId="679312FA"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(1) </w:t>
      </w:r>
      <w:r>
        <w:rPr>
          <w:rFonts w:ascii="Times New Roman" w:hAnsi="Times New Roman"/>
        </w:rPr>
        <w:tab/>
      </w:r>
      <w:r w:rsidRPr="007A1302">
        <w:rPr>
          <w:rFonts w:ascii="Times New Roman" w:hAnsi="Times New Roman"/>
        </w:rPr>
        <w:t xml:space="preserve">The External Transaction sale is exporting to an External Node that is connected only to an import-constrained Reserve Zone; </w:t>
      </w:r>
    </w:p>
    <w:p w14:paraId="104BF902" w14:textId="77777777" w:rsidR="00E04FF1" w:rsidRPr="007A1302" w:rsidRDefault="00E04FF1" w:rsidP="00E04FF1">
      <w:pPr>
        <w:spacing w:after="0" w:line="360" w:lineRule="auto"/>
        <w:ind w:left="720"/>
        <w:rPr>
          <w:rFonts w:ascii="Times New Roman" w:hAnsi="Times New Roman"/>
        </w:rPr>
      </w:pPr>
    </w:p>
    <w:p w14:paraId="4D9C82B0"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(2) </w:t>
      </w:r>
      <w:r>
        <w:rPr>
          <w:rFonts w:ascii="Times New Roman" w:hAnsi="Times New Roman"/>
        </w:rPr>
        <w:tab/>
      </w:r>
      <w:r w:rsidRPr="007A1302">
        <w:rPr>
          <w:rFonts w:ascii="Times New Roman" w:hAnsi="Times New Roman"/>
        </w:rPr>
        <w:t>The External Transaction sale is directly associated with an Export Bid or an Administrative Export De</w:t>
      </w:r>
      <w:r>
        <w:rPr>
          <w:rFonts w:ascii="Times New Roman" w:hAnsi="Times New Roman"/>
        </w:rPr>
        <w:t>-L</w:t>
      </w:r>
      <w:r w:rsidRPr="007A1302">
        <w:rPr>
          <w:rFonts w:ascii="Times New Roman" w:hAnsi="Times New Roman"/>
        </w:rPr>
        <w:t xml:space="preserve">ist Bid that cleared in the Forward Capacity Auction, and the megawatt amount of the External Transaction is less than or equal to the megawatt amount of the cleared Export Bid;  </w:t>
      </w:r>
    </w:p>
    <w:p w14:paraId="084E864A" w14:textId="77777777" w:rsidR="00E04FF1" w:rsidRPr="007A1302" w:rsidRDefault="00E04FF1" w:rsidP="00E04FF1">
      <w:pPr>
        <w:spacing w:after="0" w:line="360" w:lineRule="auto"/>
        <w:ind w:left="720"/>
        <w:rPr>
          <w:rFonts w:ascii="Times New Roman" w:hAnsi="Times New Roman"/>
        </w:rPr>
      </w:pPr>
    </w:p>
    <w:p w14:paraId="47826B05"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lastRenderedPageBreak/>
        <w:t xml:space="preserve">(3) </w:t>
      </w:r>
      <w:r>
        <w:rPr>
          <w:rFonts w:ascii="Times New Roman" w:hAnsi="Times New Roman"/>
        </w:rPr>
        <w:tab/>
      </w:r>
      <w:r w:rsidRPr="007A1302">
        <w:rPr>
          <w:rFonts w:ascii="Times New Roman" w:hAnsi="Times New Roman"/>
        </w:rPr>
        <w:t>The Resource, or portion thereof, without a Capacity Supply Obligation associated with the Export Bid or Administrative Export De</w:t>
      </w:r>
      <w:r>
        <w:rPr>
          <w:rFonts w:ascii="Times New Roman" w:hAnsi="Times New Roman"/>
        </w:rPr>
        <w:t>-L</w:t>
      </w:r>
      <w:r w:rsidRPr="007A1302">
        <w:rPr>
          <w:rFonts w:ascii="Times New Roman" w:hAnsi="Times New Roman"/>
        </w:rPr>
        <w:t xml:space="preserve">ist </w:t>
      </w:r>
      <w:r>
        <w:rPr>
          <w:rFonts w:ascii="Times New Roman" w:hAnsi="Times New Roman"/>
        </w:rPr>
        <w:t>B</w:t>
      </w:r>
      <w:r w:rsidRPr="007A1302">
        <w:rPr>
          <w:rFonts w:ascii="Times New Roman" w:hAnsi="Times New Roman"/>
        </w:rPr>
        <w:t xml:space="preserve">id is located outside the import-constrained Reserve Zone; </w:t>
      </w:r>
    </w:p>
    <w:p w14:paraId="71508A1C" w14:textId="77777777" w:rsidR="00E04FF1" w:rsidRPr="007A1302" w:rsidRDefault="00E04FF1" w:rsidP="00E04FF1">
      <w:pPr>
        <w:spacing w:after="0" w:line="360" w:lineRule="auto"/>
        <w:ind w:left="720"/>
        <w:rPr>
          <w:rFonts w:ascii="Times New Roman" w:hAnsi="Times New Roman"/>
        </w:rPr>
      </w:pPr>
    </w:p>
    <w:p w14:paraId="39CF5892"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(4)</w:t>
      </w:r>
      <w:r>
        <w:rPr>
          <w:rFonts w:ascii="Times New Roman" w:hAnsi="Times New Roman"/>
        </w:rPr>
        <w:tab/>
      </w:r>
      <w:r w:rsidRPr="007A1302">
        <w:rPr>
          <w:rFonts w:ascii="Times New Roman" w:hAnsi="Times New Roman"/>
        </w:rPr>
        <w:t xml:space="preserve"> The External Transaction sale is submitted and cleared in the Day-Ahead Energy Market; </w:t>
      </w:r>
    </w:p>
    <w:p w14:paraId="6285B161" w14:textId="77777777" w:rsidR="00E04FF1" w:rsidRPr="007A1302" w:rsidRDefault="00E04FF1" w:rsidP="00E04FF1">
      <w:pPr>
        <w:spacing w:after="0" w:line="360" w:lineRule="auto"/>
        <w:ind w:left="720"/>
        <w:rPr>
          <w:rFonts w:ascii="Times New Roman" w:hAnsi="Times New Roman"/>
        </w:rPr>
      </w:pPr>
    </w:p>
    <w:p w14:paraId="3DF2B5FF"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(5) </w:t>
      </w:r>
      <w:r>
        <w:rPr>
          <w:rFonts w:ascii="Times New Roman" w:hAnsi="Times New Roman"/>
        </w:rPr>
        <w:tab/>
      </w:r>
      <w:r w:rsidRPr="007A1302">
        <w:rPr>
          <w:rFonts w:ascii="Times New Roman" w:hAnsi="Times New Roman"/>
        </w:rPr>
        <w:t xml:space="preserve">A matching External Transaction has also been submitted into the Real-Time Energy Market by the end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for Self-Scheduled External Transactions, and, in accordance with Section </w:t>
      </w:r>
      <w:proofErr w:type="gramStart"/>
      <w:r w:rsidRPr="007A1302">
        <w:rPr>
          <w:rFonts w:ascii="Times New Roman" w:hAnsi="Times New Roman"/>
        </w:rPr>
        <w:t>III.1.10.7(</w:t>
      </w:r>
      <w:proofErr w:type="gramEnd"/>
      <w:r w:rsidRPr="007A1302">
        <w:rPr>
          <w:rFonts w:ascii="Times New Roman" w:hAnsi="Times New Roman"/>
        </w:rPr>
        <w:t xml:space="preserve">a), by </w:t>
      </w:r>
      <w:r>
        <w:rPr>
          <w:rFonts w:ascii="Times New Roman" w:hAnsi="Times New Roman"/>
        </w:rPr>
        <w:t>the offer submission deadline for the Day-Ahead Energy Market</w:t>
      </w:r>
      <w:r w:rsidRPr="007A1302">
        <w:rPr>
          <w:rFonts w:ascii="Times New Roman" w:hAnsi="Times New Roman"/>
        </w:rPr>
        <w:t xml:space="preserve"> for priced External Transactions. </w:t>
      </w:r>
    </w:p>
    <w:p w14:paraId="233CD6B9" w14:textId="77777777" w:rsidR="00E04FF1" w:rsidRPr="007A1302" w:rsidRDefault="00E04FF1" w:rsidP="00E04FF1">
      <w:pPr>
        <w:spacing w:after="0" w:line="360" w:lineRule="auto"/>
        <w:ind w:left="720"/>
        <w:rPr>
          <w:rFonts w:ascii="Times New Roman" w:hAnsi="Times New Roman"/>
        </w:rPr>
      </w:pPr>
    </w:p>
    <w:p w14:paraId="70063DF0"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 xml:space="preserve">Same Reserve Zone Export Transactions: </w:t>
      </w:r>
    </w:p>
    <w:p w14:paraId="3A830C03" w14:textId="77777777" w:rsidR="00E04FF1" w:rsidRPr="007A1302" w:rsidRDefault="00E04FF1" w:rsidP="00E04FF1">
      <w:pPr>
        <w:spacing w:after="0" w:line="360" w:lineRule="auto"/>
        <w:ind w:left="720"/>
        <w:rPr>
          <w:rFonts w:ascii="Times New Roman" w:hAnsi="Times New Roman"/>
        </w:rPr>
      </w:pPr>
    </w:p>
    <w:p w14:paraId="50709140"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(1)</w:t>
      </w:r>
      <w:r>
        <w:rPr>
          <w:rFonts w:ascii="Times New Roman" w:hAnsi="Times New Roman"/>
        </w:rPr>
        <w:tab/>
      </w:r>
      <w:r w:rsidRPr="007A1302">
        <w:rPr>
          <w:rFonts w:ascii="Times New Roman" w:hAnsi="Times New Roman"/>
        </w:rPr>
        <w:t xml:space="preserve"> A Resource, or portion thereof, without a Capacity Supply Obligation is associated with the External Transaction sale, and the megawatt amount of the External Transaction is less than or equal to the portion of the Resource without a Capacity Supply Obligation; </w:t>
      </w:r>
    </w:p>
    <w:p w14:paraId="09812D01" w14:textId="77777777" w:rsidR="00E04FF1" w:rsidRPr="007A1302" w:rsidRDefault="00E04FF1" w:rsidP="00E04FF1">
      <w:pPr>
        <w:spacing w:after="0" w:line="360" w:lineRule="auto"/>
        <w:ind w:left="720"/>
        <w:rPr>
          <w:rFonts w:ascii="Times New Roman" w:hAnsi="Times New Roman"/>
        </w:rPr>
      </w:pPr>
    </w:p>
    <w:p w14:paraId="3BA8304B"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(2) </w:t>
      </w:r>
      <w:r>
        <w:rPr>
          <w:rFonts w:ascii="Times New Roman" w:hAnsi="Times New Roman"/>
        </w:rPr>
        <w:tab/>
      </w:r>
      <w:r w:rsidRPr="007A1302">
        <w:rPr>
          <w:rFonts w:ascii="Times New Roman" w:hAnsi="Times New Roman"/>
        </w:rPr>
        <w:t xml:space="preserve">The External Node of the External Transaction sale is connected only to the same Reserve Zone in which the associated Resource, or portion thereof, without a Capacity Supply Obligation is located; </w:t>
      </w:r>
    </w:p>
    <w:p w14:paraId="3E51782D" w14:textId="77777777" w:rsidR="00E04FF1" w:rsidRPr="007A1302" w:rsidRDefault="00E04FF1" w:rsidP="00E04FF1">
      <w:pPr>
        <w:spacing w:after="0" w:line="360" w:lineRule="auto"/>
        <w:ind w:left="720"/>
        <w:rPr>
          <w:rFonts w:ascii="Times New Roman" w:hAnsi="Times New Roman"/>
        </w:rPr>
      </w:pPr>
    </w:p>
    <w:p w14:paraId="567C2266"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(3) The Resource, or portion thereof, without a Capacity Supply Obligation is Self-Scheduled in the Real-Time Energy Market and online at a megawatt level greater than or equal to the External Transaction sale’s megawatt amount; </w:t>
      </w:r>
    </w:p>
    <w:p w14:paraId="73408AE7" w14:textId="77777777" w:rsidR="00E04FF1" w:rsidRPr="007A1302" w:rsidRDefault="00E04FF1" w:rsidP="00E04FF1">
      <w:pPr>
        <w:spacing w:after="0" w:line="360" w:lineRule="auto"/>
        <w:ind w:left="720"/>
        <w:rPr>
          <w:rFonts w:ascii="Times New Roman" w:hAnsi="Times New Roman"/>
        </w:rPr>
      </w:pPr>
    </w:p>
    <w:p w14:paraId="0E1DB6AF"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(4) </w:t>
      </w:r>
      <w:r>
        <w:rPr>
          <w:rFonts w:ascii="Times New Roman" w:hAnsi="Times New Roman"/>
        </w:rPr>
        <w:tab/>
      </w:r>
      <w:r w:rsidRPr="007A1302">
        <w:rPr>
          <w:rFonts w:ascii="Times New Roman" w:hAnsi="Times New Roman"/>
        </w:rPr>
        <w:t xml:space="preserve">Neither the External Transaction sale nor the portion of the Resource without a Capacity Supply Obligation is required to offer into the Day-Ahead Energy Market. </w:t>
      </w:r>
    </w:p>
    <w:p w14:paraId="24F6074E" w14:textId="77777777" w:rsidR="00E04FF1" w:rsidRPr="007A1302" w:rsidRDefault="00E04FF1" w:rsidP="00E04FF1">
      <w:pPr>
        <w:spacing w:after="0" w:line="360" w:lineRule="auto"/>
        <w:ind w:left="720"/>
        <w:rPr>
          <w:rFonts w:ascii="Times New Roman" w:hAnsi="Times New Roman"/>
        </w:rPr>
      </w:pPr>
    </w:p>
    <w:p w14:paraId="0D8309DD" w14:textId="77777777" w:rsidR="00E04FF1" w:rsidRDefault="00E04FF1" w:rsidP="00E04FF1">
      <w:pPr>
        <w:spacing w:after="0" w:line="360" w:lineRule="auto"/>
        <w:ind w:left="720"/>
        <w:rPr>
          <w:rFonts w:ascii="Times New Roman" w:hAnsi="Times New Roman"/>
        </w:rPr>
      </w:pPr>
      <w:proofErr w:type="gramStart"/>
      <w:r w:rsidRPr="007A1302">
        <w:rPr>
          <w:rFonts w:ascii="Times New Roman" w:hAnsi="Times New Roman"/>
        </w:rPr>
        <w:t xml:space="preserve">(iv) </w:t>
      </w:r>
      <w:r>
        <w:rPr>
          <w:rFonts w:ascii="Times New Roman" w:hAnsi="Times New Roman"/>
        </w:rPr>
        <w:tab/>
      </w:r>
      <w:r w:rsidRPr="007A1302">
        <w:rPr>
          <w:rFonts w:ascii="Times New Roman" w:hAnsi="Times New Roman"/>
        </w:rPr>
        <w:t>Unconstrained</w:t>
      </w:r>
      <w:proofErr w:type="gramEnd"/>
      <w:r w:rsidRPr="007A1302">
        <w:rPr>
          <w:rFonts w:ascii="Times New Roman" w:hAnsi="Times New Roman"/>
        </w:rPr>
        <w:t xml:space="preserve"> Export Transactions: </w:t>
      </w:r>
    </w:p>
    <w:p w14:paraId="771E248B" w14:textId="77777777" w:rsidR="00E04FF1" w:rsidRPr="007A1302" w:rsidRDefault="00E04FF1" w:rsidP="00E04FF1">
      <w:pPr>
        <w:spacing w:after="0" w:line="360" w:lineRule="auto"/>
        <w:ind w:left="720"/>
        <w:rPr>
          <w:rFonts w:ascii="Times New Roman" w:hAnsi="Times New Roman"/>
        </w:rPr>
      </w:pPr>
    </w:p>
    <w:p w14:paraId="5A6CF0B7"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(1)</w:t>
      </w:r>
      <w:r>
        <w:rPr>
          <w:rFonts w:ascii="Times New Roman" w:hAnsi="Times New Roman"/>
        </w:rPr>
        <w:tab/>
      </w:r>
      <w:r w:rsidRPr="007A1302">
        <w:rPr>
          <w:rFonts w:ascii="Times New Roman" w:hAnsi="Times New Roman"/>
        </w:rPr>
        <w:t xml:space="preserve"> A Resource, or portion thereof, without a Capacity Supply Obligation is associated with the External Transaction sale, and the  megawatt amount of the External Transaction is less than or equal to the portion of the Resource without a Capacity Supply Obligation; </w:t>
      </w:r>
    </w:p>
    <w:p w14:paraId="205B7F03" w14:textId="77777777" w:rsidR="00E04FF1" w:rsidRPr="007A1302" w:rsidRDefault="00E04FF1" w:rsidP="00E04FF1">
      <w:pPr>
        <w:spacing w:after="0" w:line="360" w:lineRule="auto"/>
        <w:ind w:left="720"/>
        <w:rPr>
          <w:rFonts w:ascii="Times New Roman" w:hAnsi="Times New Roman"/>
        </w:rPr>
      </w:pPr>
    </w:p>
    <w:p w14:paraId="71246A75"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(2) </w:t>
      </w:r>
      <w:r>
        <w:rPr>
          <w:rFonts w:ascii="Times New Roman" w:hAnsi="Times New Roman"/>
        </w:rPr>
        <w:tab/>
      </w:r>
      <w:r w:rsidRPr="007A1302">
        <w:rPr>
          <w:rFonts w:ascii="Times New Roman" w:hAnsi="Times New Roman"/>
        </w:rPr>
        <w:t xml:space="preserve">The External Node of the External Transaction sale is not connected only to an import-constrained Reserve Zone; </w:t>
      </w:r>
    </w:p>
    <w:p w14:paraId="1D14F893" w14:textId="77777777" w:rsidR="00E04FF1" w:rsidRPr="007A1302" w:rsidRDefault="00E04FF1" w:rsidP="00E04FF1">
      <w:pPr>
        <w:spacing w:after="0" w:line="360" w:lineRule="auto"/>
        <w:ind w:left="720"/>
        <w:rPr>
          <w:rFonts w:ascii="Times New Roman" w:hAnsi="Times New Roman"/>
        </w:rPr>
      </w:pPr>
    </w:p>
    <w:p w14:paraId="4890F2CC"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(3) </w:t>
      </w:r>
      <w:r>
        <w:rPr>
          <w:rFonts w:ascii="Times New Roman" w:hAnsi="Times New Roman"/>
        </w:rPr>
        <w:tab/>
      </w:r>
      <w:r w:rsidRPr="007A1302">
        <w:rPr>
          <w:rFonts w:ascii="Times New Roman" w:hAnsi="Times New Roman"/>
        </w:rPr>
        <w:t xml:space="preserve">The Resource, or portion thereof, without a Capacity Supply Obligation is not separated from the External Node by a transmission interface constraint as determined in Sections III.12.2.1(b) and III.12.2.2(b) of Market Rule 1 that was binding in the Forward Capacity Auction in the direction of the export; </w:t>
      </w:r>
    </w:p>
    <w:p w14:paraId="7BBF5C50" w14:textId="77777777" w:rsidR="00E04FF1" w:rsidRPr="007A1302" w:rsidRDefault="00E04FF1" w:rsidP="00E04FF1">
      <w:pPr>
        <w:spacing w:after="0" w:line="360" w:lineRule="auto"/>
        <w:ind w:left="720"/>
        <w:rPr>
          <w:rFonts w:ascii="Times New Roman" w:hAnsi="Times New Roman"/>
        </w:rPr>
      </w:pPr>
    </w:p>
    <w:p w14:paraId="774571F4"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(4) </w:t>
      </w:r>
      <w:r>
        <w:rPr>
          <w:rFonts w:ascii="Times New Roman" w:hAnsi="Times New Roman"/>
        </w:rPr>
        <w:tab/>
      </w:r>
      <w:r w:rsidRPr="007A1302">
        <w:rPr>
          <w:rFonts w:ascii="Times New Roman" w:hAnsi="Times New Roman"/>
        </w:rPr>
        <w:t xml:space="preserve">The Resource, or portion thereof, without a Capacity Supply Obligation is Self-Scheduled in the Real-Time Energy Market and online at a megawatt level greater than or equal to the External Transaction sale’s megawatt amount; </w:t>
      </w:r>
    </w:p>
    <w:p w14:paraId="3E319873" w14:textId="77777777" w:rsidR="00E04FF1" w:rsidRPr="007A1302" w:rsidRDefault="00E04FF1" w:rsidP="00E04FF1">
      <w:pPr>
        <w:spacing w:after="0" w:line="360" w:lineRule="auto"/>
        <w:ind w:left="720"/>
        <w:rPr>
          <w:rFonts w:ascii="Times New Roman" w:hAnsi="Times New Roman"/>
        </w:rPr>
      </w:pPr>
    </w:p>
    <w:p w14:paraId="0FB24288"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(5)</w:t>
      </w:r>
      <w:r>
        <w:rPr>
          <w:rFonts w:ascii="Times New Roman" w:hAnsi="Times New Roman"/>
        </w:rPr>
        <w:tab/>
      </w:r>
      <w:r w:rsidRPr="007A1302">
        <w:rPr>
          <w:rFonts w:ascii="Times New Roman" w:hAnsi="Times New Roman"/>
        </w:rPr>
        <w:t xml:space="preserve"> Neither the External Transaction sale, nor the portion of the Resource without a Capacity Supply Obligation is required to offer into the Day-Ahead Energy Market. </w:t>
      </w:r>
    </w:p>
    <w:p w14:paraId="44AF0B36" w14:textId="77777777" w:rsidR="00E04FF1" w:rsidRPr="007A1302" w:rsidRDefault="00E04FF1" w:rsidP="00E04FF1">
      <w:pPr>
        <w:spacing w:after="0" w:line="360" w:lineRule="auto"/>
        <w:ind w:left="720"/>
        <w:rPr>
          <w:rFonts w:ascii="Times New Roman" w:hAnsi="Times New Roman"/>
        </w:rPr>
      </w:pPr>
    </w:p>
    <w:p w14:paraId="0A4DEC1D" w14:textId="77777777" w:rsidR="00E04FF1" w:rsidRDefault="00E04FF1" w:rsidP="00E04FF1">
      <w:pPr>
        <w:spacing w:after="0" w:line="360" w:lineRule="auto"/>
        <w:rPr>
          <w:rFonts w:ascii="Times New Roman" w:hAnsi="Times New Roman"/>
        </w:rPr>
      </w:pPr>
      <w:r>
        <w:rPr>
          <w:rFonts w:ascii="Times New Roman" w:hAnsi="Times New Roman"/>
        </w:rPr>
        <w:t>(g)</w:t>
      </w:r>
      <w:r>
        <w:rPr>
          <w:rFonts w:ascii="Times New Roman" w:hAnsi="Times New Roman"/>
        </w:rPr>
        <w:tab/>
      </w:r>
      <w:r w:rsidRPr="007A1302">
        <w:rPr>
          <w:rFonts w:ascii="Times New Roman" w:hAnsi="Times New Roman"/>
        </w:rPr>
        <w:t xml:space="preserve">Treatment of External Transaction </w:t>
      </w:r>
      <w:r>
        <w:rPr>
          <w:rFonts w:ascii="Times New Roman" w:hAnsi="Times New Roman"/>
        </w:rPr>
        <w:t>s</w:t>
      </w:r>
      <w:r w:rsidRPr="007A1302">
        <w:rPr>
          <w:rFonts w:ascii="Times New Roman" w:hAnsi="Times New Roman"/>
        </w:rPr>
        <w:t xml:space="preserve">ales in ISO commitment for </w:t>
      </w:r>
      <w:r>
        <w:rPr>
          <w:rFonts w:ascii="Times New Roman" w:hAnsi="Times New Roman"/>
        </w:rPr>
        <w:t>l</w:t>
      </w:r>
      <w:r w:rsidRPr="007A1302">
        <w:rPr>
          <w:rFonts w:ascii="Times New Roman" w:hAnsi="Times New Roman"/>
        </w:rPr>
        <w:t xml:space="preserve">ocal </w:t>
      </w:r>
      <w:r>
        <w:rPr>
          <w:rFonts w:ascii="Times New Roman" w:hAnsi="Times New Roman"/>
        </w:rPr>
        <w:t>s</w:t>
      </w:r>
      <w:r w:rsidRPr="007A1302">
        <w:rPr>
          <w:rFonts w:ascii="Times New Roman" w:hAnsi="Times New Roman"/>
        </w:rPr>
        <w:t xml:space="preserve">econd </w:t>
      </w:r>
      <w:r>
        <w:rPr>
          <w:rFonts w:ascii="Times New Roman" w:hAnsi="Times New Roman"/>
        </w:rPr>
        <w:t>c</w:t>
      </w:r>
      <w:r w:rsidRPr="007A1302">
        <w:rPr>
          <w:rFonts w:ascii="Times New Roman" w:hAnsi="Times New Roman"/>
        </w:rPr>
        <w:t xml:space="preserve">ontingency </w:t>
      </w:r>
      <w:r>
        <w:rPr>
          <w:rFonts w:ascii="Times New Roman" w:hAnsi="Times New Roman"/>
        </w:rPr>
        <w:t>p</w:t>
      </w:r>
      <w:r w:rsidRPr="007A1302">
        <w:rPr>
          <w:rFonts w:ascii="Times New Roman" w:hAnsi="Times New Roman"/>
        </w:rPr>
        <w:t xml:space="preserve">rotection.  </w:t>
      </w:r>
    </w:p>
    <w:p w14:paraId="6A67D1AD" w14:textId="77777777" w:rsidR="00E04FF1" w:rsidRPr="007A1302" w:rsidRDefault="00E04FF1" w:rsidP="00E04FF1">
      <w:pPr>
        <w:spacing w:after="0" w:line="360" w:lineRule="auto"/>
        <w:rPr>
          <w:rFonts w:ascii="Times New Roman" w:hAnsi="Times New Roman"/>
        </w:rPr>
      </w:pPr>
    </w:p>
    <w:p w14:paraId="2BE3BC15"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 </w:t>
      </w:r>
      <w:r>
        <w:rPr>
          <w:rFonts w:ascii="Times New Roman" w:hAnsi="Times New Roman"/>
        </w:rPr>
        <w:tab/>
      </w:r>
      <w:r w:rsidRPr="007A1302">
        <w:rPr>
          <w:rFonts w:ascii="Times New Roman" w:hAnsi="Times New Roman"/>
        </w:rPr>
        <w:t xml:space="preserve">Capacity Export </w:t>
      </w:r>
      <w:proofErr w:type="gramStart"/>
      <w:r w:rsidRPr="007A1302">
        <w:rPr>
          <w:rFonts w:ascii="Times New Roman" w:hAnsi="Times New Roman"/>
        </w:rPr>
        <w:t>Through</w:t>
      </w:r>
      <w:proofErr w:type="gramEnd"/>
      <w:r w:rsidRPr="007A1302">
        <w:rPr>
          <w:rFonts w:ascii="Times New Roman" w:hAnsi="Times New Roman"/>
        </w:rPr>
        <w:t xml:space="preserve"> Import Constrained Zone Transactions and FCA Cleared Export Transactions:  The transaction’s export demand that clears in the Day-Ahead Energy Market will be explicitly considered as load in the exporting Reserve Zone by the ISO when committing Resources to provide local second contingency protection for the associated Operating Day. </w:t>
      </w:r>
    </w:p>
    <w:p w14:paraId="5AB32A20" w14:textId="77777777" w:rsidR="00E04FF1" w:rsidRDefault="00E04FF1" w:rsidP="00E04FF1">
      <w:pPr>
        <w:spacing w:after="0" w:line="360" w:lineRule="auto"/>
        <w:ind w:left="720"/>
        <w:rPr>
          <w:rFonts w:ascii="Times New Roman" w:hAnsi="Times New Roman"/>
        </w:rPr>
      </w:pPr>
    </w:p>
    <w:p w14:paraId="2663E5D1"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 </w:t>
      </w:r>
      <w:r>
        <w:rPr>
          <w:rFonts w:ascii="Times New Roman" w:hAnsi="Times New Roman"/>
        </w:rPr>
        <w:tab/>
      </w:r>
      <w:r w:rsidRPr="007A1302">
        <w:rPr>
          <w:rFonts w:ascii="Times New Roman" w:hAnsi="Times New Roman"/>
        </w:rPr>
        <w:t xml:space="preserve">The export demand of External Transaction sales not meeting the criteria in (i) above is not considered by the ISO when planning and committing Resources to provide local second contingency protection, and is assumed to be zero. </w:t>
      </w:r>
    </w:p>
    <w:p w14:paraId="617454BF" w14:textId="77777777" w:rsidR="00E04FF1" w:rsidRPr="007A1302" w:rsidRDefault="00E04FF1" w:rsidP="00E04FF1">
      <w:pPr>
        <w:spacing w:after="0" w:line="360" w:lineRule="auto"/>
        <w:ind w:left="720"/>
        <w:rPr>
          <w:rFonts w:ascii="Times New Roman" w:hAnsi="Times New Roman"/>
        </w:rPr>
      </w:pPr>
    </w:p>
    <w:p w14:paraId="46E40AB6" w14:textId="77777777" w:rsidR="00E04FF1" w:rsidRDefault="00E04FF1" w:rsidP="00E04FF1">
      <w:pPr>
        <w:spacing w:after="0" w:line="360" w:lineRule="auto"/>
        <w:ind w:left="720"/>
        <w:rPr>
          <w:rFonts w:ascii="Times New Roman" w:hAnsi="Times New Roman"/>
        </w:rPr>
      </w:pPr>
      <w:r w:rsidRPr="007A1302">
        <w:rPr>
          <w:rFonts w:ascii="Times New Roman" w:hAnsi="Times New Roman"/>
        </w:rPr>
        <w:t xml:space="preserve">(iii) </w:t>
      </w:r>
      <w:r>
        <w:rPr>
          <w:rFonts w:ascii="Times New Roman" w:hAnsi="Times New Roman"/>
        </w:rPr>
        <w:tab/>
      </w:r>
      <w:r w:rsidRPr="007A1302">
        <w:rPr>
          <w:rFonts w:ascii="Times New Roman" w:hAnsi="Times New Roman"/>
        </w:rPr>
        <w:t>Same Reserve Zone Export Transactions and Unconstrained Export Transactions: If a Resource, or portion thereof, without a Capacity Supply Obligation is committed to be online during the Operating Day either through clearing in the Day-Ahead Energy Market or through Self-Scheduling subsequent to the Day-Ahead Energy Market and a Same Reserve Zone</w:t>
      </w:r>
      <w:r>
        <w:rPr>
          <w:rFonts w:ascii="Times New Roman" w:hAnsi="Times New Roman"/>
        </w:rPr>
        <w:t xml:space="preserve"> Export Transaction</w:t>
      </w:r>
      <w:r w:rsidRPr="007A1302">
        <w:rPr>
          <w:rFonts w:ascii="Times New Roman" w:hAnsi="Times New Roman"/>
        </w:rPr>
        <w:t xml:space="preserve"> or Unconstrained Export Transaction is submitted before the end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lastRenderedPageBreak/>
        <w:t>P</w:t>
      </w:r>
      <w:r w:rsidRPr="007A1302">
        <w:rPr>
          <w:rFonts w:ascii="Times New Roman" w:hAnsi="Times New Roman"/>
        </w:rPr>
        <w:t xml:space="preserve">eriod designating that Resource as supporting the transaction, the ISO will not utilize the portion of the Resource without a Capacity Supply Obligation supporting the export transaction to meet local second contingency protection requirements.  The eligibility of Resources not meeting the foregoing criteria to be used to meet local second contingency protection requirements shall be in accordance with the relevant provisions of the ISO New England System Rules.  </w:t>
      </w:r>
    </w:p>
    <w:p w14:paraId="357BD477" w14:textId="77777777" w:rsidR="00E04FF1" w:rsidRDefault="00E04FF1" w:rsidP="00E04FF1">
      <w:pPr>
        <w:spacing w:after="0" w:line="360" w:lineRule="auto"/>
        <w:ind w:left="720"/>
        <w:rPr>
          <w:rFonts w:ascii="Times New Roman" w:hAnsi="Times New Roman"/>
        </w:rPr>
      </w:pPr>
    </w:p>
    <w:p w14:paraId="6A92A5BB" w14:textId="77777777" w:rsidR="00E04FF1" w:rsidRDefault="00E04FF1" w:rsidP="00E04FF1">
      <w:pPr>
        <w:spacing w:after="0" w:line="360" w:lineRule="auto"/>
        <w:rPr>
          <w:rFonts w:ascii="Times New Roman" w:hAnsi="Times New Roman"/>
        </w:rPr>
      </w:pPr>
      <w:r>
        <w:rPr>
          <w:rFonts w:ascii="Times New Roman" w:hAnsi="Times New Roman"/>
        </w:rPr>
        <w:t>(h)</w:t>
      </w:r>
      <w:r>
        <w:rPr>
          <w:rFonts w:ascii="Times New Roman" w:hAnsi="Times New Roman"/>
        </w:rPr>
        <w:tab/>
      </w:r>
      <w:r w:rsidRPr="007A1302">
        <w:rPr>
          <w:rFonts w:ascii="Times New Roman" w:hAnsi="Times New Roman"/>
        </w:rPr>
        <w:t xml:space="preserve">Allocation of </w:t>
      </w:r>
      <w:r>
        <w:rPr>
          <w:rFonts w:ascii="Times New Roman" w:hAnsi="Times New Roman"/>
        </w:rPr>
        <w:t>c</w:t>
      </w:r>
      <w:r w:rsidRPr="007A1302">
        <w:rPr>
          <w:rFonts w:ascii="Times New Roman" w:hAnsi="Times New Roman"/>
        </w:rPr>
        <w:t xml:space="preserve">osts to Capacity Export </w:t>
      </w:r>
      <w:proofErr w:type="gramStart"/>
      <w:r w:rsidRPr="007A1302">
        <w:rPr>
          <w:rFonts w:ascii="Times New Roman" w:hAnsi="Times New Roman"/>
        </w:rPr>
        <w:t>Through</w:t>
      </w:r>
      <w:proofErr w:type="gramEnd"/>
      <w:r w:rsidRPr="007A1302">
        <w:rPr>
          <w:rFonts w:ascii="Times New Roman" w:hAnsi="Times New Roman"/>
        </w:rPr>
        <w:t xml:space="preserve"> Import Constrained Zone Transactions and FCA Cleared Export Transactions: Market Participants with Capacity Export Through Import Constrained Zone Transactions and FCA Cleared Export Transactions shall incur a proportional share of the charges described below, which are allocated to Market Participants based on Day-Ahead Load Obligation or Real-Time Load Obligation.  The share shall be determined by including the Day-Ahead Load Obligation or Real-Time Load Obligation associated with the External Transaction, as applicable, in the total Day-Ahead Load Obligation or Real-Time Load Obligation for the appropriate Reliability Region, Reserve Zone, or Load Zone used in each cost allocation calculation: </w:t>
      </w:r>
    </w:p>
    <w:p w14:paraId="16ECE23C" w14:textId="77777777" w:rsidR="00E04FF1" w:rsidRPr="007A1302" w:rsidRDefault="00E04FF1" w:rsidP="00E04FF1">
      <w:pPr>
        <w:spacing w:after="0" w:line="360" w:lineRule="auto"/>
        <w:rPr>
          <w:rFonts w:ascii="Times New Roman" w:hAnsi="Times New Roman"/>
        </w:rPr>
      </w:pPr>
    </w:p>
    <w:p w14:paraId="18AFCF79" w14:textId="77777777" w:rsidR="00E04FF1" w:rsidRDefault="00E04FF1" w:rsidP="00E04FF1">
      <w:pPr>
        <w:spacing w:after="0" w:line="360" w:lineRule="auto"/>
        <w:ind w:left="720"/>
        <w:rPr>
          <w:rFonts w:ascii="Times New Roman" w:hAnsi="Times New Roman"/>
        </w:rPr>
      </w:pPr>
      <w:r>
        <w:rPr>
          <w:rFonts w:ascii="Times New Roman" w:hAnsi="Times New Roman"/>
        </w:rPr>
        <w:t>(i</w:t>
      </w:r>
      <w:r w:rsidRPr="007A1302">
        <w:rPr>
          <w:rFonts w:ascii="Times New Roman" w:hAnsi="Times New Roman"/>
        </w:rPr>
        <w:t xml:space="preserve">) </w:t>
      </w:r>
      <w:r>
        <w:rPr>
          <w:rFonts w:ascii="Times New Roman" w:hAnsi="Times New Roman"/>
        </w:rPr>
        <w:tab/>
      </w:r>
      <w:r w:rsidRPr="007A1302">
        <w:rPr>
          <w:rFonts w:ascii="Times New Roman" w:hAnsi="Times New Roman"/>
        </w:rPr>
        <w:t>NCPC for Local Second Contingency Protection Resources allocated within the exporting Reliability Region, pursuant to Section III.F.3.</w:t>
      </w:r>
      <w:r>
        <w:rPr>
          <w:rFonts w:ascii="Times New Roman" w:hAnsi="Times New Roman"/>
        </w:rPr>
        <w:t>3</w:t>
      </w:r>
      <w:r w:rsidRPr="007A1302">
        <w:rPr>
          <w:rFonts w:ascii="Times New Roman" w:hAnsi="Times New Roman"/>
        </w:rPr>
        <w:t xml:space="preserve">. </w:t>
      </w:r>
    </w:p>
    <w:p w14:paraId="2BB706DC" w14:textId="77777777" w:rsidR="00E04FF1" w:rsidRPr="007A1302" w:rsidRDefault="00E04FF1" w:rsidP="00E04FF1">
      <w:pPr>
        <w:spacing w:after="0" w:line="360" w:lineRule="auto"/>
        <w:ind w:left="720"/>
        <w:rPr>
          <w:rFonts w:ascii="Times New Roman" w:hAnsi="Times New Roman"/>
        </w:rPr>
      </w:pPr>
    </w:p>
    <w:p w14:paraId="278EFEB7" w14:textId="77777777" w:rsidR="00E04FF1" w:rsidRDefault="00E04FF1" w:rsidP="00E04FF1">
      <w:pPr>
        <w:spacing w:after="0" w:line="360" w:lineRule="auto"/>
        <w:ind w:left="720"/>
        <w:rPr>
          <w:rFonts w:ascii="Times New Roman" w:hAnsi="Times New Roman"/>
        </w:rPr>
      </w:pPr>
      <w:r>
        <w:rPr>
          <w:rFonts w:ascii="Times New Roman" w:hAnsi="Times New Roman"/>
        </w:rPr>
        <w:t>(ii</w:t>
      </w:r>
      <w:r w:rsidRPr="007A1302">
        <w:rPr>
          <w:rFonts w:ascii="Times New Roman" w:hAnsi="Times New Roman"/>
        </w:rPr>
        <w:t>)</w:t>
      </w:r>
      <w:r>
        <w:rPr>
          <w:rFonts w:ascii="Times New Roman" w:hAnsi="Times New Roman"/>
        </w:rPr>
        <w:tab/>
      </w:r>
      <w:r w:rsidRPr="007A1302">
        <w:rPr>
          <w:rFonts w:ascii="Times New Roman" w:hAnsi="Times New Roman"/>
        </w:rPr>
        <w:t xml:space="preserve"> Forward Reserve Market charges allocated within the exporting Load Zone, pursuant to Section</w:t>
      </w:r>
      <w:r>
        <w:rPr>
          <w:rFonts w:ascii="Times New Roman" w:hAnsi="Times New Roman"/>
        </w:rPr>
        <w:t xml:space="preserve"> III.9.9.</w:t>
      </w:r>
      <w:r w:rsidRPr="007A1302">
        <w:rPr>
          <w:rFonts w:ascii="Times New Roman" w:hAnsi="Times New Roman"/>
        </w:rPr>
        <w:t xml:space="preserve"> </w:t>
      </w:r>
    </w:p>
    <w:p w14:paraId="33CE6F53" w14:textId="77777777" w:rsidR="00E04FF1" w:rsidRPr="007A1302" w:rsidRDefault="00E04FF1" w:rsidP="00E04FF1">
      <w:pPr>
        <w:spacing w:after="0" w:line="360" w:lineRule="auto"/>
        <w:ind w:left="720"/>
        <w:rPr>
          <w:rFonts w:ascii="Times New Roman" w:hAnsi="Times New Roman"/>
        </w:rPr>
      </w:pPr>
    </w:p>
    <w:p w14:paraId="11918983" w14:textId="77777777" w:rsidR="00E04FF1" w:rsidRDefault="00E04FF1" w:rsidP="00E04FF1">
      <w:pPr>
        <w:spacing w:after="0" w:line="360" w:lineRule="auto"/>
        <w:ind w:left="720"/>
        <w:rPr>
          <w:rFonts w:ascii="Times New Roman" w:hAnsi="Times New Roman"/>
        </w:rPr>
      </w:pPr>
      <w:r>
        <w:rPr>
          <w:rFonts w:ascii="Times New Roman" w:hAnsi="Times New Roman"/>
        </w:rPr>
        <w:t>(iii</w:t>
      </w:r>
      <w:r w:rsidRPr="007A1302">
        <w:rPr>
          <w:rFonts w:ascii="Times New Roman" w:hAnsi="Times New Roman"/>
        </w:rPr>
        <w:t xml:space="preserve">) </w:t>
      </w:r>
      <w:r>
        <w:rPr>
          <w:rFonts w:ascii="Times New Roman" w:hAnsi="Times New Roman"/>
        </w:rPr>
        <w:tab/>
      </w:r>
      <w:r w:rsidRPr="007A1302">
        <w:rPr>
          <w:rFonts w:ascii="Times New Roman" w:hAnsi="Times New Roman"/>
        </w:rPr>
        <w:t xml:space="preserve">Real-Time Reserve </w:t>
      </w:r>
      <w:r>
        <w:rPr>
          <w:rFonts w:ascii="Times New Roman" w:hAnsi="Times New Roman"/>
        </w:rPr>
        <w:t>C</w:t>
      </w:r>
      <w:r w:rsidRPr="007A1302">
        <w:rPr>
          <w:rFonts w:ascii="Times New Roman" w:hAnsi="Times New Roman"/>
        </w:rPr>
        <w:t xml:space="preserve">harges allocated within the exporting Load Zone, pursuant to Section III.10.3. </w:t>
      </w:r>
    </w:p>
    <w:p w14:paraId="17552F93" w14:textId="77777777" w:rsidR="00E04FF1" w:rsidRPr="007A1302" w:rsidRDefault="00E04FF1" w:rsidP="00E04FF1">
      <w:pPr>
        <w:spacing w:after="0" w:line="360" w:lineRule="auto"/>
        <w:ind w:left="720"/>
        <w:rPr>
          <w:rFonts w:ascii="Times New Roman" w:hAnsi="Times New Roman"/>
        </w:rPr>
      </w:pPr>
    </w:p>
    <w:p w14:paraId="3A0ECABB"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(i) </w:t>
      </w:r>
      <w:r>
        <w:rPr>
          <w:rFonts w:ascii="Times New Roman" w:hAnsi="Times New Roman"/>
        </w:rPr>
        <w:tab/>
      </w:r>
      <w:r w:rsidRPr="007A1302">
        <w:rPr>
          <w:rFonts w:ascii="Times New Roman" w:hAnsi="Times New Roman"/>
        </w:rPr>
        <w:t xml:space="preserve">When action is taken by the ISO to reduce External Transaction sales due to a system wide capacity deficient condition or the forecast of such a condition, and an External Transaction sale designates a Resource, or portion of a Resource, without a Capacity Supply Obligation, to support the transaction, the ISO will review the status of the designated Resource. If the designated Resource is Self-Scheduled and online at a megawatt level greater than or equal to the External Transaction sale, that External Transaction sale will not be reduced until such time as Regional Network Load within the New England Control Area is also being reduced.  When reductions to such transactions are required, the affected transactions shall be reduced pro-rata. </w:t>
      </w:r>
    </w:p>
    <w:p w14:paraId="648447D7" w14:textId="77777777" w:rsidR="00E04FF1" w:rsidRPr="007A1302" w:rsidRDefault="00E04FF1" w:rsidP="00E04FF1">
      <w:pPr>
        <w:spacing w:after="0" w:line="360" w:lineRule="auto"/>
        <w:ind w:left="720"/>
        <w:rPr>
          <w:rFonts w:ascii="Times New Roman" w:hAnsi="Times New Roman"/>
        </w:rPr>
      </w:pPr>
    </w:p>
    <w:p w14:paraId="41C4F020"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(j) </w:t>
      </w:r>
      <w:r>
        <w:rPr>
          <w:rFonts w:ascii="Times New Roman" w:hAnsi="Times New Roman"/>
        </w:rPr>
        <w:tab/>
      </w:r>
      <w:r w:rsidRPr="007A1302">
        <w:rPr>
          <w:rFonts w:ascii="Times New Roman" w:hAnsi="Times New Roman"/>
        </w:rPr>
        <w:t xml:space="preserve">Market Participants shall submit External Transactions as megawatt blocks with intervals of one </w:t>
      </w:r>
    </w:p>
    <w:p w14:paraId="3B3CE07B" w14:textId="77777777" w:rsidR="00E04FF1" w:rsidRPr="007C4E30" w:rsidRDefault="00E04FF1" w:rsidP="00E04FF1">
      <w:pPr>
        <w:pStyle w:val="Normal1"/>
        <w:spacing w:after="0" w:line="360" w:lineRule="auto"/>
        <w:rPr>
          <w:rFonts w:ascii="Times New Roman" w:hAnsi="Times New Roman"/>
        </w:rPr>
      </w:pPr>
      <w:proofErr w:type="gramStart"/>
      <w:r w:rsidRPr="007A1302">
        <w:rPr>
          <w:rFonts w:ascii="Times New Roman" w:hAnsi="Times New Roman"/>
        </w:rPr>
        <w:lastRenderedPageBreak/>
        <w:t>hour</w:t>
      </w:r>
      <w:proofErr w:type="gramEnd"/>
      <w:r w:rsidRPr="007A1302">
        <w:rPr>
          <w:rFonts w:ascii="Times New Roman" w:hAnsi="Times New Roman"/>
        </w:rPr>
        <w:t xml:space="preserve"> at the relevant External Node. External Transactions will be scheduled in the Day-Ahead Energy Market as megawatt blocks for hourly durations. The ISO may dispatch External Transactions in the Real-Time Energy Market as megawatt blocks for periods of less than one hour, to the extent allowed pursuant to inter-Control Area operating protocols. </w:t>
      </w:r>
    </w:p>
    <w:p w14:paraId="297C94E5" w14:textId="77777777" w:rsidR="00E04FF1" w:rsidRPr="007C4E30" w:rsidRDefault="00E04FF1" w:rsidP="00E04FF1">
      <w:pPr>
        <w:pStyle w:val="Normal1"/>
        <w:spacing w:after="0" w:line="360" w:lineRule="auto"/>
        <w:rPr>
          <w:rFonts w:ascii="Times New Roman" w:hAnsi="Times New Roman"/>
        </w:rPr>
      </w:pPr>
    </w:p>
    <w:p w14:paraId="2B68D03D" w14:textId="77777777" w:rsidR="00E04FF1" w:rsidRDefault="00E04FF1" w:rsidP="00E04FF1">
      <w:pPr>
        <w:spacing w:after="0" w:line="360" w:lineRule="auto"/>
        <w:rPr>
          <w:rFonts w:ascii="Times New Roman" w:hAnsi="Times New Roman"/>
        </w:rPr>
      </w:pPr>
      <w:r w:rsidRPr="002D0516">
        <w:rPr>
          <w:rFonts w:ascii="Times New Roman" w:hAnsi="Times New Roman"/>
          <w:b/>
        </w:rPr>
        <w:t>III.1.10.7.A</w:t>
      </w:r>
      <w:r w:rsidRPr="002D0516">
        <w:rPr>
          <w:rFonts w:ascii="Times New Roman" w:hAnsi="Times New Roman"/>
          <w:b/>
        </w:rPr>
        <w:tab/>
      </w:r>
      <w:r w:rsidRPr="002D0516">
        <w:rPr>
          <w:rFonts w:ascii="Times New Roman" w:hAnsi="Times New Roman"/>
          <w:b/>
        </w:rPr>
        <w:tab/>
        <w:t xml:space="preserve">Coordinated </w:t>
      </w:r>
      <w:r w:rsidRPr="00AB2279">
        <w:rPr>
          <w:rFonts w:ascii="Times New Roman" w:hAnsi="Times New Roman"/>
          <w:b/>
        </w:rPr>
        <w:t>Transaction Scheduling</w:t>
      </w:r>
      <w:r w:rsidRPr="002D0516">
        <w:rPr>
          <w:rFonts w:ascii="Times New Roman" w:hAnsi="Times New Roman"/>
        </w:rPr>
        <w:t>.</w:t>
      </w:r>
    </w:p>
    <w:p w14:paraId="6F096CBA" w14:textId="77777777" w:rsidR="00E04FF1" w:rsidRPr="0048771A" w:rsidRDefault="00E04FF1" w:rsidP="00E04FF1">
      <w:pPr>
        <w:pStyle w:val="Normal1"/>
        <w:spacing w:after="0" w:line="360" w:lineRule="auto"/>
        <w:rPr>
          <w:rFonts w:ascii="Times New Roman" w:hAnsi="Times New Roman"/>
        </w:rPr>
      </w:pPr>
      <w:r w:rsidRPr="002D0516">
        <w:rPr>
          <w:rFonts w:ascii="Times New Roman" w:hAnsi="Times New Roman"/>
        </w:rPr>
        <w:t>The provisions of this Section III.1.10.7.A apply to Coordinated External Transactions, which are implemented at the New York Northern AC external Location</w:t>
      </w:r>
      <w:r w:rsidRPr="0048771A">
        <w:rPr>
          <w:rFonts w:ascii="Times New Roman" w:hAnsi="Times New Roman"/>
        </w:rPr>
        <w:t>.</w:t>
      </w:r>
    </w:p>
    <w:p w14:paraId="579D2117" w14:textId="77777777" w:rsidR="00E04FF1" w:rsidRPr="0048771A" w:rsidRDefault="00E04FF1" w:rsidP="00E04FF1">
      <w:pPr>
        <w:pStyle w:val="Normal1"/>
        <w:spacing w:after="0" w:line="360" w:lineRule="auto"/>
        <w:rPr>
          <w:rFonts w:ascii="Times New Roman" w:hAnsi="Times New Roman"/>
        </w:rPr>
      </w:pPr>
    </w:p>
    <w:p w14:paraId="420B6392" w14:textId="77777777" w:rsidR="00E04FF1" w:rsidRPr="003D42F2" w:rsidRDefault="00E04FF1" w:rsidP="00E04FF1">
      <w:pPr>
        <w:pStyle w:val="Normal1"/>
        <w:spacing w:after="0" w:line="360" w:lineRule="auto"/>
        <w:rPr>
          <w:rFonts w:ascii="Times New Roman" w:hAnsi="Times New Roman"/>
        </w:rPr>
      </w:pPr>
      <w:r w:rsidRPr="003D42F2">
        <w:rPr>
          <w:rFonts w:ascii="Times New Roman" w:hAnsi="Times New Roman"/>
        </w:rPr>
        <w:t>(a)</w:t>
      </w:r>
      <w:r w:rsidRPr="003D42F2">
        <w:rPr>
          <w:rFonts w:ascii="Times New Roman" w:hAnsi="Times New Roman"/>
        </w:rPr>
        <w:tab/>
        <w:t>Market Participants that submit a Coordinated External Transaction in the Day-Ahead Energy Market must also submit a corresponding Coordinated External Transaction, in the form of an Interface Bid, in the Real-Time Energy Market in order to be eligible for scheduling in the Real-Time Energy Market.</w:t>
      </w:r>
    </w:p>
    <w:p w14:paraId="49F7A750" w14:textId="77777777" w:rsidR="00E04FF1" w:rsidRPr="003D42F2" w:rsidRDefault="00E04FF1" w:rsidP="00E04FF1">
      <w:pPr>
        <w:pStyle w:val="Normal1"/>
        <w:spacing w:after="0" w:line="360" w:lineRule="auto"/>
        <w:rPr>
          <w:rFonts w:ascii="Times New Roman" w:hAnsi="Times New Roman"/>
        </w:rPr>
      </w:pPr>
    </w:p>
    <w:p w14:paraId="3CDA88A5" w14:textId="77777777" w:rsidR="00E04FF1" w:rsidRPr="003D42F2" w:rsidRDefault="00E04FF1" w:rsidP="00E04FF1">
      <w:pPr>
        <w:pStyle w:val="Normal1"/>
        <w:spacing w:after="0" w:line="360" w:lineRule="auto"/>
        <w:rPr>
          <w:rFonts w:ascii="Times New Roman" w:hAnsi="Times New Roman"/>
        </w:rPr>
      </w:pPr>
      <w:r w:rsidRPr="003D42F2">
        <w:rPr>
          <w:rFonts w:ascii="Times New Roman" w:hAnsi="Times New Roman"/>
        </w:rPr>
        <w:t>(b)</w:t>
      </w:r>
      <w:r w:rsidRPr="003D42F2">
        <w:rPr>
          <w:rFonts w:ascii="Times New Roman" w:hAnsi="Times New Roman"/>
        </w:rPr>
        <w:tab/>
        <w:t xml:space="preserve">An Interface Bid submitted in the Real-Time Energy Market shall specify a duration consisting of one or more consecutive 15-minute increments.  An Interface Bid shall include a bid price, a bid quantity, and a bid direction for each 15-minute increment.  The bid price may be positive or negative.  An Interface Bid may not be submitted or modified later than 75 minutes before the start of the </w:t>
      </w:r>
      <w:r>
        <w:rPr>
          <w:rFonts w:ascii="Times New Roman" w:hAnsi="Times New Roman"/>
        </w:rPr>
        <w:t xml:space="preserve">clock hour </w:t>
      </w:r>
      <w:r w:rsidRPr="003D42F2">
        <w:rPr>
          <w:rFonts w:ascii="Times New Roman" w:hAnsi="Times New Roman"/>
        </w:rPr>
        <w:t>for which it is offered.</w:t>
      </w:r>
    </w:p>
    <w:p w14:paraId="26B900F4" w14:textId="77777777" w:rsidR="00E04FF1" w:rsidRPr="003D42F2" w:rsidRDefault="00E04FF1" w:rsidP="00E04FF1">
      <w:pPr>
        <w:pStyle w:val="Normal1"/>
        <w:spacing w:after="0" w:line="360" w:lineRule="auto"/>
        <w:rPr>
          <w:rFonts w:ascii="Times New Roman" w:hAnsi="Times New Roman"/>
        </w:rPr>
      </w:pPr>
    </w:p>
    <w:p w14:paraId="22665068" w14:textId="77777777" w:rsidR="00E04FF1" w:rsidRPr="003D42F2" w:rsidRDefault="00E04FF1" w:rsidP="00E04FF1">
      <w:pPr>
        <w:pStyle w:val="Normal1"/>
        <w:spacing w:after="0" w:line="360" w:lineRule="auto"/>
        <w:rPr>
          <w:rFonts w:ascii="Times New Roman" w:hAnsi="Times New Roman"/>
        </w:rPr>
      </w:pPr>
      <w:r w:rsidRPr="003D42F2">
        <w:rPr>
          <w:rFonts w:ascii="Times New Roman" w:hAnsi="Times New Roman"/>
        </w:rPr>
        <w:t>(c)</w:t>
      </w:r>
      <w:r w:rsidRPr="003D42F2">
        <w:rPr>
          <w:rFonts w:ascii="Times New Roman" w:hAnsi="Times New Roman"/>
        </w:rPr>
        <w:tab/>
        <w:t>Interface Bids are cleared in economic merit order for each 15</w:t>
      </w:r>
      <w:r>
        <w:rPr>
          <w:rFonts w:ascii="Times New Roman" w:hAnsi="Times New Roman"/>
        </w:rPr>
        <w:t>-</w:t>
      </w:r>
      <w:r w:rsidRPr="003D42F2">
        <w:rPr>
          <w:rFonts w:ascii="Times New Roman" w:hAnsi="Times New Roman"/>
        </w:rPr>
        <w:t>minute increment, based upon the forecasted real-time price difference across the external interface.  The total quantity of Interface Bids cleared shall determine the external interface schedule between New England and the adjacent Control Area.  The total quantity of Interface Bids cleared shall depend upon, among other factors, bid production costs of resources in both Control Areas, the Interface Bids of all Market Participants, transmission system conditions, and any real-time operating limits necessary to ensure reliable operation of the transmission system.</w:t>
      </w:r>
    </w:p>
    <w:p w14:paraId="4A276F5C" w14:textId="77777777" w:rsidR="00E04FF1" w:rsidRPr="003D42F2" w:rsidRDefault="00E04FF1" w:rsidP="00E04FF1">
      <w:pPr>
        <w:pStyle w:val="Normal1"/>
        <w:spacing w:after="0" w:line="360" w:lineRule="auto"/>
        <w:rPr>
          <w:rFonts w:ascii="Times New Roman" w:hAnsi="Times New Roman"/>
        </w:rPr>
      </w:pPr>
    </w:p>
    <w:p w14:paraId="65E8047F" w14:textId="77777777" w:rsidR="00E04FF1" w:rsidRPr="003D42F2" w:rsidRDefault="00E04FF1" w:rsidP="00E04FF1">
      <w:pPr>
        <w:pStyle w:val="Normal1"/>
        <w:spacing w:after="0" w:line="360" w:lineRule="auto"/>
        <w:rPr>
          <w:rFonts w:ascii="Times New Roman" w:hAnsi="Times New Roman"/>
        </w:rPr>
      </w:pPr>
      <w:r w:rsidRPr="003D42F2">
        <w:rPr>
          <w:rFonts w:ascii="Times New Roman" w:hAnsi="Times New Roman"/>
        </w:rPr>
        <w:t>(d)</w:t>
      </w:r>
      <w:r w:rsidRPr="003D42F2">
        <w:rPr>
          <w:rFonts w:ascii="Times New Roman" w:hAnsi="Times New Roman"/>
        </w:rPr>
        <w:tab/>
        <w:t xml:space="preserve">All Coordinated External Transactions submitted either to the Day-Ahead Energy Market or the Real-Time Energy Market must contain the associated </w:t>
      </w:r>
      <w:r>
        <w:rPr>
          <w:rFonts w:ascii="Times New Roman" w:hAnsi="Times New Roman"/>
        </w:rPr>
        <w:t>e</w:t>
      </w:r>
      <w:r w:rsidRPr="003D42F2">
        <w:rPr>
          <w:rFonts w:ascii="Times New Roman" w:hAnsi="Times New Roman"/>
        </w:rPr>
        <w:t xml:space="preserve">-Tag </w:t>
      </w:r>
      <w:r>
        <w:rPr>
          <w:rFonts w:ascii="Times New Roman" w:hAnsi="Times New Roman"/>
        </w:rPr>
        <w:t xml:space="preserve">ID </w:t>
      </w:r>
      <w:r w:rsidRPr="003D42F2">
        <w:rPr>
          <w:rFonts w:ascii="Times New Roman" w:hAnsi="Times New Roman"/>
        </w:rPr>
        <w:t>at the time the transaction is submitted.</w:t>
      </w:r>
    </w:p>
    <w:p w14:paraId="11016171" w14:textId="77777777" w:rsidR="00E04FF1" w:rsidRPr="003D42F2" w:rsidRDefault="00E04FF1" w:rsidP="00E04FF1">
      <w:pPr>
        <w:pStyle w:val="Normal1"/>
        <w:spacing w:after="0" w:line="360" w:lineRule="auto"/>
        <w:rPr>
          <w:rFonts w:ascii="Times New Roman" w:hAnsi="Times New Roman"/>
        </w:rPr>
      </w:pPr>
    </w:p>
    <w:p w14:paraId="7D03F5B4" w14:textId="77777777" w:rsidR="00E04FF1" w:rsidRPr="003D42F2" w:rsidRDefault="00E04FF1" w:rsidP="00E04FF1">
      <w:pPr>
        <w:pStyle w:val="Normal1"/>
        <w:spacing w:after="0" w:line="360" w:lineRule="auto"/>
        <w:rPr>
          <w:rFonts w:ascii="Times New Roman" w:hAnsi="Times New Roman"/>
        </w:rPr>
      </w:pPr>
      <w:r w:rsidRPr="003D42F2">
        <w:rPr>
          <w:rFonts w:ascii="Times New Roman" w:hAnsi="Times New Roman"/>
        </w:rPr>
        <w:t>(e)</w:t>
      </w:r>
      <w:r w:rsidRPr="003D42F2">
        <w:rPr>
          <w:rFonts w:ascii="Times New Roman" w:hAnsi="Times New Roman"/>
        </w:rPr>
        <w:tab/>
        <w:t xml:space="preserve">Any Coordinated External Transaction, or portion thereof, submitted to the Real-Time Energy Market will not be scheduled in Real-Time if the ISO anticipates that the External Transaction would </w:t>
      </w:r>
      <w:r w:rsidRPr="003D42F2">
        <w:rPr>
          <w:rFonts w:ascii="Times New Roman" w:hAnsi="Times New Roman"/>
        </w:rPr>
        <w:lastRenderedPageBreak/>
        <w:t xml:space="preserve">create or worsen an Emergency, unless </w:t>
      </w:r>
      <w:r>
        <w:rPr>
          <w:rFonts w:ascii="Times New Roman" w:hAnsi="Times New Roman"/>
        </w:rPr>
        <w:t xml:space="preserve">the </w:t>
      </w:r>
      <w:r w:rsidRPr="003D42F2">
        <w:rPr>
          <w:rFonts w:ascii="Times New Roman" w:hAnsi="Times New Roman"/>
        </w:rPr>
        <w:t>procedures governing the Emergency</w:t>
      </w:r>
      <w:r w:rsidRPr="0027627C">
        <w:rPr>
          <w:rFonts w:ascii="Times New Roman" w:hAnsi="Times New Roman"/>
        </w:rPr>
        <w:t>, as set forth in ISO New England Operating Procedure No. 9,</w:t>
      </w:r>
      <w:r w:rsidRPr="003D42F2">
        <w:rPr>
          <w:rFonts w:ascii="Times New Roman" w:hAnsi="Times New Roman"/>
        </w:rPr>
        <w:t xml:space="preserve"> permit the transaction to be scheduled.</w:t>
      </w:r>
    </w:p>
    <w:p w14:paraId="1BF5E970" w14:textId="77777777" w:rsidR="00E04FF1" w:rsidRPr="003D42F2" w:rsidRDefault="00E04FF1" w:rsidP="00E04FF1">
      <w:pPr>
        <w:pStyle w:val="Normal1"/>
        <w:spacing w:after="0" w:line="360" w:lineRule="auto"/>
        <w:rPr>
          <w:rFonts w:ascii="Times New Roman" w:hAnsi="Times New Roman"/>
        </w:rPr>
      </w:pPr>
    </w:p>
    <w:p w14:paraId="440928A8" w14:textId="77777777" w:rsidR="00E04FF1" w:rsidRPr="00A34F11" w:rsidRDefault="00E04FF1" w:rsidP="00E04FF1">
      <w:pPr>
        <w:spacing w:after="0" w:line="360" w:lineRule="auto"/>
        <w:rPr>
          <w:rFonts w:ascii="Times New Roman" w:hAnsi="Times New Roman"/>
          <w:b/>
        </w:rPr>
      </w:pPr>
      <w:r w:rsidRPr="00A34F11">
        <w:rPr>
          <w:rFonts w:ascii="Times New Roman" w:hAnsi="Times New Roman"/>
          <w:b/>
        </w:rPr>
        <w:t xml:space="preserve">III.1.10.8 </w:t>
      </w:r>
      <w:r w:rsidRPr="00A34F11">
        <w:rPr>
          <w:rFonts w:ascii="Times New Roman" w:hAnsi="Times New Roman"/>
          <w:b/>
        </w:rPr>
        <w:tab/>
      </w:r>
      <w:r>
        <w:rPr>
          <w:rFonts w:ascii="Times New Roman" w:hAnsi="Times New Roman"/>
          <w:b/>
        </w:rPr>
        <w:tab/>
      </w:r>
      <w:r w:rsidRPr="00A34F11">
        <w:rPr>
          <w:rFonts w:ascii="Times New Roman" w:hAnsi="Times New Roman"/>
          <w:b/>
        </w:rPr>
        <w:t xml:space="preserve">ISO Responsibilities. </w:t>
      </w:r>
    </w:p>
    <w:p w14:paraId="2E698D00" w14:textId="77777777" w:rsidR="00E04FF1" w:rsidRDefault="00E04FF1" w:rsidP="00E04FF1">
      <w:pPr>
        <w:spacing w:after="0" w:line="360" w:lineRule="auto"/>
        <w:rPr>
          <w:rFonts w:ascii="Times New Roman" w:hAnsi="Times New Roman"/>
        </w:rPr>
      </w:pPr>
      <w:r>
        <w:rPr>
          <w:rFonts w:ascii="Times New Roman" w:hAnsi="Times New Roman"/>
        </w:rPr>
        <w:t>(a)</w:t>
      </w:r>
      <w:r>
        <w:rPr>
          <w:rFonts w:ascii="Times New Roman" w:hAnsi="Times New Roman"/>
        </w:rPr>
        <w:tab/>
      </w:r>
      <w:r w:rsidRPr="007A1302">
        <w:rPr>
          <w:rFonts w:ascii="Times New Roman" w:hAnsi="Times New Roman"/>
        </w:rPr>
        <w:t xml:space="preserve">The ISO shall use its best efforts to determine (i) the least-cost means of satisfying hourly purchase requests for energy, the projected hourly requirements for Operating Reserve, Replacement Reserve and other ancillary services of the Market Participants, including the reliability requirements of the New England Control Area, of the Day-Ahead Energy Market, and (ii) the least-cost means of satisfying the Operating Reserve, Replacement Reserve and other ancillary service requirements for any portion of the load forecast of the ISO for the Operating Day in excess of that scheduled in the Day-Ahead Energy Market.  In making these determinations, the ISO shall take into account:  (i) the ISO’s forecasts of New England Markets and New England Control Area energy requirements, giving due consideration to the energy requirement forecasts and purchase requests submitted by Market Participants for the Day-Ahead Energy Market; (ii) the offers and bids submitted by Market Participants; (iii) the availability of Limited Energy Resources; (iv) the capacity, location, and other relevant characteristics of Self-Scheduled Resources; (v) the requirements of the New England Control Area for Operating Reserve and Replacement Reserve, as specified in the ISO New England Manuals and ISO New England Administrative Procedures; (vi) the requirements of the New England Control Area for Regulation and other ancillary services, as specified in the ISO New England Manuals and ISO New England Administrative Procedures; (vii) the benefits of avoiding or minimizing transmission constraint control operations, as specified in the ISO New England Manuals and ISO New England Administrative Procedures; and (viii) such other factors as the ISO reasonably concludes are relevant to the foregoing determination. The ISO shall develop a Day-Ahead Energy schedule based on the applicable portions of the foregoing determination, and shall determine the Day-Ahead Prices resulting from such schedule. (b) </w:t>
      </w:r>
      <w:r>
        <w:rPr>
          <w:rFonts w:ascii="Times New Roman" w:hAnsi="Times New Roman"/>
        </w:rPr>
        <w:tab/>
      </w:r>
      <w:r w:rsidRPr="007A1302">
        <w:rPr>
          <w:rFonts w:ascii="Times New Roman" w:hAnsi="Times New Roman"/>
        </w:rPr>
        <w:t xml:space="preserve">Not later than </w:t>
      </w:r>
      <w:r>
        <w:rPr>
          <w:rFonts w:ascii="Times New Roman" w:hAnsi="Times New Roman"/>
        </w:rPr>
        <w:t>1:3</w:t>
      </w:r>
      <w:r w:rsidRPr="007A1302">
        <w:rPr>
          <w:rFonts w:ascii="Times New Roman" w:hAnsi="Times New Roman"/>
        </w:rPr>
        <w:t xml:space="preserve">0 p.m. of the day before each Operating Day, or such earlier deadline as may be specified by the ISO in the ISO New England Manuals and ISO New England Administrative Procedures or such later deadline as necessary to account for software failures or other events, the ISO shall: (i) post the aggregate Day-Ahead Energy schedule; (ii) post the Day-Ahead Prices; and (iii) inform the Market Participants of their scheduled injections and withdrawals. In the event of an Emergency, the ISO will notify Market Participants as soon as practicable if the Day-Ahead Energy Market </w:t>
      </w:r>
      <w:proofErr w:type="spellStart"/>
      <w:r w:rsidRPr="007A1302">
        <w:rPr>
          <w:rFonts w:ascii="Times New Roman" w:hAnsi="Times New Roman"/>
        </w:rPr>
        <w:t>can not</w:t>
      </w:r>
      <w:proofErr w:type="spellEnd"/>
      <w:r w:rsidRPr="007A1302">
        <w:rPr>
          <w:rFonts w:ascii="Times New Roman" w:hAnsi="Times New Roman"/>
        </w:rPr>
        <w:t xml:space="preserve"> be operated. </w:t>
      </w:r>
    </w:p>
    <w:p w14:paraId="2252F5EB" w14:textId="77777777" w:rsidR="00E04FF1" w:rsidRPr="007A1302" w:rsidRDefault="00E04FF1" w:rsidP="00E04FF1">
      <w:pPr>
        <w:spacing w:after="0" w:line="360" w:lineRule="auto"/>
        <w:rPr>
          <w:rFonts w:ascii="Times New Roman" w:hAnsi="Times New Roman"/>
        </w:rPr>
      </w:pPr>
    </w:p>
    <w:p w14:paraId="63B105B2" w14:textId="77777777" w:rsidR="00E04FF1" w:rsidRPr="007A1302" w:rsidRDefault="00E04FF1" w:rsidP="00E04FF1">
      <w:pPr>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Following posting of the information specified in Section III.1.10.8(b), the ISO shall revise its schedule of Resources to reflect updated projections of load, conditions affecting electric system </w:t>
      </w:r>
      <w:r w:rsidRPr="007A1302">
        <w:rPr>
          <w:rFonts w:ascii="Times New Roman" w:hAnsi="Times New Roman"/>
        </w:rPr>
        <w:lastRenderedPageBreak/>
        <w:t xml:space="preserve">operations in the New England Control Area, the availability of and constraints on limited energy and other Resources, transmission constraints, and other relevant factors. </w:t>
      </w:r>
    </w:p>
    <w:p w14:paraId="193468E4"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(d) </w:t>
      </w:r>
      <w:r>
        <w:rPr>
          <w:rFonts w:ascii="Times New Roman" w:hAnsi="Times New Roman"/>
        </w:rPr>
        <w:tab/>
      </w:r>
      <w:r w:rsidRPr="007A1302">
        <w:rPr>
          <w:rFonts w:ascii="Times New Roman" w:hAnsi="Times New Roman"/>
        </w:rPr>
        <w:t xml:space="preserve">Market Participants shall pay and be paid for the quantities of energy scheduled in the Day-Ahead Energy Market at the Day-Ahead Prices. </w:t>
      </w:r>
    </w:p>
    <w:p w14:paraId="0AA8A389" w14:textId="77777777" w:rsidR="00E04FF1" w:rsidRPr="007A1302" w:rsidRDefault="00E04FF1" w:rsidP="00E04FF1">
      <w:pPr>
        <w:spacing w:after="0" w:line="360" w:lineRule="auto"/>
        <w:rPr>
          <w:rFonts w:ascii="Times New Roman" w:hAnsi="Times New Roman"/>
        </w:rPr>
      </w:pPr>
    </w:p>
    <w:p w14:paraId="029674CC" w14:textId="77777777" w:rsidR="00E04FF1" w:rsidRPr="00BC04A9" w:rsidRDefault="00E04FF1" w:rsidP="00E04FF1">
      <w:pPr>
        <w:spacing w:after="0" w:line="360" w:lineRule="auto"/>
        <w:rPr>
          <w:rFonts w:ascii="Times New Roman" w:hAnsi="Times New Roman"/>
          <w:b/>
        </w:rPr>
      </w:pPr>
      <w:r w:rsidRPr="00BC04A9">
        <w:rPr>
          <w:rFonts w:ascii="Times New Roman" w:hAnsi="Times New Roman"/>
          <w:b/>
        </w:rPr>
        <w:t>III.1.10.9</w:t>
      </w:r>
      <w:r w:rsidRPr="00BC04A9">
        <w:rPr>
          <w:rFonts w:ascii="Times New Roman" w:hAnsi="Times New Roman"/>
          <w:b/>
        </w:rPr>
        <w:tab/>
        <w:t xml:space="preserve"> </w:t>
      </w:r>
      <w:r>
        <w:rPr>
          <w:rFonts w:ascii="Times New Roman" w:hAnsi="Times New Roman"/>
          <w:b/>
        </w:rPr>
        <w:tab/>
      </w:r>
      <w:r w:rsidRPr="00BC04A9">
        <w:rPr>
          <w:rFonts w:ascii="Times New Roman" w:hAnsi="Times New Roman"/>
          <w:b/>
        </w:rPr>
        <w:t xml:space="preserve">Hourly Scheduling. </w:t>
      </w:r>
    </w:p>
    <w:p w14:paraId="610B6829"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Following the initial posting by the ISO of the Locational Marginal Prices resulting from the Day-Ahead Energy Market, and subject to the right of the ISO to schedule and dispatch Resources and to direct that schedules be changed</w:t>
      </w:r>
      <w:r>
        <w:rPr>
          <w:rFonts w:ascii="Times New Roman" w:hAnsi="Times New Roman"/>
        </w:rPr>
        <w:t xml:space="preserve"> to address an actual or potential</w:t>
      </w:r>
      <w:r w:rsidRPr="007A1302">
        <w:rPr>
          <w:rFonts w:ascii="Times New Roman" w:hAnsi="Times New Roman"/>
        </w:rPr>
        <w:t xml:space="preserve"> Emergency, a Resource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shall exist from </w:t>
      </w:r>
      <w:r>
        <w:rPr>
          <w:rFonts w:ascii="Times New Roman" w:hAnsi="Times New Roman"/>
        </w:rPr>
        <w:t xml:space="preserve">the time of the posting specified in Section III.1.10.8(b) until 2:00 p.m. </w:t>
      </w:r>
      <w:r w:rsidRPr="007A1302">
        <w:rPr>
          <w:rFonts w:ascii="Times New Roman" w:hAnsi="Times New Roman"/>
        </w:rPr>
        <w:t xml:space="preserve">on the day before each Operating Day or such other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as necessary to account for software failures or other events. During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eriod, Market Participants may submit revisions to Supply Offers</w:t>
      </w:r>
      <w:r w:rsidRPr="00E8507A">
        <w:rPr>
          <w:rFonts w:ascii="Times New Roman" w:hAnsi="Times New Roman"/>
        </w:rPr>
        <w:t xml:space="preserve">, </w:t>
      </w:r>
      <w:r w:rsidRPr="00E50E6B">
        <w:rPr>
          <w:rFonts w:ascii="Times New Roman" w:hAnsi="Times New Roman"/>
        </w:rPr>
        <w:t>revisions to Demand Reduction Offers,</w:t>
      </w:r>
      <w:r w:rsidRPr="007A1302">
        <w:rPr>
          <w:rFonts w:ascii="Times New Roman" w:hAnsi="Times New Roman"/>
        </w:rPr>
        <w:t xml:space="preserve"> </w:t>
      </w:r>
      <w:ins w:id="112" w:author="Author">
        <w:r w:rsidR="00F23E5F">
          <w:rPr>
            <w:rFonts w:ascii="Times New Roman" w:hAnsi="Times New Roman"/>
          </w:rPr>
          <w:t>revisions to Baseline Deviation Offers</w:t>
        </w:r>
        <w:r w:rsidR="00D0143E">
          <w:rPr>
            <w:rFonts w:ascii="Times New Roman" w:hAnsi="Times New Roman"/>
          </w:rPr>
          <w:t>,</w:t>
        </w:r>
        <w:r w:rsidR="00F23E5F" w:rsidRPr="007A1302">
          <w:rPr>
            <w:rFonts w:ascii="Times New Roman" w:hAnsi="Times New Roman"/>
          </w:rPr>
          <w:t xml:space="preserve"> </w:t>
        </w:r>
      </w:ins>
      <w:r w:rsidRPr="007A1302">
        <w:rPr>
          <w:rFonts w:ascii="Times New Roman" w:hAnsi="Times New Roman"/>
        </w:rPr>
        <w:t xml:space="preserve">and revisions to Demand Bids for any Dispatchable Asset Related Demand. Resources scheduled subsequent to the closing of the </w:t>
      </w:r>
      <w:r>
        <w:rPr>
          <w:rFonts w:ascii="Times New Roman" w:hAnsi="Times New Roman"/>
        </w:rPr>
        <w:t>R</w:t>
      </w:r>
      <w:r w:rsidRPr="007A1302">
        <w:rPr>
          <w:rFonts w:ascii="Times New Roman" w:hAnsi="Times New Roman"/>
        </w:rPr>
        <w:t>e-</w:t>
      </w:r>
      <w:r>
        <w:rPr>
          <w:rFonts w:ascii="Times New Roman" w:hAnsi="Times New Roman"/>
        </w:rPr>
        <w:t>O</w:t>
      </w:r>
      <w:r w:rsidRPr="007A1302">
        <w:rPr>
          <w:rFonts w:ascii="Times New Roman" w:hAnsi="Times New Roman"/>
        </w:rPr>
        <w:t xml:space="preserve">ffer </w:t>
      </w:r>
      <w:r>
        <w:rPr>
          <w:rFonts w:ascii="Times New Roman" w:hAnsi="Times New Roman"/>
        </w:rPr>
        <w:t>P</w:t>
      </w:r>
      <w:r w:rsidRPr="007A1302">
        <w:rPr>
          <w:rFonts w:ascii="Times New Roman" w:hAnsi="Times New Roman"/>
        </w:rPr>
        <w:t xml:space="preserve">eriod shall be settled at the applicable Real-Time Prices, and shall not affect the obligation to pay or receive payment for the quantities of energy scheduled in the Day-Ahead Energy Market at the applicable Day-Ahead Prices. </w:t>
      </w:r>
    </w:p>
    <w:p w14:paraId="0DA7D3A1" w14:textId="77777777" w:rsidR="00E04FF1" w:rsidRDefault="00E04FF1" w:rsidP="00E04FF1">
      <w:pPr>
        <w:spacing w:after="0" w:line="360" w:lineRule="auto"/>
        <w:rPr>
          <w:rFonts w:ascii="Times New Roman" w:hAnsi="Times New Roman"/>
        </w:rPr>
      </w:pPr>
    </w:p>
    <w:p w14:paraId="7A6E6CB9" w14:textId="77777777" w:rsidR="00E04FF1" w:rsidDel="008D3655" w:rsidRDefault="00E04FF1" w:rsidP="00E04FF1">
      <w:pPr>
        <w:spacing w:after="0" w:line="360" w:lineRule="auto"/>
        <w:rPr>
          <w:rFonts w:ascii="Times New Roman" w:hAnsi="Times New Roman"/>
        </w:rPr>
      </w:pPr>
      <w:r w:rsidRPr="007A1302" w:rsidDel="008D3655">
        <w:rPr>
          <w:rFonts w:ascii="Times New Roman" w:hAnsi="Times New Roman"/>
        </w:rPr>
        <w:t>(</w:t>
      </w:r>
      <w:r>
        <w:rPr>
          <w:rFonts w:ascii="Times New Roman" w:hAnsi="Times New Roman"/>
        </w:rPr>
        <w:t>b</w:t>
      </w:r>
      <w:r w:rsidRPr="007A1302" w:rsidDel="008D3655">
        <w:rPr>
          <w:rFonts w:ascii="Times New Roman" w:hAnsi="Times New Roman"/>
        </w:rPr>
        <w:t xml:space="preserve">) </w:t>
      </w:r>
      <w:r w:rsidDel="008D3655">
        <w:rPr>
          <w:rFonts w:ascii="Times New Roman" w:hAnsi="Times New Roman"/>
        </w:rPr>
        <w:tab/>
      </w:r>
      <w:r w:rsidRPr="007A1302" w:rsidDel="008D3655">
        <w:rPr>
          <w:rFonts w:ascii="Times New Roman" w:hAnsi="Times New Roman"/>
        </w:rPr>
        <w:t xml:space="preserve">During the </w:t>
      </w:r>
      <w:r w:rsidDel="008D3655">
        <w:rPr>
          <w:rFonts w:ascii="Times New Roman" w:hAnsi="Times New Roman"/>
        </w:rPr>
        <w:t>R</w:t>
      </w:r>
      <w:r w:rsidRPr="007A1302" w:rsidDel="008D3655">
        <w:rPr>
          <w:rFonts w:ascii="Times New Roman" w:hAnsi="Times New Roman"/>
        </w:rPr>
        <w:t>e-</w:t>
      </w:r>
      <w:r w:rsidDel="008D3655">
        <w:rPr>
          <w:rFonts w:ascii="Times New Roman" w:hAnsi="Times New Roman"/>
        </w:rPr>
        <w:t>O</w:t>
      </w:r>
      <w:r w:rsidRPr="007A1302" w:rsidDel="008D3655">
        <w:rPr>
          <w:rFonts w:ascii="Times New Roman" w:hAnsi="Times New Roman"/>
        </w:rPr>
        <w:t xml:space="preserve">ffer </w:t>
      </w:r>
      <w:r w:rsidDel="008D3655">
        <w:rPr>
          <w:rFonts w:ascii="Times New Roman" w:hAnsi="Times New Roman"/>
        </w:rPr>
        <w:t>P</w:t>
      </w:r>
      <w:r w:rsidRPr="007A1302" w:rsidDel="008D3655">
        <w:rPr>
          <w:rFonts w:ascii="Times New Roman" w:hAnsi="Times New Roman"/>
        </w:rPr>
        <w:t xml:space="preserve">eriod, Market Participants may submit revisions to </w:t>
      </w:r>
      <w:r>
        <w:rPr>
          <w:rFonts w:ascii="Times New Roman" w:hAnsi="Times New Roman"/>
        </w:rPr>
        <w:t xml:space="preserve">the price of </w:t>
      </w:r>
      <w:r w:rsidRPr="007A1302" w:rsidDel="008D3655">
        <w:rPr>
          <w:rFonts w:ascii="Times New Roman" w:hAnsi="Times New Roman"/>
        </w:rPr>
        <w:t xml:space="preserve">priced External Transactions. External Transactions scheduled subsequent to the closing of the </w:t>
      </w:r>
      <w:r w:rsidDel="008D3655">
        <w:rPr>
          <w:rFonts w:ascii="Times New Roman" w:hAnsi="Times New Roman"/>
        </w:rPr>
        <w:t>R</w:t>
      </w:r>
      <w:r w:rsidRPr="007A1302" w:rsidDel="008D3655">
        <w:rPr>
          <w:rFonts w:ascii="Times New Roman" w:hAnsi="Times New Roman"/>
        </w:rPr>
        <w:t>e-</w:t>
      </w:r>
      <w:r w:rsidDel="008D3655">
        <w:rPr>
          <w:rFonts w:ascii="Times New Roman" w:hAnsi="Times New Roman"/>
        </w:rPr>
        <w:t>O</w:t>
      </w:r>
      <w:r w:rsidRPr="007A1302" w:rsidDel="008D3655">
        <w:rPr>
          <w:rFonts w:ascii="Times New Roman" w:hAnsi="Times New Roman"/>
        </w:rPr>
        <w:t xml:space="preserve">ffer </w:t>
      </w:r>
      <w:r w:rsidDel="008D3655">
        <w:rPr>
          <w:rFonts w:ascii="Times New Roman" w:hAnsi="Times New Roman"/>
        </w:rPr>
        <w:t>P</w:t>
      </w:r>
      <w:r w:rsidRPr="007A1302" w:rsidDel="008D3655">
        <w:rPr>
          <w:rFonts w:ascii="Times New Roman" w:hAnsi="Times New Roman"/>
        </w:rPr>
        <w:t xml:space="preserve">eriod shall be settled at the applicable Real-Time Prices, and shall not affect the obligation to pay or receive payment for the quantities of energy scheduled in the Day-Ahead Energy Market at the applicable Day-Ahead Prices. A submission during the </w:t>
      </w:r>
      <w:r w:rsidDel="008D3655">
        <w:rPr>
          <w:rFonts w:ascii="Times New Roman" w:hAnsi="Times New Roman"/>
        </w:rPr>
        <w:t>R</w:t>
      </w:r>
      <w:r w:rsidRPr="007A1302" w:rsidDel="008D3655">
        <w:rPr>
          <w:rFonts w:ascii="Times New Roman" w:hAnsi="Times New Roman"/>
        </w:rPr>
        <w:t>e-</w:t>
      </w:r>
      <w:r w:rsidDel="008D3655">
        <w:rPr>
          <w:rFonts w:ascii="Times New Roman" w:hAnsi="Times New Roman"/>
        </w:rPr>
        <w:t>O</w:t>
      </w:r>
      <w:r w:rsidRPr="007A1302" w:rsidDel="008D3655">
        <w:rPr>
          <w:rFonts w:ascii="Times New Roman" w:hAnsi="Times New Roman"/>
        </w:rPr>
        <w:t xml:space="preserve">ffer </w:t>
      </w:r>
      <w:r w:rsidDel="008D3655">
        <w:rPr>
          <w:rFonts w:ascii="Times New Roman" w:hAnsi="Times New Roman"/>
        </w:rPr>
        <w:t>P</w:t>
      </w:r>
      <w:r w:rsidRPr="007A1302" w:rsidDel="008D3655">
        <w:rPr>
          <w:rFonts w:ascii="Times New Roman" w:hAnsi="Times New Roman"/>
        </w:rPr>
        <w:t>eriod for any portion of a transaction that was cleared in the Day-Ahead Energy Market is subject to the provisions in Section III.1.10.7. A Market Participant may request to Self-Schedule an External Transaction and adjust the schedule on an hour-to</w:t>
      </w:r>
      <w:r w:rsidDel="008D3655">
        <w:rPr>
          <w:rFonts w:ascii="Times New Roman" w:hAnsi="Times New Roman"/>
        </w:rPr>
        <w:t>-</w:t>
      </w:r>
      <w:r w:rsidRPr="007A1302" w:rsidDel="008D3655">
        <w:rPr>
          <w:rFonts w:ascii="Times New Roman" w:hAnsi="Times New Roman"/>
        </w:rPr>
        <w:t>hour basis</w:t>
      </w:r>
      <w:r>
        <w:rPr>
          <w:rFonts w:ascii="Times New Roman" w:hAnsi="Times New Roman"/>
        </w:rPr>
        <w:t xml:space="preserve"> or request to reduce the quantity of a priced External Transaction</w:t>
      </w:r>
      <w:r w:rsidRPr="007A1302" w:rsidDel="008D3655">
        <w:rPr>
          <w:rFonts w:ascii="Times New Roman" w:hAnsi="Times New Roman"/>
        </w:rPr>
        <w:t xml:space="preserve">. The ISO must be notified of the request not later than 60 minutes prior to the hour in which the adjustment is to take effect. </w:t>
      </w:r>
      <w:r w:rsidDel="008D3655">
        <w:rPr>
          <w:rFonts w:ascii="Times New Roman" w:hAnsi="Times New Roman"/>
        </w:rPr>
        <w:t xml:space="preserve"> </w:t>
      </w:r>
      <w:r w:rsidRPr="007C4E30" w:rsidDel="008D3655">
        <w:rPr>
          <w:rFonts w:ascii="Times New Roman" w:hAnsi="Times New Roman"/>
        </w:rPr>
        <w:t xml:space="preserve">The External Transaction re-offer provisions of this Section </w:t>
      </w:r>
      <w:proofErr w:type="gramStart"/>
      <w:r w:rsidRPr="007C4E30" w:rsidDel="008D3655">
        <w:rPr>
          <w:rFonts w:ascii="Times New Roman" w:hAnsi="Times New Roman"/>
        </w:rPr>
        <w:t>III.1.10.9(</w:t>
      </w:r>
      <w:proofErr w:type="gramEnd"/>
      <w:r>
        <w:rPr>
          <w:rFonts w:ascii="Times New Roman" w:hAnsi="Times New Roman"/>
        </w:rPr>
        <w:t>b</w:t>
      </w:r>
      <w:r w:rsidRPr="007C4E30" w:rsidDel="008D3655">
        <w:rPr>
          <w:rFonts w:ascii="Times New Roman" w:hAnsi="Times New Roman"/>
        </w:rPr>
        <w:t>) shall not apply to Coordinated External Transactions, which are submitted pursuant to Section III.1.10.7.A.</w:t>
      </w:r>
    </w:p>
    <w:p w14:paraId="794DFFF9" w14:textId="77777777" w:rsidR="00E04FF1" w:rsidRPr="007A1302" w:rsidRDefault="00E04FF1" w:rsidP="00E04FF1">
      <w:pPr>
        <w:spacing w:after="0" w:line="360" w:lineRule="auto"/>
        <w:rPr>
          <w:rFonts w:ascii="Times New Roman" w:hAnsi="Times New Roman"/>
        </w:rPr>
      </w:pPr>
    </w:p>
    <w:p w14:paraId="4061DC95" w14:textId="77777777" w:rsidR="00E04FF1" w:rsidRDefault="00E04FF1" w:rsidP="00E04FF1">
      <w:pPr>
        <w:spacing w:after="0" w:line="360" w:lineRule="auto"/>
        <w:rPr>
          <w:rFonts w:ascii="Times New Roman" w:hAnsi="Times New Roman"/>
        </w:rPr>
      </w:pPr>
      <w:r w:rsidRPr="007A1302">
        <w:rPr>
          <w:rFonts w:ascii="Times New Roman" w:hAnsi="Times New Roman"/>
        </w:rPr>
        <w:t>(</w:t>
      </w:r>
      <w:r>
        <w:rPr>
          <w:rFonts w:ascii="Times New Roman" w:hAnsi="Times New Roman"/>
        </w:rPr>
        <w:t>c</w:t>
      </w:r>
      <w:r w:rsidRPr="007A1302">
        <w:rPr>
          <w:rFonts w:ascii="Times New Roman" w:hAnsi="Times New Roman"/>
        </w:rPr>
        <w:t xml:space="preserve">) </w:t>
      </w:r>
      <w:r>
        <w:rPr>
          <w:rFonts w:ascii="Times New Roman" w:hAnsi="Times New Roman"/>
        </w:rPr>
        <w:tab/>
        <w:t xml:space="preserve">Following the completion of the initial Reserve Adequacy Analysis and throughout the Operating Day, a Market Participant may modify certain Supply Offer or Demand Bid parameters for a Generator Asset or a Dispatchable Asset Related Demand on an hour-to-hour basis, provided that the modification is </w:t>
      </w:r>
      <w:r>
        <w:rPr>
          <w:rFonts w:ascii="Times New Roman" w:hAnsi="Times New Roman"/>
        </w:rPr>
        <w:lastRenderedPageBreak/>
        <w:t>made no later than 30 minutes prior to the beginning of the hour for which the modification is to take effect:</w:t>
      </w:r>
    </w:p>
    <w:p w14:paraId="055813FA" w14:textId="77777777" w:rsidR="00E04FF1" w:rsidRDefault="00E04FF1" w:rsidP="001D3693">
      <w:pPr>
        <w:pStyle w:val="ListParagraph"/>
        <w:numPr>
          <w:ilvl w:val="0"/>
          <w:numId w:val="21"/>
        </w:numPr>
        <w:spacing w:after="0" w:line="360" w:lineRule="auto"/>
        <w:rPr>
          <w:rFonts w:ascii="Times New Roman" w:hAnsi="Times New Roman"/>
        </w:rPr>
      </w:pPr>
      <w:r>
        <w:rPr>
          <w:rFonts w:ascii="Times New Roman" w:hAnsi="Times New Roman"/>
        </w:rPr>
        <w:t>For a Generator Asset, the Start-Up Fee, the No-Load Fee, the fuel type (for dual-fuel Generator Assets), and the quantity and price pairs of its Blocks may be modified.</w:t>
      </w:r>
    </w:p>
    <w:p w14:paraId="1F031B1D" w14:textId="77777777" w:rsidR="00E04FF1" w:rsidRPr="009911B1" w:rsidRDefault="00E04FF1" w:rsidP="001D3693">
      <w:pPr>
        <w:pStyle w:val="ListParagraph"/>
        <w:numPr>
          <w:ilvl w:val="0"/>
          <w:numId w:val="21"/>
        </w:numPr>
        <w:spacing w:after="0" w:line="360" w:lineRule="auto"/>
        <w:rPr>
          <w:rFonts w:ascii="Times New Roman" w:hAnsi="Times New Roman"/>
        </w:rPr>
      </w:pPr>
      <w:r>
        <w:rPr>
          <w:rFonts w:ascii="Times New Roman" w:hAnsi="Times New Roman"/>
        </w:rPr>
        <w:t>For a Dispatchable Asset Related Demand, the quantity and price pairs of its Blocks may be modified.</w:t>
      </w:r>
    </w:p>
    <w:p w14:paraId="5533F157" w14:textId="77777777" w:rsidR="00E04FF1" w:rsidRDefault="00E04FF1" w:rsidP="00E04FF1">
      <w:pPr>
        <w:spacing w:after="0" w:line="360" w:lineRule="auto"/>
        <w:rPr>
          <w:rFonts w:ascii="Times New Roman" w:hAnsi="Times New Roman"/>
        </w:rPr>
      </w:pPr>
      <w:r w:rsidRPr="00804AAA">
        <w:rPr>
          <w:rFonts w:ascii="Times New Roman" w:hAnsi="Times New Roman"/>
        </w:rPr>
        <w:t>(</w:t>
      </w:r>
      <w:r>
        <w:rPr>
          <w:rFonts w:ascii="Times New Roman" w:hAnsi="Times New Roman"/>
        </w:rPr>
        <w:t>d</w:t>
      </w:r>
      <w:r w:rsidRPr="00804AAA">
        <w:rPr>
          <w:rFonts w:ascii="Times New Roman" w:hAnsi="Times New Roman"/>
        </w:rPr>
        <w:t xml:space="preserve">) </w:t>
      </w:r>
      <w:r w:rsidRPr="00804AAA">
        <w:rPr>
          <w:rFonts w:ascii="Times New Roman" w:hAnsi="Times New Roman"/>
        </w:rPr>
        <w:tab/>
      </w:r>
      <w:r>
        <w:rPr>
          <w:rFonts w:ascii="Times New Roman" w:hAnsi="Times New Roman"/>
        </w:rPr>
        <w:t xml:space="preserve">Following the completion of the initial Reserve Adequacy Analysis and throughout </w:t>
      </w:r>
      <w:r w:rsidRPr="00804AAA">
        <w:rPr>
          <w:rFonts w:ascii="Times New Roman" w:hAnsi="Times New Roman"/>
        </w:rPr>
        <w:t>the Operating Day, a Market Participant may not modify any of the following Demand Reduction Offer</w:t>
      </w:r>
      <w:del w:id="113" w:author="Author">
        <w:r w:rsidRPr="00804AAA" w:rsidDel="00307F51">
          <w:rPr>
            <w:rFonts w:ascii="Times New Roman" w:hAnsi="Times New Roman"/>
          </w:rPr>
          <w:delText xml:space="preserve"> </w:delText>
        </w:r>
      </w:del>
      <w:ins w:id="114" w:author="Author">
        <w:r w:rsidR="00F23E5F">
          <w:rPr>
            <w:rFonts w:ascii="Times New Roman" w:hAnsi="Times New Roman"/>
          </w:rPr>
          <w:t xml:space="preserve"> </w:t>
        </w:r>
      </w:ins>
      <w:r w:rsidRPr="00804AAA">
        <w:rPr>
          <w:rFonts w:ascii="Times New Roman" w:hAnsi="Times New Roman"/>
        </w:rPr>
        <w:t xml:space="preserve">parameters: </w:t>
      </w:r>
      <w:r w:rsidRPr="00E8507A">
        <w:rPr>
          <w:rFonts w:ascii="Times New Roman" w:hAnsi="Times New Roman"/>
        </w:rPr>
        <w:t xml:space="preserve">price and demand reduction quantity pairs, </w:t>
      </w:r>
      <w:r w:rsidRPr="000D6F6A">
        <w:rPr>
          <w:rFonts w:ascii="Times New Roman" w:hAnsi="Times New Roman"/>
        </w:rPr>
        <w:t>Interruption</w:t>
      </w:r>
      <w:r w:rsidRPr="00804AAA">
        <w:rPr>
          <w:rFonts w:ascii="Times New Roman" w:hAnsi="Times New Roman"/>
        </w:rPr>
        <w:t xml:space="preserve"> Cost, </w:t>
      </w:r>
      <w:r w:rsidRPr="00E8507A">
        <w:rPr>
          <w:rFonts w:ascii="Times New Roman" w:hAnsi="Times New Roman"/>
        </w:rPr>
        <w:t xml:space="preserve">Demand Response Resource Start-Up Time, Demand Response Resource Notification Time, Minimum </w:t>
      </w:r>
      <w:r w:rsidRPr="00E50E6B">
        <w:rPr>
          <w:rFonts w:ascii="Times New Roman" w:hAnsi="Times New Roman"/>
        </w:rPr>
        <w:t xml:space="preserve">Reduction Time, and Minimum Time </w:t>
      </w:r>
      <w:proofErr w:type="gramStart"/>
      <w:r w:rsidRPr="00E50E6B">
        <w:rPr>
          <w:rFonts w:ascii="Times New Roman" w:hAnsi="Times New Roman"/>
        </w:rPr>
        <w:t>Between</w:t>
      </w:r>
      <w:proofErr w:type="gramEnd"/>
      <w:r w:rsidRPr="00E50E6B">
        <w:rPr>
          <w:rFonts w:ascii="Times New Roman" w:hAnsi="Times New Roman"/>
        </w:rPr>
        <w:t xml:space="preserve"> Reductions</w:t>
      </w:r>
      <w:ins w:id="115" w:author="Author">
        <w:r w:rsidR="00D97104">
          <w:rPr>
            <w:rFonts w:ascii="Times New Roman" w:hAnsi="Times New Roman"/>
          </w:rPr>
          <w:t xml:space="preserve">. Following the completion of the initial Reserve Adequacy Analysis and throughout </w:t>
        </w:r>
        <w:r w:rsidR="00D97104" w:rsidRPr="00804AAA">
          <w:rPr>
            <w:rFonts w:ascii="Times New Roman" w:hAnsi="Times New Roman"/>
          </w:rPr>
          <w:t>the Operating Day</w:t>
        </w:r>
        <w:r w:rsidR="00D97104">
          <w:rPr>
            <w:rFonts w:ascii="Times New Roman" w:hAnsi="Times New Roman"/>
          </w:rPr>
          <w:t>,</w:t>
        </w:r>
        <w:r w:rsidR="00F23E5F">
          <w:rPr>
            <w:rFonts w:ascii="Times New Roman" w:hAnsi="Times New Roman"/>
          </w:rPr>
          <w:t xml:space="preserve"> </w:t>
        </w:r>
        <w:r w:rsidR="00F23E5F" w:rsidRPr="00804AAA">
          <w:rPr>
            <w:rFonts w:ascii="Times New Roman" w:hAnsi="Times New Roman"/>
          </w:rPr>
          <w:t xml:space="preserve">a Market Participant may not modify any of the following </w:t>
        </w:r>
        <w:r w:rsidR="00F23E5F">
          <w:rPr>
            <w:rFonts w:ascii="Times New Roman" w:hAnsi="Times New Roman"/>
          </w:rPr>
          <w:t>Baseline Deviation</w:t>
        </w:r>
        <w:r w:rsidR="00F23E5F" w:rsidRPr="00804AAA">
          <w:rPr>
            <w:rFonts w:ascii="Times New Roman" w:hAnsi="Times New Roman"/>
          </w:rPr>
          <w:t xml:space="preserve"> Offer </w:t>
        </w:r>
        <w:del w:id="116" w:author="Author">
          <w:r w:rsidR="00F23E5F" w:rsidDel="00984D4C">
            <w:rPr>
              <w:rFonts w:ascii="Times New Roman" w:hAnsi="Times New Roman"/>
            </w:rPr>
            <w:delText xml:space="preserve"> </w:delText>
          </w:r>
        </w:del>
        <w:r w:rsidR="00F23E5F" w:rsidRPr="00804AAA">
          <w:rPr>
            <w:rFonts w:ascii="Times New Roman" w:hAnsi="Times New Roman"/>
          </w:rPr>
          <w:t xml:space="preserve">parameters: </w:t>
        </w:r>
        <w:r w:rsidR="00F23E5F" w:rsidRPr="00E8507A">
          <w:rPr>
            <w:rFonts w:ascii="Times New Roman" w:hAnsi="Times New Roman"/>
          </w:rPr>
          <w:t xml:space="preserve">price and </w:t>
        </w:r>
        <w:r w:rsidR="00F23E5F">
          <w:rPr>
            <w:rFonts w:ascii="Times New Roman" w:hAnsi="Times New Roman"/>
          </w:rPr>
          <w:t>baseline deviation</w:t>
        </w:r>
        <w:r w:rsidR="00F23E5F" w:rsidRPr="00E8507A">
          <w:rPr>
            <w:rFonts w:ascii="Times New Roman" w:hAnsi="Times New Roman"/>
          </w:rPr>
          <w:t xml:space="preserve"> quantity pairs, </w:t>
        </w:r>
        <w:r w:rsidR="00F23E5F">
          <w:rPr>
            <w:rFonts w:ascii="Times New Roman" w:hAnsi="Times New Roman"/>
          </w:rPr>
          <w:t>Deviation</w:t>
        </w:r>
        <w:r w:rsidR="00F23E5F" w:rsidRPr="00804AAA">
          <w:rPr>
            <w:rFonts w:ascii="Times New Roman" w:hAnsi="Times New Roman"/>
          </w:rPr>
          <w:t xml:space="preserve"> Cost, </w:t>
        </w:r>
        <w:r w:rsidR="00F23E5F" w:rsidRPr="00E8507A">
          <w:rPr>
            <w:rFonts w:ascii="Times New Roman" w:hAnsi="Times New Roman"/>
          </w:rPr>
          <w:t xml:space="preserve">Demand Response </w:t>
        </w:r>
        <w:r w:rsidR="00F23E5F">
          <w:rPr>
            <w:rFonts w:ascii="Times New Roman" w:hAnsi="Times New Roman"/>
          </w:rPr>
          <w:t xml:space="preserve">Distributed Energy </w:t>
        </w:r>
        <w:r w:rsidR="00F23E5F" w:rsidRPr="00E8507A">
          <w:rPr>
            <w:rFonts w:ascii="Times New Roman" w:hAnsi="Times New Roman"/>
          </w:rPr>
          <w:t xml:space="preserve">Resource </w:t>
        </w:r>
        <w:r w:rsidR="00F23E5F">
          <w:rPr>
            <w:rFonts w:ascii="Times New Roman" w:hAnsi="Times New Roman"/>
          </w:rPr>
          <w:t xml:space="preserve">Aggregation </w:t>
        </w:r>
        <w:r w:rsidR="00E43A73">
          <w:rPr>
            <w:rFonts w:ascii="Times New Roman" w:hAnsi="Times New Roman"/>
          </w:rPr>
          <w:t>Start-Up Time</w:t>
        </w:r>
        <w:r w:rsidR="00F23E5F" w:rsidRPr="00804AAA">
          <w:rPr>
            <w:rFonts w:ascii="Times New Roman" w:hAnsi="Times New Roman"/>
          </w:rPr>
          <w:t xml:space="preserve">, </w:t>
        </w:r>
        <w:r w:rsidR="00F23E5F" w:rsidRPr="00E8507A">
          <w:rPr>
            <w:rFonts w:ascii="Times New Roman" w:hAnsi="Times New Roman"/>
          </w:rPr>
          <w:t xml:space="preserve">Demand Response </w:t>
        </w:r>
        <w:r w:rsidR="00F23E5F">
          <w:rPr>
            <w:rFonts w:ascii="Times New Roman" w:hAnsi="Times New Roman"/>
          </w:rPr>
          <w:t xml:space="preserve">Distributed Energy </w:t>
        </w:r>
        <w:r w:rsidR="00F23E5F" w:rsidRPr="00E8507A">
          <w:rPr>
            <w:rFonts w:ascii="Times New Roman" w:hAnsi="Times New Roman"/>
          </w:rPr>
          <w:t xml:space="preserve">Resource </w:t>
        </w:r>
        <w:r w:rsidR="00F23E5F">
          <w:rPr>
            <w:rFonts w:ascii="Times New Roman" w:hAnsi="Times New Roman"/>
          </w:rPr>
          <w:t>Aggregation</w:t>
        </w:r>
        <w:r w:rsidR="00F23E5F" w:rsidRPr="00E8507A">
          <w:rPr>
            <w:rFonts w:ascii="Times New Roman" w:hAnsi="Times New Roman"/>
          </w:rPr>
          <w:t xml:space="preserve"> Notification Time, Minimum </w:t>
        </w:r>
        <w:r w:rsidR="00F23E5F">
          <w:rPr>
            <w:rFonts w:ascii="Times New Roman" w:hAnsi="Times New Roman"/>
          </w:rPr>
          <w:t>Deviation</w:t>
        </w:r>
        <w:r w:rsidR="00F23E5F" w:rsidRPr="00E50E6B">
          <w:rPr>
            <w:rFonts w:ascii="Times New Roman" w:hAnsi="Times New Roman"/>
          </w:rPr>
          <w:t xml:space="preserve"> Time, and Minimum Time </w:t>
        </w:r>
        <w:proofErr w:type="gramStart"/>
        <w:r w:rsidR="00F23E5F" w:rsidRPr="00E50E6B">
          <w:rPr>
            <w:rFonts w:ascii="Times New Roman" w:hAnsi="Times New Roman"/>
          </w:rPr>
          <w:t>Between</w:t>
        </w:r>
        <w:proofErr w:type="gramEnd"/>
        <w:r w:rsidR="00F23E5F" w:rsidRPr="00E50E6B">
          <w:rPr>
            <w:rFonts w:ascii="Times New Roman" w:hAnsi="Times New Roman"/>
          </w:rPr>
          <w:t xml:space="preserve"> </w:t>
        </w:r>
        <w:r w:rsidR="00831266">
          <w:rPr>
            <w:rFonts w:ascii="Times New Roman" w:hAnsi="Times New Roman"/>
          </w:rPr>
          <w:t>Deviations</w:t>
        </w:r>
        <w:r w:rsidR="00F23E5F" w:rsidRPr="00804AAA">
          <w:rPr>
            <w:rFonts w:ascii="Times New Roman" w:hAnsi="Times New Roman"/>
          </w:rPr>
          <w:t>.</w:t>
        </w:r>
      </w:ins>
    </w:p>
    <w:p w14:paraId="44BE6D39" w14:textId="77777777" w:rsidR="00E04FF1" w:rsidRPr="007A1302" w:rsidRDefault="00E04FF1" w:rsidP="00E04FF1">
      <w:pPr>
        <w:spacing w:after="0" w:line="360" w:lineRule="auto"/>
        <w:rPr>
          <w:rFonts w:ascii="Times New Roman" w:hAnsi="Times New Roman"/>
        </w:rPr>
      </w:pPr>
    </w:p>
    <w:p w14:paraId="5870FCA5" w14:textId="77777777" w:rsidR="00E04FF1" w:rsidRDefault="00E04FF1" w:rsidP="00E04FF1">
      <w:pPr>
        <w:pStyle w:val="Normal35"/>
        <w:spacing w:after="0" w:line="360" w:lineRule="auto"/>
        <w:rPr>
          <w:rFonts w:ascii="Times New Roman" w:hAnsi="Times New Roman"/>
        </w:rPr>
      </w:pPr>
      <w:r w:rsidRPr="007A1302">
        <w:rPr>
          <w:rFonts w:ascii="Times New Roman" w:hAnsi="Times New Roman"/>
        </w:rPr>
        <w:t>(</w:t>
      </w:r>
      <w:r>
        <w:rPr>
          <w:rFonts w:ascii="Times New Roman" w:hAnsi="Times New Roman"/>
        </w:rPr>
        <w:t>e</w:t>
      </w:r>
      <w:r w:rsidRPr="007A1302">
        <w:rPr>
          <w:rFonts w:ascii="Times New Roman" w:hAnsi="Times New Roman"/>
        </w:rPr>
        <w:t>)</w:t>
      </w:r>
      <w:r>
        <w:rPr>
          <w:rFonts w:ascii="Times New Roman" w:hAnsi="Times New Roman"/>
        </w:rPr>
        <w:tab/>
      </w:r>
      <w:r w:rsidRPr="007A1302">
        <w:rPr>
          <w:rFonts w:ascii="Times New Roman" w:hAnsi="Times New Roman"/>
        </w:rPr>
        <w:t xml:space="preserve"> </w:t>
      </w:r>
      <w:r w:rsidRPr="00025398">
        <w:rPr>
          <w:rFonts w:ascii="Times New Roman" w:hAnsi="Times New Roman"/>
          <w:b/>
        </w:rPr>
        <w:t xml:space="preserve"> </w:t>
      </w:r>
      <w:r>
        <w:rPr>
          <w:rFonts w:ascii="Times New Roman" w:hAnsi="Times New Roman"/>
        </w:rPr>
        <w:t>During the Operating Day, a Market Participant may request to Self-Schedule a Generator Asset or Dispatchable Asset Related Demand or may request to cancel a Self-Schedule for a Generator Asset or Dispatchable Asset Related Demand.  The ISO will honor the request so long as it will not cause or worsen a reliability constraint.  If the ISO is able to honor a Self-Schedule request, a Generator Asset will be permitted to come online at its Economic Minimum Limit and a Dispatchable Asset Related Demand will be dispatched to its Minimum Consumption Limit.</w:t>
      </w:r>
      <w:r w:rsidRPr="00025398">
        <w:rPr>
          <w:rFonts w:ascii="Times New Roman" w:hAnsi="Times New Roman"/>
          <w:b/>
        </w:rPr>
        <w:t xml:space="preserve"> </w:t>
      </w:r>
      <w:r w:rsidRPr="00804AAA">
        <w:rPr>
          <w:rFonts w:ascii="Times New Roman" w:hAnsi="Times New Roman"/>
        </w:rPr>
        <w:t>A Market Participant may not request to Self-Schedule a Demand Response</w:t>
      </w:r>
      <w:r w:rsidRPr="00E8507A">
        <w:rPr>
          <w:rFonts w:ascii="Times New Roman" w:hAnsi="Times New Roman"/>
        </w:rPr>
        <w:t xml:space="preserve"> Resource</w:t>
      </w:r>
      <w:ins w:id="117" w:author="Author">
        <w:r w:rsidR="00E43A73">
          <w:rPr>
            <w:rFonts w:ascii="Times New Roman" w:hAnsi="Times New Roman"/>
          </w:rPr>
          <w:t xml:space="preserve"> or a Demand Response Distributed Energy Resource Aggregation</w:t>
        </w:r>
      </w:ins>
      <w:r w:rsidRPr="00E50E6B">
        <w:rPr>
          <w:rFonts w:ascii="Times New Roman" w:hAnsi="Times New Roman"/>
        </w:rPr>
        <w:t>.</w:t>
      </w:r>
      <w:r>
        <w:rPr>
          <w:rFonts w:ascii="Times New Roman" w:hAnsi="Times New Roman"/>
        </w:rPr>
        <w:t xml:space="preserve">  A Market Participant may </w:t>
      </w:r>
      <w:r w:rsidRPr="003756B1">
        <w:rPr>
          <w:rFonts w:ascii="Times New Roman" w:hAnsi="Times New Roman"/>
        </w:rPr>
        <w:t>cancel</w:t>
      </w:r>
      <w:r>
        <w:rPr>
          <w:rFonts w:ascii="Times New Roman" w:hAnsi="Times New Roman"/>
        </w:rPr>
        <w:t xml:space="preserve"> the Self-Schedule of a Continuous Storage Generator Asset or a Continuous Storage DARD </w:t>
      </w:r>
      <w:r w:rsidRPr="00B36DEB">
        <w:rPr>
          <w:rFonts w:ascii="Times New Roman" w:hAnsi="Times New Roman"/>
        </w:rPr>
        <w:t xml:space="preserve">only by declaring </w:t>
      </w:r>
      <w:r>
        <w:rPr>
          <w:rFonts w:ascii="Times New Roman" w:hAnsi="Times New Roman"/>
        </w:rPr>
        <w:t>the facility unavailable.</w:t>
      </w:r>
    </w:p>
    <w:p w14:paraId="01993716" w14:textId="77777777" w:rsidR="00E04FF1" w:rsidRDefault="00E04FF1" w:rsidP="00E04FF1">
      <w:pPr>
        <w:pStyle w:val="Normal0"/>
        <w:spacing w:after="0" w:line="360" w:lineRule="auto"/>
        <w:rPr>
          <w:rFonts w:ascii="Times New Roman" w:hAnsi="Times New Roman"/>
          <w:b/>
        </w:rPr>
      </w:pPr>
    </w:p>
    <w:p w14:paraId="6DE3051B" w14:textId="77777777" w:rsidR="00E04FF1" w:rsidRDefault="00E04FF1" w:rsidP="00E04FF1">
      <w:pPr>
        <w:pStyle w:val="Normal0"/>
        <w:spacing w:after="0" w:line="360" w:lineRule="auto"/>
        <w:rPr>
          <w:rFonts w:ascii="Times New Roman" w:hAnsi="Times New Roman"/>
        </w:rPr>
      </w:pPr>
      <w:r w:rsidRPr="005107B7">
        <w:rPr>
          <w:rFonts w:ascii="Times New Roman" w:hAnsi="Times New Roman"/>
        </w:rPr>
        <w:t>(</w:t>
      </w:r>
      <w:r>
        <w:rPr>
          <w:rFonts w:ascii="Times New Roman" w:hAnsi="Times New Roman"/>
        </w:rPr>
        <w:t>f</w:t>
      </w:r>
      <w:r w:rsidRPr="005107B7">
        <w:rPr>
          <w:rFonts w:ascii="Times New Roman" w:hAnsi="Times New Roman"/>
        </w:rPr>
        <w:t>)</w:t>
      </w:r>
      <w:r w:rsidRPr="005107B7">
        <w:rPr>
          <w:rFonts w:ascii="Times New Roman" w:hAnsi="Times New Roman"/>
        </w:rPr>
        <w:tab/>
      </w:r>
      <w:r>
        <w:rPr>
          <w:rFonts w:ascii="Times New Roman" w:hAnsi="Times New Roman"/>
        </w:rPr>
        <w:t>During the Operating Day, in the event that in a given hour a Market Participant seeks to modify a Supply Offer or Demand Bid after the deadline for modifications specified in Section III.1.10.9(c), then:</w:t>
      </w:r>
    </w:p>
    <w:p w14:paraId="3947CCE7" w14:textId="77777777" w:rsidR="00E04FF1" w:rsidRDefault="00E04FF1" w:rsidP="00E04FF1">
      <w:pPr>
        <w:pStyle w:val="Normal0"/>
        <w:spacing w:after="0" w:line="360" w:lineRule="auto"/>
        <w:rPr>
          <w:rFonts w:ascii="Times New Roman" w:hAnsi="Times New Roman"/>
        </w:rPr>
      </w:pPr>
    </w:p>
    <w:p w14:paraId="128C951C" w14:textId="77777777" w:rsidR="00E04FF1" w:rsidRDefault="00E04FF1" w:rsidP="00E04FF1">
      <w:pPr>
        <w:pStyle w:val="Normal0"/>
        <w:spacing w:after="0" w:line="360" w:lineRule="auto"/>
        <w:ind w:left="1440" w:hanging="720"/>
        <w:rPr>
          <w:rFonts w:ascii="Times New Roman" w:hAnsi="Times New Roman"/>
        </w:rPr>
      </w:pPr>
      <w:r>
        <w:rPr>
          <w:rFonts w:ascii="Times New Roman" w:hAnsi="Times New Roman"/>
        </w:rPr>
        <w:t>(i)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Market Participant may request that a Generator Asset be dispatched above its Economic Minimum Limit at a specified output.  The ISO will honor the request so long as it will not cause or worsen a reliability constraint.  If the ISO is able to honor the request, the Generator Asset will be dispatched as though it had offered the specified output for the hour in question at the Energy Offer Floor.</w:t>
      </w:r>
    </w:p>
    <w:p w14:paraId="364108D2" w14:textId="77777777" w:rsidR="00E04FF1" w:rsidRDefault="00E04FF1" w:rsidP="00E04FF1">
      <w:pPr>
        <w:pStyle w:val="Normal0"/>
        <w:spacing w:after="0" w:line="360" w:lineRule="auto"/>
        <w:rPr>
          <w:rFonts w:ascii="Times New Roman" w:hAnsi="Times New Roman"/>
        </w:rPr>
      </w:pPr>
    </w:p>
    <w:p w14:paraId="77FC3C39" w14:textId="77777777" w:rsidR="00E04FF1" w:rsidRDefault="00E04FF1" w:rsidP="00E04FF1">
      <w:pPr>
        <w:pStyle w:val="Normal0"/>
        <w:spacing w:after="0" w:line="360" w:lineRule="auto"/>
        <w:ind w:left="1440" w:hanging="720"/>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Market Participant may request that a Dispatchable Asset Related Demand be dispatched above its Minimum Consumption Limit at a specified value.  The ISO will honor the request so long as it will not cause or worsen a reliability constraint.  If the ISO is able to honor the request, the Dispatchable Asset Related Demand will be dispatched at or above the requested amount for the hour in question.</w:t>
      </w:r>
    </w:p>
    <w:p w14:paraId="229F520B" w14:textId="77777777" w:rsidR="00E04FF1" w:rsidRDefault="00E04FF1" w:rsidP="00E04FF1">
      <w:pPr>
        <w:pStyle w:val="Normal35"/>
        <w:spacing w:after="0" w:line="360" w:lineRule="auto"/>
        <w:rPr>
          <w:rFonts w:ascii="Times New Roman" w:hAnsi="Times New Roman"/>
          <w:b/>
        </w:rPr>
      </w:pPr>
    </w:p>
    <w:p w14:paraId="551B22DF" w14:textId="77777777" w:rsidR="00E04FF1" w:rsidRPr="009C4DA2" w:rsidRDefault="00E04FF1" w:rsidP="00E04FF1">
      <w:pPr>
        <w:pStyle w:val="Normal06"/>
        <w:spacing w:after="0" w:line="360" w:lineRule="auto"/>
        <w:rPr>
          <w:rFonts w:ascii="Times New Roman" w:hAnsi="Times New Roman"/>
        </w:rPr>
      </w:pPr>
      <w:r>
        <w:rPr>
          <w:rFonts w:ascii="Times New Roman" w:hAnsi="Times New Roman"/>
        </w:rPr>
        <w:t>(g)</w:t>
      </w:r>
      <w:r>
        <w:rPr>
          <w:rFonts w:ascii="Times New Roman" w:hAnsi="Times New Roman"/>
        </w:rPr>
        <w:tab/>
      </w:r>
      <w:r w:rsidRPr="009C4DA2">
        <w:rPr>
          <w:rFonts w:ascii="Times New Roman" w:hAnsi="Times New Roman"/>
        </w:rPr>
        <w:t xml:space="preserve">During the Operating Day, </w:t>
      </w:r>
      <w:r>
        <w:rPr>
          <w:rFonts w:ascii="Times New Roman" w:hAnsi="Times New Roman"/>
        </w:rPr>
        <w:t>in any interval in which a</w:t>
      </w:r>
      <w:r w:rsidRPr="009C4DA2">
        <w:rPr>
          <w:rFonts w:ascii="Times New Roman" w:hAnsi="Times New Roman"/>
        </w:rPr>
        <w:t xml:space="preserve"> Generator Asset </w:t>
      </w:r>
      <w:r>
        <w:rPr>
          <w:rFonts w:ascii="Times New Roman" w:hAnsi="Times New Roman"/>
        </w:rPr>
        <w:t>is</w:t>
      </w:r>
      <w:r w:rsidRPr="009C4DA2">
        <w:rPr>
          <w:rFonts w:ascii="Times New Roman" w:hAnsi="Times New Roman"/>
        </w:rPr>
        <w:t xml:space="preserve"> providing</w:t>
      </w:r>
      <w:r>
        <w:rPr>
          <w:rFonts w:ascii="Times New Roman" w:hAnsi="Times New Roman"/>
        </w:rPr>
        <w:t xml:space="preserve"> </w:t>
      </w:r>
      <w:r w:rsidRPr="009C4DA2">
        <w:rPr>
          <w:rFonts w:ascii="Times New Roman" w:hAnsi="Times New Roman"/>
        </w:rPr>
        <w:t>Regulation</w:t>
      </w:r>
      <w:r>
        <w:rPr>
          <w:rFonts w:ascii="Times New Roman" w:hAnsi="Times New Roman"/>
        </w:rPr>
        <w:t xml:space="preserve">, the upper limit of its energy dispatch range shall be reduced by the amount of Regulation Capacity, and the lower limit of its energy dispatch range shall be </w:t>
      </w:r>
      <w:r w:rsidRPr="009D3167">
        <w:rPr>
          <w:rFonts w:ascii="Times New Roman" w:hAnsi="Times New Roman"/>
        </w:rPr>
        <w:t>increased</w:t>
      </w:r>
      <w:r>
        <w:rPr>
          <w:rFonts w:ascii="Times New Roman" w:hAnsi="Times New Roman"/>
        </w:rPr>
        <w:t xml:space="preserve"> by t</w:t>
      </w:r>
      <w:r w:rsidRPr="007A1302">
        <w:rPr>
          <w:rFonts w:ascii="Times New Roman" w:hAnsi="Times New Roman"/>
        </w:rPr>
        <w:t xml:space="preserve">he amount of Regulation </w:t>
      </w:r>
      <w:r>
        <w:rPr>
          <w:rFonts w:ascii="Times New Roman" w:hAnsi="Times New Roman"/>
        </w:rPr>
        <w:t>Capacity. Any such adjustment shall not affect the Real-Time Reserve Designation.</w:t>
      </w:r>
    </w:p>
    <w:p w14:paraId="0D15ABAB" w14:textId="77777777" w:rsidR="00E04FF1" w:rsidRDefault="00E04FF1" w:rsidP="00E04FF1">
      <w:pPr>
        <w:pStyle w:val="Normal06"/>
        <w:spacing w:after="0" w:line="360" w:lineRule="auto"/>
        <w:ind w:left="360"/>
        <w:rPr>
          <w:rFonts w:ascii="Times New Roman" w:hAnsi="Times New Roman"/>
        </w:rPr>
      </w:pPr>
    </w:p>
    <w:p w14:paraId="13676CC1" w14:textId="77777777" w:rsidR="00E04FF1" w:rsidRDefault="00E04FF1" w:rsidP="00E04FF1">
      <w:pPr>
        <w:pStyle w:val="Normal06"/>
        <w:spacing w:after="0" w:line="360" w:lineRule="auto"/>
        <w:rPr>
          <w:rFonts w:ascii="Times New Roman" w:hAnsi="Times New Roman"/>
        </w:rPr>
      </w:pPr>
      <w:r>
        <w:rPr>
          <w:rFonts w:ascii="Times New Roman" w:hAnsi="Times New Roman"/>
        </w:rPr>
        <w:t>(h)</w:t>
      </w:r>
      <w:r>
        <w:rPr>
          <w:rFonts w:ascii="Times New Roman" w:hAnsi="Times New Roman"/>
        </w:rPr>
        <w:tab/>
      </w:r>
      <w:r w:rsidRPr="00292F0E">
        <w:rPr>
          <w:rFonts w:ascii="Times New Roman" w:hAnsi="Times New Roman"/>
        </w:rPr>
        <w:t>During the Operating Day, in any interval in which a</w:t>
      </w:r>
      <w:r>
        <w:rPr>
          <w:rFonts w:ascii="Times New Roman" w:hAnsi="Times New Roman"/>
        </w:rPr>
        <w:t xml:space="preserve"> Continuous Storage</w:t>
      </w:r>
      <w:r w:rsidRPr="00292F0E">
        <w:rPr>
          <w:rFonts w:ascii="Times New Roman" w:hAnsi="Times New Roman"/>
        </w:rPr>
        <w:t xml:space="preserve"> </w:t>
      </w:r>
      <w:r>
        <w:rPr>
          <w:rFonts w:ascii="Times New Roman" w:hAnsi="Times New Roman"/>
        </w:rPr>
        <w:t>ATRR</w:t>
      </w:r>
      <w:r w:rsidRPr="00292F0E">
        <w:rPr>
          <w:rFonts w:ascii="Times New Roman" w:hAnsi="Times New Roman"/>
        </w:rPr>
        <w:t xml:space="preserve"> is providing Regulation, th</w:t>
      </w:r>
      <w:r>
        <w:rPr>
          <w:rFonts w:ascii="Times New Roman" w:hAnsi="Times New Roman"/>
        </w:rPr>
        <w:t>e upper limit of the associated</w:t>
      </w:r>
      <w:r w:rsidRPr="00292F0E">
        <w:rPr>
          <w:rFonts w:ascii="Times New Roman" w:hAnsi="Times New Roman"/>
        </w:rPr>
        <w:t xml:space="preserve"> Generator Asset’s energy dispatch range</w:t>
      </w:r>
      <w:r>
        <w:rPr>
          <w:rFonts w:ascii="Times New Roman" w:hAnsi="Times New Roman"/>
        </w:rPr>
        <w:t xml:space="preserve"> </w:t>
      </w:r>
      <w:r w:rsidRPr="00292F0E">
        <w:rPr>
          <w:rFonts w:ascii="Times New Roman" w:hAnsi="Times New Roman"/>
        </w:rPr>
        <w:t xml:space="preserve">shall </w:t>
      </w:r>
      <w:r w:rsidRPr="00B77873">
        <w:rPr>
          <w:rFonts w:ascii="Times New Roman" w:hAnsi="Times New Roman"/>
        </w:rPr>
        <w:t>be reduced by the Regulatio</w:t>
      </w:r>
      <w:r>
        <w:rPr>
          <w:rFonts w:ascii="Times New Roman" w:hAnsi="Times New Roman"/>
        </w:rPr>
        <w:t>n High Limit</w:t>
      </w:r>
      <w:r w:rsidRPr="00B77873">
        <w:rPr>
          <w:rFonts w:ascii="Times New Roman" w:hAnsi="Times New Roman"/>
        </w:rPr>
        <w:t xml:space="preserve">, and the associated DARD’s consumption dispatch range shall be </w:t>
      </w:r>
      <w:r>
        <w:rPr>
          <w:rFonts w:ascii="Times New Roman" w:hAnsi="Times New Roman"/>
        </w:rPr>
        <w:t>reduced</w:t>
      </w:r>
      <w:r w:rsidRPr="00292F0E">
        <w:rPr>
          <w:rFonts w:ascii="Times New Roman" w:hAnsi="Times New Roman"/>
        </w:rPr>
        <w:t xml:space="preserve"> by the Regulation </w:t>
      </w:r>
      <w:r>
        <w:rPr>
          <w:rFonts w:ascii="Times New Roman" w:hAnsi="Times New Roman"/>
        </w:rPr>
        <w:t>Low Limit</w:t>
      </w:r>
      <w:r w:rsidRPr="00292F0E">
        <w:rPr>
          <w:rFonts w:ascii="Times New Roman" w:hAnsi="Times New Roman"/>
        </w:rPr>
        <w:t>.</w:t>
      </w:r>
      <w:r>
        <w:rPr>
          <w:rFonts w:ascii="Times New Roman" w:hAnsi="Times New Roman"/>
        </w:rPr>
        <w:t xml:space="preserve"> Any such adjustment shall not affect the Real-Time Reserve Designation.</w:t>
      </w:r>
    </w:p>
    <w:p w14:paraId="01C3F358" w14:textId="77777777" w:rsidR="00E04FF1" w:rsidRPr="00025398" w:rsidRDefault="00E04FF1" w:rsidP="00E04FF1">
      <w:pPr>
        <w:spacing w:after="0" w:line="360" w:lineRule="auto"/>
        <w:rPr>
          <w:rFonts w:ascii="Times New Roman" w:hAnsi="Times New Roman"/>
          <w:b/>
        </w:rPr>
      </w:pPr>
    </w:p>
    <w:p w14:paraId="555B3888" w14:textId="2CFBF7F1" w:rsidR="00E04FF1" w:rsidRDefault="00E04FF1" w:rsidP="00E04FF1">
      <w:pPr>
        <w:spacing w:after="0" w:line="360" w:lineRule="auto"/>
        <w:rPr>
          <w:ins w:id="118" w:author="Author"/>
          <w:rFonts w:ascii="Times New Roman" w:hAnsi="Times New Roman"/>
        </w:rPr>
      </w:pPr>
      <w:r w:rsidRPr="007A1302">
        <w:rPr>
          <w:rFonts w:ascii="Times New Roman" w:hAnsi="Times New Roman"/>
        </w:rPr>
        <w:t>(</w:t>
      </w:r>
      <w:r>
        <w:rPr>
          <w:rFonts w:ascii="Times New Roman" w:hAnsi="Times New Roman"/>
        </w:rPr>
        <w:t>i</w:t>
      </w:r>
      <w:r w:rsidRPr="007A1302">
        <w:rPr>
          <w:rFonts w:ascii="Times New Roman" w:hAnsi="Times New Roman"/>
        </w:rPr>
        <w:t>)</w:t>
      </w:r>
      <w:r>
        <w:rPr>
          <w:rFonts w:ascii="Times New Roman" w:hAnsi="Times New Roman"/>
        </w:rPr>
        <w:tab/>
      </w:r>
      <w:r w:rsidRPr="007A1302">
        <w:rPr>
          <w:rFonts w:ascii="Times New Roman" w:hAnsi="Times New Roman"/>
        </w:rPr>
        <w:t xml:space="preserve"> For each hour in the Operating Day, as soon as practicable after the deadlines specified in the foregoing subsection of this Section III.1.10, the ISO shall provide Market Participants and parties to External Transactions with any revisions to their schedules for the hour. </w:t>
      </w:r>
    </w:p>
    <w:p w14:paraId="68AF6D2B" w14:textId="061A2D34" w:rsidR="005613EB" w:rsidRDefault="005613EB" w:rsidP="00E04FF1">
      <w:pPr>
        <w:spacing w:after="0" w:line="360" w:lineRule="auto"/>
        <w:rPr>
          <w:ins w:id="119" w:author="Author"/>
          <w:rFonts w:ascii="Times New Roman" w:hAnsi="Times New Roman"/>
        </w:rPr>
      </w:pPr>
    </w:p>
    <w:p w14:paraId="2AA2BE5E" w14:textId="77777777" w:rsidR="005613EB" w:rsidRDefault="005613EB" w:rsidP="005613EB">
      <w:pPr>
        <w:pStyle w:val="Normal5"/>
        <w:spacing w:after="0" w:line="360" w:lineRule="auto"/>
        <w:outlineLvl w:val="1"/>
        <w:rPr>
          <w:ins w:id="120" w:author="Author"/>
          <w:rFonts w:ascii="Times New Roman" w:hAnsi="Times New Roman"/>
          <w:b/>
        </w:rPr>
      </w:pPr>
      <w:ins w:id="121" w:author="Author">
        <w:r w:rsidRPr="00D90402">
          <w:rPr>
            <w:rFonts w:ascii="Times New Roman" w:hAnsi="Times New Roman"/>
            <w:b/>
          </w:rPr>
          <w:t>I</w:t>
        </w:r>
        <w:r>
          <w:rPr>
            <w:rFonts w:ascii="Times New Roman" w:hAnsi="Times New Roman"/>
            <w:b/>
          </w:rPr>
          <w:t>II.1.10.10</w:t>
        </w:r>
        <w:r w:rsidRPr="00D90402">
          <w:rPr>
            <w:rFonts w:ascii="Times New Roman" w:hAnsi="Times New Roman"/>
            <w:b/>
          </w:rPr>
          <w:tab/>
          <w:t xml:space="preserve"> </w:t>
        </w:r>
        <w:r>
          <w:rPr>
            <w:rFonts w:ascii="Times New Roman" w:hAnsi="Times New Roman"/>
            <w:b/>
          </w:rPr>
          <w:tab/>
        </w:r>
        <w:r w:rsidRPr="00D90402">
          <w:rPr>
            <w:rFonts w:ascii="Times New Roman" w:hAnsi="Times New Roman"/>
            <w:b/>
          </w:rPr>
          <w:t xml:space="preserve">Local Second Contingency Protection Resources </w:t>
        </w:r>
      </w:ins>
    </w:p>
    <w:p w14:paraId="406DF0F8" w14:textId="77777777" w:rsidR="005613EB" w:rsidRPr="00D90402" w:rsidRDefault="005613EB" w:rsidP="005613EB">
      <w:pPr>
        <w:pStyle w:val="Normal5"/>
        <w:spacing w:after="0" w:line="360" w:lineRule="auto"/>
        <w:outlineLvl w:val="1"/>
        <w:rPr>
          <w:ins w:id="122" w:author="Author"/>
          <w:rFonts w:ascii="Times New Roman" w:hAnsi="Times New Roman"/>
          <w:b/>
        </w:rPr>
      </w:pPr>
    </w:p>
    <w:p w14:paraId="54C2253F" w14:textId="77777777" w:rsidR="005613EB" w:rsidRPr="00D90402" w:rsidRDefault="005613EB" w:rsidP="005613EB">
      <w:pPr>
        <w:pStyle w:val="Normal5"/>
        <w:spacing w:after="0" w:line="360" w:lineRule="auto"/>
        <w:outlineLvl w:val="2"/>
        <w:rPr>
          <w:ins w:id="123" w:author="Author"/>
          <w:rFonts w:ascii="Times New Roman" w:hAnsi="Times New Roman"/>
          <w:b/>
        </w:rPr>
      </w:pPr>
      <w:ins w:id="124" w:author="Author">
        <w:r w:rsidRPr="00D90402">
          <w:rPr>
            <w:rFonts w:ascii="Times New Roman" w:hAnsi="Times New Roman"/>
            <w:b/>
          </w:rPr>
          <w:t>III.</w:t>
        </w:r>
        <w:r>
          <w:rPr>
            <w:rFonts w:ascii="Times New Roman" w:hAnsi="Times New Roman"/>
            <w:b/>
          </w:rPr>
          <w:t>1.10.10.1</w:t>
        </w:r>
        <w:r w:rsidRPr="00D90402">
          <w:rPr>
            <w:rFonts w:ascii="Times New Roman" w:hAnsi="Times New Roman"/>
            <w:b/>
          </w:rPr>
          <w:t xml:space="preserve"> </w:t>
        </w:r>
        <w:r w:rsidRPr="00D90402">
          <w:rPr>
            <w:rFonts w:ascii="Times New Roman" w:hAnsi="Times New Roman"/>
            <w:b/>
          </w:rPr>
          <w:tab/>
        </w:r>
        <w:r w:rsidRPr="00D90402">
          <w:rPr>
            <w:rFonts w:ascii="Times New Roman" w:hAnsi="Times New Roman"/>
            <w:b/>
          </w:rPr>
          <w:tab/>
        </w:r>
        <w:r>
          <w:rPr>
            <w:rFonts w:ascii="Times New Roman" w:hAnsi="Times New Roman"/>
            <w:b/>
          </w:rPr>
          <w:t>[Reserved</w:t>
        </w:r>
        <w:r w:rsidRPr="00D90402">
          <w:rPr>
            <w:rFonts w:ascii="Times New Roman" w:hAnsi="Times New Roman"/>
            <w:b/>
          </w:rPr>
          <w:t>.</w:t>
        </w:r>
        <w:r>
          <w:rPr>
            <w:rFonts w:ascii="Times New Roman" w:hAnsi="Times New Roman"/>
            <w:b/>
          </w:rPr>
          <w:t>]</w:t>
        </w:r>
        <w:r w:rsidRPr="00D90402">
          <w:rPr>
            <w:rFonts w:ascii="Times New Roman" w:hAnsi="Times New Roman"/>
            <w:b/>
          </w:rPr>
          <w:t xml:space="preserve"> </w:t>
        </w:r>
      </w:ins>
    </w:p>
    <w:p w14:paraId="371BC2D8" w14:textId="77777777" w:rsidR="005613EB" w:rsidRPr="00B2684F" w:rsidRDefault="005613EB" w:rsidP="005613EB">
      <w:pPr>
        <w:pStyle w:val="Normal5"/>
        <w:spacing w:after="0" w:line="360" w:lineRule="auto"/>
        <w:rPr>
          <w:ins w:id="125" w:author="Author"/>
          <w:rFonts w:ascii="Times New Roman" w:hAnsi="Times New Roman"/>
        </w:rPr>
      </w:pPr>
    </w:p>
    <w:p w14:paraId="3F0EB3F5" w14:textId="77777777" w:rsidR="005613EB" w:rsidRPr="00D90402" w:rsidRDefault="005613EB" w:rsidP="005613EB">
      <w:pPr>
        <w:pStyle w:val="Normal5"/>
        <w:spacing w:after="0" w:line="360" w:lineRule="auto"/>
        <w:outlineLvl w:val="2"/>
        <w:rPr>
          <w:ins w:id="126" w:author="Author"/>
          <w:rFonts w:ascii="Times New Roman" w:hAnsi="Times New Roman"/>
          <w:b/>
        </w:rPr>
      </w:pPr>
      <w:ins w:id="127" w:author="Author">
        <w:r w:rsidRPr="00D90402">
          <w:rPr>
            <w:rFonts w:ascii="Times New Roman" w:hAnsi="Times New Roman"/>
            <w:b/>
          </w:rPr>
          <w:t>III.</w:t>
        </w:r>
        <w:r>
          <w:rPr>
            <w:rFonts w:ascii="Times New Roman" w:hAnsi="Times New Roman"/>
            <w:b/>
          </w:rPr>
          <w:t>1.10.10.2</w:t>
        </w:r>
        <w:r w:rsidRPr="00D90402">
          <w:rPr>
            <w:rFonts w:ascii="Times New Roman" w:hAnsi="Times New Roman"/>
            <w:b/>
          </w:rPr>
          <w:t xml:space="preserve"> </w:t>
        </w:r>
        <w:r w:rsidRPr="00D90402">
          <w:rPr>
            <w:rFonts w:ascii="Times New Roman" w:hAnsi="Times New Roman"/>
            <w:b/>
          </w:rPr>
          <w:tab/>
        </w:r>
        <w:r w:rsidRPr="00D90402">
          <w:rPr>
            <w:rFonts w:ascii="Times New Roman" w:hAnsi="Times New Roman"/>
            <w:b/>
          </w:rPr>
          <w:tab/>
          <w:t xml:space="preserve">Day-Ahead and Real-Time Energy Market. </w:t>
        </w:r>
      </w:ins>
    </w:p>
    <w:p w14:paraId="321A8F87" w14:textId="77777777" w:rsidR="005613EB" w:rsidRDefault="005613EB" w:rsidP="005613EB">
      <w:pPr>
        <w:pStyle w:val="Normal5"/>
        <w:spacing w:after="0" w:line="360" w:lineRule="auto"/>
        <w:rPr>
          <w:ins w:id="128" w:author="Author"/>
          <w:rFonts w:ascii="Times New Roman" w:hAnsi="Times New Roman"/>
        </w:rPr>
      </w:pPr>
      <w:ins w:id="129" w:author="Author">
        <w:r w:rsidRPr="00B2684F">
          <w:rPr>
            <w:rFonts w:ascii="Times New Roman" w:hAnsi="Times New Roman"/>
          </w:rPr>
          <w:t xml:space="preserve">When establishing operating schedules, the ISO will select and identify Local Second Contingency Protection Resources on a not unduly discriminatory basis in accordance with the procedures defined in the ISO New England Manuals. Appendix A will determine which, if any, Supply Offers will be adjusted. The ISO will also record, in an auditable log, the reason the Resource was selected. </w:t>
        </w:r>
      </w:ins>
    </w:p>
    <w:p w14:paraId="4000F97F" w14:textId="77777777" w:rsidR="005613EB" w:rsidRPr="00B2684F" w:rsidRDefault="005613EB" w:rsidP="005613EB">
      <w:pPr>
        <w:pStyle w:val="Normal5"/>
        <w:spacing w:after="0" w:line="360" w:lineRule="auto"/>
        <w:rPr>
          <w:ins w:id="130" w:author="Author"/>
          <w:rFonts w:ascii="Times New Roman" w:hAnsi="Times New Roman"/>
        </w:rPr>
      </w:pPr>
    </w:p>
    <w:p w14:paraId="0070539C" w14:textId="77777777" w:rsidR="005613EB" w:rsidRDefault="005613EB" w:rsidP="005613EB">
      <w:pPr>
        <w:pStyle w:val="Normal5"/>
        <w:spacing w:after="0" w:line="360" w:lineRule="auto"/>
        <w:rPr>
          <w:ins w:id="131" w:author="Author"/>
          <w:rFonts w:ascii="Times New Roman" w:hAnsi="Times New Roman"/>
        </w:rPr>
      </w:pPr>
      <w:ins w:id="132" w:author="Author">
        <w:r w:rsidRPr="00773963">
          <w:rPr>
            <w:rFonts w:ascii="Times New Roman" w:hAnsi="Times New Roman"/>
            <w:b/>
          </w:rPr>
          <w:t>III.</w:t>
        </w:r>
        <w:r>
          <w:rPr>
            <w:rFonts w:ascii="Times New Roman" w:hAnsi="Times New Roman"/>
            <w:b/>
          </w:rPr>
          <w:t>1.10.10.</w:t>
        </w:r>
        <w:r w:rsidRPr="00773963">
          <w:rPr>
            <w:rFonts w:ascii="Times New Roman" w:hAnsi="Times New Roman"/>
            <w:b/>
          </w:rPr>
          <w:t xml:space="preserve">2.1 </w:t>
        </w:r>
        <w:r w:rsidRPr="00773963">
          <w:rPr>
            <w:rFonts w:ascii="Times New Roman" w:hAnsi="Times New Roman"/>
            <w:b/>
          </w:rPr>
          <w:tab/>
        </w:r>
        <w:r>
          <w:rPr>
            <w:rFonts w:ascii="Times New Roman" w:hAnsi="Times New Roman"/>
            <w:b/>
          </w:rPr>
          <w:tab/>
        </w:r>
        <w:r w:rsidRPr="00773963">
          <w:rPr>
            <w:rFonts w:ascii="Times New Roman" w:hAnsi="Times New Roman"/>
            <w:b/>
          </w:rPr>
          <w:t>Special Constraint Resources</w:t>
        </w:r>
        <w:r w:rsidRPr="00B2684F">
          <w:rPr>
            <w:rFonts w:ascii="Times New Roman" w:hAnsi="Times New Roman"/>
          </w:rPr>
          <w:t xml:space="preserve">. </w:t>
        </w:r>
      </w:ins>
    </w:p>
    <w:p w14:paraId="70442C4F" w14:textId="77777777" w:rsidR="005613EB" w:rsidRDefault="005613EB" w:rsidP="005613EB">
      <w:pPr>
        <w:pStyle w:val="Normal5"/>
        <w:spacing w:after="0" w:line="360" w:lineRule="auto"/>
        <w:rPr>
          <w:ins w:id="133" w:author="Author"/>
          <w:rFonts w:ascii="Times New Roman" w:hAnsi="Times New Roman"/>
        </w:rPr>
      </w:pPr>
      <w:ins w:id="134" w:author="Author">
        <w:r w:rsidRPr="00B2684F">
          <w:rPr>
            <w:rFonts w:ascii="Times New Roman" w:hAnsi="Times New Roman"/>
          </w:rPr>
          <w:t xml:space="preserve">When establishing operating schedules, at the request of a Transmission Owner or distribution company in order to maintain area reliability, the ISO will commit and dispatch </w:t>
        </w:r>
        <w:r>
          <w:rPr>
            <w:rFonts w:ascii="Times New Roman" w:hAnsi="Times New Roman"/>
          </w:rPr>
          <w:t xml:space="preserve">Generator Assets </w:t>
        </w:r>
        <w:r w:rsidRPr="00B2684F">
          <w:rPr>
            <w:rFonts w:ascii="Times New Roman" w:hAnsi="Times New Roman"/>
          </w:rPr>
          <w:t xml:space="preserve">to provide relief </w:t>
        </w:r>
        <w:r w:rsidRPr="00B2684F">
          <w:rPr>
            <w:rFonts w:ascii="Times New Roman" w:hAnsi="Times New Roman"/>
          </w:rPr>
          <w:lastRenderedPageBreak/>
          <w:t xml:space="preserve">for constraints not reflected in the ISO’s systems for operating the New England Transmission System or the ISO’s operating procedures in accordance with the procedures defined in the ISO New England Manuals. The ISO will also record, in an auditable log, the designation of such </w:t>
        </w:r>
        <w:r>
          <w:rPr>
            <w:rFonts w:ascii="Times New Roman" w:hAnsi="Times New Roman"/>
          </w:rPr>
          <w:t xml:space="preserve">a Generator Asset </w:t>
        </w:r>
        <w:r w:rsidRPr="00B2684F">
          <w:rPr>
            <w:rFonts w:ascii="Times New Roman" w:hAnsi="Times New Roman"/>
          </w:rPr>
          <w:t xml:space="preserve">as a Special Constraint Resource and the name of the requesting Transmission Owner or </w:t>
        </w:r>
        <w:proofErr w:type="gramStart"/>
        <w:r w:rsidRPr="00B2684F">
          <w:rPr>
            <w:rFonts w:ascii="Times New Roman" w:hAnsi="Times New Roman"/>
          </w:rPr>
          <w:t>distribution company</w:t>
        </w:r>
        <w:proofErr w:type="gramEnd"/>
        <w:r w:rsidRPr="00B2684F">
          <w:rPr>
            <w:rFonts w:ascii="Times New Roman" w:hAnsi="Times New Roman"/>
          </w:rPr>
          <w:t xml:space="preserve">. Any NCPC Charge associated with the Real-Time operation of the Special Constraint Resource is charged in accordance with the provisions of Schedule 19 of Section II of the Transmission, Markets and Services Tariff. </w:t>
        </w:r>
      </w:ins>
    </w:p>
    <w:p w14:paraId="0264CC17" w14:textId="77777777" w:rsidR="005613EB" w:rsidRPr="00B2684F" w:rsidRDefault="005613EB" w:rsidP="005613EB">
      <w:pPr>
        <w:pStyle w:val="Normal5"/>
        <w:spacing w:after="0" w:line="360" w:lineRule="auto"/>
        <w:rPr>
          <w:ins w:id="135" w:author="Author"/>
          <w:rFonts w:ascii="Times New Roman" w:hAnsi="Times New Roman"/>
        </w:rPr>
      </w:pPr>
    </w:p>
    <w:p w14:paraId="6FF630E5" w14:textId="77777777" w:rsidR="005613EB" w:rsidRPr="00B7773A" w:rsidRDefault="005613EB" w:rsidP="005613EB">
      <w:pPr>
        <w:pStyle w:val="Normal5"/>
        <w:spacing w:after="0" w:line="360" w:lineRule="auto"/>
        <w:outlineLvl w:val="2"/>
        <w:rPr>
          <w:ins w:id="136" w:author="Author"/>
          <w:rFonts w:ascii="Times New Roman" w:hAnsi="Times New Roman"/>
          <w:b/>
        </w:rPr>
      </w:pPr>
      <w:ins w:id="137" w:author="Author">
        <w:r w:rsidRPr="00773963">
          <w:rPr>
            <w:rFonts w:ascii="Times New Roman" w:hAnsi="Times New Roman"/>
            <w:b/>
          </w:rPr>
          <w:t>III.</w:t>
        </w:r>
        <w:r>
          <w:rPr>
            <w:rFonts w:ascii="Times New Roman" w:hAnsi="Times New Roman"/>
            <w:b/>
          </w:rPr>
          <w:t>1.10.10.</w:t>
        </w:r>
        <w:r w:rsidRPr="00773963">
          <w:rPr>
            <w:rFonts w:ascii="Times New Roman" w:hAnsi="Times New Roman"/>
            <w:b/>
          </w:rPr>
          <w:t>3</w:t>
        </w:r>
        <w:r w:rsidRPr="00773963">
          <w:rPr>
            <w:rFonts w:ascii="Times New Roman" w:hAnsi="Times New Roman"/>
            <w:b/>
          </w:rPr>
          <w:tab/>
        </w:r>
        <w:r w:rsidRPr="00773963">
          <w:rPr>
            <w:rFonts w:ascii="Times New Roman" w:hAnsi="Times New Roman"/>
            <w:b/>
          </w:rPr>
          <w:tab/>
          <w:t xml:space="preserve"> [Reserved.] </w:t>
        </w:r>
      </w:ins>
    </w:p>
    <w:p w14:paraId="3544C768" w14:textId="77777777" w:rsidR="005613EB" w:rsidRDefault="005613EB" w:rsidP="00E04FF1">
      <w:pPr>
        <w:spacing w:after="0" w:line="360" w:lineRule="auto"/>
        <w:rPr>
          <w:rFonts w:ascii="Times New Roman" w:hAnsi="Times New Roman"/>
        </w:rPr>
      </w:pPr>
    </w:p>
    <w:p w14:paraId="279490C7" w14:textId="77777777" w:rsidR="00E04FF1" w:rsidRPr="007A1302" w:rsidRDefault="00E04FF1" w:rsidP="00E04FF1">
      <w:pPr>
        <w:spacing w:after="0" w:line="360" w:lineRule="auto"/>
        <w:rPr>
          <w:rFonts w:ascii="Times New Roman" w:hAnsi="Times New Roman"/>
        </w:rPr>
      </w:pPr>
    </w:p>
    <w:p w14:paraId="0982E4D5" w14:textId="77777777" w:rsidR="00E04FF1" w:rsidRPr="00BC04A9" w:rsidRDefault="00E04FF1" w:rsidP="00E04FF1">
      <w:pPr>
        <w:spacing w:after="0" w:line="360" w:lineRule="auto"/>
        <w:outlineLvl w:val="2"/>
        <w:rPr>
          <w:rFonts w:ascii="Times New Roman" w:hAnsi="Times New Roman"/>
          <w:b/>
        </w:rPr>
      </w:pPr>
      <w:bookmarkStart w:id="138" w:name="_Toc265214345"/>
      <w:r w:rsidRPr="00BC04A9">
        <w:rPr>
          <w:rFonts w:ascii="Times New Roman" w:hAnsi="Times New Roman"/>
          <w:b/>
        </w:rPr>
        <w:t>III.1.11</w:t>
      </w:r>
      <w:r w:rsidRPr="00BC04A9">
        <w:rPr>
          <w:rFonts w:ascii="Times New Roman" w:hAnsi="Times New Roman"/>
          <w:b/>
        </w:rPr>
        <w:tab/>
      </w:r>
      <w:r w:rsidRPr="00BC04A9">
        <w:rPr>
          <w:rFonts w:ascii="Times New Roman" w:hAnsi="Times New Roman"/>
          <w:b/>
        </w:rPr>
        <w:tab/>
        <w:t xml:space="preserve"> </w:t>
      </w:r>
      <w:r>
        <w:rPr>
          <w:rFonts w:ascii="Times New Roman" w:hAnsi="Times New Roman"/>
          <w:b/>
        </w:rPr>
        <w:tab/>
      </w:r>
      <w:r w:rsidRPr="00BC04A9">
        <w:rPr>
          <w:rFonts w:ascii="Times New Roman" w:hAnsi="Times New Roman"/>
          <w:b/>
        </w:rPr>
        <w:t>Dispatch.</w:t>
      </w:r>
      <w:bookmarkEnd w:id="138"/>
      <w:r w:rsidRPr="00BC04A9">
        <w:rPr>
          <w:rFonts w:ascii="Times New Roman" w:hAnsi="Times New Roman"/>
          <w:b/>
        </w:rPr>
        <w:t xml:space="preserve"> </w:t>
      </w:r>
    </w:p>
    <w:p w14:paraId="7D917E3E"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The following procedures and principles shall govern the dispatch of the Resources available to the ISO. </w:t>
      </w:r>
    </w:p>
    <w:p w14:paraId="51A4F992" w14:textId="77777777" w:rsidR="00E04FF1" w:rsidRPr="007A1302" w:rsidRDefault="00E04FF1" w:rsidP="00E04FF1">
      <w:pPr>
        <w:spacing w:after="0" w:line="360" w:lineRule="auto"/>
        <w:rPr>
          <w:rFonts w:ascii="Times New Roman" w:hAnsi="Times New Roman"/>
        </w:rPr>
      </w:pPr>
    </w:p>
    <w:p w14:paraId="4107495B" w14:textId="77777777" w:rsidR="00E04FF1" w:rsidRPr="00BC04A9" w:rsidRDefault="00E04FF1" w:rsidP="00E04FF1">
      <w:pPr>
        <w:spacing w:after="0" w:line="360" w:lineRule="auto"/>
        <w:rPr>
          <w:rFonts w:ascii="Times New Roman" w:hAnsi="Times New Roman"/>
          <w:b/>
        </w:rPr>
      </w:pPr>
      <w:r w:rsidRPr="00BC04A9">
        <w:rPr>
          <w:rFonts w:ascii="Times New Roman" w:hAnsi="Times New Roman"/>
          <w:b/>
        </w:rPr>
        <w:t xml:space="preserve">III.1.11.1 </w:t>
      </w:r>
      <w:r w:rsidRPr="00BC04A9">
        <w:rPr>
          <w:rFonts w:ascii="Times New Roman" w:hAnsi="Times New Roman"/>
          <w:b/>
        </w:rPr>
        <w:tab/>
      </w:r>
      <w:r>
        <w:rPr>
          <w:rFonts w:ascii="Times New Roman" w:hAnsi="Times New Roman"/>
          <w:b/>
        </w:rPr>
        <w:tab/>
      </w:r>
      <w:r w:rsidRPr="00BC04A9">
        <w:rPr>
          <w:rFonts w:ascii="Times New Roman" w:hAnsi="Times New Roman"/>
          <w:b/>
        </w:rPr>
        <w:t>Resource Output</w:t>
      </w:r>
      <w:r>
        <w:rPr>
          <w:rFonts w:ascii="Times New Roman" w:hAnsi="Times New Roman"/>
          <w:b/>
        </w:rPr>
        <w:t xml:space="preserve"> or Consumption and Demand Reduction</w:t>
      </w:r>
      <w:r w:rsidRPr="00BC04A9">
        <w:rPr>
          <w:rFonts w:ascii="Times New Roman" w:hAnsi="Times New Roman"/>
          <w:b/>
        </w:rPr>
        <w:t xml:space="preserve">. </w:t>
      </w:r>
    </w:p>
    <w:p w14:paraId="4F95F070" w14:textId="77777777" w:rsidR="00E04FF1" w:rsidRDefault="00E04FF1" w:rsidP="00E04FF1">
      <w:pPr>
        <w:spacing w:after="0" w:line="360" w:lineRule="auto"/>
        <w:rPr>
          <w:rFonts w:ascii="Times New Roman" w:hAnsi="Times New Roman"/>
        </w:rPr>
      </w:pPr>
      <w:r w:rsidRPr="007A1302">
        <w:rPr>
          <w:rFonts w:ascii="Times New Roman" w:hAnsi="Times New Roman"/>
        </w:rPr>
        <w:t>The ISO shall have the authority to direct any Market Participant to adjust the output</w:t>
      </w:r>
      <w:r>
        <w:rPr>
          <w:rFonts w:ascii="Times New Roman" w:hAnsi="Times New Roman"/>
        </w:rPr>
        <w:t>, consumption</w:t>
      </w:r>
      <w:r w:rsidRPr="007A1302">
        <w:rPr>
          <w:rFonts w:ascii="Times New Roman" w:hAnsi="Times New Roman"/>
        </w:rPr>
        <w:t xml:space="preserve"> </w:t>
      </w:r>
      <w:r>
        <w:rPr>
          <w:rFonts w:ascii="Times New Roman" w:hAnsi="Times New Roman"/>
        </w:rPr>
        <w:t xml:space="preserve">or demand reduction </w:t>
      </w:r>
      <w:r w:rsidRPr="007A1302">
        <w:rPr>
          <w:rFonts w:ascii="Times New Roman" w:hAnsi="Times New Roman"/>
        </w:rPr>
        <w:t xml:space="preserve">of any </w:t>
      </w:r>
      <w:r>
        <w:rPr>
          <w:rFonts w:ascii="Times New Roman" w:hAnsi="Times New Roman"/>
        </w:rPr>
        <w:t xml:space="preserve">Dispatchable </w:t>
      </w:r>
      <w:r w:rsidRPr="007A1302">
        <w:rPr>
          <w:rFonts w:ascii="Times New Roman" w:hAnsi="Times New Roman"/>
        </w:rPr>
        <w:t>Resource within the operating characteristics specified in the Market Participant’s Offer Data, Supply Offer</w:t>
      </w:r>
      <w:r>
        <w:rPr>
          <w:rFonts w:ascii="Times New Roman" w:hAnsi="Times New Roman"/>
        </w:rPr>
        <w:t>, Demand Reduction Offer</w:t>
      </w:r>
      <w:ins w:id="139" w:author="Author">
        <w:r w:rsidR="00F23E5F">
          <w:rPr>
            <w:rFonts w:ascii="Times New Roman" w:hAnsi="Times New Roman"/>
          </w:rPr>
          <w:t>, Baseline Deviation Offer</w:t>
        </w:r>
      </w:ins>
      <w:r w:rsidRPr="007A1302">
        <w:rPr>
          <w:rFonts w:ascii="Times New Roman" w:hAnsi="Times New Roman"/>
        </w:rPr>
        <w:t xml:space="preserve"> or Demand Bid. The ISO may cancel its selection of, or otherwise release, Pool-Scheduled Resources. The ISO shall adjust the </w:t>
      </w:r>
      <w:r w:rsidRPr="003B0DAF">
        <w:rPr>
          <w:rFonts w:ascii="Times New Roman" w:hAnsi="Times New Roman"/>
        </w:rPr>
        <w:t>output</w:t>
      </w:r>
      <w:r>
        <w:rPr>
          <w:rFonts w:ascii="Times New Roman" w:hAnsi="Times New Roman"/>
        </w:rPr>
        <w:t>, consumption</w:t>
      </w:r>
      <w:r w:rsidRPr="003B0DAF">
        <w:rPr>
          <w:rFonts w:ascii="Times New Roman" w:hAnsi="Times New Roman"/>
        </w:rPr>
        <w:t xml:space="preserve"> or demand</w:t>
      </w:r>
      <w:r>
        <w:rPr>
          <w:rFonts w:ascii="Times New Roman" w:hAnsi="Times New Roman"/>
        </w:rPr>
        <w:t xml:space="preserve"> reduction</w:t>
      </w:r>
      <w:r w:rsidRPr="007A1302">
        <w:rPr>
          <w:rFonts w:ascii="Times New Roman" w:hAnsi="Times New Roman"/>
        </w:rPr>
        <w:t xml:space="preserve"> of Resources as necessary: (a) </w:t>
      </w:r>
      <w:r>
        <w:rPr>
          <w:rFonts w:ascii="Times New Roman" w:hAnsi="Times New Roman"/>
        </w:rPr>
        <w:t xml:space="preserve">for both Dispatchable Resources and Non-Dispatchable Resources, </w:t>
      </w:r>
      <w:r w:rsidRPr="007A1302">
        <w:rPr>
          <w:rFonts w:ascii="Times New Roman" w:hAnsi="Times New Roman"/>
        </w:rPr>
        <w:t xml:space="preserve">to maintain reliability, and subject to that constraint, </w:t>
      </w:r>
      <w:r>
        <w:rPr>
          <w:rFonts w:ascii="Times New Roman" w:hAnsi="Times New Roman"/>
        </w:rPr>
        <w:t xml:space="preserve">for Dispatchable Resources, (b) </w:t>
      </w:r>
      <w:r w:rsidRPr="007A1302">
        <w:rPr>
          <w:rFonts w:ascii="Times New Roman" w:hAnsi="Times New Roman"/>
        </w:rPr>
        <w:t>to minimize the cost of supplying the energy, reserves, and other services required by the Market Participants and the operation of the New England Control Area; (</w:t>
      </w:r>
      <w:r>
        <w:rPr>
          <w:rFonts w:ascii="Times New Roman" w:hAnsi="Times New Roman"/>
        </w:rPr>
        <w:t>c</w:t>
      </w:r>
      <w:r w:rsidRPr="007A1302">
        <w:rPr>
          <w:rFonts w:ascii="Times New Roman" w:hAnsi="Times New Roman"/>
        </w:rPr>
        <w:t xml:space="preserve">) to balance </w:t>
      </w:r>
      <w:r>
        <w:rPr>
          <w:rFonts w:ascii="Times New Roman" w:hAnsi="Times New Roman"/>
        </w:rPr>
        <w:t>supply and demand</w:t>
      </w:r>
      <w:r w:rsidRPr="007A1302">
        <w:rPr>
          <w:rFonts w:ascii="Times New Roman" w:hAnsi="Times New Roman"/>
        </w:rPr>
        <w:t>, maintain scheduled tie flows, and provide frequency support within the New England Control Area; and (</w:t>
      </w:r>
      <w:r>
        <w:rPr>
          <w:rFonts w:ascii="Times New Roman" w:hAnsi="Times New Roman"/>
        </w:rPr>
        <w:t>d</w:t>
      </w:r>
      <w:r w:rsidRPr="007A1302">
        <w:rPr>
          <w:rFonts w:ascii="Times New Roman" w:hAnsi="Times New Roman"/>
        </w:rPr>
        <w:t xml:space="preserve">) to minimize unscheduled interchange that is not frequency related between the New England Control Area and other Control Areas. </w:t>
      </w:r>
    </w:p>
    <w:p w14:paraId="4635E45C" w14:textId="77777777" w:rsidR="00E04FF1" w:rsidRPr="007A1302" w:rsidRDefault="00E04FF1" w:rsidP="00E04FF1">
      <w:pPr>
        <w:spacing w:after="0" w:line="360" w:lineRule="auto"/>
        <w:rPr>
          <w:rFonts w:ascii="Times New Roman" w:hAnsi="Times New Roman"/>
        </w:rPr>
      </w:pPr>
    </w:p>
    <w:p w14:paraId="1C8677F0" w14:textId="77777777" w:rsidR="00E04FF1" w:rsidRDefault="00E04FF1" w:rsidP="00E04FF1">
      <w:pPr>
        <w:spacing w:after="0" w:line="360" w:lineRule="auto"/>
        <w:rPr>
          <w:rFonts w:ascii="Times New Roman" w:hAnsi="Times New Roman"/>
        </w:rPr>
      </w:pPr>
      <w:r w:rsidRPr="00BC04A9">
        <w:rPr>
          <w:rFonts w:ascii="Times New Roman" w:hAnsi="Times New Roman"/>
          <w:b/>
        </w:rPr>
        <w:t xml:space="preserve">III.1.11.2 </w:t>
      </w:r>
      <w:r w:rsidRPr="00BC04A9">
        <w:rPr>
          <w:rFonts w:ascii="Times New Roman" w:hAnsi="Times New Roman"/>
          <w:b/>
        </w:rPr>
        <w:tab/>
      </w:r>
      <w:r>
        <w:rPr>
          <w:rFonts w:ascii="Times New Roman" w:hAnsi="Times New Roman"/>
          <w:b/>
        </w:rPr>
        <w:tab/>
      </w:r>
      <w:r w:rsidRPr="00BC04A9">
        <w:rPr>
          <w:rFonts w:ascii="Times New Roman" w:hAnsi="Times New Roman"/>
          <w:b/>
        </w:rPr>
        <w:t>Operating Basis</w:t>
      </w:r>
      <w:r w:rsidRPr="007A1302">
        <w:rPr>
          <w:rFonts w:ascii="Times New Roman" w:hAnsi="Times New Roman"/>
        </w:rPr>
        <w:t>.</w:t>
      </w:r>
    </w:p>
    <w:p w14:paraId="6DB3F5D8"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In carrying out the foregoing objectives, the ISO shall conduct the operation of the New England Control Area and shall, in accordance with the ISO New England Manuals and ISO New England Administrative Procedures, (i) utilize available Operating Reserve and replace such Operating Reserve when utilized; and (ii) monitor the availability of adequate Operating Reserve. </w:t>
      </w:r>
    </w:p>
    <w:p w14:paraId="2BEB607F" w14:textId="77777777" w:rsidR="00E04FF1" w:rsidRPr="007A1302" w:rsidRDefault="00E04FF1" w:rsidP="00E04FF1">
      <w:pPr>
        <w:spacing w:after="0" w:line="360" w:lineRule="auto"/>
        <w:rPr>
          <w:rFonts w:ascii="Times New Roman" w:hAnsi="Times New Roman"/>
        </w:rPr>
      </w:pPr>
    </w:p>
    <w:p w14:paraId="7FE1B9E1" w14:textId="77777777" w:rsidR="00E04FF1" w:rsidRDefault="00E04FF1" w:rsidP="00E04FF1">
      <w:pPr>
        <w:spacing w:after="0" w:line="360" w:lineRule="auto"/>
        <w:rPr>
          <w:rFonts w:ascii="Times New Roman" w:hAnsi="Times New Roman"/>
          <w:b/>
        </w:rPr>
      </w:pPr>
      <w:r w:rsidRPr="00BC04A9">
        <w:rPr>
          <w:rFonts w:ascii="Times New Roman" w:hAnsi="Times New Roman"/>
          <w:b/>
        </w:rPr>
        <w:t xml:space="preserve">III.1.11.3 </w:t>
      </w:r>
      <w:r w:rsidRPr="00BC04A9">
        <w:rPr>
          <w:rFonts w:ascii="Times New Roman" w:hAnsi="Times New Roman"/>
          <w:b/>
        </w:rPr>
        <w:tab/>
      </w:r>
      <w:r>
        <w:rPr>
          <w:rFonts w:ascii="Times New Roman" w:hAnsi="Times New Roman"/>
          <w:b/>
        </w:rPr>
        <w:tab/>
        <w:t>Dispatchable</w:t>
      </w:r>
      <w:r w:rsidRPr="00BC04A9">
        <w:rPr>
          <w:rFonts w:ascii="Times New Roman" w:hAnsi="Times New Roman"/>
          <w:b/>
        </w:rPr>
        <w:t xml:space="preserve"> Resources. </w:t>
      </w:r>
    </w:p>
    <w:p w14:paraId="11A4F376" w14:textId="77777777" w:rsidR="00E04FF1" w:rsidRDefault="00E04FF1" w:rsidP="00E04FF1">
      <w:pPr>
        <w:spacing w:after="0" w:line="360" w:lineRule="auto"/>
        <w:rPr>
          <w:rFonts w:ascii="Times New Roman" w:hAnsi="Times New Roman"/>
        </w:rPr>
      </w:pPr>
      <w:r>
        <w:rPr>
          <w:rFonts w:ascii="Times New Roman" w:hAnsi="Times New Roman"/>
        </w:rPr>
        <w:lastRenderedPageBreak/>
        <w:t>With the exception of Settlement Only Resources,</w:t>
      </w:r>
      <w:ins w:id="140" w:author="Author">
        <w:r w:rsidR="00307F51">
          <w:rPr>
            <w:rFonts w:ascii="Times New Roman" w:hAnsi="Times New Roman"/>
          </w:rPr>
          <w:t xml:space="preserve"> Settlement Only Distributed Energy Resource Aggregations, and</w:t>
        </w:r>
      </w:ins>
      <w:r>
        <w:rPr>
          <w:rFonts w:ascii="Times New Roman" w:hAnsi="Times New Roman"/>
        </w:rPr>
        <w:t xml:space="preserve"> </w:t>
      </w:r>
      <w:r w:rsidRPr="00211D03">
        <w:rPr>
          <w:rFonts w:ascii="Times New Roman" w:hAnsi="Times New Roman"/>
        </w:rPr>
        <w:t>Generator Assets that meet the size criteria to be Settlement Only Resources,</w:t>
      </w:r>
      <w:r>
        <w:rPr>
          <w:rFonts w:ascii="Times New Roman" w:hAnsi="Times New Roman"/>
        </w:rPr>
        <w:t xml:space="preserve"> External Transactions, nuclear-powered Resources and solar Resources, all Resources must be Dispatchable Resources in the Energy Market and meet the technical specifications in </w:t>
      </w:r>
      <w:r w:rsidRPr="00B2684F">
        <w:rPr>
          <w:rFonts w:ascii="Times New Roman" w:hAnsi="Times New Roman"/>
        </w:rPr>
        <w:t>ISO New England</w:t>
      </w:r>
      <w:r>
        <w:rPr>
          <w:rFonts w:ascii="Times New Roman" w:hAnsi="Times New Roman"/>
        </w:rPr>
        <w:t xml:space="preserve"> Operating Procedure No. 14 and ISO New England Operating Procedure No. 18 for dispatchability.  </w:t>
      </w:r>
    </w:p>
    <w:p w14:paraId="001CC020" w14:textId="77777777" w:rsidR="00E04FF1" w:rsidRDefault="00E04FF1" w:rsidP="00E04FF1">
      <w:pPr>
        <w:spacing w:after="0" w:line="360" w:lineRule="auto"/>
        <w:rPr>
          <w:rFonts w:ascii="Times New Roman" w:hAnsi="Times New Roman"/>
        </w:rPr>
      </w:pPr>
    </w:p>
    <w:p w14:paraId="6A033F53" w14:textId="77777777" w:rsidR="00E04FF1" w:rsidRPr="004736D3" w:rsidRDefault="00E04FF1" w:rsidP="00E04FF1">
      <w:pPr>
        <w:pStyle w:val="Normal7"/>
        <w:spacing w:after="0" w:line="360" w:lineRule="auto"/>
        <w:rPr>
          <w:rFonts w:ascii="Times New Roman" w:hAnsi="Times New Roman"/>
        </w:rPr>
      </w:pPr>
      <w:r w:rsidRPr="004736D3">
        <w:rPr>
          <w:rFonts w:ascii="Times New Roman" w:hAnsi="Times New Roman"/>
        </w:rPr>
        <w:t xml:space="preserve">A Market Participant that does not meet the requirement for a Dispatchable Resource to be dispatchable </w:t>
      </w:r>
      <w:r>
        <w:rPr>
          <w:rFonts w:ascii="Times New Roman" w:hAnsi="Times New Roman"/>
        </w:rPr>
        <w:t xml:space="preserve">in the Energy Market </w:t>
      </w:r>
      <w:r w:rsidRPr="004736D3">
        <w:rPr>
          <w:rFonts w:ascii="Times New Roman" w:hAnsi="Times New Roman"/>
        </w:rPr>
        <w:t>because the Resource is not connected to a remote terminal unit meeting the requirements of ISO New England Operating Procedure No. 18 shall take the following steps:</w:t>
      </w:r>
    </w:p>
    <w:p w14:paraId="19A139BC" w14:textId="77777777" w:rsidR="00E04FF1" w:rsidRPr="004736D3" w:rsidRDefault="00E04FF1" w:rsidP="001D3693">
      <w:pPr>
        <w:pStyle w:val="Normal7"/>
        <w:numPr>
          <w:ilvl w:val="0"/>
          <w:numId w:val="24"/>
        </w:numPr>
        <w:spacing w:after="0" w:line="360" w:lineRule="auto"/>
        <w:rPr>
          <w:rFonts w:ascii="Times New Roman" w:hAnsi="Times New Roman"/>
        </w:rPr>
      </w:pPr>
      <w:r w:rsidRPr="004736D3">
        <w:rPr>
          <w:rFonts w:ascii="Times New Roman" w:hAnsi="Times New Roman"/>
        </w:rPr>
        <w:t>By January 15, 2017, the Market Participant shall submit to the ISO a circuit order form for the primary and secondary communication paths for the remote terminal unit.</w:t>
      </w:r>
    </w:p>
    <w:p w14:paraId="59309658" w14:textId="77777777" w:rsidR="00E04FF1" w:rsidRPr="004648D1" w:rsidRDefault="00E04FF1" w:rsidP="001D3693">
      <w:pPr>
        <w:pStyle w:val="Normal7"/>
        <w:numPr>
          <w:ilvl w:val="0"/>
          <w:numId w:val="24"/>
        </w:numPr>
        <w:spacing w:after="0" w:line="360" w:lineRule="auto"/>
        <w:rPr>
          <w:rFonts w:ascii="Times New Roman" w:hAnsi="Times New Roman"/>
        </w:rPr>
      </w:pPr>
      <w:r w:rsidRPr="004648D1">
        <w:rPr>
          <w:rFonts w:ascii="Times New Roman" w:hAnsi="Times New Roman"/>
        </w:rPr>
        <w:t>The Market Participant shall work diligently with the ISO to ensure the Resource is able to receive and respond to electronic Dispatch Instructions within twelve months of the circuit order form submission.</w:t>
      </w:r>
    </w:p>
    <w:p w14:paraId="38049EE3" w14:textId="77777777" w:rsidR="00E04FF1" w:rsidRDefault="00E04FF1" w:rsidP="00E04FF1">
      <w:pPr>
        <w:pStyle w:val="Normal7"/>
        <w:spacing w:after="0" w:line="360" w:lineRule="auto"/>
        <w:rPr>
          <w:rFonts w:ascii="Times New Roman" w:hAnsi="Times New Roman"/>
        </w:rPr>
      </w:pPr>
      <w:r>
        <w:rPr>
          <w:rFonts w:ascii="Times New Roman" w:hAnsi="Times New Roman"/>
        </w:rPr>
        <w:t xml:space="preserve">A Market Participant that does not meet the requirement for a Dispatchable Resource to be dispatchable in the Energy Market </w:t>
      </w:r>
      <w:r w:rsidRPr="00016311">
        <w:rPr>
          <w:rFonts w:ascii="Times New Roman" w:hAnsi="Times New Roman"/>
        </w:rPr>
        <w:t>by the deadline set forth above shall provide the ISO with a written plan for remedying the deficiencies, and shall identify in the plan the specific actions to be taken and a reasonable timeline for rendering the Resource dispatchable</w:t>
      </w:r>
      <w:r w:rsidRPr="008229AE">
        <w:rPr>
          <w:rFonts w:ascii="Times New Roman" w:hAnsi="Times New Roman"/>
        </w:rPr>
        <w:t xml:space="preserve">.  The Market Participant shall complete the remediation in accordance with and under the timeline set forth in the written plan.  Until </w:t>
      </w:r>
      <w:r w:rsidRPr="00016311">
        <w:rPr>
          <w:rFonts w:ascii="Times New Roman" w:hAnsi="Times New Roman"/>
        </w:rPr>
        <w:t>a</w:t>
      </w:r>
      <w:r>
        <w:rPr>
          <w:rFonts w:ascii="Times New Roman" w:hAnsi="Times New Roman"/>
        </w:rPr>
        <w:t xml:space="preserve"> </w:t>
      </w:r>
      <w:r w:rsidRPr="00016311">
        <w:rPr>
          <w:rFonts w:ascii="Times New Roman" w:hAnsi="Times New Roman"/>
        </w:rPr>
        <w:t>Resource is dispatchable, it may only</w:t>
      </w:r>
      <w:r>
        <w:rPr>
          <w:rFonts w:ascii="Times New Roman" w:hAnsi="Times New Roman"/>
        </w:rPr>
        <w:t xml:space="preserve"> be Self-Scheduled in the Real-Time Energy Market and shall otherwise be treated as a Non-Dispatchable Resource.  </w:t>
      </w:r>
    </w:p>
    <w:p w14:paraId="24503A0A" w14:textId="77777777" w:rsidR="00E04FF1" w:rsidRDefault="00E04FF1" w:rsidP="00E04FF1">
      <w:pPr>
        <w:pStyle w:val="Normal7"/>
        <w:spacing w:after="0" w:line="360" w:lineRule="auto"/>
        <w:rPr>
          <w:rFonts w:ascii="Times New Roman" w:hAnsi="Times New Roman"/>
          <w:b/>
        </w:rPr>
      </w:pPr>
    </w:p>
    <w:p w14:paraId="34CF67BA" w14:textId="77777777" w:rsidR="00E04FF1" w:rsidRDefault="00E04FF1" w:rsidP="00E04FF1">
      <w:pPr>
        <w:spacing w:after="0" w:line="360" w:lineRule="auto"/>
        <w:rPr>
          <w:rFonts w:ascii="Times New Roman" w:hAnsi="Times New Roman"/>
          <w:b/>
        </w:rPr>
      </w:pPr>
      <w:r w:rsidRPr="00457EDE">
        <w:rPr>
          <w:rFonts w:ascii="Times New Roman" w:hAnsi="Times New Roman"/>
        </w:rPr>
        <w:t xml:space="preserve">Dispatchable Resources </w:t>
      </w:r>
      <w:r>
        <w:rPr>
          <w:rFonts w:ascii="Times New Roman" w:hAnsi="Times New Roman"/>
        </w:rPr>
        <w:t xml:space="preserve">in the Energy Market </w:t>
      </w:r>
      <w:r w:rsidRPr="00457EDE">
        <w:rPr>
          <w:rFonts w:ascii="Times New Roman" w:hAnsi="Times New Roman"/>
        </w:rPr>
        <w:t>are subject to the following requirements</w:t>
      </w:r>
      <w:r>
        <w:rPr>
          <w:rFonts w:ascii="Times New Roman" w:hAnsi="Times New Roman"/>
        </w:rPr>
        <w:t>:</w:t>
      </w:r>
    </w:p>
    <w:p w14:paraId="13CB1919"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(a) </w:t>
      </w:r>
      <w:r>
        <w:rPr>
          <w:rFonts w:ascii="Times New Roman" w:hAnsi="Times New Roman"/>
        </w:rPr>
        <w:tab/>
      </w:r>
      <w:r w:rsidRPr="007A1302">
        <w:rPr>
          <w:rFonts w:ascii="Times New Roman" w:hAnsi="Times New Roman"/>
        </w:rPr>
        <w:t xml:space="preserve">The ISO shall optimize the dispatch of energy from Limited Energy Resources by request to minimize the as-bid production cost for the New England Control Area. In implementing the use of Limited Energy Resources, the ISO shall use its best efforts to select the most economic hours of operation for Limited Energy Resources, in order to make optimal use of such Resources consistent with the dynamic load-following requirements of the New England Control Area and the availability of other Resources to the ISO. </w:t>
      </w:r>
    </w:p>
    <w:p w14:paraId="718E9558" w14:textId="77777777" w:rsidR="00E04FF1" w:rsidRPr="007A1302" w:rsidRDefault="00E04FF1" w:rsidP="00E04FF1">
      <w:pPr>
        <w:spacing w:after="0" w:line="360" w:lineRule="auto"/>
        <w:rPr>
          <w:rFonts w:ascii="Times New Roman" w:hAnsi="Times New Roman"/>
        </w:rPr>
      </w:pPr>
    </w:p>
    <w:p w14:paraId="060432D4"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(b) </w:t>
      </w:r>
      <w:r>
        <w:rPr>
          <w:rFonts w:ascii="Times New Roman" w:hAnsi="Times New Roman"/>
        </w:rPr>
        <w:tab/>
      </w:r>
      <w:r w:rsidRPr="007A1302">
        <w:rPr>
          <w:rFonts w:ascii="Times New Roman" w:hAnsi="Times New Roman"/>
        </w:rPr>
        <w:t xml:space="preserve">The ISO shall implement the dispatch of energy from </w:t>
      </w:r>
      <w:r>
        <w:rPr>
          <w:rFonts w:ascii="Times New Roman" w:hAnsi="Times New Roman"/>
        </w:rPr>
        <w:t xml:space="preserve">Dispatchable </w:t>
      </w:r>
      <w:r w:rsidRPr="007A1302">
        <w:rPr>
          <w:rFonts w:ascii="Times New Roman" w:hAnsi="Times New Roman"/>
        </w:rPr>
        <w:t>Resources</w:t>
      </w:r>
      <w:r>
        <w:rPr>
          <w:rFonts w:ascii="Times New Roman" w:hAnsi="Times New Roman"/>
        </w:rPr>
        <w:t xml:space="preserve"> </w:t>
      </w:r>
      <w:r w:rsidRPr="007A1302">
        <w:rPr>
          <w:rFonts w:ascii="Times New Roman" w:hAnsi="Times New Roman"/>
        </w:rPr>
        <w:t xml:space="preserve">and the designation of Real-Time Operating Reserve to </w:t>
      </w:r>
      <w:r>
        <w:rPr>
          <w:rFonts w:ascii="Times New Roman" w:hAnsi="Times New Roman"/>
        </w:rPr>
        <w:t xml:space="preserve">Dispatchable </w:t>
      </w:r>
      <w:r w:rsidRPr="007A1302">
        <w:rPr>
          <w:rFonts w:ascii="Times New Roman" w:hAnsi="Times New Roman"/>
        </w:rPr>
        <w:t>Resource</w:t>
      </w:r>
      <w:r>
        <w:rPr>
          <w:rFonts w:ascii="Times New Roman" w:hAnsi="Times New Roman"/>
        </w:rPr>
        <w:t>s</w:t>
      </w:r>
      <w:r w:rsidRPr="007A1302">
        <w:rPr>
          <w:rFonts w:ascii="Times New Roman" w:hAnsi="Times New Roman"/>
        </w:rPr>
        <w:t xml:space="preserve">, including the dispatchable </w:t>
      </w:r>
      <w:r>
        <w:rPr>
          <w:rFonts w:ascii="Times New Roman" w:hAnsi="Times New Roman"/>
        </w:rPr>
        <w:t>portion of R</w:t>
      </w:r>
      <w:r w:rsidRPr="007A1302">
        <w:rPr>
          <w:rFonts w:ascii="Times New Roman" w:hAnsi="Times New Roman"/>
        </w:rPr>
        <w:t xml:space="preserve">esources which are otherwise Self-Scheduled, by sending appropriate signals and instructions to the entity controlling such Resources.  Each Market Participant shall ensure that the entity controlling a </w:t>
      </w:r>
      <w:r>
        <w:rPr>
          <w:rFonts w:ascii="Times New Roman" w:hAnsi="Times New Roman"/>
        </w:rPr>
        <w:lastRenderedPageBreak/>
        <w:t xml:space="preserve">Dispatchable </w:t>
      </w:r>
      <w:r w:rsidRPr="007A1302">
        <w:rPr>
          <w:rFonts w:ascii="Times New Roman" w:hAnsi="Times New Roman"/>
        </w:rPr>
        <w:t xml:space="preserve">Resource offered or made available by that Market Participant complies with the energy dispatch signals and instructions transmitted by the ISO. </w:t>
      </w:r>
    </w:p>
    <w:p w14:paraId="6A1EAB2E" w14:textId="77777777" w:rsidR="00E04FF1" w:rsidRPr="007A1302" w:rsidRDefault="00E04FF1" w:rsidP="00E04FF1">
      <w:pPr>
        <w:spacing w:after="0" w:line="360" w:lineRule="auto"/>
        <w:rPr>
          <w:rFonts w:ascii="Times New Roman" w:hAnsi="Times New Roman"/>
        </w:rPr>
      </w:pPr>
    </w:p>
    <w:p w14:paraId="3599FE72"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(c) </w:t>
      </w:r>
      <w:r>
        <w:rPr>
          <w:rFonts w:ascii="Times New Roman" w:hAnsi="Times New Roman"/>
        </w:rPr>
        <w:tab/>
      </w:r>
      <w:r w:rsidRPr="007A1302">
        <w:rPr>
          <w:rFonts w:ascii="Times New Roman" w:hAnsi="Times New Roman"/>
        </w:rPr>
        <w:t xml:space="preserve">The ISO shall have the authority to modify a Market Participant’s operational related Offer Data </w:t>
      </w:r>
      <w:r>
        <w:rPr>
          <w:rFonts w:ascii="Times New Roman" w:hAnsi="Times New Roman"/>
        </w:rPr>
        <w:t xml:space="preserve">for a Dispatchable Resource </w:t>
      </w:r>
      <w:r w:rsidRPr="007A1302">
        <w:rPr>
          <w:rFonts w:ascii="Times New Roman" w:hAnsi="Times New Roman"/>
        </w:rPr>
        <w:t xml:space="preserve">if the ISO observes that the Market Participant’s Resource is not operating in accordance with such Offer Data. The ISO shall modify such operational related Offer Data based on observed performance and such modified Offer Data shall remain in effect until either (i) the affected Market Participant requests a test to be performed, and coordinates the testing pursuant to the procedures specified in the ISO New England Manuals, and the results of the test justify a change to the Market Participant’s Offer Data or (ii) the ISO observes, through actual performance, that modification to the Market Participant’s Offer Data is justified. </w:t>
      </w:r>
    </w:p>
    <w:p w14:paraId="6FC3231E" w14:textId="77777777" w:rsidR="00E04FF1" w:rsidRPr="007A1302" w:rsidRDefault="00E04FF1" w:rsidP="00E04FF1">
      <w:pPr>
        <w:spacing w:after="0" w:line="360" w:lineRule="auto"/>
        <w:rPr>
          <w:rFonts w:ascii="Times New Roman" w:hAnsi="Times New Roman"/>
        </w:rPr>
      </w:pPr>
    </w:p>
    <w:p w14:paraId="2C272F95" w14:textId="77777777" w:rsidR="00E04FF1" w:rsidRDefault="00E04FF1" w:rsidP="00E04FF1">
      <w:pPr>
        <w:spacing w:after="0" w:line="360" w:lineRule="auto"/>
        <w:rPr>
          <w:rFonts w:ascii="Times New Roman" w:hAnsi="Times New Roman"/>
        </w:rPr>
      </w:pPr>
      <w:r w:rsidRPr="007A1302">
        <w:rPr>
          <w:rFonts w:ascii="Times New Roman" w:hAnsi="Times New Roman"/>
        </w:rPr>
        <w:t>(d)</w:t>
      </w:r>
      <w:r>
        <w:rPr>
          <w:rFonts w:ascii="Times New Roman" w:hAnsi="Times New Roman"/>
        </w:rPr>
        <w:tab/>
      </w:r>
      <w:r w:rsidRPr="007A1302">
        <w:rPr>
          <w:rFonts w:ascii="Times New Roman" w:hAnsi="Times New Roman"/>
        </w:rPr>
        <w:t xml:space="preserve"> Market Participants shall exert all reasonable efforts to operate, or ensure the operation of, their </w:t>
      </w:r>
      <w:r>
        <w:rPr>
          <w:rFonts w:ascii="Times New Roman" w:hAnsi="Times New Roman"/>
        </w:rPr>
        <w:t xml:space="preserve">Dispatchable </w:t>
      </w:r>
      <w:r w:rsidRPr="007A1302">
        <w:rPr>
          <w:rFonts w:ascii="Times New Roman" w:hAnsi="Times New Roman"/>
        </w:rPr>
        <w:t>Resources in the New England Control Area as close to dispatched output</w:t>
      </w:r>
      <w:r>
        <w:rPr>
          <w:rFonts w:ascii="Times New Roman" w:hAnsi="Times New Roman"/>
        </w:rPr>
        <w:t>, consumption</w:t>
      </w:r>
      <w:r w:rsidRPr="007A1302">
        <w:rPr>
          <w:rFonts w:ascii="Times New Roman" w:hAnsi="Times New Roman"/>
        </w:rPr>
        <w:t xml:space="preserve"> </w:t>
      </w:r>
      <w:r>
        <w:rPr>
          <w:rFonts w:ascii="Times New Roman" w:hAnsi="Times New Roman"/>
        </w:rPr>
        <w:t>or demand reduction</w:t>
      </w:r>
      <w:r w:rsidRPr="007A1302">
        <w:rPr>
          <w:rFonts w:ascii="Times New Roman" w:hAnsi="Times New Roman"/>
        </w:rPr>
        <w:t xml:space="preserve"> levels as practical, consistent with </w:t>
      </w:r>
      <w:r>
        <w:rPr>
          <w:rFonts w:ascii="Times New Roman" w:hAnsi="Times New Roman"/>
        </w:rPr>
        <w:t>Good Utility Practice</w:t>
      </w:r>
      <w:r w:rsidRPr="007A1302">
        <w:rPr>
          <w:rFonts w:ascii="Times New Roman" w:hAnsi="Times New Roman"/>
        </w:rPr>
        <w:t xml:space="preserve">.  </w:t>
      </w:r>
    </w:p>
    <w:p w14:paraId="7659405E" w14:textId="77777777" w:rsidR="00E04FF1" w:rsidRDefault="00E04FF1" w:rsidP="00E04FF1">
      <w:pPr>
        <w:spacing w:after="0" w:line="360" w:lineRule="auto"/>
        <w:rPr>
          <w:rFonts w:ascii="Times New Roman" w:hAnsi="Times New Roman"/>
        </w:rPr>
      </w:pPr>
    </w:p>
    <w:p w14:paraId="59073CCD" w14:textId="5B3DA520" w:rsidR="00E04FF1" w:rsidRPr="007E36EA" w:rsidRDefault="00E04FF1" w:rsidP="00E04FF1">
      <w:pPr>
        <w:spacing w:after="0" w:line="360" w:lineRule="auto"/>
        <w:rPr>
          <w:rFonts w:ascii="Times New Roman" w:hAnsi="Times New Roman"/>
        </w:rPr>
      </w:pPr>
      <w:r>
        <w:rPr>
          <w:rFonts w:ascii="Times New Roman" w:hAnsi="Times New Roman"/>
        </w:rPr>
        <w:t>(e)</w:t>
      </w:r>
      <w:r>
        <w:rPr>
          <w:rFonts w:ascii="Times New Roman" w:hAnsi="Times New Roman"/>
        </w:rPr>
        <w:tab/>
      </w:r>
      <w:r w:rsidRPr="007E36EA">
        <w:rPr>
          <w:rFonts w:ascii="Times New Roman" w:hAnsi="Times New Roman"/>
        </w:rPr>
        <w:t xml:space="preserve">Settlement Only Resources </w:t>
      </w:r>
      <w:ins w:id="141" w:author="Author">
        <w:r w:rsidR="00F102FC">
          <w:rPr>
            <w:rFonts w:ascii="Times New Roman" w:hAnsi="Times New Roman"/>
          </w:rPr>
          <w:t xml:space="preserve">and </w:t>
        </w:r>
        <w:r w:rsidR="004446F3" w:rsidRPr="00967EC3">
          <w:rPr>
            <w:rFonts w:ascii="Times New Roman" w:hAnsi="Times New Roman"/>
          </w:rPr>
          <w:t>Settlement Only Distributed Energy Resource Aggregations</w:t>
        </w:r>
        <w:r w:rsidR="004446F3">
          <w:rPr>
            <w:rFonts w:ascii="Times New Roman" w:hAnsi="Times New Roman"/>
          </w:rPr>
          <w:t xml:space="preserve"> </w:t>
        </w:r>
      </w:ins>
      <w:r w:rsidRPr="007E36EA">
        <w:rPr>
          <w:rFonts w:ascii="Times New Roman" w:hAnsi="Times New Roman"/>
        </w:rPr>
        <w:t>are not eligible to be DNE Dispatchable Generators.</w:t>
      </w:r>
    </w:p>
    <w:p w14:paraId="05B4589F" w14:textId="77777777" w:rsidR="00E04FF1" w:rsidRPr="007E36EA" w:rsidRDefault="00E04FF1" w:rsidP="00E04FF1">
      <w:pPr>
        <w:spacing w:after="0" w:line="360" w:lineRule="auto"/>
        <w:rPr>
          <w:rFonts w:ascii="Times New Roman" w:hAnsi="Times New Roman"/>
        </w:rPr>
      </w:pPr>
    </w:p>
    <w:p w14:paraId="72B87E8F" w14:textId="77777777" w:rsidR="00E04FF1" w:rsidRPr="007E36EA" w:rsidRDefault="00E04FF1" w:rsidP="00E04FF1">
      <w:pPr>
        <w:spacing w:after="0" w:line="360" w:lineRule="auto"/>
        <w:rPr>
          <w:rFonts w:ascii="Times New Roman" w:hAnsi="Times New Roman"/>
        </w:rPr>
      </w:pPr>
      <w:r w:rsidRPr="007E36EA">
        <w:rPr>
          <w:rFonts w:ascii="Times New Roman" w:hAnsi="Times New Roman"/>
        </w:rPr>
        <w:t>Wind and hydro Intermittent Power Resources</w:t>
      </w:r>
      <w:ins w:id="142" w:author="Author">
        <w:r w:rsidR="001F0471">
          <w:rPr>
            <w:rFonts w:ascii="Times New Roman" w:hAnsi="Times New Roman"/>
          </w:rPr>
          <w:t xml:space="preserve">, including Distributed Energy Resource Aggregations </w:t>
        </w:r>
        <w:r w:rsidR="00593533">
          <w:rPr>
            <w:rFonts w:ascii="Times New Roman" w:hAnsi="Times New Roman"/>
          </w:rPr>
          <w:t xml:space="preserve">participating as a Generator Asset </w:t>
        </w:r>
        <w:r w:rsidR="001F0471">
          <w:rPr>
            <w:rFonts w:ascii="Times New Roman" w:hAnsi="Times New Roman"/>
          </w:rPr>
          <w:t xml:space="preserve">consisting </w:t>
        </w:r>
        <w:r w:rsidR="00FD4F45">
          <w:rPr>
            <w:rFonts w:ascii="Times New Roman" w:hAnsi="Times New Roman"/>
          </w:rPr>
          <w:t xml:space="preserve">entirely </w:t>
        </w:r>
        <w:r w:rsidR="001F0471">
          <w:rPr>
            <w:rFonts w:ascii="Times New Roman" w:hAnsi="Times New Roman"/>
          </w:rPr>
          <w:t>of</w:t>
        </w:r>
        <w:r w:rsidR="00FD4F45">
          <w:rPr>
            <w:rFonts w:ascii="Times New Roman" w:hAnsi="Times New Roman"/>
          </w:rPr>
          <w:t xml:space="preserve"> any combination of</w:t>
        </w:r>
        <w:r w:rsidR="001F0471">
          <w:rPr>
            <w:rFonts w:ascii="Times New Roman" w:hAnsi="Times New Roman"/>
          </w:rPr>
          <w:t xml:space="preserve"> wind and/or hydro</w:t>
        </w:r>
        <w:r w:rsidR="00FD4F45">
          <w:rPr>
            <w:rFonts w:ascii="Times New Roman" w:hAnsi="Times New Roman"/>
          </w:rPr>
          <w:t xml:space="preserve"> Intermittent Power R</w:t>
        </w:r>
        <w:r w:rsidR="001F0471">
          <w:rPr>
            <w:rFonts w:ascii="Times New Roman" w:hAnsi="Times New Roman"/>
          </w:rPr>
          <w:t>esources,</w:t>
        </w:r>
      </w:ins>
      <w:r w:rsidRPr="007E36EA">
        <w:rPr>
          <w:rFonts w:ascii="Times New Roman" w:hAnsi="Times New Roman"/>
        </w:rPr>
        <w:t xml:space="preserve"> that are not Settlement Only Resources</w:t>
      </w:r>
      <w:ins w:id="143" w:author="Author">
        <w:r w:rsidR="001F0471">
          <w:rPr>
            <w:rFonts w:ascii="Times New Roman" w:hAnsi="Times New Roman"/>
          </w:rPr>
          <w:t xml:space="preserve"> or Settlement Only Distributed Energy Resource Aggregations</w:t>
        </w:r>
      </w:ins>
      <w:r w:rsidRPr="007E36EA">
        <w:rPr>
          <w:rFonts w:ascii="Times New Roman" w:hAnsi="Times New Roman"/>
        </w:rPr>
        <w:t xml:space="preserve"> are required to receive and respond to Do Not Exceed Dispatch Points, except as follows: </w:t>
      </w:r>
    </w:p>
    <w:p w14:paraId="2ADC39FF" w14:textId="77777777" w:rsidR="00E04FF1" w:rsidRPr="007E36EA" w:rsidRDefault="00E04FF1" w:rsidP="00E04FF1">
      <w:pPr>
        <w:spacing w:after="0" w:line="360" w:lineRule="auto"/>
        <w:ind w:firstLine="720"/>
        <w:rPr>
          <w:rFonts w:ascii="Times New Roman" w:hAnsi="Times New Roman"/>
        </w:rPr>
      </w:pPr>
      <w:r w:rsidRPr="007E36EA">
        <w:rPr>
          <w:rFonts w:ascii="Times New Roman" w:hAnsi="Times New Roman"/>
        </w:rPr>
        <w:t>(i) A wind or hydro Intermittent Power Resource not capable of receiving and responding to electronic Dispatch Instructions will be manually dispatched.</w:t>
      </w:r>
    </w:p>
    <w:p w14:paraId="5DA9C3D3" w14:textId="77777777" w:rsidR="00E04FF1" w:rsidRDefault="00E04FF1" w:rsidP="00E04FF1">
      <w:pPr>
        <w:spacing w:after="0" w:line="360" w:lineRule="auto"/>
        <w:ind w:firstLine="720"/>
        <w:rPr>
          <w:rFonts w:ascii="Times New Roman" w:hAnsi="Times New Roman"/>
        </w:rPr>
      </w:pPr>
      <w:r w:rsidRPr="007E36EA">
        <w:rPr>
          <w:rFonts w:ascii="Times New Roman" w:hAnsi="Times New Roman"/>
        </w:rPr>
        <w:t>(ii) A Market Participant may elect, but is not required, to have a wind or hydro Intermittent Power Resource that is less than 5 MW and is connected through transmission facilities rated at less than 115 kV be dispatched as a DNE Dispatchable Generator.</w:t>
      </w:r>
    </w:p>
    <w:p w14:paraId="54CA6DD6" w14:textId="77777777" w:rsidR="00E04FF1" w:rsidRDefault="00E04FF1" w:rsidP="00E04FF1">
      <w:pPr>
        <w:spacing w:after="0" w:line="360" w:lineRule="auto"/>
        <w:ind w:firstLine="720"/>
        <w:rPr>
          <w:rFonts w:ascii="Times New Roman" w:hAnsi="Times New Roman"/>
        </w:rPr>
      </w:pPr>
      <w:r w:rsidRPr="007E36EA">
        <w:rPr>
          <w:rFonts w:ascii="Times New Roman" w:hAnsi="Times New Roman"/>
        </w:rPr>
        <w:t xml:space="preserve">(iii) A Market Participant with a hydro Intermittent Power Resource that is able to operate within a dispatchable range and is capable of responding to Dispatch Instructions to increase or decrease output within its dispatchable range may elect to have that resource </w:t>
      </w:r>
      <w:r>
        <w:rPr>
          <w:rFonts w:ascii="Times New Roman" w:hAnsi="Times New Roman"/>
        </w:rPr>
        <w:t>dispatched as a DDP Dispatchable Resource</w:t>
      </w:r>
      <w:r w:rsidRPr="007E36EA">
        <w:rPr>
          <w:rFonts w:ascii="Times New Roman" w:hAnsi="Times New Roman"/>
        </w:rPr>
        <w:t>.</w:t>
      </w:r>
      <w:r>
        <w:rPr>
          <w:rFonts w:ascii="Times New Roman" w:hAnsi="Times New Roman"/>
        </w:rPr>
        <w:t xml:space="preserve"> </w:t>
      </w:r>
      <w:r w:rsidRPr="0091440E">
        <w:rPr>
          <w:rFonts w:ascii="Times New Roman" w:hAnsi="Times New Roman"/>
        </w:rPr>
        <w:t xml:space="preserve">  </w:t>
      </w:r>
    </w:p>
    <w:p w14:paraId="74E49211" w14:textId="77777777" w:rsidR="00E04FF1" w:rsidRDefault="00E04FF1" w:rsidP="00E04FF1">
      <w:pPr>
        <w:spacing w:after="0" w:line="360" w:lineRule="auto"/>
        <w:rPr>
          <w:rFonts w:ascii="Times New Roman" w:hAnsi="Times New Roman"/>
        </w:rPr>
      </w:pPr>
    </w:p>
    <w:p w14:paraId="7FC48285" w14:textId="77777777" w:rsidR="00E04FF1" w:rsidRDefault="00E04FF1" w:rsidP="00E04FF1">
      <w:pPr>
        <w:spacing w:after="0" w:line="360" w:lineRule="auto"/>
        <w:rPr>
          <w:rFonts w:ascii="Times New Roman" w:hAnsi="Times New Roman"/>
        </w:rPr>
      </w:pPr>
      <w:r>
        <w:rPr>
          <w:rFonts w:ascii="Times New Roman" w:hAnsi="Times New Roman"/>
        </w:rPr>
        <w:lastRenderedPageBreak/>
        <w:t>(f)</w:t>
      </w:r>
      <w:r>
        <w:rPr>
          <w:rFonts w:ascii="Times New Roman" w:hAnsi="Times New Roman"/>
        </w:rPr>
        <w:tab/>
        <w:t>The ISO may request that dual-fuel Generator Assets that normally burn natural gas voluntarily take all necessary steps (within the limitations imposed by the operating limitations of their installed equipment and their environmental and operating permits) to prepare to switch to secondary fuel in anticipation of natural gas supply shortages.  The ISO may request that Market Participants with dual-fuel Generator Assets that normally burn natural gas voluntarily switch to a secondary fuel in anticipation of natural gas supply shortages.  The ISO may communicate with Market Participants with dual-fuel Generator Assets that normally burn natural gas to verify whether the Market Participants have switched or are planning to switch to an alternate fuel.</w:t>
      </w:r>
    </w:p>
    <w:p w14:paraId="30D01B55" w14:textId="77777777" w:rsidR="00E04FF1" w:rsidRPr="007A1302" w:rsidRDefault="00E04FF1" w:rsidP="00E04FF1">
      <w:pPr>
        <w:spacing w:after="0" w:line="360" w:lineRule="auto"/>
        <w:rPr>
          <w:rFonts w:ascii="Times New Roman" w:hAnsi="Times New Roman"/>
        </w:rPr>
      </w:pPr>
    </w:p>
    <w:p w14:paraId="3AB55ED3" w14:textId="77777777" w:rsidR="00E04FF1" w:rsidRPr="0023599C" w:rsidRDefault="00E04FF1" w:rsidP="00E04FF1">
      <w:pPr>
        <w:spacing w:after="0" w:line="360" w:lineRule="auto"/>
        <w:rPr>
          <w:rFonts w:ascii="Times New Roman" w:hAnsi="Times New Roman"/>
          <w:b/>
        </w:rPr>
      </w:pPr>
      <w:r w:rsidRPr="0023599C">
        <w:rPr>
          <w:rFonts w:ascii="Times New Roman" w:hAnsi="Times New Roman"/>
          <w:b/>
        </w:rPr>
        <w:t>III.1.11.4</w:t>
      </w:r>
      <w:r w:rsidRPr="0023599C">
        <w:rPr>
          <w:rFonts w:ascii="Times New Roman" w:hAnsi="Times New Roman"/>
          <w:b/>
        </w:rPr>
        <w:tab/>
        <w:t xml:space="preserve"> </w:t>
      </w:r>
      <w:r>
        <w:rPr>
          <w:rFonts w:ascii="Times New Roman" w:hAnsi="Times New Roman"/>
          <w:b/>
        </w:rPr>
        <w:tab/>
      </w:r>
      <w:r w:rsidRPr="0023599C">
        <w:rPr>
          <w:rFonts w:ascii="Times New Roman" w:hAnsi="Times New Roman"/>
          <w:b/>
        </w:rPr>
        <w:t>Emergency Condition.</w:t>
      </w:r>
    </w:p>
    <w:p w14:paraId="5B03A16A" w14:textId="77777777" w:rsidR="00E04FF1" w:rsidRDefault="00E04FF1" w:rsidP="00E04FF1">
      <w:pPr>
        <w:spacing w:after="0" w:line="360" w:lineRule="auto"/>
        <w:rPr>
          <w:rFonts w:ascii="Times New Roman" w:hAnsi="Times New Roman"/>
        </w:rPr>
      </w:pPr>
      <w:r w:rsidRPr="007A1302">
        <w:rPr>
          <w:rFonts w:ascii="Times New Roman" w:hAnsi="Times New Roman"/>
        </w:rPr>
        <w:t xml:space="preserve">If the ISO anticipates or declares an Emergency Condition, all External Transaction sales out of the New England Control Area that are not backed by a Resource may be interrupted, in accordance with the ISO New England Manuals, in order to serve load and Operating Reserve in the New England Control Area. </w:t>
      </w:r>
    </w:p>
    <w:p w14:paraId="35543467" w14:textId="77777777" w:rsidR="00E04FF1" w:rsidRPr="007A1302" w:rsidRDefault="00E04FF1" w:rsidP="00E04FF1">
      <w:pPr>
        <w:spacing w:after="0" w:line="360" w:lineRule="auto"/>
        <w:rPr>
          <w:rFonts w:ascii="Times New Roman" w:hAnsi="Times New Roman"/>
        </w:rPr>
      </w:pPr>
    </w:p>
    <w:p w14:paraId="7A6B2589" w14:textId="77777777" w:rsidR="00E04FF1" w:rsidRPr="0023599C" w:rsidRDefault="00E04FF1" w:rsidP="00E04FF1">
      <w:pPr>
        <w:pStyle w:val="Normal7"/>
        <w:spacing w:after="0" w:line="360" w:lineRule="auto"/>
        <w:rPr>
          <w:rFonts w:ascii="Times New Roman" w:hAnsi="Times New Roman"/>
          <w:b/>
        </w:rPr>
      </w:pPr>
      <w:r w:rsidRPr="0023599C">
        <w:rPr>
          <w:rFonts w:ascii="Times New Roman" w:hAnsi="Times New Roman"/>
          <w:b/>
        </w:rPr>
        <w:t>III.1.11.5</w:t>
      </w:r>
      <w:r w:rsidRPr="0023599C">
        <w:rPr>
          <w:rFonts w:ascii="Times New Roman" w:hAnsi="Times New Roman"/>
          <w:b/>
        </w:rPr>
        <w:tab/>
        <w:t xml:space="preserve"> </w:t>
      </w:r>
      <w:r>
        <w:rPr>
          <w:rFonts w:ascii="Times New Roman" w:hAnsi="Times New Roman"/>
          <w:b/>
        </w:rPr>
        <w:tab/>
        <w:t xml:space="preserve">Dispatchability Requirements for </w:t>
      </w:r>
      <w:r w:rsidRPr="00DA1FE2">
        <w:rPr>
          <w:rFonts w:ascii="Times New Roman" w:hAnsi="Times New Roman"/>
          <w:b/>
        </w:rPr>
        <w:t>Intermittent Power Resources</w:t>
      </w:r>
      <w:r>
        <w:rPr>
          <w:rFonts w:ascii="Times New Roman" w:hAnsi="Times New Roman"/>
          <w:b/>
        </w:rPr>
        <w:t xml:space="preserve">. </w:t>
      </w:r>
      <w:r w:rsidRPr="0023599C">
        <w:rPr>
          <w:rFonts w:ascii="Times New Roman" w:hAnsi="Times New Roman"/>
          <w:b/>
        </w:rPr>
        <w:t xml:space="preserve"> </w:t>
      </w:r>
    </w:p>
    <w:p w14:paraId="7B8BFBF7" w14:textId="77777777" w:rsidR="00E04FF1" w:rsidRPr="002B3E2B" w:rsidRDefault="00E04FF1" w:rsidP="001D3693">
      <w:pPr>
        <w:pStyle w:val="Normal7"/>
        <w:numPr>
          <w:ilvl w:val="0"/>
          <w:numId w:val="25"/>
        </w:numPr>
        <w:spacing w:after="0" w:line="360" w:lineRule="auto"/>
        <w:rPr>
          <w:rFonts w:ascii="Times New Roman" w:hAnsi="Times New Roman"/>
        </w:rPr>
      </w:pPr>
      <w:r>
        <w:rPr>
          <w:rFonts w:ascii="Times New Roman" w:hAnsi="Times New Roman"/>
        </w:rPr>
        <w:t>Intermittent Power Resources that are Dispatchable Resources with Supply Offers that do not clear in the Day-Ahead Energy Market and are not committe</w:t>
      </w:r>
      <w:r w:rsidRPr="008229AE">
        <w:rPr>
          <w:rFonts w:ascii="Times New Roman" w:hAnsi="Times New Roman"/>
        </w:rPr>
        <w:t xml:space="preserve">d by the ISO prior to or </w:t>
      </w:r>
      <w:proofErr w:type="gramStart"/>
      <w:r w:rsidRPr="008229AE">
        <w:rPr>
          <w:rFonts w:ascii="Times New Roman" w:hAnsi="Times New Roman"/>
        </w:rPr>
        <w:t>during  the</w:t>
      </w:r>
      <w:proofErr w:type="gramEnd"/>
      <w:r w:rsidRPr="008229AE">
        <w:rPr>
          <w:rFonts w:ascii="Times New Roman" w:hAnsi="Times New Roman"/>
        </w:rPr>
        <w:t xml:space="preserve"> Operating Day must be Self-Scheduled in the Real-Time Energy Market at the Resource’s Economic Minimum Limit in order to operate in Real-Time.</w:t>
      </w:r>
    </w:p>
    <w:p w14:paraId="1C1E61DE" w14:textId="77777777" w:rsidR="00F74EC7" w:rsidRDefault="00E04FF1" w:rsidP="00F74EC7">
      <w:pPr>
        <w:pStyle w:val="Normal7"/>
        <w:spacing w:after="0" w:line="360" w:lineRule="auto"/>
        <w:ind w:left="1080" w:hanging="720"/>
        <w:rPr>
          <w:rFonts w:ascii="Times New Roman" w:hAnsi="Times New Roman"/>
        </w:rPr>
      </w:pPr>
      <w:r w:rsidRPr="002B3E2B">
        <w:rPr>
          <w:rFonts w:ascii="Times New Roman" w:hAnsi="Times New Roman"/>
        </w:rPr>
        <w:t>(b)</w:t>
      </w:r>
      <w:r w:rsidRPr="002B3E2B">
        <w:rPr>
          <w:rFonts w:ascii="Times New Roman" w:hAnsi="Times New Roman"/>
        </w:rPr>
        <w:tab/>
        <w:t xml:space="preserve">Intermittent Power Resources that are not Settlement Only Resources, are not Dispatchable Resources, and are not committed </w:t>
      </w:r>
      <w:r w:rsidRPr="008229AE">
        <w:rPr>
          <w:rFonts w:ascii="Times New Roman" w:hAnsi="Times New Roman"/>
        </w:rPr>
        <w:t>by the ISO prior to or during th</w:t>
      </w:r>
      <w:r>
        <w:rPr>
          <w:rFonts w:ascii="Times New Roman" w:hAnsi="Times New Roman"/>
        </w:rPr>
        <w:t>e Operating Day</w:t>
      </w:r>
      <w:r w:rsidRPr="00E06B93">
        <w:rPr>
          <w:rFonts w:ascii="Times New Roman" w:hAnsi="Times New Roman"/>
        </w:rPr>
        <w:t xml:space="preserve"> must be Self-Scheduled in the Real-Time Energy Market with the Resource’s Economic Maximum Limit and Economic Minimum Limit redeclared to the same value in order to operate</w:t>
      </w:r>
      <w:r>
        <w:rPr>
          <w:rFonts w:ascii="Times New Roman" w:hAnsi="Times New Roman"/>
        </w:rPr>
        <w:t xml:space="preserve"> </w:t>
      </w:r>
      <w:r w:rsidRPr="00E06B93">
        <w:rPr>
          <w:rFonts w:ascii="Times New Roman" w:hAnsi="Times New Roman"/>
        </w:rPr>
        <w:t xml:space="preserve">in Real-Time. </w:t>
      </w:r>
      <w:r>
        <w:rPr>
          <w:rFonts w:ascii="Times New Roman" w:hAnsi="Times New Roman"/>
        </w:rPr>
        <w:t xml:space="preserve"> </w:t>
      </w:r>
      <w:proofErr w:type="spellStart"/>
      <w:r>
        <w:rPr>
          <w:rFonts w:ascii="Times New Roman" w:hAnsi="Times New Roman"/>
        </w:rPr>
        <w:t>Redeclarations</w:t>
      </w:r>
      <w:proofErr w:type="spellEnd"/>
      <w:r>
        <w:rPr>
          <w:rFonts w:ascii="Times New Roman" w:hAnsi="Times New Roman"/>
        </w:rPr>
        <w:t xml:space="preserve"> must be updated throughout the Operating Day to reflect actual operating capabilities.</w:t>
      </w:r>
    </w:p>
    <w:p w14:paraId="0F0B957E" w14:textId="42A74493" w:rsidR="00F74EC7" w:rsidRDefault="00F74EC7" w:rsidP="00F74EC7">
      <w:pPr>
        <w:pStyle w:val="Normal7"/>
        <w:spacing w:after="0" w:line="360" w:lineRule="auto"/>
        <w:ind w:left="1080" w:hanging="720"/>
        <w:rPr>
          <w:rFonts w:ascii="Times New Roman" w:hAnsi="Times New Roman"/>
        </w:rPr>
      </w:pPr>
      <w:r w:rsidRPr="00F74EC7">
        <w:rPr>
          <w:rFonts w:ascii="Times New Roman" w:hAnsi="Times New Roman"/>
        </w:rPr>
        <w:t xml:space="preserve">(c) </w:t>
      </w:r>
      <w:r w:rsidRPr="00F74EC7">
        <w:rPr>
          <w:rFonts w:ascii="Times New Roman" w:hAnsi="Times New Roman"/>
        </w:rPr>
        <w:tab/>
        <w:t>Wind and solar Generator Assets that are not Settlement Only Resources shall electronically transmit meteorological and forced outage data, as specified below, to the ISO, over a secure network, using the protocol specified in the ISO Operating Documents, for the development and deployment of wind and solar power production forecasts.</w:t>
      </w:r>
    </w:p>
    <w:p w14:paraId="25FE94F2" w14:textId="77777777" w:rsidR="00F74EC7" w:rsidRPr="00F74EC7" w:rsidRDefault="00F74EC7" w:rsidP="00F74EC7">
      <w:pPr>
        <w:pStyle w:val="Normal7"/>
        <w:spacing w:after="0" w:line="360" w:lineRule="auto"/>
        <w:ind w:left="1080" w:hanging="720"/>
        <w:rPr>
          <w:rFonts w:ascii="Times New Roman" w:hAnsi="Times New Roman"/>
        </w:rPr>
      </w:pPr>
    </w:p>
    <w:p w14:paraId="4FF9926F" w14:textId="15CA5AD7" w:rsidR="00F74EC7" w:rsidRPr="00F74EC7" w:rsidRDefault="00F74EC7" w:rsidP="00F74EC7">
      <w:pPr>
        <w:pStyle w:val="Normal7"/>
        <w:spacing w:after="0" w:line="360" w:lineRule="auto"/>
        <w:ind w:left="1080"/>
        <w:rPr>
          <w:rFonts w:ascii="Times New Roman" w:hAnsi="Times New Roman"/>
        </w:rPr>
      </w:pPr>
      <w:r w:rsidRPr="00F74EC7">
        <w:rPr>
          <w:rFonts w:ascii="Times New Roman" w:hAnsi="Times New Roman"/>
        </w:rPr>
        <w:t>Wind Generator Assets that are not Settlement Only Resources shall provide the ISO with the following site-specific meteorological and forced outage data in the manner described in the ISO Operating Documents:</w:t>
      </w:r>
    </w:p>
    <w:p w14:paraId="34738A49" w14:textId="77777777" w:rsidR="00F74EC7" w:rsidRPr="00F74EC7" w:rsidRDefault="00F74EC7" w:rsidP="00F74EC7">
      <w:pPr>
        <w:spacing w:after="0" w:line="360" w:lineRule="auto"/>
        <w:ind w:left="720"/>
        <w:rPr>
          <w:rFonts w:ascii="Times New Roman" w:hAnsi="Times New Roman"/>
        </w:rPr>
      </w:pPr>
    </w:p>
    <w:p w14:paraId="6B0CA5D6" w14:textId="12F8761F" w:rsidR="00F74EC7" w:rsidRPr="00F74EC7" w:rsidRDefault="00F74EC7" w:rsidP="00F74EC7">
      <w:pPr>
        <w:pStyle w:val="ListParagraph"/>
        <w:numPr>
          <w:ilvl w:val="0"/>
          <w:numId w:val="90"/>
        </w:numPr>
        <w:spacing w:after="0" w:line="360" w:lineRule="auto"/>
        <w:rPr>
          <w:rFonts w:ascii="Times New Roman" w:hAnsi="Times New Roman"/>
        </w:rPr>
      </w:pPr>
      <w:r w:rsidRPr="00F74EC7">
        <w:rPr>
          <w:rFonts w:ascii="Times New Roman" w:hAnsi="Times New Roman"/>
        </w:rPr>
        <w:lastRenderedPageBreak/>
        <w:t>at least once every 30 seconds: wind speed, and wind direction;</w:t>
      </w:r>
    </w:p>
    <w:p w14:paraId="246E025C" w14:textId="0B4CDF56" w:rsidR="00F74EC7" w:rsidRPr="00F74EC7" w:rsidRDefault="00F74EC7" w:rsidP="00F74EC7">
      <w:pPr>
        <w:pStyle w:val="ListParagraph"/>
        <w:numPr>
          <w:ilvl w:val="0"/>
          <w:numId w:val="90"/>
        </w:numPr>
        <w:spacing w:after="0" w:line="360" w:lineRule="auto"/>
        <w:rPr>
          <w:rFonts w:ascii="Times New Roman" w:hAnsi="Times New Roman"/>
        </w:rPr>
      </w:pPr>
      <w:r w:rsidRPr="00F74EC7">
        <w:rPr>
          <w:rFonts w:ascii="Times New Roman" w:hAnsi="Times New Roman"/>
        </w:rPr>
        <w:t>at least once every 5 minutes: ambient air temperature, standard deviation of ambient air temperature, ambient air pressure, standard deviation of ambient air pressure, ambient air relative humidity, and standard deviation of ambient air relative humidity;</w:t>
      </w:r>
    </w:p>
    <w:p w14:paraId="33AAF4BC" w14:textId="13D2F1B5" w:rsidR="00F74EC7" w:rsidRPr="00F74EC7" w:rsidRDefault="00F74EC7" w:rsidP="00F74EC7">
      <w:pPr>
        <w:pStyle w:val="ListParagraph"/>
        <w:numPr>
          <w:ilvl w:val="0"/>
          <w:numId w:val="90"/>
        </w:numPr>
        <w:spacing w:after="0" w:line="360" w:lineRule="auto"/>
        <w:rPr>
          <w:rFonts w:ascii="Times New Roman" w:hAnsi="Times New Roman"/>
        </w:rPr>
      </w:pPr>
      <w:r w:rsidRPr="00F74EC7">
        <w:rPr>
          <w:rFonts w:ascii="Times New Roman" w:hAnsi="Times New Roman"/>
        </w:rPr>
        <w:t xml:space="preserve">at least once every 5 minutes: Real-Time High Operating Limit, Wind High Limit, wind turbine counts; and </w:t>
      </w:r>
    </w:p>
    <w:p w14:paraId="407B9BD3" w14:textId="77777777" w:rsidR="00F74EC7" w:rsidRPr="00F74EC7" w:rsidRDefault="00F74EC7" w:rsidP="00F74EC7">
      <w:pPr>
        <w:pStyle w:val="ListParagraph"/>
        <w:numPr>
          <w:ilvl w:val="0"/>
          <w:numId w:val="90"/>
        </w:numPr>
        <w:spacing w:after="0" w:line="360" w:lineRule="auto"/>
        <w:rPr>
          <w:rFonts w:ascii="Times New Roman" w:hAnsi="Times New Roman"/>
        </w:rPr>
      </w:pPr>
      <w:proofErr w:type="gramStart"/>
      <w:r w:rsidRPr="00F74EC7">
        <w:rPr>
          <w:rFonts w:ascii="Times New Roman" w:hAnsi="Times New Roman"/>
        </w:rPr>
        <w:t>at</w:t>
      </w:r>
      <w:proofErr w:type="gramEnd"/>
      <w:r w:rsidRPr="00F74EC7">
        <w:rPr>
          <w:rFonts w:ascii="Times New Roman" w:hAnsi="Times New Roman"/>
        </w:rPr>
        <w:t xml:space="preserve"> least once every hour at the top of the hour for the next 48 hours and by 1000 each day for the next 49 to 168 hours: Wind Plant Future Availability. </w:t>
      </w:r>
    </w:p>
    <w:p w14:paraId="6115CB16" w14:textId="77777777" w:rsidR="00F74EC7" w:rsidRPr="00F74EC7" w:rsidRDefault="00F74EC7" w:rsidP="00F74EC7">
      <w:pPr>
        <w:spacing w:after="0" w:line="360" w:lineRule="auto"/>
        <w:ind w:left="720"/>
        <w:rPr>
          <w:rFonts w:ascii="Times New Roman" w:hAnsi="Times New Roman"/>
        </w:rPr>
      </w:pPr>
    </w:p>
    <w:p w14:paraId="1C1CF83D" w14:textId="77777777" w:rsidR="00F74EC7" w:rsidRPr="00F74EC7" w:rsidRDefault="00F74EC7" w:rsidP="00F74EC7">
      <w:pPr>
        <w:spacing w:after="0" w:line="360" w:lineRule="auto"/>
        <w:ind w:left="720"/>
        <w:rPr>
          <w:rFonts w:ascii="Times New Roman" w:hAnsi="Times New Roman"/>
        </w:rPr>
      </w:pPr>
      <w:r w:rsidRPr="00F74EC7">
        <w:rPr>
          <w:rFonts w:ascii="Times New Roman" w:hAnsi="Times New Roman"/>
        </w:rPr>
        <w:t>Solar Generator Assets that are not Settlement Only Resources shall provide the ISO with the following site-specific meteorological and forced outage data in the manner described in the ISO Operating Documents:</w:t>
      </w:r>
    </w:p>
    <w:p w14:paraId="1E6C0F8F" w14:textId="77777777" w:rsidR="00F74EC7" w:rsidRPr="00F74EC7" w:rsidRDefault="00F74EC7" w:rsidP="00F74EC7">
      <w:pPr>
        <w:spacing w:after="0" w:line="360" w:lineRule="auto"/>
        <w:ind w:left="720"/>
        <w:rPr>
          <w:rFonts w:ascii="Times New Roman" w:hAnsi="Times New Roman"/>
        </w:rPr>
      </w:pPr>
    </w:p>
    <w:p w14:paraId="63484046" w14:textId="3FB4F40C" w:rsidR="00F74EC7" w:rsidRPr="00F74EC7" w:rsidRDefault="00F74EC7" w:rsidP="00F74EC7">
      <w:pPr>
        <w:pStyle w:val="ListParagraph"/>
        <w:numPr>
          <w:ilvl w:val="0"/>
          <w:numId w:val="91"/>
        </w:numPr>
        <w:spacing w:after="0" w:line="360" w:lineRule="auto"/>
        <w:rPr>
          <w:rFonts w:ascii="Times New Roman" w:hAnsi="Times New Roman"/>
        </w:rPr>
      </w:pPr>
      <w:r w:rsidRPr="00F74EC7">
        <w:rPr>
          <w:rFonts w:ascii="Times New Roman" w:hAnsi="Times New Roman"/>
        </w:rPr>
        <w:t xml:space="preserve">at least once every 5 minutes: ambient air temperature, standard deviation of ambient air temperature, ambient air pressure, standard deviation of ambient air pressure, ambient air relative humidity, standard deviation of ambient air relative humidity, irradiance, wind speed, and wind direction; </w:t>
      </w:r>
    </w:p>
    <w:p w14:paraId="7963EAF6" w14:textId="59CF9644" w:rsidR="00F74EC7" w:rsidRPr="00F74EC7" w:rsidRDefault="00F74EC7" w:rsidP="00F74EC7">
      <w:pPr>
        <w:pStyle w:val="ListParagraph"/>
        <w:numPr>
          <w:ilvl w:val="0"/>
          <w:numId w:val="91"/>
        </w:numPr>
        <w:spacing w:after="0" w:line="360" w:lineRule="auto"/>
        <w:rPr>
          <w:rFonts w:ascii="Times New Roman" w:hAnsi="Times New Roman"/>
        </w:rPr>
      </w:pPr>
      <w:r w:rsidRPr="00F74EC7">
        <w:rPr>
          <w:rFonts w:ascii="Times New Roman" w:hAnsi="Times New Roman"/>
        </w:rPr>
        <w:t xml:space="preserve">at least once every 5 minutes: Real-Time High Operating Limit, and Solar High Limit; and </w:t>
      </w:r>
    </w:p>
    <w:p w14:paraId="0939D90E" w14:textId="77777777" w:rsidR="00F74EC7" w:rsidRPr="00F74EC7" w:rsidRDefault="00F74EC7" w:rsidP="00F74EC7">
      <w:pPr>
        <w:pStyle w:val="ListParagraph"/>
        <w:numPr>
          <w:ilvl w:val="0"/>
          <w:numId w:val="91"/>
        </w:numPr>
        <w:spacing w:after="0" w:line="360" w:lineRule="auto"/>
        <w:rPr>
          <w:rFonts w:ascii="Times New Roman" w:hAnsi="Times New Roman"/>
        </w:rPr>
      </w:pPr>
      <w:proofErr w:type="gramStart"/>
      <w:r w:rsidRPr="00F74EC7">
        <w:rPr>
          <w:rFonts w:ascii="Times New Roman" w:hAnsi="Times New Roman"/>
        </w:rPr>
        <w:t>at</w:t>
      </w:r>
      <w:proofErr w:type="gramEnd"/>
      <w:r w:rsidRPr="00F74EC7">
        <w:rPr>
          <w:rFonts w:ascii="Times New Roman" w:hAnsi="Times New Roman"/>
        </w:rPr>
        <w:t xml:space="preserve"> least once every hour at the top of the hour for the next 48 hours and by 1000 each day for the next 49 to 168 hours: Solar Plant Future Availability.</w:t>
      </w:r>
    </w:p>
    <w:p w14:paraId="63EDF5AD" w14:textId="77777777" w:rsidR="00F74EC7" w:rsidRDefault="00F74EC7" w:rsidP="00E04FF1">
      <w:pPr>
        <w:pStyle w:val="Normal7"/>
        <w:spacing w:after="0" w:line="360" w:lineRule="auto"/>
        <w:ind w:left="1080" w:hanging="720"/>
        <w:rPr>
          <w:rFonts w:ascii="Times New Roman" w:hAnsi="Times New Roman"/>
        </w:rPr>
      </w:pPr>
    </w:p>
    <w:p w14:paraId="075548F4" w14:textId="77777777" w:rsidR="00E04FF1" w:rsidRDefault="00E04FF1" w:rsidP="00E04FF1">
      <w:pPr>
        <w:spacing w:after="0" w:line="360" w:lineRule="auto"/>
        <w:rPr>
          <w:rFonts w:ascii="Times New Roman" w:hAnsi="Times New Roman"/>
        </w:rPr>
      </w:pPr>
    </w:p>
    <w:p w14:paraId="6DDC7255" w14:textId="77777777" w:rsidR="00E04FF1" w:rsidRDefault="00E04FF1" w:rsidP="00E04FF1">
      <w:pPr>
        <w:spacing w:after="0" w:line="360" w:lineRule="auto"/>
        <w:rPr>
          <w:rFonts w:ascii="Times New Roman" w:hAnsi="Times New Roman"/>
          <w:b/>
        </w:rPr>
      </w:pPr>
      <w:r w:rsidRPr="0023599C">
        <w:rPr>
          <w:rFonts w:ascii="Times New Roman" w:hAnsi="Times New Roman"/>
          <w:b/>
        </w:rPr>
        <w:t xml:space="preserve">III.1.11.6 </w:t>
      </w:r>
      <w:r w:rsidRPr="0023599C">
        <w:rPr>
          <w:rFonts w:ascii="Times New Roman" w:hAnsi="Times New Roman"/>
          <w:b/>
        </w:rPr>
        <w:tab/>
      </w:r>
      <w:r>
        <w:rPr>
          <w:rFonts w:ascii="Times New Roman" w:hAnsi="Times New Roman"/>
          <w:b/>
        </w:rPr>
        <w:tab/>
      </w:r>
      <w:r w:rsidRPr="002B3E2B">
        <w:rPr>
          <w:rFonts w:ascii="Times New Roman" w:hAnsi="Times New Roman"/>
          <w:b/>
        </w:rPr>
        <w:t xml:space="preserve"> </w:t>
      </w:r>
      <w:r>
        <w:rPr>
          <w:rFonts w:ascii="Times New Roman" w:hAnsi="Times New Roman"/>
          <w:b/>
        </w:rPr>
        <w:t>Non-Dispatchable Resources.</w:t>
      </w:r>
      <w:r w:rsidRPr="0023599C">
        <w:rPr>
          <w:rFonts w:ascii="Times New Roman" w:hAnsi="Times New Roman"/>
          <w:b/>
        </w:rPr>
        <w:t xml:space="preserve"> </w:t>
      </w:r>
    </w:p>
    <w:p w14:paraId="3D1B21D6" w14:textId="77777777" w:rsidR="00E04FF1" w:rsidRDefault="00E04FF1" w:rsidP="00E04FF1">
      <w:pPr>
        <w:pStyle w:val="Normal7"/>
        <w:spacing w:after="0" w:line="360" w:lineRule="auto"/>
        <w:rPr>
          <w:rFonts w:ascii="Times New Roman" w:hAnsi="Times New Roman"/>
        </w:rPr>
      </w:pPr>
      <w:r>
        <w:rPr>
          <w:rFonts w:ascii="Times New Roman" w:hAnsi="Times New Roman"/>
        </w:rPr>
        <w:t>Non-Dispatchable Resources are subject to the following requirements:</w:t>
      </w:r>
    </w:p>
    <w:p w14:paraId="54EDEB6D" w14:textId="77777777" w:rsidR="00E04FF1" w:rsidRDefault="00E04FF1" w:rsidP="00E04FF1">
      <w:pPr>
        <w:pStyle w:val="Normal7"/>
        <w:spacing w:after="0" w:line="360" w:lineRule="auto"/>
        <w:rPr>
          <w:rFonts w:ascii="Times New Roman" w:hAnsi="Times New Roman"/>
        </w:rPr>
      </w:pPr>
    </w:p>
    <w:p w14:paraId="466DA8E3" w14:textId="77777777" w:rsidR="00E04FF1" w:rsidRDefault="00E04FF1" w:rsidP="00E04FF1">
      <w:pPr>
        <w:pStyle w:val="Normal7"/>
        <w:spacing w:after="0" w:line="360" w:lineRule="auto"/>
        <w:rPr>
          <w:rFonts w:ascii="Times New Roman" w:hAnsi="Times New Roman"/>
        </w:rPr>
      </w:pPr>
      <w:r>
        <w:rPr>
          <w:rFonts w:ascii="Times New Roman" w:hAnsi="Times New Roman"/>
        </w:rPr>
        <w:t>(a)</w:t>
      </w:r>
      <w:r>
        <w:rPr>
          <w:rFonts w:ascii="Times New Roman" w:hAnsi="Times New Roman"/>
        </w:rPr>
        <w:tab/>
      </w:r>
      <w:r w:rsidRPr="007A1302">
        <w:rPr>
          <w:rFonts w:ascii="Times New Roman" w:hAnsi="Times New Roman"/>
        </w:rPr>
        <w:t xml:space="preserve">The ISO shall have the authority to modify a Market Participant’s operational related Offer Data </w:t>
      </w:r>
      <w:r>
        <w:rPr>
          <w:rFonts w:ascii="Times New Roman" w:hAnsi="Times New Roman"/>
        </w:rPr>
        <w:t xml:space="preserve">for a Non-Dispatchable Resource </w:t>
      </w:r>
      <w:r w:rsidRPr="007A1302">
        <w:rPr>
          <w:rFonts w:ascii="Times New Roman" w:hAnsi="Times New Roman"/>
        </w:rPr>
        <w:t xml:space="preserve">if the ISO observes that the Market Participant’s Resource is not operating in accordance with such Offer Data. The ISO shall modify such operational related Offer Data based on observed performance and such modified Offer Data shall remain in effect until either (i) the affected Market Participant requests a test to be performed and coordinates the testing pursuant to the procedures specified in the ISO New England Manuals, and the results of the test justify a change to the Market Participant’s Offer Data or (ii) the ISO observes, through actual performance, that modification to the Market Participant’s Offer Data is justified. </w:t>
      </w:r>
    </w:p>
    <w:p w14:paraId="77F4E2B4" w14:textId="77777777" w:rsidR="00E04FF1" w:rsidRPr="007A1302" w:rsidRDefault="00E04FF1" w:rsidP="00E04FF1">
      <w:pPr>
        <w:pStyle w:val="Normal7"/>
        <w:spacing w:after="0" w:line="360" w:lineRule="auto"/>
        <w:rPr>
          <w:rFonts w:ascii="Times New Roman" w:hAnsi="Times New Roman"/>
        </w:rPr>
      </w:pPr>
    </w:p>
    <w:p w14:paraId="08AA1638" w14:textId="77777777" w:rsidR="00E04FF1" w:rsidRDefault="00E04FF1" w:rsidP="00E04FF1">
      <w:pPr>
        <w:pStyle w:val="Normal7"/>
        <w:spacing w:after="0" w:line="360" w:lineRule="auto"/>
        <w:rPr>
          <w:rFonts w:ascii="Times New Roman" w:hAnsi="Times New Roman"/>
        </w:rPr>
      </w:pPr>
      <w:r>
        <w:rPr>
          <w:rFonts w:ascii="Times New Roman" w:hAnsi="Times New Roman"/>
        </w:rPr>
        <w:t>(b)</w:t>
      </w:r>
      <w:r>
        <w:rPr>
          <w:rFonts w:ascii="Times New Roman" w:hAnsi="Times New Roman"/>
        </w:rPr>
        <w:tab/>
      </w:r>
      <w:r w:rsidRPr="007A1302">
        <w:rPr>
          <w:rFonts w:ascii="Times New Roman" w:hAnsi="Times New Roman"/>
        </w:rPr>
        <w:t xml:space="preserve">Market Participants </w:t>
      </w:r>
      <w:r>
        <w:rPr>
          <w:rFonts w:ascii="Times New Roman" w:hAnsi="Times New Roman"/>
        </w:rPr>
        <w:t xml:space="preserve">with Non-Dispatchable Resources </w:t>
      </w:r>
      <w:r w:rsidRPr="007A1302">
        <w:rPr>
          <w:rFonts w:ascii="Times New Roman" w:hAnsi="Times New Roman"/>
        </w:rPr>
        <w:t>shall exert all reasonable efforts to operate or ensure the operation of their Resources in the New England Control Area as close to</w:t>
      </w:r>
      <w:r>
        <w:rPr>
          <w:rFonts w:ascii="Times New Roman" w:hAnsi="Times New Roman"/>
        </w:rPr>
        <w:t xml:space="preserve"> dispatched levels as practical when dispatched by the ISO for reliability, </w:t>
      </w:r>
      <w:r w:rsidRPr="007A1302">
        <w:rPr>
          <w:rFonts w:ascii="Times New Roman" w:hAnsi="Times New Roman"/>
        </w:rPr>
        <w:t xml:space="preserve">consistent with </w:t>
      </w:r>
      <w:r>
        <w:rPr>
          <w:rFonts w:ascii="Times New Roman" w:hAnsi="Times New Roman"/>
        </w:rPr>
        <w:t>Good Utility Practice</w:t>
      </w:r>
      <w:r w:rsidRPr="007A1302">
        <w:rPr>
          <w:rFonts w:ascii="Times New Roman" w:hAnsi="Times New Roman"/>
        </w:rPr>
        <w:t>.</w:t>
      </w:r>
    </w:p>
    <w:p w14:paraId="00231B85" w14:textId="77777777" w:rsidR="00E04FF1" w:rsidRDefault="00E04FF1" w:rsidP="00E04FF1">
      <w:pPr>
        <w:spacing w:after="0" w:line="360" w:lineRule="auto"/>
        <w:rPr>
          <w:rFonts w:ascii="Times New Roman" w:hAnsi="Times New Roman"/>
        </w:rPr>
      </w:pPr>
    </w:p>
    <w:p w14:paraId="5DE36121" w14:textId="77777777" w:rsidR="00E04FF1" w:rsidRDefault="00E04FF1">
      <w:pPr>
        <w:rPr>
          <w:rFonts w:ascii="Times New Roman" w:hAnsi="Times New Roman"/>
          <w:b/>
        </w:rPr>
      </w:pPr>
      <w:r>
        <w:rPr>
          <w:rFonts w:ascii="Times New Roman" w:hAnsi="Times New Roman"/>
          <w:b/>
        </w:rPr>
        <w:br w:type="page"/>
      </w:r>
    </w:p>
    <w:p w14:paraId="77122872" w14:textId="77777777" w:rsidR="007F31EC" w:rsidRDefault="00A711AA" w:rsidP="007F31EC">
      <w:pPr>
        <w:pStyle w:val="Normal4"/>
        <w:spacing w:after="0" w:line="360" w:lineRule="auto"/>
        <w:outlineLvl w:val="1"/>
        <w:rPr>
          <w:rFonts w:ascii="Times New Roman" w:hAnsi="Times New Roman"/>
          <w:b/>
        </w:rPr>
      </w:pPr>
      <w:r w:rsidRPr="00B2684F">
        <w:rPr>
          <w:rFonts w:ascii="Times New Roman" w:hAnsi="Times New Roman"/>
          <w:b/>
        </w:rPr>
        <w:lastRenderedPageBreak/>
        <w:t xml:space="preserve">III.2 </w:t>
      </w:r>
      <w:r w:rsidRPr="00B2684F">
        <w:rPr>
          <w:rFonts w:ascii="Times New Roman" w:hAnsi="Times New Roman"/>
          <w:b/>
        </w:rPr>
        <w:tab/>
      </w:r>
      <w:r>
        <w:rPr>
          <w:rFonts w:ascii="Times New Roman" w:hAnsi="Times New Roman"/>
          <w:b/>
        </w:rPr>
        <w:tab/>
      </w:r>
      <w:r>
        <w:rPr>
          <w:rFonts w:ascii="Times New Roman" w:hAnsi="Times New Roman"/>
          <w:b/>
        </w:rPr>
        <w:tab/>
      </w:r>
      <w:r w:rsidRPr="00B2684F">
        <w:rPr>
          <w:rFonts w:ascii="Times New Roman" w:hAnsi="Times New Roman"/>
          <w:b/>
        </w:rPr>
        <w:t>LMPs and Real-Time Reserve Clearing Prices Calculation</w:t>
      </w:r>
      <w:bookmarkEnd w:id="0"/>
      <w:r w:rsidRPr="00B2684F">
        <w:rPr>
          <w:rFonts w:ascii="Times New Roman" w:hAnsi="Times New Roman"/>
          <w:b/>
        </w:rPr>
        <w:t xml:space="preserve"> </w:t>
      </w:r>
    </w:p>
    <w:p w14:paraId="0EA69680" w14:textId="77777777" w:rsidR="007F31EC" w:rsidRPr="00B2684F" w:rsidRDefault="007F31EC" w:rsidP="007F31EC">
      <w:pPr>
        <w:pStyle w:val="Normal4"/>
        <w:spacing w:after="0" w:line="360" w:lineRule="auto"/>
        <w:outlineLvl w:val="1"/>
        <w:rPr>
          <w:rFonts w:ascii="Times New Roman" w:hAnsi="Times New Roman"/>
          <w:b/>
        </w:rPr>
      </w:pPr>
    </w:p>
    <w:p w14:paraId="27E8745C" w14:textId="77777777" w:rsidR="007F31EC" w:rsidRPr="00B2684F" w:rsidRDefault="00A711AA" w:rsidP="007F31EC">
      <w:pPr>
        <w:pStyle w:val="Normal4"/>
        <w:spacing w:after="0" w:line="360" w:lineRule="auto"/>
        <w:outlineLvl w:val="2"/>
        <w:rPr>
          <w:rFonts w:ascii="Times New Roman" w:hAnsi="Times New Roman"/>
          <w:b/>
        </w:rPr>
      </w:pPr>
      <w:bookmarkStart w:id="144" w:name="_Toc265214348"/>
      <w:r w:rsidRPr="00B2684F">
        <w:rPr>
          <w:rFonts w:ascii="Times New Roman" w:hAnsi="Times New Roman"/>
          <w:b/>
        </w:rPr>
        <w:t xml:space="preserve">III.2.1 </w:t>
      </w:r>
      <w:r>
        <w:rPr>
          <w:rFonts w:ascii="Times New Roman" w:hAnsi="Times New Roman"/>
          <w:b/>
        </w:rPr>
        <w:tab/>
      </w:r>
      <w:r w:rsidRPr="00B2684F">
        <w:rPr>
          <w:rFonts w:ascii="Times New Roman" w:hAnsi="Times New Roman"/>
          <w:b/>
        </w:rPr>
        <w:tab/>
      </w:r>
      <w:r>
        <w:rPr>
          <w:rFonts w:ascii="Times New Roman" w:hAnsi="Times New Roman"/>
          <w:b/>
        </w:rPr>
        <w:tab/>
      </w:r>
      <w:r w:rsidRPr="00B2684F">
        <w:rPr>
          <w:rFonts w:ascii="Times New Roman" w:hAnsi="Times New Roman"/>
          <w:b/>
        </w:rPr>
        <w:t>Introduction.</w:t>
      </w:r>
      <w:bookmarkEnd w:id="144"/>
      <w:r w:rsidRPr="00B2684F">
        <w:rPr>
          <w:rFonts w:ascii="Times New Roman" w:hAnsi="Times New Roman"/>
          <w:b/>
        </w:rPr>
        <w:t xml:space="preserve">  </w:t>
      </w:r>
    </w:p>
    <w:p w14:paraId="1BC4A851"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The ISO shall calculate the price of energy at Nodes, Load Zones</w:t>
      </w:r>
      <w:r>
        <w:rPr>
          <w:rFonts w:ascii="Times New Roman" w:hAnsi="Times New Roman"/>
        </w:rPr>
        <w:t>, DRR Aggregation Zones</w:t>
      </w:r>
      <w:r w:rsidRPr="00B2684F">
        <w:rPr>
          <w:rFonts w:ascii="Times New Roman" w:hAnsi="Times New Roman"/>
        </w:rPr>
        <w:t xml:space="preserve"> and Hubs in the New England Control Area and at External Nodes on the basis of Locational Marginal Prices and shall calculate the price of Operating Reserve in Real-Time for each Reserve Zone on the basis of Real-Time Reserve Clearing Prices as determined in accordance with this Market Rule</w:t>
      </w:r>
      <w:r>
        <w:rPr>
          <w:rFonts w:ascii="Times New Roman" w:hAnsi="Times New Roman"/>
        </w:rPr>
        <w:t xml:space="preserve"> 1</w:t>
      </w:r>
      <w:r w:rsidRPr="00B2684F">
        <w:rPr>
          <w:rFonts w:ascii="Times New Roman" w:hAnsi="Times New Roman"/>
        </w:rPr>
        <w:t xml:space="preserve">.  Locational Marginal Prices for energy shall be calculated on a Day-Ahead basis for each hour of the Day-Ahead Energy Market, and every five minutes during the Operating Day for the Real-Time Energy Market.  Real-Time Reserve Clearing Prices shall be calculated on a Real-Time basis every five minutes as part of the joint optimization of energy and Operating Reserve during the Operating Day. </w:t>
      </w:r>
    </w:p>
    <w:p w14:paraId="6279FC6C" w14:textId="77777777" w:rsidR="007F31EC" w:rsidRPr="00B2684F" w:rsidRDefault="007F31EC" w:rsidP="007F31EC">
      <w:pPr>
        <w:pStyle w:val="Normal4"/>
        <w:spacing w:after="0" w:line="360" w:lineRule="auto"/>
        <w:rPr>
          <w:rFonts w:ascii="Times New Roman" w:hAnsi="Times New Roman"/>
        </w:rPr>
      </w:pPr>
    </w:p>
    <w:p w14:paraId="7CD5A2A2" w14:textId="77777777" w:rsidR="007F31EC" w:rsidRPr="00B2684F" w:rsidRDefault="00A711AA" w:rsidP="007F31EC">
      <w:pPr>
        <w:pStyle w:val="Normal4"/>
        <w:spacing w:after="0" w:line="360" w:lineRule="auto"/>
        <w:outlineLvl w:val="2"/>
        <w:rPr>
          <w:rFonts w:ascii="Times New Roman" w:hAnsi="Times New Roman"/>
          <w:b/>
        </w:rPr>
      </w:pPr>
      <w:bookmarkStart w:id="145" w:name="_Toc265214349"/>
      <w:r w:rsidRPr="00B2684F">
        <w:rPr>
          <w:rFonts w:ascii="Times New Roman" w:hAnsi="Times New Roman"/>
          <w:b/>
        </w:rPr>
        <w:t>III.2.2</w:t>
      </w:r>
      <w:r>
        <w:rPr>
          <w:rFonts w:ascii="Times New Roman" w:hAnsi="Times New Roman"/>
          <w:b/>
        </w:rPr>
        <w:tab/>
      </w:r>
      <w:r>
        <w:rPr>
          <w:rFonts w:ascii="Times New Roman" w:hAnsi="Times New Roman"/>
          <w:b/>
        </w:rPr>
        <w:tab/>
      </w:r>
      <w:r w:rsidRPr="00B2684F">
        <w:rPr>
          <w:rFonts w:ascii="Times New Roman" w:hAnsi="Times New Roman"/>
          <w:b/>
        </w:rPr>
        <w:t xml:space="preserve"> </w:t>
      </w:r>
      <w:r>
        <w:rPr>
          <w:rFonts w:ascii="Times New Roman" w:hAnsi="Times New Roman"/>
          <w:b/>
        </w:rPr>
        <w:tab/>
      </w:r>
      <w:r w:rsidRPr="00B2684F">
        <w:rPr>
          <w:rFonts w:ascii="Times New Roman" w:hAnsi="Times New Roman"/>
          <w:b/>
        </w:rPr>
        <w:t>General.</w:t>
      </w:r>
      <w:bookmarkEnd w:id="145"/>
      <w:r w:rsidRPr="00B2684F">
        <w:rPr>
          <w:rFonts w:ascii="Times New Roman" w:hAnsi="Times New Roman"/>
          <w:b/>
        </w:rPr>
        <w:t xml:space="preserve">  </w:t>
      </w:r>
    </w:p>
    <w:p w14:paraId="2ACD142B"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The ISO shall determine the least cost security-constrained unit commitment and dispatch, which is the least costly means of serving load at different Locations in the New England Control Area based on scheduled or actual conditions, as applicable, existing on the power grid and on the prices at which Market Participants have offered to supply and consume energy in the New England Markets. Day-Ahead Locational Marginal Prices for energy for the applicable Locations will be calculated based on the unit commitment and economic dispatch and the prices of energy offers and bids. Real-Time Locational Marginal Prices for energy and Real-Time Reserve Clearing Prices will be calculated based on a jointly optimized economic dispatch of energy and designation of Operating Reserve utilizing the prices of energy offers and bids, and Reserve Constraint Penalty Factors when applicable. </w:t>
      </w:r>
    </w:p>
    <w:p w14:paraId="188B7E14" w14:textId="77777777" w:rsidR="007F31EC" w:rsidRPr="00B2684F" w:rsidRDefault="007F31EC" w:rsidP="007F31EC">
      <w:pPr>
        <w:pStyle w:val="Normal4"/>
        <w:spacing w:after="0" w:line="360" w:lineRule="auto"/>
        <w:rPr>
          <w:rFonts w:ascii="Times New Roman" w:hAnsi="Times New Roman"/>
        </w:rPr>
      </w:pPr>
    </w:p>
    <w:p w14:paraId="3A70918B"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Except as further provided in Section III.2.6, the process for the determination of Locational Marginal Prices shall be as follows: </w:t>
      </w:r>
    </w:p>
    <w:p w14:paraId="0B8C57E4" w14:textId="77777777" w:rsidR="007F31EC" w:rsidRPr="00B2684F" w:rsidRDefault="007F31EC" w:rsidP="007F31EC">
      <w:pPr>
        <w:pStyle w:val="Normal4"/>
        <w:spacing w:after="0" w:line="360" w:lineRule="auto"/>
        <w:rPr>
          <w:rFonts w:ascii="Times New Roman" w:hAnsi="Times New Roman"/>
        </w:rPr>
      </w:pPr>
    </w:p>
    <w:p w14:paraId="221489DD"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To determine operating conditions, in the Day</w:t>
      </w:r>
      <w:r>
        <w:rPr>
          <w:rFonts w:ascii="Times New Roman" w:hAnsi="Times New Roman"/>
        </w:rPr>
        <w:t>-</w:t>
      </w:r>
      <w:r w:rsidRPr="00B2684F">
        <w:rPr>
          <w:rFonts w:ascii="Times New Roman" w:hAnsi="Times New Roman"/>
        </w:rPr>
        <w:t xml:space="preserve">Ahead Energy Market or Real-Time Energy Market, on the New England Transmission System, the ISO shall use a computer model of the interconnected grid that uses scheduled quantities or available metered inputs regarding </w:t>
      </w:r>
      <w:r>
        <w:rPr>
          <w:rFonts w:ascii="Times New Roman" w:hAnsi="Times New Roman"/>
        </w:rPr>
        <w:t xml:space="preserve">electric </w:t>
      </w:r>
      <w:r w:rsidRPr="00B2684F">
        <w:rPr>
          <w:rFonts w:ascii="Times New Roman" w:hAnsi="Times New Roman"/>
        </w:rPr>
        <w:t xml:space="preserve">output, loads, and power flows to model remaining flows and conditions, producing a consistent representation of power flows on the network. The computer model employed for this purpose in the Real-Time Energy Market, referred to as the State Estimator program, is a standard industry tool and is described in Section III.2.3. It will be used to obtain information regarding the output of </w:t>
      </w:r>
      <w:r>
        <w:rPr>
          <w:rFonts w:ascii="Times New Roman" w:hAnsi="Times New Roman"/>
        </w:rPr>
        <w:t>resources</w:t>
      </w:r>
      <w:r w:rsidRPr="00B2684F">
        <w:rPr>
          <w:rFonts w:ascii="Times New Roman" w:hAnsi="Times New Roman"/>
        </w:rPr>
        <w:t xml:space="preserve"> supplying energy and Operating Reserve to the New England Control Area, loads at busses in the New England Control Area, </w:t>
      </w:r>
      <w:r w:rsidRPr="00B2684F">
        <w:rPr>
          <w:rFonts w:ascii="Times New Roman" w:hAnsi="Times New Roman"/>
        </w:rPr>
        <w:lastRenderedPageBreak/>
        <w:t xml:space="preserve">transmission losses, penalty factors, and power flows on binding transmission and interface constraints for use in the calculation of Day-Ahead and Real-Time Locational Marginal Prices and Real-Time Reserve Clearing Prices. Additional information used in the calculation of Real-Time Locational Marginal Prices and Real-Time Reserve Clearing Prices, including </w:t>
      </w:r>
      <w:r>
        <w:rPr>
          <w:rFonts w:ascii="Times New Roman" w:hAnsi="Times New Roman"/>
        </w:rPr>
        <w:t>Offer Data</w:t>
      </w:r>
      <w:r w:rsidRPr="00B2684F">
        <w:rPr>
          <w:rFonts w:ascii="Times New Roman" w:hAnsi="Times New Roman"/>
        </w:rPr>
        <w:t xml:space="preserve">, Real-Time Operating Reserve designations and Real-Time schedules for External Transactions, will be obtained from the ISO’s dispatch software and dispatchers. </w:t>
      </w:r>
    </w:p>
    <w:p w14:paraId="08F9BA6E" w14:textId="77777777" w:rsidR="007F31EC" w:rsidRPr="00B2684F" w:rsidRDefault="007F31EC" w:rsidP="007F31EC">
      <w:pPr>
        <w:pStyle w:val="Normal4"/>
        <w:spacing w:after="0" w:line="360" w:lineRule="auto"/>
        <w:rPr>
          <w:rFonts w:ascii="Times New Roman" w:hAnsi="Times New Roman"/>
        </w:rPr>
      </w:pPr>
    </w:p>
    <w:p w14:paraId="6F71CAF3"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Using the prices at which Market Participants offer and bid energy to the New England Markets, the ISO shall determine the offers and bids of energy that will be considered in the calculation of Day-Ahead Prices, Real-Time Prices and Real-Time Reserve Clearing Prices. </w:t>
      </w:r>
      <w:r>
        <w:rPr>
          <w:rFonts w:ascii="Times New Roman" w:hAnsi="Times New Roman"/>
        </w:rPr>
        <w:t xml:space="preserve"> </w:t>
      </w:r>
      <w:r w:rsidRPr="00B2684F">
        <w:rPr>
          <w:rFonts w:ascii="Times New Roman" w:hAnsi="Times New Roman"/>
        </w:rPr>
        <w:t>During the Operating Day, Real-Time nodal Locational Marginal Prices and Real-Time Reserve Clearing Prices shall be determined every five minutes and such determinations shall be the basis of the settlement of sales and purchases of energy in the Real-Time Energy Market, the settlement associated with the provision of Operating Reserve in Real-Time and the settlement of Congestion Costs and costs for losses under the Transmission, Markets and Services Tariff not covered by the Day-Ahead Energy Market</w:t>
      </w:r>
      <w:r>
        <w:rPr>
          <w:rFonts w:ascii="Times New Roman" w:hAnsi="Times New Roman"/>
        </w:rPr>
        <w:t>.</w:t>
      </w:r>
      <w:r w:rsidRPr="00B2684F">
        <w:rPr>
          <w:rFonts w:ascii="Times New Roman" w:hAnsi="Times New Roman"/>
        </w:rPr>
        <w:t xml:space="preserve"> </w:t>
      </w:r>
      <w:r>
        <w:rPr>
          <w:rFonts w:ascii="Times New Roman" w:hAnsi="Times New Roman"/>
        </w:rPr>
        <w:t xml:space="preserve"> </w:t>
      </w:r>
      <w:r w:rsidRPr="00B2684F">
        <w:rPr>
          <w:rFonts w:ascii="Times New Roman" w:hAnsi="Times New Roman"/>
        </w:rPr>
        <w:t xml:space="preserve">As described in Section III.2.6, every offer and bid by a Market Participant that is scheduled in the Day-Ahead Energy Market will be utilized in the calculation of Day-Ahead Locational Marginal Prices. </w:t>
      </w:r>
    </w:p>
    <w:p w14:paraId="7B83C6EF" w14:textId="77777777" w:rsidR="007F31EC" w:rsidRPr="00B2684F" w:rsidRDefault="007F31EC" w:rsidP="007F31EC">
      <w:pPr>
        <w:pStyle w:val="Normal4"/>
        <w:spacing w:after="0" w:line="360" w:lineRule="auto"/>
        <w:rPr>
          <w:rFonts w:ascii="Times New Roman" w:hAnsi="Times New Roman"/>
        </w:rPr>
      </w:pPr>
    </w:p>
    <w:p w14:paraId="0973A601" w14:textId="77777777" w:rsidR="007F31EC" w:rsidRPr="00B2684F" w:rsidRDefault="00A711AA" w:rsidP="007F31EC">
      <w:pPr>
        <w:pStyle w:val="Normal4"/>
        <w:spacing w:after="0" w:line="360" w:lineRule="auto"/>
        <w:outlineLvl w:val="2"/>
        <w:rPr>
          <w:rFonts w:ascii="Times New Roman" w:hAnsi="Times New Roman"/>
          <w:b/>
        </w:rPr>
      </w:pPr>
      <w:bookmarkStart w:id="146" w:name="_Toc265214350"/>
      <w:r w:rsidRPr="00B2684F">
        <w:rPr>
          <w:rFonts w:ascii="Times New Roman" w:hAnsi="Times New Roman"/>
          <w:b/>
        </w:rPr>
        <w:t>III.2.3</w:t>
      </w:r>
      <w:r>
        <w:rPr>
          <w:rFonts w:ascii="Times New Roman" w:hAnsi="Times New Roman"/>
          <w:b/>
        </w:rPr>
        <w:tab/>
      </w:r>
      <w:r w:rsidRPr="00B2684F">
        <w:rPr>
          <w:rFonts w:ascii="Times New Roman" w:hAnsi="Times New Roman"/>
          <w:b/>
        </w:rPr>
        <w:t xml:space="preserve"> </w:t>
      </w:r>
      <w:r w:rsidRPr="00B2684F">
        <w:rPr>
          <w:rFonts w:ascii="Times New Roman" w:hAnsi="Times New Roman"/>
          <w:b/>
        </w:rPr>
        <w:tab/>
      </w:r>
      <w:r>
        <w:rPr>
          <w:rFonts w:ascii="Times New Roman" w:hAnsi="Times New Roman"/>
          <w:b/>
        </w:rPr>
        <w:tab/>
      </w:r>
      <w:r w:rsidRPr="00B2684F">
        <w:rPr>
          <w:rFonts w:ascii="Times New Roman" w:hAnsi="Times New Roman"/>
          <w:b/>
        </w:rPr>
        <w:t>Determination of System Conditions Using the State Estimator.</w:t>
      </w:r>
      <w:bookmarkEnd w:id="146"/>
    </w:p>
    <w:p w14:paraId="34B42C7C"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Power system operations, including, but not limited to, the determination of the least costly means of serving load and system and </w:t>
      </w:r>
      <w:r>
        <w:rPr>
          <w:rFonts w:ascii="Times New Roman" w:hAnsi="Times New Roman"/>
        </w:rPr>
        <w:t xml:space="preserve">zonal </w:t>
      </w:r>
      <w:r w:rsidRPr="00B2684F">
        <w:rPr>
          <w:rFonts w:ascii="Times New Roman" w:hAnsi="Times New Roman"/>
        </w:rPr>
        <w:t>Real-Time Operating Reserve requirements, depend upon the availability of a complete and consistent representation of generator outputs, loads, and power flows on the network. In calculating Day-Ahead Prices, the ISO shall base the system conditions on the expected transmission system configuration and the set of offers and bids submitted by Market Participants. In calculating Real-Time Locational Marginal Prices and Real-Time Reserve Clearing Prices, the ISO shall obtain a complete and consistent description of conditions on the electric network in the New England Control Area by using the power flow solution produced by the State Estimator</w:t>
      </w:r>
      <w:r>
        <w:rPr>
          <w:rFonts w:ascii="Times New Roman" w:hAnsi="Times New Roman"/>
        </w:rPr>
        <w:t xml:space="preserve"> for the pricing interval</w:t>
      </w:r>
      <w:r w:rsidRPr="00B2684F">
        <w:rPr>
          <w:rFonts w:ascii="Times New Roman" w:hAnsi="Times New Roman"/>
        </w:rPr>
        <w:t xml:space="preserve">, which is also used by the ISO for other functions within power system operations. The State Estimator is a standard industry tool that produces a power flow model based on available Real-Time metering information, information regarding the current status of lines, generators, transformers, and other equipment, bus load distribution factors, and a representation of the electric network, to provide a complete description of system conditions, including conditions at Nodes and External Nodes for which Real-Time information is unavailable. In calculating Real-Time Locational Marginal Prices and Real-Time Reserve Clearing Prices, the ISO shall obtain a State Estimator solution every five minutes, which </w:t>
      </w:r>
      <w:r w:rsidRPr="00B2684F">
        <w:rPr>
          <w:rFonts w:ascii="Times New Roman" w:hAnsi="Times New Roman"/>
        </w:rPr>
        <w:lastRenderedPageBreak/>
        <w:t xml:space="preserve">shall provide the megawatt output of generators and the loads at Locations in the New England Control Area, transmission line losses, penalty factors, and actual flows or loadings on constrained transmission facilities. External Transactions between the New England Control Area and other Control Areas shall be included in the Real-Time Locational Marginal Price calculation on the basis of the Real-Time transaction schedules implemented by the ISO’s dispatcher. </w:t>
      </w:r>
    </w:p>
    <w:p w14:paraId="7F1B6CC1" w14:textId="77777777" w:rsidR="007F31EC" w:rsidRPr="00B2684F" w:rsidRDefault="007F31EC" w:rsidP="007F31EC">
      <w:pPr>
        <w:pStyle w:val="Normal4"/>
        <w:spacing w:after="0" w:line="360" w:lineRule="auto"/>
        <w:rPr>
          <w:rFonts w:ascii="Times New Roman" w:hAnsi="Times New Roman"/>
        </w:rPr>
      </w:pPr>
    </w:p>
    <w:p w14:paraId="5A2834E7" w14:textId="77777777" w:rsidR="007F31EC" w:rsidRDefault="00A711AA" w:rsidP="007F31EC">
      <w:pPr>
        <w:pStyle w:val="Normal4"/>
        <w:spacing w:after="0" w:line="360" w:lineRule="auto"/>
        <w:rPr>
          <w:rFonts w:ascii="Times New Roman" w:hAnsi="Times New Roman"/>
          <w:b/>
        </w:rPr>
      </w:pPr>
      <w:bookmarkStart w:id="147" w:name="_Toc265214351"/>
      <w:r w:rsidRPr="007E1758">
        <w:rPr>
          <w:rFonts w:ascii="Times New Roman" w:hAnsi="Times New Roman"/>
          <w:b/>
        </w:rPr>
        <w:t xml:space="preserve">III.2.4 </w:t>
      </w:r>
      <w:r>
        <w:rPr>
          <w:rFonts w:ascii="Times New Roman" w:hAnsi="Times New Roman"/>
          <w:b/>
        </w:rPr>
        <w:tab/>
      </w:r>
      <w:bookmarkEnd w:id="147"/>
      <w:r>
        <w:rPr>
          <w:rFonts w:ascii="Times New Roman" w:hAnsi="Times New Roman"/>
          <w:b/>
        </w:rPr>
        <w:t>Adjustment for Rapid Response Pricing Assets</w:t>
      </w:r>
      <w:r w:rsidRPr="0068540F">
        <w:rPr>
          <w:rFonts w:ascii="Times New Roman" w:hAnsi="Times New Roman"/>
          <w:b/>
        </w:rPr>
        <w:t>.</w:t>
      </w:r>
    </w:p>
    <w:p w14:paraId="53826772" w14:textId="178F9528" w:rsidR="007F31EC" w:rsidRDefault="00A711AA" w:rsidP="007F31EC">
      <w:pPr>
        <w:pStyle w:val="Normal4"/>
        <w:spacing w:after="0" w:line="360" w:lineRule="auto"/>
        <w:rPr>
          <w:rFonts w:ascii="Times New Roman" w:hAnsi="Times New Roman"/>
        </w:rPr>
      </w:pPr>
      <w:r w:rsidRPr="0068540F">
        <w:rPr>
          <w:rFonts w:ascii="Times New Roman" w:hAnsi="Times New Roman"/>
        </w:rPr>
        <w:t>For any</w:t>
      </w:r>
      <w:r>
        <w:rPr>
          <w:rFonts w:ascii="Times New Roman" w:hAnsi="Times New Roman"/>
        </w:rPr>
        <w:t xml:space="preserve"> Real-Time pricing</w:t>
      </w:r>
      <w:r w:rsidRPr="0068540F">
        <w:rPr>
          <w:rFonts w:ascii="Times New Roman" w:hAnsi="Times New Roman"/>
        </w:rPr>
        <w:t xml:space="preserve"> interval during </w:t>
      </w:r>
      <w:r>
        <w:rPr>
          <w:rFonts w:ascii="Times New Roman" w:hAnsi="Times New Roman"/>
        </w:rPr>
        <w:t xml:space="preserve">which </w:t>
      </w:r>
      <w:r w:rsidRPr="0068540F">
        <w:rPr>
          <w:rFonts w:ascii="Times New Roman" w:hAnsi="Times New Roman"/>
        </w:rPr>
        <w:t>a Rapid Response Pricing Asset</w:t>
      </w:r>
      <w:r>
        <w:rPr>
          <w:rFonts w:ascii="Times New Roman" w:hAnsi="Times New Roman"/>
        </w:rPr>
        <w:t xml:space="preserve"> is committed by the ISO, is in a dispatchable mode, and is not Self-Scheduled, the energy offer of that Rapid Response Pricing Asset shall be adjusted as described in this Section </w:t>
      </w:r>
      <w:r w:rsidRPr="008952AB">
        <w:rPr>
          <w:rFonts w:ascii="Times New Roman" w:hAnsi="Times New Roman"/>
        </w:rPr>
        <w:t xml:space="preserve">III.2.4 for purposes of the price calculations described in Section III.2.5 </w:t>
      </w:r>
      <w:r w:rsidRPr="004613CD">
        <w:rPr>
          <w:rFonts w:ascii="Times New Roman" w:hAnsi="Times New Roman"/>
        </w:rPr>
        <w:t>and Section III.2.7A</w:t>
      </w:r>
      <w:r w:rsidRPr="008952AB">
        <w:rPr>
          <w:rFonts w:ascii="Times New Roman" w:hAnsi="Times New Roman"/>
        </w:rPr>
        <w:t>.</w:t>
      </w:r>
      <w:r w:rsidRPr="00B51F8D">
        <w:rPr>
          <w:rFonts w:ascii="Times New Roman" w:hAnsi="Times New Roman"/>
        </w:rPr>
        <w:t xml:space="preserve"> </w:t>
      </w:r>
      <w:r>
        <w:rPr>
          <w:rFonts w:ascii="Times New Roman" w:hAnsi="Times New Roman"/>
        </w:rPr>
        <w:t xml:space="preserve">For purposes of the adjustment described in this Section III.2.4, if no Start-Up Fee, No-Load Fee, </w:t>
      </w:r>
      <w:del w:id="148" w:author="Author">
        <w:r w:rsidRPr="00967EC3" w:rsidDel="00667427">
          <w:rPr>
            <w:rFonts w:ascii="Times New Roman" w:hAnsi="Times New Roman"/>
          </w:rPr>
          <w:delText>or</w:delText>
        </w:r>
        <w:r w:rsidDel="00667427">
          <w:rPr>
            <w:rFonts w:ascii="Times New Roman" w:hAnsi="Times New Roman"/>
          </w:rPr>
          <w:delText xml:space="preserve"> </w:delText>
        </w:r>
      </w:del>
      <w:r>
        <w:rPr>
          <w:rFonts w:ascii="Times New Roman" w:hAnsi="Times New Roman"/>
        </w:rPr>
        <w:t>Interruption Cost</w:t>
      </w:r>
      <w:ins w:id="149" w:author="Author">
        <w:r w:rsidR="008B3EBC">
          <w:rPr>
            <w:rFonts w:ascii="Times New Roman" w:hAnsi="Times New Roman"/>
          </w:rPr>
          <w:t xml:space="preserve">, </w:t>
        </w:r>
        <w:r w:rsidR="00667427" w:rsidRPr="00967EC3">
          <w:rPr>
            <w:rFonts w:ascii="Times New Roman" w:hAnsi="Times New Roman"/>
          </w:rPr>
          <w:t>or</w:t>
        </w:r>
        <w:r w:rsidR="00667427">
          <w:rPr>
            <w:rFonts w:ascii="Times New Roman" w:hAnsi="Times New Roman"/>
          </w:rPr>
          <w:t xml:space="preserve"> </w:t>
        </w:r>
        <w:r w:rsidR="008B3EBC">
          <w:rPr>
            <w:rFonts w:ascii="Times New Roman" w:hAnsi="Times New Roman"/>
          </w:rPr>
          <w:t>Deviation Cost</w:t>
        </w:r>
      </w:ins>
      <w:r>
        <w:rPr>
          <w:rFonts w:ascii="Times New Roman" w:hAnsi="Times New Roman"/>
        </w:rPr>
        <w:t xml:space="preserve"> is specified in the submitted Offer Data, a value of zero shall be used; if no Minimum Run Time</w:t>
      </w:r>
      <w:del w:id="150" w:author="Author">
        <w:r w:rsidDel="00F102FC">
          <w:rPr>
            <w:rFonts w:ascii="Times New Roman" w:hAnsi="Times New Roman"/>
          </w:rPr>
          <w:delText xml:space="preserve"> or</w:delText>
        </w:r>
      </w:del>
      <w:ins w:id="151" w:author="Author">
        <w:r w:rsidR="00F102FC">
          <w:rPr>
            <w:rFonts w:ascii="Times New Roman" w:hAnsi="Times New Roman"/>
          </w:rPr>
          <w:t>,</w:t>
        </w:r>
      </w:ins>
      <w:r>
        <w:rPr>
          <w:rFonts w:ascii="Times New Roman" w:hAnsi="Times New Roman"/>
        </w:rPr>
        <w:t xml:space="preserve"> Minimum Reduction Time</w:t>
      </w:r>
      <w:ins w:id="152" w:author="Author">
        <w:r w:rsidR="00F102FC">
          <w:rPr>
            <w:rFonts w:ascii="Times New Roman" w:hAnsi="Times New Roman"/>
          </w:rPr>
          <w:t xml:space="preserve"> or Minimum Deviation Time</w:t>
        </w:r>
      </w:ins>
      <w:r>
        <w:rPr>
          <w:rFonts w:ascii="Times New Roman" w:hAnsi="Times New Roman"/>
        </w:rPr>
        <w:t xml:space="preserve"> is specified in the submitted Offer Data, or if the submitted Minimum Run Time</w:t>
      </w:r>
      <w:del w:id="153" w:author="Author">
        <w:r w:rsidDel="00F102FC">
          <w:rPr>
            <w:rFonts w:ascii="Times New Roman" w:hAnsi="Times New Roman"/>
          </w:rPr>
          <w:delText xml:space="preserve"> or</w:delText>
        </w:r>
      </w:del>
      <w:ins w:id="154" w:author="Author">
        <w:r w:rsidR="00F102FC">
          <w:rPr>
            <w:rFonts w:ascii="Times New Roman" w:hAnsi="Times New Roman"/>
          </w:rPr>
          <w:t>,</w:t>
        </w:r>
      </w:ins>
      <w:r>
        <w:rPr>
          <w:rFonts w:ascii="Times New Roman" w:hAnsi="Times New Roman"/>
        </w:rPr>
        <w:t xml:space="preserve"> Minimum Reduction Time</w:t>
      </w:r>
      <w:ins w:id="155" w:author="Author">
        <w:r w:rsidR="00F102FC">
          <w:rPr>
            <w:rFonts w:ascii="Times New Roman" w:hAnsi="Times New Roman"/>
          </w:rPr>
          <w:t xml:space="preserve"> or Minimum Deviation Time</w:t>
        </w:r>
      </w:ins>
      <w:r>
        <w:rPr>
          <w:rFonts w:ascii="Times New Roman" w:hAnsi="Times New Roman"/>
        </w:rPr>
        <w:t xml:space="preserve"> is less than 15 minutes, a duration of 15 minutes shall be used; and the energy offer after adjustment shall not exceed $2,000/MWh.</w:t>
      </w:r>
    </w:p>
    <w:p w14:paraId="4CC75EF9" w14:textId="77777777" w:rsidR="007F31EC" w:rsidRPr="008952AB" w:rsidRDefault="007F31EC" w:rsidP="007F31EC">
      <w:pPr>
        <w:pStyle w:val="Normal4"/>
        <w:spacing w:after="0" w:line="360" w:lineRule="auto"/>
        <w:rPr>
          <w:rFonts w:ascii="Times New Roman" w:hAnsi="Times New Roman"/>
        </w:rPr>
      </w:pPr>
    </w:p>
    <w:p w14:paraId="17935924" w14:textId="77777777" w:rsidR="007F31EC" w:rsidRDefault="00A711AA" w:rsidP="007F31EC">
      <w:pPr>
        <w:pStyle w:val="Normal4"/>
        <w:spacing w:after="0" w:line="360" w:lineRule="auto"/>
        <w:rPr>
          <w:rFonts w:ascii="Times New Roman" w:hAnsi="Times New Roman"/>
        </w:rPr>
      </w:pPr>
      <w:r w:rsidRPr="00D75574">
        <w:rPr>
          <w:rFonts w:ascii="Times New Roman" w:hAnsi="Times New Roman"/>
        </w:rPr>
        <w:t>(a)</w:t>
      </w:r>
      <w:r w:rsidRPr="00D75574">
        <w:rPr>
          <w:rFonts w:ascii="Times New Roman" w:hAnsi="Times New Roman"/>
          <w:b/>
        </w:rPr>
        <w:tab/>
      </w:r>
      <w:r>
        <w:rPr>
          <w:rFonts w:ascii="Times New Roman" w:hAnsi="Times New Roman"/>
        </w:rPr>
        <w:t xml:space="preserve">If the Rapid Response Pricing Asset is a Fast Start </w:t>
      </w:r>
      <w:r w:rsidRPr="000868BA">
        <w:rPr>
          <w:rFonts w:ascii="Times New Roman" w:hAnsi="Times New Roman"/>
        </w:rPr>
        <w:t>Generator or a Flexible DNE Dispatchable Generator, its Economic Minimum Limit shall be set to zero; if the R</w:t>
      </w:r>
      <w:r>
        <w:rPr>
          <w:rFonts w:ascii="Times New Roman" w:hAnsi="Times New Roman"/>
        </w:rPr>
        <w:t xml:space="preserve">apid Response Pricing Asset is a Binary Storage DARD, its Minimum Consumption Limit shall be set to zero; </w:t>
      </w:r>
      <w:r w:rsidRPr="000868BA">
        <w:rPr>
          <w:rFonts w:ascii="Times New Roman" w:hAnsi="Times New Roman"/>
        </w:rPr>
        <w:t>if the R</w:t>
      </w:r>
      <w:r>
        <w:rPr>
          <w:rFonts w:ascii="Times New Roman" w:hAnsi="Times New Roman"/>
        </w:rPr>
        <w:t>apid Response Pricing Asset is a Fast Start Demand Response Resource, its Minimum Reduction shall be set to zero.</w:t>
      </w:r>
    </w:p>
    <w:p w14:paraId="0ACF7606" w14:textId="77777777" w:rsidR="007F31EC" w:rsidRDefault="007F31EC" w:rsidP="007F31EC">
      <w:pPr>
        <w:pStyle w:val="Normal4"/>
        <w:spacing w:after="0" w:line="360" w:lineRule="auto"/>
        <w:rPr>
          <w:rFonts w:ascii="Times New Roman" w:hAnsi="Times New Roman"/>
        </w:rPr>
      </w:pPr>
    </w:p>
    <w:p w14:paraId="53EF83A5" w14:textId="77777777" w:rsidR="007F31EC" w:rsidRDefault="00A711AA" w:rsidP="007F31EC">
      <w:pPr>
        <w:pStyle w:val="Normal4"/>
        <w:spacing w:after="0" w:line="360" w:lineRule="auto"/>
        <w:rPr>
          <w:rFonts w:ascii="Times New Roman" w:hAnsi="Times New Roman"/>
        </w:rPr>
      </w:pPr>
      <w:r>
        <w:rPr>
          <w:rFonts w:ascii="Times New Roman" w:hAnsi="Times New Roman"/>
        </w:rPr>
        <w:t>(b)</w:t>
      </w:r>
      <w:r>
        <w:rPr>
          <w:rFonts w:ascii="Times New Roman" w:hAnsi="Times New Roman"/>
        </w:rPr>
        <w:tab/>
        <w:t>If the Rapid Response Pricing Asset is a Fast Start Generator or a Flexible DNE Dispatchable Generator that has not satisfied its Minimum Run Time, its energy offer shall be increased by: (i) the Start-Up Fee divided by the product of the Economic Maximum Limit and the Minimum Run Time; and (ii) the No-Load Fee divided by the Economic Maximum Limit.</w:t>
      </w:r>
    </w:p>
    <w:p w14:paraId="269A2503" w14:textId="77777777" w:rsidR="007F31EC" w:rsidRDefault="007F31EC" w:rsidP="007F31EC">
      <w:pPr>
        <w:pStyle w:val="Normal4"/>
        <w:spacing w:after="0" w:line="360" w:lineRule="auto"/>
        <w:rPr>
          <w:rFonts w:ascii="Times New Roman" w:hAnsi="Times New Roman"/>
        </w:rPr>
      </w:pPr>
    </w:p>
    <w:p w14:paraId="028AB64A" w14:textId="77777777" w:rsidR="007F31EC" w:rsidRDefault="00A711AA" w:rsidP="007F31EC">
      <w:pPr>
        <w:pStyle w:val="Normal4"/>
        <w:spacing w:after="0" w:line="360" w:lineRule="auto"/>
        <w:rPr>
          <w:rFonts w:ascii="Times New Roman" w:hAnsi="Times New Roman"/>
        </w:rPr>
      </w:pPr>
      <w:r>
        <w:rPr>
          <w:rFonts w:ascii="Times New Roman" w:hAnsi="Times New Roman"/>
        </w:rPr>
        <w:t>(c)</w:t>
      </w:r>
      <w:r>
        <w:rPr>
          <w:rFonts w:ascii="Times New Roman" w:hAnsi="Times New Roman"/>
        </w:rPr>
        <w:tab/>
        <w:t>If the Rapid Response Pricing Asset is a Fast Start Generator or a Flexible DNE Dispatchable Generator that has satisfied its Minimum Run Time, its energy offer shall be increased by the No-Load Fee divided by the Economic Maximum Limit.</w:t>
      </w:r>
    </w:p>
    <w:p w14:paraId="1E7FF254" w14:textId="77777777" w:rsidR="007F31EC" w:rsidRDefault="007F31EC" w:rsidP="007F31EC">
      <w:pPr>
        <w:pStyle w:val="Normal4"/>
        <w:spacing w:after="0" w:line="360" w:lineRule="auto"/>
        <w:rPr>
          <w:rFonts w:ascii="Times New Roman" w:hAnsi="Times New Roman"/>
        </w:rPr>
      </w:pPr>
    </w:p>
    <w:p w14:paraId="2D8031E6" w14:textId="77777777" w:rsidR="007F31EC" w:rsidRPr="00E50E6B" w:rsidRDefault="00A711AA" w:rsidP="007F31EC">
      <w:pPr>
        <w:pStyle w:val="Normal4"/>
        <w:spacing w:after="0" w:line="360" w:lineRule="auto"/>
        <w:rPr>
          <w:rFonts w:ascii="Times New Roman" w:hAnsi="Times New Roman"/>
        </w:rPr>
      </w:pPr>
      <w:r w:rsidRPr="007273E4">
        <w:rPr>
          <w:rFonts w:ascii="Times New Roman" w:hAnsi="Times New Roman"/>
        </w:rPr>
        <w:t>(</w:t>
      </w:r>
      <w:r>
        <w:rPr>
          <w:rFonts w:ascii="Times New Roman" w:hAnsi="Times New Roman"/>
        </w:rPr>
        <w:t>d</w:t>
      </w:r>
      <w:r w:rsidRPr="007273E4">
        <w:rPr>
          <w:rFonts w:ascii="Times New Roman" w:hAnsi="Times New Roman"/>
        </w:rPr>
        <w:t>)</w:t>
      </w:r>
      <w:r>
        <w:rPr>
          <w:rFonts w:ascii="Times New Roman" w:hAnsi="Times New Roman"/>
        </w:rPr>
        <w:tab/>
        <w:t xml:space="preserve">If the Rapid Response Pricing Asset is a Fast Start Demand Response Resource that has not satisfied its Minimum Reduction Time, its energy offer shall be increased by the Interruption Cost divided by the </w:t>
      </w:r>
      <w:r w:rsidRPr="00E8507A">
        <w:rPr>
          <w:rFonts w:ascii="Times New Roman" w:hAnsi="Times New Roman"/>
        </w:rPr>
        <w:t>product of the Maximum Reduction and the Minimum Reduction Time.</w:t>
      </w:r>
    </w:p>
    <w:p w14:paraId="2A070392" w14:textId="77777777" w:rsidR="007F31EC" w:rsidRPr="00E50E6B" w:rsidRDefault="007F31EC" w:rsidP="007F31EC">
      <w:pPr>
        <w:pStyle w:val="Normal4"/>
        <w:spacing w:after="0" w:line="360" w:lineRule="auto"/>
        <w:rPr>
          <w:rFonts w:ascii="Times New Roman" w:hAnsi="Times New Roman"/>
        </w:rPr>
      </w:pPr>
    </w:p>
    <w:p w14:paraId="6A20C8A9" w14:textId="77777777" w:rsidR="007F31EC" w:rsidRDefault="00A711AA" w:rsidP="006E1B37">
      <w:pPr>
        <w:pStyle w:val="Normal4"/>
        <w:spacing w:after="0" w:line="360" w:lineRule="auto"/>
        <w:rPr>
          <w:ins w:id="156" w:author="Author"/>
          <w:rFonts w:ascii="Times New Roman" w:hAnsi="Times New Roman"/>
        </w:rPr>
      </w:pPr>
      <w:r w:rsidRPr="00E50E6B">
        <w:rPr>
          <w:rFonts w:ascii="Times New Roman" w:hAnsi="Times New Roman"/>
        </w:rPr>
        <w:t>(e)</w:t>
      </w:r>
      <w:r w:rsidRPr="00E50E6B">
        <w:rPr>
          <w:rFonts w:ascii="Times New Roman" w:hAnsi="Times New Roman"/>
        </w:rPr>
        <w:tab/>
        <w:t>If the Rapid Response Pricing Asset is a Fast Start Demand Response Resour</w:t>
      </w:r>
      <w:r w:rsidRPr="00FF3075">
        <w:rPr>
          <w:rFonts w:ascii="Times New Roman" w:hAnsi="Times New Roman"/>
        </w:rPr>
        <w:t>c</w:t>
      </w:r>
      <w:r w:rsidRPr="00E8507A">
        <w:rPr>
          <w:rFonts w:ascii="Times New Roman" w:hAnsi="Times New Roman"/>
        </w:rPr>
        <w:t>e that has satisfied its Minimum Reduction Time,</w:t>
      </w:r>
      <w:r w:rsidRPr="00E50E6B">
        <w:rPr>
          <w:rFonts w:ascii="Times New Roman" w:hAnsi="Times New Roman"/>
        </w:rPr>
        <w:t xml:space="preserve"> its energy offer shall</w:t>
      </w:r>
      <w:r w:rsidRPr="00FF3075">
        <w:rPr>
          <w:rFonts w:ascii="Times New Roman" w:hAnsi="Times New Roman"/>
        </w:rPr>
        <w:t xml:space="preserve"> not</w:t>
      </w:r>
      <w:r w:rsidRPr="00E8507A">
        <w:rPr>
          <w:rFonts w:ascii="Times New Roman" w:hAnsi="Times New Roman"/>
        </w:rPr>
        <w:t xml:space="preserve"> be increased</w:t>
      </w:r>
      <w:r w:rsidRPr="00E50E6B">
        <w:rPr>
          <w:rFonts w:ascii="Times New Roman" w:hAnsi="Times New Roman"/>
        </w:rPr>
        <w:t>.</w:t>
      </w:r>
      <w:r>
        <w:rPr>
          <w:rFonts w:ascii="Times New Roman" w:hAnsi="Times New Roman"/>
        </w:rPr>
        <w:t xml:space="preserve">  </w:t>
      </w:r>
    </w:p>
    <w:p w14:paraId="06BEE652" w14:textId="77777777" w:rsidR="00321C79" w:rsidRDefault="00321C79" w:rsidP="006E1B37">
      <w:pPr>
        <w:pStyle w:val="Normal4"/>
        <w:spacing w:after="0" w:line="360" w:lineRule="auto"/>
        <w:rPr>
          <w:ins w:id="157" w:author="Author"/>
          <w:rFonts w:ascii="Times New Roman" w:hAnsi="Times New Roman"/>
        </w:rPr>
      </w:pPr>
    </w:p>
    <w:p w14:paraId="649692FB" w14:textId="77777777" w:rsidR="006E1B37" w:rsidRPr="00E50E6B" w:rsidRDefault="00693343" w:rsidP="006E1B37">
      <w:pPr>
        <w:pStyle w:val="Normal4"/>
        <w:spacing w:after="0" w:line="360" w:lineRule="auto"/>
        <w:rPr>
          <w:ins w:id="158" w:author="Author"/>
          <w:rFonts w:ascii="Times New Roman" w:hAnsi="Times New Roman"/>
        </w:rPr>
      </w:pPr>
      <w:ins w:id="159" w:author="Author">
        <w:r>
          <w:rPr>
            <w:rFonts w:ascii="Times New Roman" w:hAnsi="Times New Roman"/>
          </w:rPr>
          <w:t>(f)</w:t>
        </w:r>
        <w:r w:rsidR="006E1B37">
          <w:rPr>
            <w:rFonts w:ascii="Times New Roman" w:hAnsi="Times New Roman"/>
          </w:rPr>
          <w:t xml:space="preserve">  </w:t>
        </w:r>
        <w:r>
          <w:rPr>
            <w:rFonts w:ascii="Times New Roman" w:hAnsi="Times New Roman"/>
          </w:rPr>
          <w:tab/>
        </w:r>
        <w:r w:rsidR="006E1B37">
          <w:rPr>
            <w:rFonts w:ascii="Times New Roman" w:hAnsi="Times New Roman"/>
          </w:rPr>
          <w:t xml:space="preserve">If the Rapid Response Pricing Asset is a Fast Start Demand Response Distributed Energy Resource Aggregation that has not satisfied its Minimum Deviation Time, its energy offer shall be increased by the Deviation Cost divided by the </w:t>
        </w:r>
        <w:r w:rsidR="006E1B37" w:rsidRPr="00E8507A">
          <w:rPr>
            <w:rFonts w:ascii="Times New Roman" w:hAnsi="Times New Roman"/>
          </w:rPr>
          <w:t xml:space="preserve">product of the Maximum </w:t>
        </w:r>
        <w:r w:rsidR="006E1B37">
          <w:rPr>
            <w:rFonts w:ascii="Times New Roman" w:hAnsi="Times New Roman"/>
          </w:rPr>
          <w:t>Deviation</w:t>
        </w:r>
        <w:r w:rsidR="006E1B37" w:rsidRPr="00E8507A">
          <w:rPr>
            <w:rFonts w:ascii="Times New Roman" w:hAnsi="Times New Roman"/>
          </w:rPr>
          <w:t xml:space="preserve"> and the Minimum </w:t>
        </w:r>
        <w:r w:rsidR="006E1B37">
          <w:rPr>
            <w:rFonts w:ascii="Times New Roman" w:hAnsi="Times New Roman"/>
          </w:rPr>
          <w:t>Deviation</w:t>
        </w:r>
        <w:r w:rsidR="006E1B37" w:rsidRPr="00E8507A">
          <w:rPr>
            <w:rFonts w:ascii="Times New Roman" w:hAnsi="Times New Roman"/>
          </w:rPr>
          <w:t xml:space="preserve"> Time.</w:t>
        </w:r>
      </w:ins>
    </w:p>
    <w:p w14:paraId="7F91940D" w14:textId="77777777" w:rsidR="006E1B37" w:rsidRPr="00E50E6B" w:rsidRDefault="006E1B37" w:rsidP="006E1B37">
      <w:pPr>
        <w:pStyle w:val="Normal4"/>
        <w:spacing w:after="0" w:line="360" w:lineRule="auto"/>
        <w:rPr>
          <w:ins w:id="160" w:author="Author"/>
          <w:rFonts w:ascii="Times New Roman" w:hAnsi="Times New Roman"/>
        </w:rPr>
      </w:pPr>
    </w:p>
    <w:p w14:paraId="0EE9B402" w14:textId="77777777" w:rsidR="006E1B37" w:rsidRDefault="00693343" w:rsidP="006E1B37">
      <w:pPr>
        <w:pStyle w:val="Normal4"/>
        <w:spacing w:after="0" w:line="360" w:lineRule="auto"/>
        <w:rPr>
          <w:rFonts w:ascii="Times New Roman" w:hAnsi="Times New Roman"/>
        </w:rPr>
      </w:pPr>
      <w:ins w:id="161" w:author="Author">
        <w:r>
          <w:rPr>
            <w:rFonts w:ascii="Times New Roman" w:hAnsi="Times New Roman"/>
          </w:rPr>
          <w:t>(g)</w:t>
        </w:r>
        <w:r>
          <w:rPr>
            <w:rFonts w:ascii="Times New Roman" w:hAnsi="Times New Roman"/>
          </w:rPr>
          <w:tab/>
        </w:r>
        <w:r w:rsidR="006E1B37" w:rsidRPr="00E50E6B">
          <w:rPr>
            <w:rFonts w:ascii="Times New Roman" w:hAnsi="Times New Roman"/>
          </w:rPr>
          <w:t xml:space="preserve">If the Rapid Response Pricing Asset is a Fast Start </w:t>
        </w:r>
        <w:r w:rsidR="006E1B37">
          <w:rPr>
            <w:rFonts w:ascii="Times New Roman" w:hAnsi="Times New Roman"/>
          </w:rPr>
          <w:t>Demand Response Distributed Energy Resource Aggregation</w:t>
        </w:r>
        <w:r w:rsidR="006E1B37" w:rsidRPr="00E8507A">
          <w:rPr>
            <w:rFonts w:ascii="Times New Roman" w:hAnsi="Times New Roman"/>
          </w:rPr>
          <w:t xml:space="preserve"> that has satisfied its Minimum </w:t>
        </w:r>
        <w:r w:rsidR="00831266">
          <w:rPr>
            <w:rFonts w:ascii="Times New Roman" w:hAnsi="Times New Roman"/>
          </w:rPr>
          <w:t>Deviation</w:t>
        </w:r>
        <w:r w:rsidR="006E1B37" w:rsidRPr="00E8507A">
          <w:rPr>
            <w:rFonts w:ascii="Times New Roman" w:hAnsi="Times New Roman"/>
          </w:rPr>
          <w:t xml:space="preserve"> Time,</w:t>
        </w:r>
        <w:r w:rsidR="006E1B37" w:rsidRPr="00E50E6B">
          <w:rPr>
            <w:rFonts w:ascii="Times New Roman" w:hAnsi="Times New Roman"/>
          </w:rPr>
          <w:t xml:space="preserve"> its energy offer shall</w:t>
        </w:r>
        <w:r w:rsidR="006E1B37" w:rsidRPr="00FF3075">
          <w:rPr>
            <w:rFonts w:ascii="Times New Roman" w:hAnsi="Times New Roman"/>
          </w:rPr>
          <w:t xml:space="preserve"> not</w:t>
        </w:r>
        <w:r w:rsidR="006E1B37" w:rsidRPr="00E8507A">
          <w:rPr>
            <w:rFonts w:ascii="Times New Roman" w:hAnsi="Times New Roman"/>
          </w:rPr>
          <w:t xml:space="preserve"> be increased</w:t>
        </w:r>
        <w:r w:rsidR="006E1B37" w:rsidRPr="00E50E6B">
          <w:rPr>
            <w:rFonts w:ascii="Times New Roman" w:hAnsi="Times New Roman"/>
          </w:rPr>
          <w:t>.</w:t>
        </w:r>
        <w:r w:rsidR="006E1B37">
          <w:rPr>
            <w:rFonts w:ascii="Times New Roman" w:hAnsi="Times New Roman"/>
          </w:rPr>
          <w:t xml:space="preserve">  </w:t>
        </w:r>
      </w:ins>
    </w:p>
    <w:p w14:paraId="36AB58D0" w14:textId="77777777" w:rsidR="007F31EC" w:rsidRPr="00B2684F" w:rsidRDefault="007F31EC" w:rsidP="007F31EC">
      <w:pPr>
        <w:pStyle w:val="Normal4"/>
        <w:spacing w:after="0" w:line="360" w:lineRule="auto"/>
        <w:rPr>
          <w:rFonts w:ascii="Times New Roman" w:hAnsi="Times New Roman"/>
        </w:rPr>
      </w:pPr>
    </w:p>
    <w:p w14:paraId="667B0438" w14:textId="77777777" w:rsidR="007F31EC" w:rsidRPr="00EB101C" w:rsidRDefault="00A711AA" w:rsidP="007F31EC">
      <w:pPr>
        <w:pStyle w:val="Normal4"/>
        <w:spacing w:after="0" w:line="360" w:lineRule="auto"/>
        <w:outlineLvl w:val="2"/>
        <w:rPr>
          <w:rFonts w:ascii="Times New Roman" w:hAnsi="Times New Roman"/>
          <w:b/>
        </w:rPr>
      </w:pPr>
      <w:bookmarkStart w:id="162" w:name="_Toc265214352"/>
      <w:r w:rsidRPr="00EB101C">
        <w:rPr>
          <w:rFonts w:ascii="Times New Roman" w:hAnsi="Times New Roman"/>
          <w:b/>
        </w:rPr>
        <w:t xml:space="preserve">III.2.5 </w:t>
      </w:r>
      <w:r w:rsidRPr="00EB101C">
        <w:rPr>
          <w:rFonts w:ascii="Times New Roman" w:hAnsi="Times New Roman"/>
          <w:b/>
        </w:rPr>
        <w:tab/>
      </w:r>
      <w:r>
        <w:rPr>
          <w:rFonts w:ascii="Times New Roman" w:hAnsi="Times New Roman"/>
          <w:b/>
        </w:rPr>
        <w:tab/>
      </w:r>
      <w:r>
        <w:rPr>
          <w:rFonts w:ascii="Times New Roman" w:hAnsi="Times New Roman"/>
          <w:b/>
        </w:rPr>
        <w:tab/>
      </w:r>
      <w:r w:rsidRPr="00EB101C">
        <w:rPr>
          <w:rFonts w:ascii="Times New Roman" w:hAnsi="Times New Roman"/>
          <w:b/>
        </w:rPr>
        <w:t xml:space="preserve">Calculation of </w:t>
      </w:r>
      <w:r>
        <w:rPr>
          <w:rFonts w:ascii="Times New Roman" w:hAnsi="Times New Roman"/>
          <w:b/>
        </w:rPr>
        <w:t xml:space="preserve">Nodal </w:t>
      </w:r>
      <w:r w:rsidRPr="00EB101C">
        <w:rPr>
          <w:rFonts w:ascii="Times New Roman" w:hAnsi="Times New Roman"/>
          <w:b/>
        </w:rPr>
        <w:t>Real-Time Prices.</w:t>
      </w:r>
      <w:bookmarkEnd w:id="162"/>
      <w:r w:rsidRPr="00EB101C">
        <w:rPr>
          <w:rFonts w:ascii="Times New Roman" w:hAnsi="Times New Roman"/>
          <w:b/>
        </w:rPr>
        <w:t xml:space="preserve"> </w:t>
      </w:r>
    </w:p>
    <w:p w14:paraId="185DBE53"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The ISO shall determine the least costly means of obtaining energy to serve the next increment of load at each Node internal to the New England Control Area represented in the State Estimator and each External Node Location between the New England Control Area and an adjacent Control Area, based on the system conditions described by the power flow solution produced by the State Estimator </w:t>
      </w:r>
      <w:r>
        <w:rPr>
          <w:rFonts w:ascii="Times New Roman" w:hAnsi="Times New Roman"/>
        </w:rPr>
        <w:t>for the pricing interval</w:t>
      </w:r>
      <w:r w:rsidRPr="00B2684F">
        <w:rPr>
          <w:rFonts w:ascii="Times New Roman" w:hAnsi="Times New Roman"/>
        </w:rPr>
        <w:t>. This calculation shall be made by applying an optimization method to minimize energy cost, given actual system conditions, a set of energy offers and bids</w:t>
      </w:r>
      <w:r>
        <w:rPr>
          <w:rFonts w:ascii="Times New Roman" w:hAnsi="Times New Roman"/>
        </w:rPr>
        <w:t xml:space="preserve"> (adjusted as described in Section III.2.4)</w:t>
      </w:r>
      <w:r w:rsidRPr="00B2684F">
        <w:rPr>
          <w:rFonts w:ascii="Times New Roman" w:hAnsi="Times New Roman"/>
        </w:rPr>
        <w:t>, and any binding transmission and Operating Reserve constraints that may exist. In performing this calculation, the ISO shall calculate the cost of serving an increment of load at each Node and External Node from all available</w:t>
      </w:r>
      <w:r w:rsidRPr="00517A50">
        <w:rPr>
          <w:rFonts w:ascii="Times New Roman" w:hAnsi="Times New Roman"/>
        </w:rPr>
        <w:t xml:space="preserve"> </w:t>
      </w:r>
      <w:r>
        <w:rPr>
          <w:rFonts w:ascii="Times New Roman" w:hAnsi="Times New Roman"/>
        </w:rPr>
        <w:t>Generator Assets (excluding Settlement Only Resources)</w:t>
      </w:r>
      <w:r w:rsidRPr="00B2684F">
        <w:rPr>
          <w:rFonts w:ascii="Times New Roman" w:hAnsi="Times New Roman"/>
        </w:rPr>
        <w:t xml:space="preserve">, </w:t>
      </w:r>
      <w:r>
        <w:rPr>
          <w:rFonts w:ascii="Times New Roman" w:hAnsi="Times New Roman"/>
        </w:rPr>
        <w:t xml:space="preserve">Demand Response Resources, </w:t>
      </w:r>
      <w:ins w:id="163" w:author="Author">
        <w:r w:rsidR="002D2C7E">
          <w:rPr>
            <w:rFonts w:ascii="Times New Roman" w:hAnsi="Times New Roman"/>
          </w:rPr>
          <w:t xml:space="preserve">Demand Response Distributed Energy Resource Aggregations, </w:t>
        </w:r>
      </w:ins>
      <w:r w:rsidRPr="00B2684F">
        <w:rPr>
          <w:rFonts w:ascii="Times New Roman" w:hAnsi="Times New Roman"/>
        </w:rPr>
        <w:t xml:space="preserve">External Transaction purchases </w:t>
      </w:r>
      <w:r w:rsidRPr="00DF244A">
        <w:rPr>
          <w:rFonts w:ascii="Times New Roman" w:hAnsi="Times New Roman"/>
        </w:rPr>
        <w:t>submitted under Section III.1.10.7 and Dispatchable Asset Related Demand</w:t>
      </w:r>
      <w:r>
        <w:rPr>
          <w:rFonts w:ascii="Times New Roman" w:hAnsi="Times New Roman"/>
        </w:rPr>
        <w:t>s</w:t>
      </w:r>
      <w:r w:rsidRPr="00DF244A">
        <w:rPr>
          <w:rFonts w:ascii="Times New Roman" w:hAnsi="Times New Roman"/>
        </w:rPr>
        <w:t xml:space="preserve"> with an elig</w:t>
      </w:r>
      <w:r w:rsidRPr="00B2684F">
        <w:rPr>
          <w:rFonts w:ascii="Times New Roman" w:hAnsi="Times New Roman"/>
        </w:rPr>
        <w:t xml:space="preserve">ible energy offer as the sum of: (1) the price at which the Market Participant has offered to supply </w:t>
      </w:r>
      <w:r>
        <w:rPr>
          <w:rFonts w:ascii="Times New Roman" w:hAnsi="Times New Roman"/>
        </w:rPr>
        <w:t xml:space="preserve">or consume </w:t>
      </w:r>
      <w:r w:rsidRPr="00B2684F">
        <w:rPr>
          <w:rFonts w:ascii="Times New Roman" w:hAnsi="Times New Roman"/>
        </w:rPr>
        <w:t xml:space="preserve">an additional increment of energy from the Resource; (2) the effect on Congestion Costs (whether positive or negative) associated with increasing the output of the Resource or reducing consumption of the Resource, based on the effect of increased </w:t>
      </w:r>
      <w:r>
        <w:rPr>
          <w:rFonts w:ascii="Times New Roman" w:hAnsi="Times New Roman"/>
        </w:rPr>
        <w:t xml:space="preserve">output </w:t>
      </w:r>
      <w:r w:rsidRPr="00B2684F">
        <w:rPr>
          <w:rFonts w:ascii="Times New Roman" w:hAnsi="Times New Roman"/>
        </w:rPr>
        <w:t>from that Resource or reduced consumption from that Resource on transmission line loadings; and (3) the effect on Congestion Costs (whether positive or negative) associated with increasing the Operating Reserve requirement, based on the effect of Resource re-dispatch on transmission line loadings; (4) the effect on Congestion Costs (whether positive or negative) associated with a deficiency in Operating Reserve, based on the effect of the Reserve Constraint Penalty Factors described under Section III.2.</w:t>
      </w:r>
      <w:r>
        <w:rPr>
          <w:rFonts w:ascii="Times New Roman" w:hAnsi="Times New Roman"/>
        </w:rPr>
        <w:t>7A(c)</w:t>
      </w:r>
      <w:r w:rsidRPr="00B2684F">
        <w:rPr>
          <w:rFonts w:ascii="Times New Roman" w:hAnsi="Times New Roman"/>
        </w:rPr>
        <w:t xml:space="preserve">; and (5) the effect on transmission losses caused by </w:t>
      </w:r>
      <w:r w:rsidRPr="00B2684F">
        <w:rPr>
          <w:rFonts w:ascii="Times New Roman" w:hAnsi="Times New Roman"/>
        </w:rPr>
        <w:lastRenderedPageBreak/>
        <w:t>the increment of load</w:t>
      </w:r>
      <w:r>
        <w:rPr>
          <w:rFonts w:ascii="Times New Roman" w:hAnsi="Times New Roman"/>
        </w:rPr>
        <w:t>,</w:t>
      </w:r>
      <w:r w:rsidRPr="00B2684F">
        <w:rPr>
          <w:rFonts w:ascii="Times New Roman" w:hAnsi="Times New Roman"/>
        </w:rPr>
        <w:t xml:space="preserve"> generation</w:t>
      </w:r>
      <w:r>
        <w:rPr>
          <w:rFonts w:ascii="Times New Roman" w:hAnsi="Times New Roman"/>
        </w:rPr>
        <w:t xml:space="preserve"> and demand reduction</w:t>
      </w:r>
      <w:r w:rsidRPr="00B2684F">
        <w:rPr>
          <w:rFonts w:ascii="Times New Roman" w:hAnsi="Times New Roman"/>
        </w:rPr>
        <w:t>. The energy offer or offers and energy bid or bids that can jointly serve an increment of load and an increment of Operating Reserve requirement at a Location at the lowest cost, calculated in this manner, shall determine the Real-Time Price at that Node or External Node.</w:t>
      </w:r>
      <w:r>
        <w:rPr>
          <w:rFonts w:ascii="Times New Roman" w:hAnsi="Times New Roman"/>
        </w:rPr>
        <w:t xml:space="preserve"> </w:t>
      </w:r>
      <w:r w:rsidRPr="00B2684F">
        <w:rPr>
          <w:rFonts w:ascii="Times New Roman" w:hAnsi="Times New Roman"/>
        </w:rPr>
        <w:t xml:space="preserve"> </w:t>
      </w:r>
      <w:r w:rsidRPr="001325C0">
        <w:rPr>
          <w:rFonts w:ascii="Times New Roman" w:hAnsi="Times New Roman"/>
        </w:rPr>
        <w:t>For an external interface for which the enhanced scheduling procedures in Section III.1.10.7.A are implemented, the Real-Time Price at the External Node shall be further adjusted to include the effect on Congestion Costs (whether positive or negative) associated with a binding constraint limiting the external interface schedule, as determined when the interface is scheduled.</w:t>
      </w:r>
    </w:p>
    <w:p w14:paraId="5F5B31CB" w14:textId="77777777" w:rsidR="007F31EC" w:rsidRPr="00B2684F" w:rsidRDefault="007F31EC" w:rsidP="007F31EC">
      <w:pPr>
        <w:pStyle w:val="Normal4"/>
        <w:spacing w:after="0" w:line="360" w:lineRule="auto"/>
        <w:rPr>
          <w:rFonts w:ascii="Times New Roman" w:hAnsi="Times New Roman"/>
        </w:rPr>
      </w:pPr>
    </w:p>
    <w:p w14:paraId="48922910"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During the Operating Day, the calculation set forth in this Section III.2.5 shall be performed </w:t>
      </w:r>
      <w:r>
        <w:rPr>
          <w:rFonts w:ascii="Times New Roman" w:hAnsi="Times New Roman"/>
        </w:rPr>
        <w:t xml:space="preserve">for </w:t>
      </w:r>
      <w:r w:rsidRPr="00B2684F">
        <w:rPr>
          <w:rFonts w:ascii="Times New Roman" w:hAnsi="Times New Roman"/>
        </w:rPr>
        <w:t>every five</w:t>
      </w:r>
      <w:r>
        <w:rPr>
          <w:rFonts w:ascii="Times New Roman" w:hAnsi="Times New Roman"/>
        </w:rPr>
        <w:t>-</w:t>
      </w:r>
      <w:r w:rsidRPr="00B2684F">
        <w:rPr>
          <w:rFonts w:ascii="Times New Roman" w:hAnsi="Times New Roman"/>
        </w:rPr>
        <w:t>minute</w:t>
      </w:r>
      <w:r>
        <w:rPr>
          <w:rFonts w:ascii="Times New Roman" w:hAnsi="Times New Roman"/>
        </w:rPr>
        <w:t xml:space="preserve"> interval</w:t>
      </w:r>
      <w:r w:rsidRPr="00B2684F">
        <w:rPr>
          <w:rFonts w:ascii="Times New Roman" w:hAnsi="Times New Roman"/>
        </w:rPr>
        <w:t xml:space="preserve">, using the ISO’s Locational Marginal Price program, producing a set of nodal Real-Time Prices based on system conditions </w:t>
      </w:r>
      <w:r>
        <w:rPr>
          <w:rFonts w:ascii="Times New Roman" w:hAnsi="Times New Roman"/>
        </w:rPr>
        <w:t xml:space="preserve">during </w:t>
      </w:r>
      <w:r w:rsidRPr="006318E9">
        <w:rPr>
          <w:rFonts w:ascii="Times New Roman" w:hAnsi="Times New Roman"/>
        </w:rPr>
        <w:t>the pricing</w:t>
      </w:r>
      <w:r w:rsidRPr="00B2684F">
        <w:rPr>
          <w:rFonts w:ascii="Times New Roman" w:hAnsi="Times New Roman"/>
        </w:rPr>
        <w:t xml:space="preserve"> interval. The prices produced at five-minute intervals during an hour will be integrated to determine the nodal Real-Time Prices for that hour. </w:t>
      </w:r>
    </w:p>
    <w:p w14:paraId="2A3E2F5E" w14:textId="77777777" w:rsidR="007F31EC" w:rsidRPr="00B2684F" w:rsidRDefault="007F31EC" w:rsidP="007F31EC">
      <w:pPr>
        <w:pStyle w:val="Normal4"/>
        <w:spacing w:after="0" w:line="360" w:lineRule="auto"/>
        <w:rPr>
          <w:rFonts w:ascii="Times New Roman" w:hAnsi="Times New Roman"/>
        </w:rPr>
      </w:pPr>
    </w:p>
    <w:p w14:paraId="2EABF9D9"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For any interval during any hour in the Operating Day that the ISO has declared a Minimum Generation Emergency, the affected nodal Real-Time Prices calculated under this Section III.2.5 shall be set equal to </w:t>
      </w:r>
      <w:r>
        <w:rPr>
          <w:rFonts w:ascii="Times New Roman" w:hAnsi="Times New Roman"/>
        </w:rPr>
        <w:t>the Energy Offer Floor</w:t>
      </w:r>
      <w:r w:rsidRPr="00B2684F">
        <w:rPr>
          <w:rFonts w:ascii="Times New Roman" w:hAnsi="Times New Roman"/>
        </w:rPr>
        <w:t xml:space="preserve"> for all Nodes within the New England Control Area and all External Nodes. </w:t>
      </w:r>
    </w:p>
    <w:p w14:paraId="169CC55D" w14:textId="77777777" w:rsidR="007F31EC" w:rsidRPr="00B2684F" w:rsidRDefault="007F31EC" w:rsidP="007F31EC">
      <w:pPr>
        <w:pStyle w:val="Normal4"/>
        <w:spacing w:after="0" w:line="360" w:lineRule="auto"/>
        <w:rPr>
          <w:rFonts w:ascii="Times New Roman" w:hAnsi="Times New Roman"/>
        </w:rPr>
      </w:pPr>
    </w:p>
    <w:p w14:paraId="174C37DC" w14:textId="77777777" w:rsidR="007F31EC" w:rsidRPr="00EB101C" w:rsidRDefault="00A711AA" w:rsidP="007F31EC">
      <w:pPr>
        <w:pStyle w:val="Normal4"/>
        <w:spacing w:after="0" w:line="360" w:lineRule="auto"/>
        <w:outlineLvl w:val="2"/>
        <w:rPr>
          <w:rFonts w:ascii="Times New Roman" w:hAnsi="Times New Roman"/>
          <w:b/>
        </w:rPr>
      </w:pPr>
      <w:bookmarkStart w:id="164" w:name="_Toc265214353"/>
      <w:r w:rsidRPr="00EB101C">
        <w:rPr>
          <w:rFonts w:ascii="Times New Roman" w:hAnsi="Times New Roman"/>
          <w:b/>
        </w:rPr>
        <w:t xml:space="preserve">III.2.6 </w:t>
      </w:r>
      <w:r w:rsidRPr="00EB101C">
        <w:rPr>
          <w:rFonts w:ascii="Times New Roman" w:hAnsi="Times New Roman"/>
          <w:b/>
        </w:rPr>
        <w:tab/>
      </w:r>
      <w:r>
        <w:rPr>
          <w:rFonts w:ascii="Times New Roman" w:hAnsi="Times New Roman"/>
          <w:b/>
        </w:rPr>
        <w:tab/>
      </w:r>
      <w:r>
        <w:rPr>
          <w:rFonts w:ascii="Times New Roman" w:hAnsi="Times New Roman"/>
          <w:b/>
        </w:rPr>
        <w:tab/>
      </w:r>
      <w:r w:rsidRPr="00EB101C">
        <w:rPr>
          <w:rFonts w:ascii="Times New Roman" w:hAnsi="Times New Roman"/>
          <w:b/>
        </w:rPr>
        <w:t xml:space="preserve">Calculation of </w:t>
      </w:r>
      <w:r>
        <w:rPr>
          <w:rFonts w:ascii="Times New Roman" w:hAnsi="Times New Roman"/>
          <w:b/>
        </w:rPr>
        <w:t xml:space="preserve">Nodal </w:t>
      </w:r>
      <w:r w:rsidRPr="00EB101C">
        <w:rPr>
          <w:rFonts w:ascii="Times New Roman" w:hAnsi="Times New Roman"/>
          <w:b/>
        </w:rPr>
        <w:t>Day-Ahead Prices.</w:t>
      </w:r>
      <w:bookmarkEnd w:id="164"/>
      <w:r w:rsidRPr="00EB101C">
        <w:rPr>
          <w:rFonts w:ascii="Times New Roman" w:hAnsi="Times New Roman"/>
          <w:b/>
        </w:rPr>
        <w:t xml:space="preserve"> </w:t>
      </w:r>
    </w:p>
    <w:p w14:paraId="6207B9CD"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For the Day-Ahead Energy Market, Day-Ahead Prices shall be determined on the basis of the least-cost, security-constrained unit commitment and dispatch, model flows and system conditions resulting from the load specifications submitted by Market Participants, Supply Offers</w:t>
      </w:r>
      <w:r>
        <w:rPr>
          <w:rFonts w:ascii="Times New Roman" w:hAnsi="Times New Roman"/>
        </w:rPr>
        <w:t>, Demand Reduction Offers</w:t>
      </w:r>
      <w:ins w:id="165" w:author="Author">
        <w:r w:rsidR="0093049A">
          <w:rPr>
            <w:rFonts w:ascii="Times New Roman" w:hAnsi="Times New Roman"/>
          </w:rPr>
          <w:t>, Baseline Deviation Offers</w:t>
        </w:r>
      </w:ins>
      <w:r w:rsidRPr="00B2684F">
        <w:rPr>
          <w:rFonts w:ascii="Times New Roman" w:hAnsi="Times New Roman"/>
        </w:rPr>
        <w:t xml:space="preserve"> and Demand Bids for Resources, Increment Offers, Decrement Bids, and External Transactions submitted to the ISO and scheduled in the Day-Ahead Energy Market. </w:t>
      </w:r>
    </w:p>
    <w:p w14:paraId="5D6FE73B" w14:textId="77777777" w:rsidR="007F31EC" w:rsidRPr="00B2684F" w:rsidRDefault="007F31EC" w:rsidP="007F31EC">
      <w:pPr>
        <w:pStyle w:val="Normal4"/>
        <w:spacing w:after="0" w:line="360" w:lineRule="auto"/>
        <w:rPr>
          <w:rFonts w:ascii="Times New Roman" w:hAnsi="Times New Roman"/>
        </w:rPr>
      </w:pPr>
    </w:p>
    <w:p w14:paraId="2906A2A5"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Such prices shall be determined in accordance with the provisions of this Section applicable to the Day-Ahead Energy Market and shall be the basis for the settlement of purchases and sales of energy, costs for losses and Congestion Costs resulting from the Day-Ahead Energy Market. This calculation shall be made for each hour in the Day-Ahead Energy Market by applying a</w:t>
      </w:r>
      <w:r>
        <w:rPr>
          <w:rFonts w:ascii="Times New Roman" w:hAnsi="Times New Roman"/>
        </w:rPr>
        <w:t>n</w:t>
      </w:r>
      <w:r w:rsidRPr="00B2684F">
        <w:rPr>
          <w:rFonts w:ascii="Times New Roman" w:hAnsi="Times New Roman"/>
        </w:rPr>
        <w:t xml:space="preserve"> optimization method to minimize energy cost, given scheduled system conditions, scheduled transmission outages, and any transmission limitations that may exist. In performing this calculation, the ISO shall calculate the cost of serving an increment of load at each Node and External Node from each Resource associated with an eligible energy offer or bid as the sum of: (1) the price at which the Market Participant has offered to supply an additional </w:t>
      </w:r>
      <w:r w:rsidRPr="00B2684F">
        <w:rPr>
          <w:rFonts w:ascii="Times New Roman" w:hAnsi="Times New Roman"/>
        </w:rPr>
        <w:lastRenderedPageBreak/>
        <w:t xml:space="preserve">increment of energy from the Resource or reduce consumption from the Resource; (2) the effect on transmission Congestion Costs (whether positive or negative) associated with increasing the output of the Resource or reducing consumption of the Resource, based on the effect of increased </w:t>
      </w:r>
      <w:r>
        <w:rPr>
          <w:rFonts w:ascii="Times New Roman" w:hAnsi="Times New Roman"/>
        </w:rPr>
        <w:t>output</w:t>
      </w:r>
      <w:r w:rsidRPr="00B2684F">
        <w:rPr>
          <w:rFonts w:ascii="Times New Roman" w:hAnsi="Times New Roman"/>
        </w:rPr>
        <w:t xml:space="preserve"> from that Resource or reduced consumption from a Resource on transmission line loadings; and (3) the effect on transmission losses caused by the increment of load and</w:t>
      </w:r>
      <w:r>
        <w:rPr>
          <w:rFonts w:ascii="Times New Roman" w:hAnsi="Times New Roman"/>
        </w:rPr>
        <w:t xml:space="preserve"> supply</w:t>
      </w:r>
      <w:r w:rsidRPr="00B2684F">
        <w:rPr>
          <w:rFonts w:ascii="Times New Roman" w:hAnsi="Times New Roman"/>
        </w:rPr>
        <w:t xml:space="preserve">. The energy offer or offers and energy bid or bids that can serve an increment of load at a Node or External Node at the lowest cost, calculated in this manner, shall determine the Day-Ahead Price at that Node. </w:t>
      </w:r>
    </w:p>
    <w:p w14:paraId="7E9A501B" w14:textId="77777777" w:rsidR="007F31EC" w:rsidRPr="00B2684F" w:rsidRDefault="007F31EC" w:rsidP="007F31EC">
      <w:pPr>
        <w:pStyle w:val="Normal4"/>
        <w:spacing w:after="0" w:line="360" w:lineRule="auto"/>
        <w:rPr>
          <w:rFonts w:ascii="Times New Roman" w:hAnsi="Times New Roman"/>
        </w:rPr>
      </w:pPr>
    </w:p>
    <w:p w14:paraId="0100168C" w14:textId="77777777" w:rsidR="007F31EC" w:rsidRDefault="00A711AA" w:rsidP="007F31EC">
      <w:pPr>
        <w:pStyle w:val="Normal4"/>
        <w:spacing w:after="0" w:line="360" w:lineRule="auto"/>
        <w:rPr>
          <w:rFonts w:ascii="Times New Roman" w:hAnsi="Times New Roman"/>
        </w:rPr>
      </w:pPr>
      <w:r w:rsidRPr="001325C0">
        <w:rPr>
          <w:rFonts w:ascii="Times New Roman" w:hAnsi="Times New Roman"/>
        </w:rPr>
        <w:t>For External Nodes for which the enhanced scheduling procedures in Section III.1.10.7.A are implemented, the clearing process specified in the previous two paragraphs shall apply.  For all other External Nodes, the following process shall apply:</w:t>
      </w:r>
      <w:r w:rsidRPr="00B2684F">
        <w:rPr>
          <w:rFonts w:ascii="Times New Roman" w:hAnsi="Times New Roman"/>
        </w:rPr>
        <w:t xml:space="preserve"> in addition to determining the quantity cleared via the application of transmission constraints (i.e., limits on the flow over a line or set of lines), the quantity cleared is limited via the application of a nodal constraint (i.e., a limit on the total net injections at a Node) that restricts the net amount of cleared transactions to the transfer capability of the external interface.  Clearing prices at all Nodes will reflect the marginal cost of serving the next increment of load at that Node while reflecting transmission constraints.  A binding nodal constraint will result in interface limits being followed, but will not directly affect the congestion component of an LMP at an External Node. </w:t>
      </w:r>
    </w:p>
    <w:p w14:paraId="7B6D9A59" w14:textId="77777777" w:rsidR="007F31EC" w:rsidRPr="00B2684F" w:rsidRDefault="007F31EC" w:rsidP="007F31EC">
      <w:pPr>
        <w:pStyle w:val="Normal4"/>
        <w:spacing w:after="0" w:line="360" w:lineRule="auto"/>
        <w:rPr>
          <w:rFonts w:ascii="Times New Roman" w:hAnsi="Times New Roman"/>
        </w:rPr>
      </w:pPr>
    </w:p>
    <w:p w14:paraId="36C74FF4"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Energy deficient conditions. If the sum of Day-Ahead fixed Demand Bids and fixed External Transaction sales cannot be satisfied with the sum of all scheduled External Transaction purchases, cleared Increment Offers, and available </w:t>
      </w:r>
      <w:r>
        <w:rPr>
          <w:rFonts w:ascii="Times New Roman" w:hAnsi="Times New Roman"/>
        </w:rPr>
        <w:t>supply</w:t>
      </w:r>
      <w:r w:rsidRPr="00B2684F">
        <w:rPr>
          <w:rFonts w:ascii="Times New Roman" w:hAnsi="Times New Roman"/>
        </w:rPr>
        <w:t xml:space="preserve"> </w:t>
      </w:r>
      <w:r>
        <w:rPr>
          <w:rFonts w:ascii="Times New Roman" w:hAnsi="Times New Roman"/>
        </w:rPr>
        <w:t xml:space="preserve">at the Generator Asset’s </w:t>
      </w:r>
      <w:r w:rsidRPr="00B2684F">
        <w:rPr>
          <w:rFonts w:ascii="Times New Roman" w:hAnsi="Times New Roman"/>
        </w:rPr>
        <w:t>Economic Maximum Limit</w:t>
      </w:r>
      <w:ins w:id="166" w:author="Author">
        <w:r w:rsidR="002D2C7E">
          <w:rPr>
            <w:rFonts w:ascii="Times New Roman" w:hAnsi="Times New Roman"/>
          </w:rPr>
          <w:t>,</w:t>
        </w:r>
      </w:ins>
      <w:r>
        <w:rPr>
          <w:rFonts w:ascii="Times New Roman" w:hAnsi="Times New Roman"/>
        </w:rPr>
        <w:t xml:space="preserve"> </w:t>
      </w:r>
      <w:del w:id="167" w:author="Author">
        <w:r w:rsidDel="002D2C7E">
          <w:rPr>
            <w:rFonts w:ascii="Times New Roman" w:hAnsi="Times New Roman"/>
          </w:rPr>
          <w:delText xml:space="preserve">and </w:delText>
        </w:r>
      </w:del>
      <w:r>
        <w:rPr>
          <w:rFonts w:ascii="Times New Roman" w:hAnsi="Times New Roman"/>
        </w:rPr>
        <w:t>demand reduction at the Demand Response Resource’s Maximum Reduction</w:t>
      </w:r>
      <w:ins w:id="168" w:author="Author">
        <w:r w:rsidR="002D2C7E">
          <w:rPr>
            <w:rFonts w:ascii="Times New Roman" w:hAnsi="Times New Roman"/>
          </w:rPr>
          <w:t>, and baseline deviation at the Demand Response Distributed Energy Resource Aggregation’s Maximum Deviation</w:t>
        </w:r>
      </w:ins>
      <w:r w:rsidRPr="00B2684F">
        <w:rPr>
          <w:rFonts w:ascii="Times New Roman" w:hAnsi="Times New Roman"/>
        </w:rPr>
        <w:t xml:space="preserve">, the technical software issues an Emergency Condition warning message due to a shortage of economic supply in the Day-Ahead Energy Market. The following steps shall then be performed to achieve power balance: </w:t>
      </w:r>
    </w:p>
    <w:p w14:paraId="1753202E" w14:textId="77777777" w:rsidR="007F31EC" w:rsidRPr="00B2684F" w:rsidRDefault="007F31EC" w:rsidP="007F31EC">
      <w:pPr>
        <w:pStyle w:val="Normal4"/>
        <w:spacing w:after="0" w:line="360" w:lineRule="auto"/>
        <w:rPr>
          <w:rFonts w:ascii="Times New Roman" w:hAnsi="Times New Roman"/>
        </w:rPr>
      </w:pPr>
    </w:p>
    <w:p w14:paraId="6B0644B3"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(i) </w:t>
      </w:r>
      <w:r>
        <w:rPr>
          <w:rFonts w:ascii="Times New Roman" w:hAnsi="Times New Roman"/>
        </w:rPr>
        <w:tab/>
        <w:t xml:space="preserve"> </w:t>
      </w:r>
      <w:r w:rsidRPr="00B2684F">
        <w:rPr>
          <w:rFonts w:ascii="Times New Roman" w:hAnsi="Times New Roman"/>
        </w:rPr>
        <w:t xml:space="preserve">All fixed External Transaction sales are considered to be dispatchable at </w:t>
      </w:r>
      <w:r>
        <w:rPr>
          <w:rFonts w:ascii="Times New Roman" w:hAnsi="Times New Roman"/>
        </w:rPr>
        <w:t>the External Transaction Cap</w:t>
      </w:r>
      <w:r w:rsidRPr="00B2684F">
        <w:rPr>
          <w:rFonts w:ascii="Times New Roman" w:hAnsi="Times New Roman"/>
        </w:rPr>
        <w:t xml:space="preserve">; </w:t>
      </w:r>
    </w:p>
    <w:p w14:paraId="6A866582" w14:textId="77777777" w:rsidR="007F31EC" w:rsidRPr="00B2684F" w:rsidRDefault="007F31EC" w:rsidP="007F31EC">
      <w:pPr>
        <w:pStyle w:val="Normal4"/>
        <w:spacing w:after="0" w:line="360" w:lineRule="auto"/>
        <w:ind w:left="720"/>
        <w:rPr>
          <w:rFonts w:ascii="Times New Roman" w:hAnsi="Times New Roman"/>
        </w:rPr>
      </w:pPr>
    </w:p>
    <w:p w14:paraId="40F12E61"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Reduce any remaining price-sensitive Demand Bids (including External Transaction sales) and Decrement Bids from lowest price to highest price to zero MW until power balance is achieved (there may be some price sensitive bids that are higher priced than the highest Supply Offer</w:t>
      </w:r>
      <w:r>
        <w:rPr>
          <w:rFonts w:ascii="Times New Roman" w:hAnsi="Times New Roman"/>
        </w:rPr>
        <w:t>, Demand Reduction Offer,</w:t>
      </w:r>
      <w:r w:rsidRPr="00B2684F">
        <w:rPr>
          <w:rFonts w:ascii="Times New Roman" w:hAnsi="Times New Roman"/>
        </w:rPr>
        <w:t xml:space="preserve"> </w:t>
      </w:r>
      <w:ins w:id="169" w:author="Author">
        <w:r w:rsidR="0093049A">
          <w:rPr>
            <w:rFonts w:ascii="Times New Roman" w:hAnsi="Times New Roman"/>
          </w:rPr>
          <w:t xml:space="preserve">Baseline Deviation Offers, </w:t>
        </w:r>
      </w:ins>
      <w:r w:rsidRPr="00B2684F">
        <w:rPr>
          <w:rFonts w:ascii="Times New Roman" w:hAnsi="Times New Roman"/>
        </w:rPr>
        <w:t xml:space="preserve">or Increment Offer price cleared).  </w:t>
      </w:r>
      <w:r w:rsidRPr="00B2684F">
        <w:rPr>
          <w:rFonts w:ascii="Times New Roman" w:hAnsi="Times New Roman"/>
        </w:rPr>
        <w:lastRenderedPageBreak/>
        <w:t>Set LMP values equal to the highest price-sensitive Demand Bid or Decrement Bid that was cut in this step.  If no price-sensitive Demand Bid or Decrement Bid was reduced in this step, the LMP values are set equal to highest offer price of all on-line</w:t>
      </w:r>
      <w:r>
        <w:rPr>
          <w:rFonts w:ascii="Times New Roman" w:hAnsi="Times New Roman"/>
        </w:rPr>
        <w:t xml:space="preserve"> Generator Assets, dispatched Demand Response Resources</w:t>
      </w:r>
      <w:r w:rsidRPr="00B2684F">
        <w:rPr>
          <w:rFonts w:ascii="Times New Roman" w:hAnsi="Times New Roman"/>
        </w:rPr>
        <w:t xml:space="preserve">, </w:t>
      </w:r>
      <w:ins w:id="170" w:author="Author">
        <w:r w:rsidR="002D2C7E">
          <w:rPr>
            <w:rFonts w:ascii="Times New Roman" w:hAnsi="Times New Roman"/>
          </w:rPr>
          <w:t xml:space="preserve">dispatched Demand Response Distributed Energy Resource Aggregations, </w:t>
        </w:r>
      </w:ins>
      <w:r w:rsidRPr="00B2684F">
        <w:rPr>
          <w:rFonts w:ascii="Times New Roman" w:hAnsi="Times New Roman"/>
        </w:rPr>
        <w:t xml:space="preserve">Increment Offers or External Transaction purchases; and </w:t>
      </w:r>
    </w:p>
    <w:p w14:paraId="7F8D0644" w14:textId="77777777" w:rsidR="007F31EC" w:rsidRPr="00B2684F" w:rsidRDefault="007F31EC" w:rsidP="007F31EC">
      <w:pPr>
        <w:pStyle w:val="Normal4"/>
        <w:spacing w:after="0" w:line="360" w:lineRule="auto"/>
        <w:ind w:left="720"/>
        <w:rPr>
          <w:rFonts w:ascii="Times New Roman" w:hAnsi="Times New Roman"/>
        </w:rPr>
      </w:pPr>
    </w:p>
    <w:p w14:paraId="60366666"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B2684F">
        <w:rPr>
          <w:rFonts w:ascii="Times New Roman" w:hAnsi="Times New Roman"/>
        </w:rPr>
        <w:t>If power balance is not achieved after step (ii), reduce all remaining fixed Demand Bids proportionately (by ratio of load MW) until balance is achieved.  Set LMP values equal to the highest offer price of all on-line</w:t>
      </w:r>
      <w:r>
        <w:rPr>
          <w:rFonts w:ascii="Times New Roman" w:hAnsi="Times New Roman"/>
        </w:rPr>
        <w:t xml:space="preserve"> Generator Assets (excluding Settlement Only Resources), dispatched Demand Response Resources</w:t>
      </w:r>
      <w:r w:rsidRPr="00B2684F">
        <w:rPr>
          <w:rFonts w:ascii="Times New Roman" w:hAnsi="Times New Roman"/>
        </w:rPr>
        <w:t xml:space="preserve">, </w:t>
      </w:r>
      <w:proofErr w:type="gramStart"/>
      <w:ins w:id="171" w:author="Author">
        <w:r w:rsidR="002D2C7E">
          <w:rPr>
            <w:rFonts w:ascii="Times New Roman" w:hAnsi="Times New Roman"/>
          </w:rPr>
          <w:t>dispatched</w:t>
        </w:r>
        <w:proofErr w:type="gramEnd"/>
        <w:r w:rsidR="002D2C7E">
          <w:rPr>
            <w:rFonts w:ascii="Times New Roman" w:hAnsi="Times New Roman"/>
          </w:rPr>
          <w:t xml:space="preserve"> Demand Response Distributed Energy Resource Aggregations, </w:t>
        </w:r>
      </w:ins>
      <w:r w:rsidRPr="00B2684F">
        <w:rPr>
          <w:rFonts w:ascii="Times New Roman" w:hAnsi="Times New Roman"/>
        </w:rPr>
        <w:t xml:space="preserve">Increment Offers or External Transaction purchases or the price from step (ii), whichever is higher. </w:t>
      </w:r>
    </w:p>
    <w:p w14:paraId="22032F19" w14:textId="77777777" w:rsidR="007F31EC" w:rsidRPr="00B2684F" w:rsidRDefault="007F31EC" w:rsidP="007F31EC">
      <w:pPr>
        <w:pStyle w:val="Normal4"/>
        <w:spacing w:after="0" w:line="360" w:lineRule="auto"/>
        <w:ind w:left="720"/>
        <w:rPr>
          <w:rFonts w:ascii="Times New Roman" w:hAnsi="Times New Roman"/>
        </w:rPr>
      </w:pPr>
    </w:p>
    <w:p w14:paraId="6F3295F7"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Excess energy conditions. If the sum of Day-Ahead cleared Demand Bids, Decrement Bids and External Transaction sales is less than the total system wide </w:t>
      </w:r>
      <w:r>
        <w:rPr>
          <w:rFonts w:ascii="Times New Roman" w:hAnsi="Times New Roman"/>
        </w:rPr>
        <w:t>supply</w:t>
      </w:r>
      <w:r w:rsidRPr="00B2684F">
        <w:rPr>
          <w:rFonts w:ascii="Times New Roman" w:hAnsi="Times New Roman"/>
        </w:rPr>
        <w:t xml:space="preserve"> (including </w:t>
      </w:r>
      <w:r>
        <w:rPr>
          <w:rFonts w:ascii="Times New Roman" w:hAnsi="Times New Roman"/>
        </w:rPr>
        <w:t>f</w:t>
      </w:r>
      <w:r w:rsidRPr="00B2684F">
        <w:rPr>
          <w:rFonts w:ascii="Times New Roman" w:hAnsi="Times New Roman"/>
        </w:rPr>
        <w:t xml:space="preserve">ixed External Transaction purchases) with all possible </w:t>
      </w:r>
      <w:r>
        <w:rPr>
          <w:rFonts w:ascii="Times New Roman" w:hAnsi="Times New Roman"/>
        </w:rPr>
        <w:t>Generator Assets</w:t>
      </w:r>
      <w:r w:rsidRPr="00B2684F">
        <w:rPr>
          <w:rFonts w:ascii="Times New Roman" w:hAnsi="Times New Roman"/>
        </w:rPr>
        <w:t xml:space="preserve"> off </w:t>
      </w:r>
      <w:r>
        <w:rPr>
          <w:rFonts w:ascii="Times New Roman" w:hAnsi="Times New Roman"/>
        </w:rPr>
        <w:t xml:space="preserve">line </w:t>
      </w:r>
      <w:r w:rsidRPr="00B2684F">
        <w:rPr>
          <w:rFonts w:ascii="Times New Roman" w:hAnsi="Times New Roman"/>
        </w:rPr>
        <w:t xml:space="preserve">and with all remaining </w:t>
      </w:r>
      <w:r>
        <w:rPr>
          <w:rFonts w:ascii="Times New Roman" w:hAnsi="Times New Roman"/>
        </w:rPr>
        <w:t>Generator Assets</w:t>
      </w:r>
      <w:r w:rsidRPr="00B2684F">
        <w:rPr>
          <w:rFonts w:ascii="Times New Roman" w:hAnsi="Times New Roman"/>
        </w:rPr>
        <w:t xml:space="preserve"> at their Economic Minimum Limit, the technical software issues a Minimum Generation Emergency warning message due to an excess of economic </w:t>
      </w:r>
      <w:r>
        <w:rPr>
          <w:rFonts w:ascii="Times New Roman" w:hAnsi="Times New Roman"/>
        </w:rPr>
        <w:t>supply</w:t>
      </w:r>
      <w:r w:rsidRPr="00B2684F">
        <w:rPr>
          <w:rFonts w:ascii="Times New Roman" w:hAnsi="Times New Roman"/>
        </w:rPr>
        <w:t xml:space="preserve"> in the Day-Ahead Energy Market. The following steps shall then be performed to achieve power balance: </w:t>
      </w:r>
    </w:p>
    <w:p w14:paraId="02B0144E" w14:textId="77777777" w:rsidR="007F31EC" w:rsidRPr="00B2684F" w:rsidRDefault="007F31EC" w:rsidP="007F31EC">
      <w:pPr>
        <w:pStyle w:val="Normal4"/>
        <w:spacing w:after="0" w:line="360" w:lineRule="auto"/>
        <w:rPr>
          <w:rFonts w:ascii="Times New Roman" w:hAnsi="Times New Roman"/>
        </w:rPr>
      </w:pPr>
    </w:p>
    <w:p w14:paraId="38079348"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(i) </w:t>
      </w:r>
      <w:r>
        <w:rPr>
          <w:rFonts w:ascii="Times New Roman" w:hAnsi="Times New Roman"/>
        </w:rPr>
        <w:tab/>
      </w:r>
      <w:r w:rsidRPr="00B2684F">
        <w:rPr>
          <w:rFonts w:ascii="Times New Roman" w:hAnsi="Times New Roman"/>
        </w:rPr>
        <w:t xml:space="preserve">All fixed External Transaction purchases are considered to be dispatchable at </w:t>
      </w:r>
      <w:r>
        <w:rPr>
          <w:rFonts w:ascii="Times New Roman" w:hAnsi="Times New Roman"/>
        </w:rPr>
        <w:t>the Energy Offer Floor</w:t>
      </w:r>
      <w:r w:rsidRPr="00B2684F">
        <w:rPr>
          <w:rFonts w:ascii="Times New Roman" w:hAnsi="Times New Roman"/>
        </w:rPr>
        <w:t xml:space="preserve"> and reduced pro-rata, as applicable, until power balance is reached; </w:t>
      </w:r>
    </w:p>
    <w:p w14:paraId="15AA0BAD" w14:textId="77777777" w:rsidR="007F31EC" w:rsidRPr="00B2684F" w:rsidRDefault="007F31EC" w:rsidP="007F31EC">
      <w:pPr>
        <w:pStyle w:val="Normal4"/>
        <w:spacing w:after="0" w:line="360" w:lineRule="auto"/>
        <w:ind w:left="720"/>
        <w:rPr>
          <w:rFonts w:ascii="Times New Roman" w:hAnsi="Times New Roman"/>
        </w:rPr>
      </w:pPr>
    </w:p>
    <w:p w14:paraId="378EA026"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If power balance is not reached in step (i), reduce all committed </w:t>
      </w:r>
      <w:r>
        <w:rPr>
          <w:rFonts w:ascii="Times New Roman" w:hAnsi="Times New Roman"/>
        </w:rPr>
        <w:t>Generator Assets</w:t>
      </w:r>
      <w:r w:rsidRPr="00B2684F">
        <w:rPr>
          <w:rFonts w:ascii="Times New Roman" w:hAnsi="Times New Roman"/>
        </w:rPr>
        <w:t xml:space="preserve"> down proportionately by ratio of Economic Minimum Limits</w:t>
      </w:r>
      <w:r>
        <w:rPr>
          <w:rFonts w:ascii="Times New Roman" w:hAnsi="Times New Roman"/>
        </w:rPr>
        <w:t>,</w:t>
      </w:r>
      <w:r w:rsidRPr="00B2684F">
        <w:rPr>
          <w:rFonts w:ascii="Times New Roman" w:hAnsi="Times New Roman"/>
        </w:rPr>
        <w:t xml:space="preserve"> but not below Emergency Minimum Limits. If power balance is achieved prior to reaching Emergency Minimum Limits, set LMP values equal to the lowest offer price of all on-line</w:t>
      </w:r>
      <w:r w:rsidRPr="00517A50">
        <w:rPr>
          <w:rFonts w:ascii="Times New Roman" w:hAnsi="Times New Roman"/>
        </w:rPr>
        <w:t xml:space="preserve"> </w:t>
      </w:r>
      <w:r>
        <w:rPr>
          <w:rFonts w:ascii="Times New Roman" w:hAnsi="Times New Roman"/>
        </w:rPr>
        <w:t>Generator Assets (excluding Settlement Only Resources)</w:t>
      </w:r>
      <w:r w:rsidRPr="00B2684F">
        <w:rPr>
          <w:rFonts w:ascii="Times New Roman" w:hAnsi="Times New Roman"/>
        </w:rPr>
        <w:t xml:space="preserve">; and </w:t>
      </w:r>
    </w:p>
    <w:p w14:paraId="75A2A366" w14:textId="77777777" w:rsidR="007F31EC" w:rsidRPr="00B2684F" w:rsidRDefault="007F31EC" w:rsidP="007F31EC">
      <w:pPr>
        <w:pStyle w:val="Normal4"/>
        <w:spacing w:after="0" w:line="360" w:lineRule="auto"/>
        <w:ind w:left="720"/>
        <w:rPr>
          <w:rFonts w:ascii="Times New Roman" w:hAnsi="Times New Roman"/>
        </w:rPr>
      </w:pPr>
    </w:p>
    <w:p w14:paraId="7B6378D6"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(iii)</w:t>
      </w:r>
      <w:r>
        <w:rPr>
          <w:rFonts w:ascii="Times New Roman" w:hAnsi="Times New Roman"/>
        </w:rPr>
        <w:tab/>
      </w:r>
      <w:r w:rsidRPr="00B2684F">
        <w:rPr>
          <w:rFonts w:ascii="Times New Roman" w:hAnsi="Times New Roman"/>
        </w:rPr>
        <w:t xml:space="preserve"> If power balance not achieved in step (ii), set LMP values to </w:t>
      </w:r>
      <w:r>
        <w:rPr>
          <w:rFonts w:ascii="Times New Roman" w:hAnsi="Times New Roman"/>
        </w:rPr>
        <w:t>Energy Offer Floor</w:t>
      </w:r>
      <w:r w:rsidRPr="00B2684F">
        <w:rPr>
          <w:rFonts w:ascii="Times New Roman" w:hAnsi="Times New Roman"/>
        </w:rPr>
        <w:t xml:space="preserve"> and reduce all </w:t>
      </w:r>
      <w:r>
        <w:rPr>
          <w:rFonts w:ascii="Times New Roman" w:hAnsi="Times New Roman"/>
        </w:rPr>
        <w:t>Generator Assets</w:t>
      </w:r>
      <w:r w:rsidRPr="00B2684F">
        <w:rPr>
          <w:rFonts w:ascii="Times New Roman" w:hAnsi="Times New Roman"/>
        </w:rPr>
        <w:t xml:space="preserve"> generation below Emergency Minimum Limits proportionately (by ratio of Emergency Minimum Limits) to achieve power balance. </w:t>
      </w:r>
    </w:p>
    <w:p w14:paraId="321FA274" w14:textId="77777777" w:rsidR="007F31EC" w:rsidRPr="00B2684F" w:rsidRDefault="007F31EC" w:rsidP="007F31EC">
      <w:pPr>
        <w:pStyle w:val="Normal4"/>
        <w:spacing w:after="0" w:line="360" w:lineRule="auto"/>
        <w:ind w:left="720"/>
        <w:rPr>
          <w:rFonts w:ascii="Times New Roman" w:hAnsi="Times New Roman"/>
        </w:rPr>
      </w:pPr>
    </w:p>
    <w:p w14:paraId="02A80799" w14:textId="77777777" w:rsidR="007F31EC" w:rsidRPr="000738EB" w:rsidRDefault="00A711AA" w:rsidP="007F31EC">
      <w:pPr>
        <w:pStyle w:val="Normal4"/>
        <w:spacing w:after="0" w:line="360" w:lineRule="auto"/>
        <w:ind w:left="2160" w:hanging="2160"/>
        <w:outlineLvl w:val="2"/>
        <w:rPr>
          <w:rFonts w:ascii="Times New Roman" w:hAnsi="Times New Roman"/>
          <w:b/>
        </w:rPr>
      </w:pPr>
      <w:bookmarkStart w:id="172" w:name="_Toc265214354"/>
      <w:r>
        <w:rPr>
          <w:rFonts w:ascii="Times New Roman" w:hAnsi="Times New Roman"/>
          <w:b/>
        </w:rPr>
        <w:lastRenderedPageBreak/>
        <w:t xml:space="preserve">III.2.7 </w:t>
      </w:r>
      <w:r>
        <w:rPr>
          <w:rFonts w:ascii="Times New Roman" w:hAnsi="Times New Roman"/>
          <w:b/>
        </w:rPr>
        <w:tab/>
      </w:r>
      <w:r w:rsidRPr="00AC1452">
        <w:rPr>
          <w:rFonts w:ascii="Times New Roman" w:hAnsi="Times New Roman"/>
          <w:b/>
        </w:rPr>
        <w:t>Reliability Regions, Load Zones, Reserve Zones, Zonal Prices and External Nodes.</w:t>
      </w:r>
      <w:bookmarkEnd w:id="172"/>
      <w:r w:rsidRPr="000738EB">
        <w:rPr>
          <w:rFonts w:ascii="Times New Roman" w:hAnsi="Times New Roman"/>
          <w:b/>
        </w:rPr>
        <w:t xml:space="preserve"> </w:t>
      </w:r>
    </w:p>
    <w:p w14:paraId="033828B1"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The ISO shall calculate Zonal Prices for each Load Zone </w:t>
      </w:r>
      <w:r>
        <w:rPr>
          <w:rFonts w:ascii="Times New Roman" w:hAnsi="Times New Roman"/>
        </w:rPr>
        <w:t xml:space="preserve">and DRR Aggregation Zone </w:t>
      </w:r>
      <w:r w:rsidRPr="00B2684F">
        <w:rPr>
          <w:rFonts w:ascii="Times New Roman" w:hAnsi="Times New Roman"/>
        </w:rPr>
        <w:t xml:space="preserve">for both the Day-Ahead </w:t>
      </w:r>
      <w:r>
        <w:rPr>
          <w:rFonts w:ascii="Times New Roman" w:hAnsi="Times New Roman"/>
        </w:rPr>
        <w:t xml:space="preserve">Energy Market </w:t>
      </w:r>
      <w:r w:rsidRPr="00B2684F">
        <w:rPr>
          <w:rFonts w:ascii="Times New Roman" w:hAnsi="Times New Roman"/>
        </w:rPr>
        <w:t>and Real-Time Energy Markets using a load-weighted average of the Locational Marginal Prices for the Nodes within that Load Zone</w:t>
      </w:r>
      <w:r w:rsidRPr="00AB5BAB">
        <w:rPr>
          <w:rFonts w:ascii="Times New Roman" w:hAnsi="Times New Roman"/>
        </w:rPr>
        <w:t xml:space="preserve"> </w:t>
      </w:r>
      <w:r>
        <w:rPr>
          <w:rFonts w:ascii="Times New Roman" w:hAnsi="Times New Roman"/>
        </w:rPr>
        <w:t>or DRR Aggregation Zone</w:t>
      </w:r>
      <w:r w:rsidRPr="00B2684F">
        <w:rPr>
          <w:rFonts w:ascii="Times New Roman" w:hAnsi="Times New Roman"/>
        </w:rPr>
        <w:t xml:space="preserve">. The load weights used in calculating the Day-Ahead Zonal Prices for the Load Zone </w:t>
      </w:r>
      <w:r>
        <w:rPr>
          <w:rFonts w:ascii="Times New Roman" w:hAnsi="Times New Roman"/>
        </w:rPr>
        <w:t xml:space="preserve">and DRR Aggregation Zone </w:t>
      </w:r>
      <w:r w:rsidRPr="00B2684F">
        <w:rPr>
          <w:rFonts w:ascii="Times New Roman" w:hAnsi="Times New Roman"/>
        </w:rPr>
        <w:t>shall be determined in accordance with applicable Market Rule</w:t>
      </w:r>
      <w:r>
        <w:rPr>
          <w:rFonts w:ascii="Times New Roman" w:hAnsi="Times New Roman"/>
        </w:rPr>
        <w:t xml:space="preserve"> 1 provisions</w:t>
      </w:r>
      <w:r w:rsidRPr="00B2684F">
        <w:rPr>
          <w:rFonts w:ascii="Times New Roman" w:hAnsi="Times New Roman"/>
        </w:rPr>
        <w:t xml:space="preserve"> and shall be based on historical load usage patterns. The load weights do not reflect Demand Bids or Decrement Bids that settle at the Node level in the Day-Ahead </w:t>
      </w:r>
      <w:r>
        <w:rPr>
          <w:rFonts w:ascii="Times New Roman" w:hAnsi="Times New Roman"/>
        </w:rPr>
        <w:t xml:space="preserve">Energy </w:t>
      </w:r>
      <w:r w:rsidRPr="00B2684F">
        <w:rPr>
          <w:rFonts w:ascii="Times New Roman" w:hAnsi="Times New Roman"/>
        </w:rPr>
        <w:t xml:space="preserve">Market. The ISO shall determine, in accordance with applicable ISO New England Manuals, the load weights used in Real-Time based on the actual Real-Time load distribution as calculated by the State Estimator, and shall exclude any Asset Related Demand from the load weights used to calculate the applicable Real-Time Zonal Prices. </w:t>
      </w:r>
    </w:p>
    <w:p w14:paraId="1C7DB2F2" w14:textId="77777777" w:rsidR="007F31EC" w:rsidRPr="00B2684F" w:rsidRDefault="007F31EC" w:rsidP="007F31EC">
      <w:pPr>
        <w:pStyle w:val="Normal4"/>
        <w:spacing w:after="0" w:line="360" w:lineRule="auto"/>
        <w:rPr>
          <w:rFonts w:ascii="Times New Roman" w:hAnsi="Times New Roman"/>
        </w:rPr>
      </w:pPr>
    </w:p>
    <w:p w14:paraId="1D46B192"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Each Load Zone shall initially be approximately coterminous with a Reliability Region. </w:t>
      </w:r>
    </w:p>
    <w:p w14:paraId="3C17010F" w14:textId="77777777" w:rsidR="007F31EC" w:rsidRPr="00B2684F" w:rsidRDefault="007F31EC" w:rsidP="007F31EC">
      <w:pPr>
        <w:pStyle w:val="Normal4"/>
        <w:spacing w:after="0" w:line="360" w:lineRule="auto"/>
        <w:rPr>
          <w:rFonts w:ascii="Times New Roman" w:hAnsi="Times New Roman"/>
        </w:rPr>
      </w:pPr>
    </w:p>
    <w:p w14:paraId="5990802D"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Reserve Zones shall be established by the ISO which represent areas within the New England Transmission System that require local 30 minute contingency response as part of normal system operations in order to satisfy local 2nd contingency response reliability criteria. </w:t>
      </w:r>
    </w:p>
    <w:p w14:paraId="1792357D" w14:textId="77777777" w:rsidR="007F31EC" w:rsidRPr="00B2684F" w:rsidRDefault="007F31EC" w:rsidP="007F31EC">
      <w:pPr>
        <w:pStyle w:val="Normal4"/>
        <w:spacing w:after="0" w:line="360" w:lineRule="auto"/>
        <w:rPr>
          <w:rFonts w:ascii="Times New Roman" w:hAnsi="Times New Roman"/>
        </w:rPr>
      </w:pPr>
    </w:p>
    <w:p w14:paraId="5F1AA88B"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t>T</w:t>
      </w:r>
      <w:r w:rsidRPr="00B2684F">
        <w:rPr>
          <w:rFonts w:ascii="Times New Roman" w:hAnsi="Times New Roman"/>
        </w:rPr>
        <w:t xml:space="preserve">he remaining area within the New England Transmission System that </w:t>
      </w:r>
      <w:r>
        <w:rPr>
          <w:rFonts w:ascii="Times New Roman" w:hAnsi="Times New Roman"/>
        </w:rPr>
        <w:t>is</w:t>
      </w:r>
      <w:r w:rsidRPr="00B2684F">
        <w:rPr>
          <w:rFonts w:ascii="Times New Roman" w:hAnsi="Times New Roman"/>
        </w:rPr>
        <w:t xml:space="preserve"> not included within the Reserve Zones established under Section III.2.7(c)</w:t>
      </w:r>
      <w:r>
        <w:rPr>
          <w:rFonts w:ascii="Times New Roman" w:hAnsi="Times New Roman"/>
        </w:rPr>
        <w:t xml:space="preserve"> is Rest of System</w:t>
      </w:r>
      <w:r w:rsidRPr="00B2684F">
        <w:rPr>
          <w:rFonts w:ascii="Times New Roman" w:hAnsi="Times New Roman"/>
        </w:rPr>
        <w:t xml:space="preserve">. </w:t>
      </w:r>
    </w:p>
    <w:p w14:paraId="1CC0B5D0" w14:textId="77777777" w:rsidR="007F31EC" w:rsidRPr="00B2684F" w:rsidRDefault="007F31EC" w:rsidP="007F31EC">
      <w:pPr>
        <w:pStyle w:val="Normal4"/>
        <w:spacing w:after="0" w:line="360" w:lineRule="auto"/>
        <w:rPr>
          <w:rFonts w:ascii="Times New Roman" w:hAnsi="Times New Roman"/>
        </w:rPr>
      </w:pPr>
    </w:p>
    <w:p w14:paraId="280BB3D2"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 xml:space="preserve">Each Reserve Zone shall be completely contained within a Load Zone or shall be defined as a subset of the Nodes contained within a Load Zone. </w:t>
      </w:r>
    </w:p>
    <w:p w14:paraId="63FE4F29" w14:textId="77777777" w:rsidR="007F31EC" w:rsidRPr="00B2684F" w:rsidRDefault="007F31EC" w:rsidP="007F31EC">
      <w:pPr>
        <w:pStyle w:val="Normal4"/>
        <w:spacing w:after="0" w:line="360" w:lineRule="auto"/>
        <w:rPr>
          <w:rFonts w:ascii="Times New Roman" w:hAnsi="Times New Roman"/>
        </w:rPr>
      </w:pPr>
    </w:p>
    <w:p w14:paraId="2E2FC9DD"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(f)</w:t>
      </w:r>
      <w:r>
        <w:rPr>
          <w:rFonts w:ascii="Times New Roman" w:hAnsi="Times New Roman"/>
        </w:rPr>
        <w:tab/>
      </w:r>
      <w:r w:rsidRPr="00B2684F">
        <w:rPr>
          <w:rFonts w:ascii="Times New Roman" w:hAnsi="Times New Roman"/>
        </w:rPr>
        <w:t xml:space="preserve"> The ISO shall calculate Forward Reserve Clearing Prices and Real-Time Reserve Clearing Prices for each Reserve Zone. </w:t>
      </w:r>
    </w:p>
    <w:p w14:paraId="7A5FE153" w14:textId="77777777" w:rsidR="007F31EC" w:rsidRPr="00B2684F" w:rsidRDefault="007F31EC" w:rsidP="007F31EC">
      <w:pPr>
        <w:pStyle w:val="Normal4"/>
        <w:spacing w:after="0" w:line="360" w:lineRule="auto"/>
        <w:rPr>
          <w:rFonts w:ascii="Times New Roman" w:hAnsi="Times New Roman"/>
        </w:rPr>
      </w:pPr>
    </w:p>
    <w:p w14:paraId="4B541647"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(g) </w:t>
      </w:r>
      <w:r>
        <w:rPr>
          <w:rFonts w:ascii="Times New Roman" w:hAnsi="Times New Roman"/>
        </w:rPr>
        <w:tab/>
      </w:r>
      <w:r w:rsidRPr="00B2684F">
        <w:rPr>
          <w:rFonts w:ascii="Times New Roman" w:hAnsi="Times New Roman"/>
        </w:rPr>
        <w:t>After consulting with the Market Participants, the ISO may reconfigure Reliability Regions, Load Zones</w:t>
      </w:r>
      <w:r>
        <w:rPr>
          <w:rFonts w:ascii="Times New Roman" w:hAnsi="Times New Roman"/>
        </w:rPr>
        <w:t>, Dispatch Zones,</w:t>
      </w:r>
      <w:r w:rsidRPr="00B2684F">
        <w:rPr>
          <w:rFonts w:ascii="Times New Roman" w:hAnsi="Times New Roman"/>
        </w:rPr>
        <w:t xml:space="preserve"> and Reserve Zones and add or subtract Reliability Regions, Load Zones</w:t>
      </w:r>
      <w:r>
        <w:rPr>
          <w:rFonts w:ascii="Times New Roman" w:hAnsi="Times New Roman"/>
        </w:rPr>
        <w:t>, Dispatch Zones,</w:t>
      </w:r>
      <w:r w:rsidRPr="00B2684F">
        <w:rPr>
          <w:rFonts w:ascii="Times New Roman" w:hAnsi="Times New Roman"/>
        </w:rPr>
        <w:t xml:space="preserve"> and Reserve Zones as necessary over time to reflect changes to the grid, patterns of usage, changes in local TMOR contingency response requirements and </w:t>
      </w:r>
      <w:proofErr w:type="spellStart"/>
      <w:r w:rsidRPr="00B2684F">
        <w:rPr>
          <w:rFonts w:ascii="Times New Roman" w:hAnsi="Times New Roman"/>
        </w:rPr>
        <w:t>intrazonal</w:t>
      </w:r>
      <w:proofErr w:type="spellEnd"/>
      <w:r w:rsidRPr="00B2684F">
        <w:rPr>
          <w:rFonts w:ascii="Times New Roman" w:hAnsi="Times New Roman"/>
        </w:rPr>
        <w:t xml:space="preserve"> Congestion. The ISO shall file any such changes with the Commission. </w:t>
      </w:r>
    </w:p>
    <w:p w14:paraId="73E775A3" w14:textId="77777777" w:rsidR="007F31EC" w:rsidRPr="00B2684F" w:rsidRDefault="007F31EC" w:rsidP="007F31EC">
      <w:pPr>
        <w:pStyle w:val="Normal4"/>
        <w:spacing w:after="0" w:line="360" w:lineRule="auto"/>
        <w:rPr>
          <w:rFonts w:ascii="Times New Roman" w:hAnsi="Times New Roman"/>
        </w:rPr>
      </w:pPr>
    </w:p>
    <w:p w14:paraId="1198D1DF"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lastRenderedPageBreak/>
        <w:t xml:space="preserve">(h) </w:t>
      </w:r>
      <w:r>
        <w:rPr>
          <w:rFonts w:ascii="Times New Roman" w:hAnsi="Times New Roman"/>
        </w:rPr>
        <w:tab/>
      </w:r>
      <w:r w:rsidRPr="00B2684F">
        <w:rPr>
          <w:rFonts w:ascii="Times New Roman" w:hAnsi="Times New Roman"/>
        </w:rPr>
        <w:t xml:space="preserve">In the event the ISO makes changes to a Reliability Region or Load Zone or adds or subtracts Reliability Regions and Load Zones, for settlement purposes and to the extent practicable, Load Assets that are physically located in one Reliability Region and electrically located within another Reliability Region shall be located within the Reliability Region to which they are electrically located. </w:t>
      </w:r>
    </w:p>
    <w:p w14:paraId="2EB821F8" w14:textId="77777777" w:rsidR="007F31EC" w:rsidRPr="00B2684F" w:rsidRDefault="007F31EC" w:rsidP="007F31EC">
      <w:pPr>
        <w:pStyle w:val="Normal4"/>
        <w:spacing w:after="0" w:line="360" w:lineRule="auto"/>
        <w:rPr>
          <w:rFonts w:ascii="Times New Roman" w:hAnsi="Times New Roman"/>
        </w:rPr>
      </w:pPr>
    </w:p>
    <w:p w14:paraId="68FBE548"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(i) </w:t>
      </w:r>
      <w:r>
        <w:rPr>
          <w:rFonts w:ascii="Times New Roman" w:hAnsi="Times New Roman"/>
        </w:rPr>
        <w:tab/>
      </w:r>
      <w:r w:rsidRPr="00B2684F">
        <w:rPr>
          <w:rFonts w:ascii="Times New Roman" w:hAnsi="Times New Roman"/>
        </w:rPr>
        <w:t xml:space="preserve">External Nodes are the nodes at which External Transactions settle. As appropriate and after consulting with Market Participants, the ISO will establish and re-configure External Nodes taking into consideration appropriate factors, which may include: tie line operational matters, FTR modeling and auction assumptions, market power issues associated with external contractual arrangements, impacts on Locational Marginal Prices, and inter-regional trading impacts. </w:t>
      </w:r>
    </w:p>
    <w:p w14:paraId="2297F238" w14:textId="77777777" w:rsidR="007F31EC" w:rsidRPr="00B2684F" w:rsidRDefault="007F31EC" w:rsidP="007F31EC">
      <w:pPr>
        <w:pStyle w:val="Normal4"/>
        <w:spacing w:after="0" w:line="360" w:lineRule="auto"/>
        <w:rPr>
          <w:rFonts w:ascii="Times New Roman" w:hAnsi="Times New Roman"/>
        </w:rPr>
      </w:pPr>
    </w:p>
    <w:p w14:paraId="3A3419DF"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(j) </w:t>
      </w:r>
      <w:r>
        <w:rPr>
          <w:rFonts w:ascii="Times New Roman" w:hAnsi="Times New Roman"/>
        </w:rPr>
        <w:tab/>
      </w:r>
      <w:r w:rsidRPr="00B2684F">
        <w:rPr>
          <w:rFonts w:ascii="Times New Roman" w:hAnsi="Times New Roman"/>
        </w:rPr>
        <w:t>On or about the 20th calendar day of each month, the ISO shall publish the Real-Time nodal load weights (expressed in MW) used to calculate the load-weighted Real-Time Zonal Prices for the preceding month. Nodal load weights will be published for all nodes used in the calculations except for those nodes identified by customers as nodes for which publication would provide individual customer usage data. Any individual customer whose usage data would be revealed by publication of load weight information associated with a specific Node must submit a written request to the ISO to omit the applicable Node from the publication requirement. The request must identify the affected Node and, to the best of the customer’s knowledge, the number of customers taking service at the affected Node and the estimated percentage of the total annual load (MWh) at the affected Node period that is attributable to the customer. The information contained in the request must be certified in writing by an officer of the customer’s company (if applicable), by an affidavit signed by a person having knowledge of the applicable facts, or by representation of counsel for the customer. The ISO will grant a customer request if it determines based on the information provided that no more than two customers are taking service at the affected Node or that the percentage of the customer’s annual load (MWh) at the affected Node</w:t>
      </w:r>
      <w:r w:rsidRPr="00631932">
        <w:rPr>
          <w:rFonts w:ascii="Times New Roman" w:hAnsi="Times New Roman"/>
        </w:rPr>
        <w:t xml:space="preserve"> is greater than 75 percent of the total load (MWh) at the affected Node.</w:t>
      </w:r>
      <w:r w:rsidRPr="00B2684F">
        <w:rPr>
          <w:rFonts w:ascii="Times New Roman" w:hAnsi="Times New Roman"/>
        </w:rPr>
        <w:t xml:space="preserve"> If a customer request is granted and that customer request is the only such customer request within a Load Zone, then the ISO shall randomly select one other Node and not disclose hourly load information for the randomly selected Node unless and until another customer request within the Load Zone is granted. A request to suspend publication for a month must be received by the ISO on or before the 10th calendar day of the following month in order to be effective for that month. Upon receipt of a request, the ISO will suspend publication of the load weight data for the specified Node. The ISO may, from time to time, require customer confirmation that continued omission from publication of load weight data for a particular Node is required in order to </w:t>
      </w:r>
      <w:r w:rsidRPr="00B2684F">
        <w:rPr>
          <w:rFonts w:ascii="Times New Roman" w:hAnsi="Times New Roman"/>
        </w:rPr>
        <w:lastRenderedPageBreak/>
        <w:t xml:space="preserve">avoid disclosure of individual customer usage data. If customer confirmation is not received within a reasonable period not to exceed 30 days, the ISO may publish load weight data for the applicable Node. </w:t>
      </w:r>
    </w:p>
    <w:p w14:paraId="7BD15D72" w14:textId="77777777" w:rsidR="007F31EC" w:rsidRPr="00B2684F" w:rsidRDefault="007F31EC" w:rsidP="007F31EC">
      <w:pPr>
        <w:pStyle w:val="Normal4"/>
        <w:spacing w:after="0" w:line="360" w:lineRule="auto"/>
        <w:rPr>
          <w:rFonts w:ascii="Times New Roman" w:hAnsi="Times New Roman"/>
        </w:rPr>
      </w:pPr>
    </w:p>
    <w:p w14:paraId="29FACBA9" w14:textId="77777777" w:rsidR="007F31EC" w:rsidRPr="00E17E8C" w:rsidRDefault="00A711AA" w:rsidP="007F31EC">
      <w:pPr>
        <w:pStyle w:val="Normal4"/>
        <w:spacing w:after="0" w:line="360" w:lineRule="auto"/>
        <w:outlineLvl w:val="2"/>
        <w:rPr>
          <w:rFonts w:ascii="Times New Roman" w:hAnsi="Times New Roman"/>
          <w:b/>
        </w:rPr>
      </w:pPr>
      <w:bookmarkStart w:id="173" w:name="_Toc265214355"/>
      <w:r w:rsidRPr="00E17E8C">
        <w:rPr>
          <w:rFonts w:ascii="Times New Roman" w:hAnsi="Times New Roman"/>
          <w:b/>
        </w:rPr>
        <w:t>III.2.7A</w:t>
      </w:r>
      <w:r>
        <w:rPr>
          <w:rFonts w:ascii="Times New Roman" w:hAnsi="Times New Roman"/>
          <w:b/>
        </w:rPr>
        <w:tab/>
      </w:r>
      <w:r>
        <w:rPr>
          <w:rFonts w:ascii="Times New Roman" w:hAnsi="Times New Roman"/>
          <w:b/>
        </w:rPr>
        <w:tab/>
      </w:r>
      <w:r w:rsidRPr="00E17E8C">
        <w:rPr>
          <w:rFonts w:ascii="Times New Roman" w:hAnsi="Times New Roman"/>
          <w:b/>
        </w:rPr>
        <w:t>Calculation of Real-Time Reserve Clearing Prices.</w:t>
      </w:r>
      <w:bookmarkEnd w:id="173"/>
      <w:r w:rsidRPr="00E17E8C">
        <w:rPr>
          <w:rFonts w:ascii="Times New Roman" w:hAnsi="Times New Roman"/>
          <w:b/>
        </w:rPr>
        <w:t xml:space="preserve"> </w:t>
      </w:r>
    </w:p>
    <w:p w14:paraId="1563E5F1"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The ISO shall </w:t>
      </w:r>
      <w:r>
        <w:rPr>
          <w:rFonts w:ascii="Times New Roman" w:hAnsi="Times New Roman"/>
        </w:rPr>
        <w:t xml:space="preserve">obtain </w:t>
      </w:r>
      <w:r w:rsidRPr="00B2684F">
        <w:rPr>
          <w:rFonts w:ascii="Times New Roman" w:hAnsi="Times New Roman"/>
        </w:rPr>
        <w:t>Operating Reserve in Real-Time to serve Operating Reserve requirement</w:t>
      </w:r>
      <w:r>
        <w:rPr>
          <w:rFonts w:ascii="Times New Roman" w:hAnsi="Times New Roman"/>
        </w:rPr>
        <w:t>s</w:t>
      </w:r>
      <w:r w:rsidRPr="00B2684F">
        <w:rPr>
          <w:rFonts w:ascii="Times New Roman" w:hAnsi="Times New Roman"/>
        </w:rPr>
        <w:t xml:space="preserve"> for </w:t>
      </w:r>
      <w:r>
        <w:rPr>
          <w:rFonts w:ascii="Times New Roman" w:hAnsi="Times New Roman"/>
        </w:rPr>
        <w:t xml:space="preserve">the system and </w:t>
      </w:r>
      <w:r w:rsidRPr="00B2684F">
        <w:rPr>
          <w:rFonts w:ascii="Times New Roman" w:hAnsi="Times New Roman"/>
        </w:rPr>
        <w:t xml:space="preserve">each Reserve Zone on a jointly optimized basis with the calculation of </w:t>
      </w:r>
      <w:r>
        <w:rPr>
          <w:rFonts w:ascii="Times New Roman" w:hAnsi="Times New Roman"/>
        </w:rPr>
        <w:t xml:space="preserve">nodal </w:t>
      </w:r>
      <w:r w:rsidRPr="00B2684F">
        <w:rPr>
          <w:rFonts w:ascii="Times New Roman" w:hAnsi="Times New Roman"/>
        </w:rPr>
        <w:t xml:space="preserve">Real-Time Prices specified under Section III.2.5, based on the system conditions described by the power flow solution produced by the State Estimator program </w:t>
      </w:r>
      <w:r>
        <w:rPr>
          <w:rFonts w:ascii="Times New Roman" w:hAnsi="Times New Roman"/>
        </w:rPr>
        <w:t>for the pricing interval</w:t>
      </w:r>
      <w:r w:rsidRPr="00B2684F">
        <w:rPr>
          <w:rFonts w:ascii="Times New Roman" w:hAnsi="Times New Roman"/>
        </w:rPr>
        <w:t>. This calculation shall be made by applying an optimization method to</w:t>
      </w:r>
      <w:r>
        <w:rPr>
          <w:rFonts w:ascii="Times New Roman" w:hAnsi="Times New Roman"/>
        </w:rPr>
        <w:t xml:space="preserve"> maximize social surplus</w:t>
      </w:r>
      <w:r w:rsidRPr="00B2684F">
        <w:rPr>
          <w:rFonts w:ascii="Times New Roman" w:hAnsi="Times New Roman"/>
        </w:rPr>
        <w:t xml:space="preserve">, given actual system conditions, a set of energy offers and bids, and any binding transmission constraints, including binding transmission interface constraints associated with meeting Operating Reserve requirements, and binding Operating Reserve constraints that may exist. In performing this calculation, the ISO shall calculate, on a jointly optimized basis with serving an increment of load at each Node and External Node, the cost of serving an increment of Operating Reserve requirement for the system and each Reserve Zone from all available </w:t>
      </w:r>
      <w:r>
        <w:rPr>
          <w:rFonts w:ascii="Times New Roman" w:hAnsi="Times New Roman"/>
        </w:rPr>
        <w:t xml:space="preserve">Generator Assets (excluding Settlement Only </w:t>
      </w:r>
      <w:r w:rsidRPr="00B2684F">
        <w:rPr>
          <w:rFonts w:ascii="Times New Roman" w:hAnsi="Times New Roman"/>
        </w:rPr>
        <w:t>Resources</w:t>
      </w:r>
      <w:r>
        <w:rPr>
          <w:rFonts w:ascii="Times New Roman" w:hAnsi="Times New Roman"/>
        </w:rPr>
        <w:t>), Demand Response Resources</w:t>
      </w:r>
      <w:ins w:id="174" w:author="Author">
        <w:r w:rsidR="002D2C7E">
          <w:rPr>
            <w:rFonts w:ascii="Times New Roman" w:hAnsi="Times New Roman"/>
          </w:rPr>
          <w:t>, Demand Response Distributed Energy Resource Aggregation</w:t>
        </w:r>
        <w:r w:rsidR="00FD4F45">
          <w:rPr>
            <w:rFonts w:ascii="Times New Roman" w:hAnsi="Times New Roman"/>
          </w:rPr>
          <w:t>s</w:t>
        </w:r>
      </w:ins>
      <w:r w:rsidRPr="00B2684F">
        <w:rPr>
          <w:rFonts w:ascii="Times New Roman" w:hAnsi="Times New Roman"/>
        </w:rPr>
        <w:t xml:space="preserve"> and Dispatchable Asset Related Demands with an eligible energy offer or bid. Real-Time Reserve Clearing Prices will be equal to zero unless system re-dispatch is required in order to </w:t>
      </w:r>
      <w:r>
        <w:rPr>
          <w:rFonts w:ascii="Times New Roman" w:hAnsi="Times New Roman"/>
        </w:rPr>
        <w:t>meet the system and zonal Operating Reserve requirements</w:t>
      </w:r>
      <w:r w:rsidRPr="00B2684F">
        <w:rPr>
          <w:rFonts w:ascii="Times New Roman" w:hAnsi="Times New Roman"/>
        </w:rPr>
        <w:t xml:space="preserve"> or there is a deficiency in available Operating Reserve, in which case Real-Time Reserve Clearing Prices shall be set </w:t>
      </w:r>
      <w:r>
        <w:rPr>
          <w:rFonts w:ascii="Times New Roman" w:hAnsi="Times New Roman"/>
        </w:rPr>
        <w:t>as described in Section III.2.7A(b) and</w:t>
      </w:r>
      <w:r w:rsidRPr="00B2684F">
        <w:rPr>
          <w:rFonts w:ascii="Times New Roman" w:hAnsi="Times New Roman"/>
        </w:rPr>
        <w:t xml:space="preserve"> Section III.2.7A(c). </w:t>
      </w:r>
    </w:p>
    <w:p w14:paraId="34791655" w14:textId="77777777" w:rsidR="007F31EC" w:rsidRPr="00B2684F" w:rsidRDefault="007F31EC" w:rsidP="007F31EC">
      <w:pPr>
        <w:pStyle w:val="Normal4"/>
        <w:spacing w:after="0" w:line="360" w:lineRule="auto"/>
        <w:rPr>
          <w:rFonts w:ascii="Times New Roman" w:hAnsi="Times New Roman"/>
        </w:rPr>
      </w:pPr>
    </w:p>
    <w:p w14:paraId="245A952B"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If system re-dispatch is required to maintain sufficient levels of Operating Reserve, the applicable Real-Time Reserve Clearing Price is equal to the highest unit-specific Real-Time Reserve Opportunity Cost associated with all</w:t>
      </w:r>
      <w:r>
        <w:rPr>
          <w:rFonts w:ascii="Times New Roman" w:hAnsi="Times New Roman"/>
        </w:rPr>
        <w:t xml:space="preserve"> Generator Assets, Demand Response Resources</w:t>
      </w:r>
      <w:ins w:id="175" w:author="Author">
        <w:r w:rsidR="00831266">
          <w:rPr>
            <w:rFonts w:ascii="Times New Roman" w:hAnsi="Times New Roman"/>
          </w:rPr>
          <w:t>, Demand Response Distributed Energy Resource Aggregation</w:t>
        </w:r>
        <w:r w:rsidR="00FD4F45">
          <w:rPr>
            <w:rFonts w:ascii="Times New Roman" w:hAnsi="Times New Roman"/>
          </w:rPr>
          <w:t>s</w:t>
        </w:r>
      </w:ins>
      <w:r>
        <w:rPr>
          <w:rFonts w:ascii="Times New Roman" w:hAnsi="Times New Roman"/>
        </w:rPr>
        <w:t xml:space="preserve"> and Dispatchable Asset Related Demands</w:t>
      </w:r>
      <w:r w:rsidRPr="00B2684F">
        <w:rPr>
          <w:rFonts w:ascii="Times New Roman" w:hAnsi="Times New Roman"/>
        </w:rPr>
        <w:t xml:space="preserve"> that were re-dispatched to meet the applicable Operating Reserve requirement. The Real-Time Reserve Opportunity Cost of a Resource shall be equal to the difference between (i) the Real-Time Energy LMP at the </w:t>
      </w:r>
      <w:r>
        <w:rPr>
          <w:rFonts w:ascii="Times New Roman" w:hAnsi="Times New Roman"/>
        </w:rPr>
        <w:t>Location</w:t>
      </w:r>
      <w:r w:rsidRPr="00B2684F">
        <w:rPr>
          <w:rFonts w:ascii="Times New Roman" w:hAnsi="Times New Roman"/>
        </w:rPr>
        <w:t xml:space="preserve"> for the </w:t>
      </w:r>
      <w:r>
        <w:rPr>
          <w:rFonts w:ascii="Times New Roman" w:hAnsi="Times New Roman"/>
        </w:rPr>
        <w:t>Resource</w:t>
      </w:r>
      <w:r w:rsidRPr="00B2684F">
        <w:rPr>
          <w:rFonts w:ascii="Times New Roman" w:hAnsi="Times New Roman"/>
        </w:rPr>
        <w:t xml:space="preserve"> and (ii) the offer price associated with the </w:t>
      </w:r>
      <w:r>
        <w:rPr>
          <w:rFonts w:ascii="Times New Roman" w:hAnsi="Times New Roman"/>
        </w:rPr>
        <w:t>re-dispatch of the</w:t>
      </w:r>
      <w:r w:rsidRPr="00B2684F">
        <w:rPr>
          <w:rFonts w:ascii="Times New Roman" w:hAnsi="Times New Roman"/>
        </w:rPr>
        <w:t xml:space="preserve"> Resource necessary to create the additional Operating Reserve. </w:t>
      </w:r>
    </w:p>
    <w:p w14:paraId="421967BD" w14:textId="77777777" w:rsidR="007F31EC" w:rsidRPr="00B2684F" w:rsidRDefault="007F31EC" w:rsidP="007F31EC">
      <w:pPr>
        <w:pStyle w:val="Normal4"/>
        <w:spacing w:after="0" w:line="360" w:lineRule="auto"/>
        <w:rPr>
          <w:rFonts w:ascii="Times New Roman" w:hAnsi="Times New Roman"/>
        </w:rPr>
      </w:pPr>
    </w:p>
    <w:p w14:paraId="63ADA4AF" w14:textId="77777777" w:rsidR="007F31EC" w:rsidRDefault="00A711AA" w:rsidP="007F31EC">
      <w:pPr>
        <w:pStyle w:val="Normal40"/>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If there is insufficient Operating Reserve available to meet the Operating Reserve requirements for the system and/or any Reserve Zone or sufficient Operating Reserve is not available at a redispatch cost equal to or less than that specified by the Reserve Constraint Penalty Factors, the applicable Real-Time Reserve Clearing Prices shall be set based upon </w:t>
      </w:r>
      <w:r>
        <w:rPr>
          <w:rFonts w:ascii="Times New Roman" w:hAnsi="Times New Roman"/>
        </w:rPr>
        <w:t xml:space="preserve">the following </w:t>
      </w:r>
      <w:r w:rsidRPr="00B2684F">
        <w:rPr>
          <w:rFonts w:ascii="Times New Roman" w:hAnsi="Times New Roman"/>
        </w:rPr>
        <w:t>Reserve Constraint Penalty Factors:</w:t>
      </w:r>
      <w:r w:rsidRPr="007B2A51">
        <w:rPr>
          <w:rFonts w:ascii="Times New Roman" w:hAnsi="Times New Roman"/>
        </w:rPr>
        <w:t xml:space="preserve"> </w:t>
      </w:r>
    </w:p>
    <w:p w14:paraId="1793C46A" w14:textId="77777777" w:rsidR="007F31EC" w:rsidRPr="00AD7DF3" w:rsidRDefault="007F31EC" w:rsidP="007F31EC">
      <w:pPr>
        <w:rPr>
          <w:rFonts w:ascii="Times New Roman" w:hAnsi="Times New Roman"/>
        </w:rPr>
      </w:pPr>
    </w:p>
    <w:tbl>
      <w:tblPr>
        <w:tblStyle w:val="TableGrid"/>
        <w:tblW w:w="0" w:type="auto"/>
        <w:tblLook w:val="04A0" w:firstRow="1" w:lastRow="0" w:firstColumn="1" w:lastColumn="0" w:noHBand="0" w:noVBand="1"/>
      </w:tblPr>
      <w:tblGrid>
        <w:gridCol w:w="7026"/>
        <w:gridCol w:w="2324"/>
      </w:tblGrid>
      <w:tr w:rsidR="006E1ECF" w14:paraId="17958F25" w14:textId="77777777" w:rsidTr="007F31EC">
        <w:tc>
          <w:tcPr>
            <w:tcW w:w="7218" w:type="dxa"/>
            <w:vAlign w:val="center"/>
          </w:tcPr>
          <w:p w14:paraId="1AE2CD22" w14:textId="77777777" w:rsidR="007F31EC" w:rsidRPr="0021619D" w:rsidRDefault="00A711AA" w:rsidP="007F31EC">
            <w:pPr>
              <w:spacing w:before="120" w:after="120"/>
              <w:jc w:val="center"/>
              <w:rPr>
                <w:rFonts w:ascii="Times New Roman" w:hAnsi="Times New Roman"/>
                <w:b/>
                <w:sz w:val="22"/>
                <w:szCs w:val="22"/>
              </w:rPr>
            </w:pPr>
            <w:r w:rsidRPr="0021619D">
              <w:rPr>
                <w:rFonts w:ascii="Times New Roman" w:hAnsi="Times New Roman"/>
                <w:b/>
                <w:sz w:val="22"/>
                <w:szCs w:val="22"/>
              </w:rPr>
              <w:t>Real-Time Requirement</w:t>
            </w:r>
          </w:p>
        </w:tc>
        <w:tc>
          <w:tcPr>
            <w:tcW w:w="2358" w:type="dxa"/>
            <w:vAlign w:val="center"/>
          </w:tcPr>
          <w:p w14:paraId="09E454CA" w14:textId="77777777" w:rsidR="007F31EC" w:rsidRPr="0021619D" w:rsidRDefault="00A711AA" w:rsidP="007F31EC">
            <w:pPr>
              <w:spacing w:before="120" w:after="120"/>
              <w:jc w:val="center"/>
              <w:rPr>
                <w:rFonts w:ascii="Times New Roman" w:hAnsi="Times New Roman"/>
                <w:b/>
                <w:sz w:val="22"/>
                <w:szCs w:val="22"/>
              </w:rPr>
            </w:pPr>
            <w:r w:rsidRPr="0021619D">
              <w:rPr>
                <w:rFonts w:ascii="Times New Roman" w:hAnsi="Times New Roman"/>
                <w:b/>
                <w:sz w:val="22"/>
                <w:szCs w:val="22"/>
              </w:rPr>
              <w:t>Reserve Constraint Penalty Factor</w:t>
            </w:r>
          </w:p>
        </w:tc>
      </w:tr>
      <w:tr w:rsidR="006E1ECF" w14:paraId="73B4FD5F" w14:textId="77777777" w:rsidTr="007F31EC">
        <w:tc>
          <w:tcPr>
            <w:tcW w:w="7218" w:type="dxa"/>
            <w:vAlign w:val="center"/>
          </w:tcPr>
          <w:p w14:paraId="5FA13609" w14:textId="77777777" w:rsidR="007F31EC" w:rsidRPr="0021619D" w:rsidRDefault="00A711AA" w:rsidP="007F31EC">
            <w:pPr>
              <w:spacing w:before="120" w:after="120"/>
              <w:rPr>
                <w:rFonts w:ascii="Times New Roman" w:hAnsi="Times New Roman"/>
                <w:sz w:val="22"/>
                <w:szCs w:val="22"/>
              </w:rPr>
            </w:pPr>
            <w:r w:rsidRPr="0021619D">
              <w:rPr>
                <w:rFonts w:ascii="Times New Roman" w:hAnsi="Times New Roman"/>
                <w:sz w:val="22"/>
                <w:szCs w:val="22"/>
              </w:rPr>
              <w:t>Zonal Reserve Requirement (combined amount of TMSR, TMNSR, and TMOR required for a Reserve Zone)</w:t>
            </w:r>
          </w:p>
        </w:tc>
        <w:tc>
          <w:tcPr>
            <w:tcW w:w="2358" w:type="dxa"/>
            <w:vAlign w:val="center"/>
          </w:tcPr>
          <w:p w14:paraId="46A2EEEE" w14:textId="77777777" w:rsidR="007F31EC" w:rsidRPr="0021619D" w:rsidRDefault="00A711AA" w:rsidP="007F31EC">
            <w:pPr>
              <w:spacing w:before="120" w:after="120"/>
              <w:jc w:val="center"/>
              <w:rPr>
                <w:rFonts w:ascii="Times New Roman" w:hAnsi="Times New Roman"/>
                <w:sz w:val="22"/>
                <w:szCs w:val="22"/>
              </w:rPr>
            </w:pPr>
            <w:r w:rsidRPr="0021619D">
              <w:rPr>
                <w:rFonts w:ascii="Times New Roman" w:hAnsi="Times New Roman"/>
                <w:sz w:val="22"/>
                <w:szCs w:val="22"/>
              </w:rPr>
              <w:t>$250/MWh</w:t>
            </w:r>
          </w:p>
        </w:tc>
      </w:tr>
      <w:tr w:rsidR="006E1ECF" w14:paraId="6CF4FF49" w14:textId="77777777" w:rsidTr="007F31EC">
        <w:tc>
          <w:tcPr>
            <w:tcW w:w="7218" w:type="dxa"/>
            <w:vAlign w:val="center"/>
          </w:tcPr>
          <w:p w14:paraId="01690859" w14:textId="77777777" w:rsidR="007F31EC" w:rsidRPr="0021619D" w:rsidRDefault="00A711AA" w:rsidP="007F31EC">
            <w:pPr>
              <w:spacing w:before="120" w:after="120"/>
              <w:rPr>
                <w:rFonts w:ascii="Times New Roman" w:hAnsi="Times New Roman"/>
                <w:sz w:val="22"/>
                <w:szCs w:val="22"/>
              </w:rPr>
            </w:pPr>
            <w:r w:rsidRPr="0021619D">
              <w:rPr>
                <w:rFonts w:ascii="Times New Roman" w:hAnsi="Times New Roman"/>
                <w:sz w:val="22"/>
                <w:szCs w:val="22"/>
              </w:rPr>
              <w:t>Minimum Total Reserve Requirement (does not include Replacement Reserve) (combined amount of TMSR, TMNSR, and TMOR required system-wide)</w:t>
            </w:r>
          </w:p>
        </w:tc>
        <w:tc>
          <w:tcPr>
            <w:tcW w:w="2358" w:type="dxa"/>
            <w:vAlign w:val="center"/>
          </w:tcPr>
          <w:p w14:paraId="3571E1ED" w14:textId="77777777" w:rsidR="007F31EC" w:rsidRPr="0021619D" w:rsidRDefault="00A711AA" w:rsidP="007F31EC">
            <w:pPr>
              <w:spacing w:before="120" w:after="120"/>
              <w:jc w:val="center"/>
              <w:rPr>
                <w:rFonts w:ascii="Times New Roman" w:hAnsi="Times New Roman"/>
                <w:sz w:val="22"/>
                <w:szCs w:val="22"/>
              </w:rPr>
            </w:pPr>
            <w:r w:rsidRPr="0021619D">
              <w:rPr>
                <w:rFonts w:ascii="Times New Roman" w:hAnsi="Times New Roman"/>
                <w:sz w:val="22"/>
                <w:szCs w:val="22"/>
              </w:rPr>
              <w:t>$1000/MWh</w:t>
            </w:r>
          </w:p>
        </w:tc>
      </w:tr>
      <w:tr w:rsidR="006E1ECF" w14:paraId="0EEDB07C" w14:textId="77777777" w:rsidTr="007F31EC">
        <w:tc>
          <w:tcPr>
            <w:tcW w:w="7218" w:type="dxa"/>
            <w:vAlign w:val="center"/>
          </w:tcPr>
          <w:p w14:paraId="0DF2960C" w14:textId="77777777" w:rsidR="007F31EC" w:rsidRPr="0021619D" w:rsidRDefault="00A711AA" w:rsidP="007F31EC">
            <w:pPr>
              <w:spacing w:before="120" w:after="120"/>
              <w:rPr>
                <w:rFonts w:ascii="Times New Roman" w:hAnsi="Times New Roman"/>
                <w:sz w:val="22"/>
                <w:szCs w:val="22"/>
              </w:rPr>
            </w:pPr>
            <w:r w:rsidRPr="0021619D">
              <w:rPr>
                <w:rFonts w:ascii="Times New Roman" w:hAnsi="Times New Roman"/>
                <w:sz w:val="22"/>
                <w:szCs w:val="22"/>
              </w:rPr>
              <w:t>Total Reserve Requirement (includes Replacement Reserve) (combined amount of TMSR, TMNSR, and TMOR required system-wide)</w:t>
            </w:r>
          </w:p>
        </w:tc>
        <w:tc>
          <w:tcPr>
            <w:tcW w:w="2358" w:type="dxa"/>
            <w:vAlign w:val="center"/>
          </w:tcPr>
          <w:p w14:paraId="2E730E05" w14:textId="77777777" w:rsidR="007F31EC" w:rsidRPr="0021619D" w:rsidRDefault="00A711AA" w:rsidP="007F31EC">
            <w:pPr>
              <w:spacing w:before="120" w:after="120"/>
              <w:jc w:val="center"/>
              <w:rPr>
                <w:rFonts w:ascii="Times New Roman" w:hAnsi="Times New Roman"/>
                <w:sz w:val="22"/>
                <w:szCs w:val="22"/>
              </w:rPr>
            </w:pPr>
            <w:r w:rsidRPr="0021619D">
              <w:rPr>
                <w:rFonts w:ascii="Times New Roman" w:hAnsi="Times New Roman"/>
                <w:sz w:val="22"/>
                <w:szCs w:val="22"/>
              </w:rPr>
              <w:t>$250/MWh</w:t>
            </w:r>
          </w:p>
        </w:tc>
      </w:tr>
      <w:tr w:rsidR="006E1ECF" w14:paraId="1DCC5C1D" w14:textId="77777777" w:rsidTr="007F31EC">
        <w:tc>
          <w:tcPr>
            <w:tcW w:w="7218" w:type="dxa"/>
            <w:vAlign w:val="center"/>
          </w:tcPr>
          <w:p w14:paraId="4F983048" w14:textId="77777777" w:rsidR="007F31EC" w:rsidRPr="0021619D" w:rsidRDefault="00A711AA" w:rsidP="007F31EC">
            <w:pPr>
              <w:tabs>
                <w:tab w:val="left" w:pos="3535"/>
              </w:tabs>
              <w:spacing w:before="120" w:after="120"/>
              <w:rPr>
                <w:rFonts w:ascii="Times New Roman" w:hAnsi="Times New Roman"/>
                <w:sz w:val="22"/>
                <w:szCs w:val="22"/>
              </w:rPr>
            </w:pPr>
            <w:r w:rsidRPr="0021619D">
              <w:rPr>
                <w:rFonts w:ascii="Times New Roman" w:hAnsi="Times New Roman"/>
                <w:sz w:val="22"/>
                <w:szCs w:val="22"/>
              </w:rPr>
              <w:t>Ten-Minute Reserve Requirement (combined amount of TMSR and TMNSR required system-wide)</w:t>
            </w:r>
          </w:p>
        </w:tc>
        <w:tc>
          <w:tcPr>
            <w:tcW w:w="2358" w:type="dxa"/>
            <w:vAlign w:val="center"/>
          </w:tcPr>
          <w:p w14:paraId="1C810C94" w14:textId="77777777" w:rsidR="007F31EC" w:rsidRPr="0021619D" w:rsidRDefault="00A711AA" w:rsidP="007F31EC">
            <w:pPr>
              <w:spacing w:before="120" w:after="120"/>
              <w:jc w:val="center"/>
              <w:rPr>
                <w:rFonts w:ascii="Times New Roman" w:hAnsi="Times New Roman"/>
                <w:sz w:val="22"/>
                <w:szCs w:val="22"/>
              </w:rPr>
            </w:pPr>
            <w:r w:rsidRPr="0021619D">
              <w:rPr>
                <w:rFonts w:ascii="Times New Roman" w:hAnsi="Times New Roman"/>
                <w:sz w:val="22"/>
                <w:szCs w:val="22"/>
              </w:rPr>
              <w:t>$1500/MWh</w:t>
            </w:r>
          </w:p>
        </w:tc>
      </w:tr>
      <w:tr w:rsidR="006E1ECF" w14:paraId="2BEDF15A" w14:textId="77777777" w:rsidTr="007F31EC">
        <w:tc>
          <w:tcPr>
            <w:tcW w:w="7218" w:type="dxa"/>
            <w:vAlign w:val="center"/>
          </w:tcPr>
          <w:p w14:paraId="43F68FEA" w14:textId="77777777" w:rsidR="007F31EC" w:rsidRPr="0021619D" w:rsidRDefault="00A711AA" w:rsidP="007F31EC">
            <w:pPr>
              <w:spacing w:before="120" w:after="120"/>
              <w:rPr>
                <w:rFonts w:ascii="Times New Roman" w:hAnsi="Times New Roman"/>
                <w:sz w:val="22"/>
                <w:szCs w:val="22"/>
              </w:rPr>
            </w:pPr>
            <w:r w:rsidRPr="0021619D">
              <w:rPr>
                <w:rFonts w:ascii="Times New Roman" w:hAnsi="Times New Roman"/>
                <w:sz w:val="22"/>
                <w:szCs w:val="22"/>
              </w:rPr>
              <w:t>Ten-Minute Spinning Reserve Requirement (amount of TMSR required system-wide)</w:t>
            </w:r>
          </w:p>
        </w:tc>
        <w:tc>
          <w:tcPr>
            <w:tcW w:w="2358" w:type="dxa"/>
            <w:vAlign w:val="center"/>
          </w:tcPr>
          <w:p w14:paraId="64FBD381" w14:textId="77777777" w:rsidR="007F31EC" w:rsidRPr="0021619D" w:rsidRDefault="00A711AA" w:rsidP="007F31EC">
            <w:pPr>
              <w:spacing w:before="120" w:after="120"/>
              <w:jc w:val="center"/>
              <w:rPr>
                <w:rFonts w:ascii="Times New Roman" w:hAnsi="Times New Roman"/>
                <w:sz w:val="22"/>
                <w:szCs w:val="22"/>
              </w:rPr>
            </w:pPr>
            <w:r w:rsidRPr="0021619D">
              <w:rPr>
                <w:rFonts w:ascii="Times New Roman" w:hAnsi="Times New Roman"/>
                <w:sz w:val="22"/>
                <w:szCs w:val="22"/>
              </w:rPr>
              <w:t>$50/MWh</w:t>
            </w:r>
          </w:p>
        </w:tc>
      </w:tr>
    </w:tbl>
    <w:p w14:paraId="6250DC57"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 </w:t>
      </w:r>
    </w:p>
    <w:p w14:paraId="5321DCDB"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The R</w:t>
      </w:r>
      <w:r>
        <w:rPr>
          <w:rFonts w:ascii="Times New Roman" w:hAnsi="Times New Roman"/>
        </w:rPr>
        <w:t xml:space="preserve">eserve </w:t>
      </w:r>
      <w:r w:rsidRPr="00B2684F">
        <w:rPr>
          <w:rFonts w:ascii="Times New Roman" w:hAnsi="Times New Roman"/>
        </w:rPr>
        <w:t>C</w:t>
      </w:r>
      <w:r>
        <w:rPr>
          <w:rFonts w:ascii="Times New Roman" w:hAnsi="Times New Roman"/>
        </w:rPr>
        <w:t xml:space="preserve">onstraint </w:t>
      </w:r>
      <w:r w:rsidRPr="00B2684F">
        <w:rPr>
          <w:rFonts w:ascii="Times New Roman" w:hAnsi="Times New Roman"/>
        </w:rPr>
        <w:t>P</w:t>
      </w:r>
      <w:r>
        <w:rPr>
          <w:rFonts w:ascii="Times New Roman" w:hAnsi="Times New Roman"/>
        </w:rPr>
        <w:t xml:space="preserve">enalty </w:t>
      </w:r>
      <w:r w:rsidRPr="00B2684F">
        <w:rPr>
          <w:rFonts w:ascii="Times New Roman" w:hAnsi="Times New Roman"/>
        </w:rPr>
        <w:t>F</w:t>
      </w:r>
      <w:r>
        <w:rPr>
          <w:rFonts w:ascii="Times New Roman" w:hAnsi="Times New Roman"/>
        </w:rPr>
        <w:t>actor</w:t>
      </w:r>
      <w:r w:rsidRPr="00B2684F">
        <w:rPr>
          <w:rFonts w:ascii="Times New Roman" w:hAnsi="Times New Roman"/>
        </w:rPr>
        <w:t xml:space="preserve">s shall be applied in a manner that is consistent with the price cascading described in Section </w:t>
      </w:r>
      <w:proofErr w:type="gramStart"/>
      <w:r w:rsidRPr="00B2684F">
        <w:rPr>
          <w:rFonts w:ascii="Times New Roman" w:hAnsi="Times New Roman"/>
        </w:rPr>
        <w:t>III.2.7A(</w:t>
      </w:r>
      <w:proofErr w:type="gramEnd"/>
      <w:r w:rsidRPr="00B2684F">
        <w:rPr>
          <w:rFonts w:ascii="Times New Roman" w:hAnsi="Times New Roman"/>
        </w:rPr>
        <w:t xml:space="preserve">d). </w:t>
      </w:r>
    </w:p>
    <w:p w14:paraId="5522A2F0" w14:textId="77777777" w:rsidR="007F31EC" w:rsidRPr="00B2684F" w:rsidRDefault="007F31EC" w:rsidP="007F31EC">
      <w:pPr>
        <w:pStyle w:val="Normal4"/>
        <w:spacing w:after="0" w:line="360" w:lineRule="auto"/>
        <w:ind w:left="720"/>
        <w:rPr>
          <w:rFonts w:ascii="Times New Roman" w:hAnsi="Times New Roman"/>
        </w:rPr>
      </w:pPr>
    </w:p>
    <w:p w14:paraId="2CD1A1D0"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Real-Time Reserve designations and Real-Time Reserve Clearing Prices shall be calculated in such a manner to ensure that excess Real-Time Operating Reserve capability will cascade down for use in meeting any remaining Real-Time Operating Reserve </w:t>
      </w:r>
      <w:r>
        <w:rPr>
          <w:rFonts w:ascii="Times New Roman" w:hAnsi="Times New Roman"/>
        </w:rPr>
        <w:t>r</w:t>
      </w:r>
      <w:r w:rsidRPr="00B2684F">
        <w:rPr>
          <w:rFonts w:ascii="Times New Roman" w:hAnsi="Times New Roman"/>
        </w:rPr>
        <w:t xml:space="preserve">equirements from TMSR to TMNSR to TMOR and that the pricing of Real-Time Operating Reserve shall cascade up from TMOR to TMNSR to TMSR. </w:t>
      </w:r>
    </w:p>
    <w:p w14:paraId="01396D20" w14:textId="77777777" w:rsidR="007F31EC" w:rsidRPr="00B2684F" w:rsidRDefault="007F31EC" w:rsidP="007F31EC">
      <w:pPr>
        <w:pStyle w:val="Normal4"/>
        <w:spacing w:after="0" w:line="360" w:lineRule="auto"/>
        <w:rPr>
          <w:rFonts w:ascii="Times New Roman" w:hAnsi="Times New Roman"/>
        </w:rPr>
      </w:pPr>
    </w:p>
    <w:p w14:paraId="131C1FD2"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 xml:space="preserve">During the Operating Day, the calculation set forth in this Section III.2.7A shall be performed </w:t>
      </w:r>
      <w:r>
        <w:rPr>
          <w:rFonts w:ascii="Times New Roman" w:hAnsi="Times New Roman"/>
        </w:rPr>
        <w:t xml:space="preserve">for </w:t>
      </w:r>
      <w:r w:rsidRPr="00B2684F">
        <w:rPr>
          <w:rFonts w:ascii="Times New Roman" w:hAnsi="Times New Roman"/>
        </w:rPr>
        <w:t>every five</w:t>
      </w:r>
      <w:r>
        <w:rPr>
          <w:rFonts w:ascii="Times New Roman" w:hAnsi="Times New Roman"/>
        </w:rPr>
        <w:t>-</w:t>
      </w:r>
      <w:r w:rsidRPr="00B2684F">
        <w:rPr>
          <w:rFonts w:ascii="Times New Roman" w:hAnsi="Times New Roman"/>
        </w:rPr>
        <w:t>minute</w:t>
      </w:r>
      <w:r>
        <w:rPr>
          <w:rFonts w:ascii="Times New Roman" w:hAnsi="Times New Roman"/>
        </w:rPr>
        <w:t xml:space="preserve"> interval</w:t>
      </w:r>
      <w:r w:rsidRPr="00B2684F">
        <w:rPr>
          <w:rFonts w:ascii="Times New Roman" w:hAnsi="Times New Roman"/>
        </w:rPr>
        <w:t xml:space="preserve">, using the ISO’s Unit Dispatch System and Locational Marginal Price program, producing a set of </w:t>
      </w:r>
      <w:r>
        <w:rPr>
          <w:rFonts w:ascii="Times New Roman" w:hAnsi="Times New Roman"/>
        </w:rPr>
        <w:t xml:space="preserve">zonal </w:t>
      </w:r>
      <w:r w:rsidRPr="00B2684F">
        <w:rPr>
          <w:rFonts w:ascii="Times New Roman" w:hAnsi="Times New Roman"/>
        </w:rPr>
        <w:t xml:space="preserve">Real-Time Reserve Clearing Prices based on system conditions </w:t>
      </w:r>
      <w:r>
        <w:rPr>
          <w:rFonts w:ascii="Times New Roman" w:hAnsi="Times New Roman"/>
        </w:rPr>
        <w:t xml:space="preserve">for the pricing </w:t>
      </w:r>
      <w:r w:rsidRPr="00B2684F">
        <w:rPr>
          <w:rFonts w:ascii="Times New Roman" w:hAnsi="Times New Roman"/>
        </w:rPr>
        <w:t xml:space="preserve">interval. The prices produced at five-minute intervals during an hour will be integrated to determine the Real-Time Reserve Clearing Prices for the system and/or each Reserve Zone for that hour. </w:t>
      </w:r>
    </w:p>
    <w:p w14:paraId="38FD81CC" w14:textId="77777777" w:rsidR="007F31EC" w:rsidRPr="00B2684F" w:rsidRDefault="007F31EC" w:rsidP="007F31EC">
      <w:pPr>
        <w:pStyle w:val="Normal4"/>
        <w:spacing w:after="0" w:line="360" w:lineRule="auto"/>
        <w:rPr>
          <w:rFonts w:ascii="Times New Roman" w:hAnsi="Times New Roman"/>
        </w:rPr>
      </w:pPr>
    </w:p>
    <w:p w14:paraId="70695186" w14:textId="77777777" w:rsidR="007F31EC" w:rsidRPr="00E17E8C" w:rsidRDefault="00A711AA" w:rsidP="007F31EC">
      <w:pPr>
        <w:pStyle w:val="Normal4"/>
        <w:spacing w:after="0" w:line="360" w:lineRule="auto"/>
        <w:outlineLvl w:val="2"/>
        <w:rPr>
          <w:rFonts w:ascii="Times New Roman" w:hAnsi="Times New Roman"/>
          <w:b/>
        </w:rPr>
      </w:pPr>
      <w:bookmarkStart w:id="176" w:name="_Toc265214356"/>
      <w:r w:rsidRPr="00E17E8C">
        <w:rPr>
          <w:rFonts w:ascii="Times New Roman" w:hAnsi="Times New Roman"/>
          <w:b/>
        </w:rPr>
        <w:t>III.2.8</w:t>
      </w:r>
      <w:r w:rsidRPr="00E17E8C">
        <w:rPr>
          <w:rFonts w:ascii="Times New Roman" w:hAnsi="Times New Roman"/>
          <w:b/>
        </w:rPr>
        <w:tab/>
      </w:r>
      <w:r w:rsidRPr="00E17E8C">
        <w:rPr>
          <w:rFonts w:ascii="Times New Roman" w:hAnsi="Times New Roman"/>
          <w:b/>
        </w:rPr>
        <w:tab/>
        <w:t xml:space="preserve"> </w:t>
      </w:r>
      <w:r>
        <w:rPr>
          <w:rFonts w:ascii="Times New Roman" w:hAnsi="Times New Roman"/>
          <w:b/>
        </w:rPr>
        <w:tab/>
      </w:r>
      <w:r w:rsidRPr="00E17E8C">
        <w:rPr>
          <w:rFonts w:ascii="Times New Roman" w:hAnsi="Times New Roman"/>
          <w:b/>
        </w:rPr>
        <w:t>Hubs and Hub Prices.</w:t>
      </w:r>
      <w:bookmarkEnd w:id="176"/>
      <w:r w:rsidRPr="00E17E8C">
        <w:rPr>
          <w:rFonts w:ascii="Times New Roman" w:hAnsi="Times New Roman"/>
          <w:b/>
        </w:rPr>
        <w:t xml:space="preserve"> </w:t>
      </w:r>
    </w:p>
    <w:p w14:paraId="1369851B"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On behalf of the Market Participants, the ISO shall maintain and facilitate the use of a Hub or Hubs for the Day-Ahead </w:t>
      </w:r>
      <w:r>
        <w:rPr>
          <w:rFonts w:ascii="Times New Roman" w:hAnsi="Times New Roman"/>
        </w:rPr>
        <w:t xml:space="preserve">Energy Market </w:t>
      </w:r>
      <w:r w:rsidRPr="00B2684F">
        <w:rPr>
          <w:rFonts w:ascii="Times New Roman" w:hAnsi="Times New Roman"/>
        </w:rPr>
        <w:t xml:space="preserve">and Real-Time Energy Market, comprised of a set of Nodes within the New England Control Area, which Nodes shall be identified by the ISO on its internet website. </w:t>
      </w:r>
      <w:r w:rsidRPr="00B2684F">
        <w:rPr>
          <w:rFonts w:ascii="Times New Roman" w:hAnsi="Times New Roman"/>
        </w:rPr>
        <w:lastRenderedPageBreak/>
        <w:t xml:space="preserve">The ISO has used the following criteria to establish an initial Hub and shall use the same criteria to establish any additional Hubs: </w:t>
      </w:r>
    </w:p>
    <w:p w14:paraId="5224275D" w14:textId="77777777" w:rsidR="007F31EC" w:rsidRPr="00B2684F" w:rsidRDefault="007F31EC" w:rsidP="007F31EC">
      <w:pPr>
        <w:pStyle w:val="Normal4"/>
        <w:spacing w:after="0" w:line="360" w:lineRule="auto"/>
        <w:rPr>
          <w:rFonts w:ascii="Times New Roman" w:hAnsi="Times New Roman"/>
        </w:rPr>
      </w:pPr>
    </w:p>
    <w:p w14:paraId="5006EA5C"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(i)</w:t>
      </w:r>
      <w:r>
        <w:rPr>
          <w:rFonts w:ascii="Times New Roman" w:hAnsi="Times New Roman"/>
        </w:rPr>
        <w:tab/>
      </w:r>
      <w:r w:rsidRPr="00B2684F">
        <w:rPr>
          <w:rFonts w:ascii="Times New Roman" w:hAnsi="Times New Roman"/>
        </w:rPr>
        <w:t xml:space="preserve"> Each Hub shall contain a sufficient number of Nodes to try to ensure that a Hub Price can be calculated for that Hub at all times; </w:t>
      </w:r>
    </w:p>
    <w:p w14:paraId="3459A184" w14:textId="77777777" w:rsidR="007F31EC" w:rsidRPr="00B2684F" w:rsidRDefault="007F31EC" w:rsidP="007F31EC">
      <w:pPr>
        <w:pStyle w:val="Normal4"/>
        <w:spacing w:after="0" w:line="360" w:lineRule="auto"/>
        <w:ind w:left="720"/>
        <w:rPr>
          <w:rFonts w:ascii="Times New Roman" w:hAnsi="Times New Roman"/>
        </w:rPr>
      </w:pPr>
    </w:p>
    <w:p w14:paraId="6D96137A"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Each Hub shall contain a sufficient number of Nodes to ensure that the unavailability of, or an adjacent line outage to, any one Node or set of Nodes would have only a minor impact on the Hub Price; </w:t>
      </w:r>
    </w:p>
    <w:p w14:paraId="317616F3" w14:textId="77777777" w:rsidR="007F31EC" w:rsidRPr="00B2684F" w:rsidRDefault="007F31EC" w:rsidP="007F31EC">
      <w:pPr>
        <w:pStyle w:val="Normal4"/>
        <w:spacing w:after="0" w:line="360" w:lineRule="auto"/>
        <w:ind w:left="720"/>
        <w:rPr>
          <w:rFonts w:ascii="Times New Roman" w:hAnsi="Times New Roman"/>
        </w:rPr>
      </w:pPr>
    </w:p>
    <w:p w14:paraId="1A5B23D9"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B2684F">
        <w:rPr>
          <w:rFonts w:ascii="Times New Roman" w:hAnsi="Times New Roman"/>
        </w:rPr>
        <w:t xml:space="preserve">Each Hub shall consist of Nodes with a relatively high rate of service availability; </w:t>
      </w:r>
    </w:p>
    <w:p w14:paraId="357AFED2" w14:textId="77777777" w:rsidR="007F31EC" w:rsidRPr="00B2684F" w:rsidRDefault="007F31EC" w:rsidP="007F31EC">
      <w:pPr>
        <w:pStyle w:val="Normal4"/>
        <w:spacing w:after="0" w:line="360" w:lineRule="auto"/>
        <w:ind w:left="720"/>
        <w:rPr>
          <w:rFonts w:ascii="Times New Roman" w:hAnsi="Times New Roman"/>
        </w:rPr>
      </w:pPr>
    </w:p>
    <w:p w14:paraId="4A8E809A" w14:textId="77777777" w:rsidR="007F31EC" w:rsidRDefault="00A711AA" w:rsidP="007F31EC">
      <w:pPr>
        <w:pStyle w:val="Normal4"/>
        <w:spacing w:after="0" w:line="360" w:lineRule="auto"/>
        <w:ind w:left="720"/>
        <w:rPr>
          <w:rFonts w:ascii="Times New Roman" w:hAnsi="Times New Roman"/>
        </w:rPr>
      </w:pPr>
      <w:proofErr w:type="gramStart"/>
      <w:r w:rsidRPr="00B2684F">
        <w:rPr>
          <w:rFonts w:ascii="Times New Roman" w:hAnsi="Times New Roman"/>
        </w:rPr>
        <w:t>(iv)</w:t>
      </w:r>
      <w:r>
        <w:rPr>
          <w:rFonts w:ascii="Times New Roman" w:hAnsi="Times New Roman"/>
        </w:rPr>
        <w:tab/>
      </w:r>
      <w:r w:rsidRPr="00B2684F">
        <w:rPr>
          <w:rFonts w:ascii="Times New Roman" w:hAnsi="Times New Roman"/>
        </w:rPr>
        <w:t xml:space="preserve"> Each</w:t>
      </w:r>
      <w:proofErr w:type="gramEnd"/>
      <w:r w:rsidRPr="00B2684F">
        <w:rPr>
          <w:rFonts w:ascii="Times New Roman" w:hAnsi="Times New Roman"/>
        </w:rPr>
        <w:t xml:space="preserve"> Hub shall consist of Nodes among which transmission service is relatively unconstrained; and </w:t>
      </w:r>
    </w:p>
    <w:p w14:paraId="57E86444" w14:textId="77777777" w:rsidR="007F31EC" w:rsidRPr="00B2684F" w:rsidRDefault="007F31EC" w:rsidP="007F31EC">
      <w:pPr>
        <w:pStyle w:val="Normal4"/>
        <w:spacing w:after="0" w:line="360" w:lineRule="auto"/>
        <w:ind w:left="720"/>
        <w:rPr>
          <w:rFonts w:ascii="Times New Roman" w:hAnsi="Times New Roman"/>
        </w:rPr>
      </w:pPr>
    </w:p>
    <w:p w14:paraId="095B7A1F" w14:textId="77777777" w:rsidR="007F31EC" w:rsidRDefault="00A711AA" w:rsidP="007F31EC">
      <w:pPr>
        <w:pStyle w:val="Normal4"/>
        <w:spacing w:after="0" w:line="360" w:lineRule="auto"/>
        <w:ind w:left="720"/>
        <w:rPr>
          <w:rFonts w:ascii="Times New Roman" w:hAnsi="Times New Roman"/>
        </w:rPr>
      </w:pPr>
      <w:r w:rsidRPr="00B2684F">
        <w:rPr>
          <w:rFonts w:ascii="Times New Roman" w:hAnsi="Times New Roman"/>
        </w:rPr>
        <w:t xml:space="preserve">(v) </w:t>
      </w:r>
      <w:r>
        <w:rPr>
          <w:rFonts w:ascii="Times New Roman" w:hAnsi="Times New Roman"/>
        </w:rPr>
        <w:tab/>
      </w:r>
      <w:r w:rsidRPr="00B2684F">
        <w:rPr>
          <w:rFonts w:ascii="Times New Roman" w:hAnsi="Times New Roman"/>
        </w:rPr>
        <w:t xml:space="preserve">No Hub shall consist of a set of Nodes for which directly connected load and/or generation at that set of Nodes is dominated by any one entity or its </w:t>
      </w:r>
      <w:r>
        <w:rPr>
          <w:rFonts w:ascii="Times New Roman" w:hAnsi="Times New Roman"/>
        </w:rPr>
        <w:t>A</w:t>
      </w:r>
      <w:r w:rsidRPr="00B2684F">
        <w:rPr>
          <w:rFonts w:ascii="Times New Roman" w:hAnsi="Times New Roman"/>
        </w:rPr>
        <w:t xml:space="preserve">ffiliates. </w:t>
      </w:r>
    </w:p>
    <w:p w14:paraId="15689C94" w14:textId="77777777" w:rsidR="007F31EC" w:rsidRPr="00B2684F" w:rsidRDefault="007F31EC" w:rsidP="007F31EC">
      <w:pPr>
        <w:pStyle w:val="Normal4"/>
        <w:spacing w:after="0" w:line="360" w:lineRule="auto"/>
        <w:ind w:left="720"/>
        <w:rPr>
          <w:rFonts w:ascii="Times New Roman" w:hAnsi="Times New Roman"/>
        </w:rPr>
      </w:pPr>
    </w:p>
    <w:p w14:paraId="694B9EC6"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ISO shall calculate and publish Hub Prices for both the Day-Ahead and Real-Time Energy Markets based upon the arithmetic average of the Locational Marginal Prices of the nodes that comprise the Hub. </w:t>
      </w:r>
    </w:p>
    <w:p w14:paraId="1516F6F0" w14:textId="77777777" w:rsidR="007F31EC" w:rsidRPr="00B2684F" w:rsidRDefault="007F31EC" w:rsidP="007F31EC">
      <w:pPr>
        <w:pStyle w:val="Normal4"/>
        <w:spacing w:after="0" w:line="360" w:lineRule="auto"/>
        <w:rPr>
          <w:rFonts w:ascii="Times New Roman" w:hAnsi="Times New Roman"/>
        </w:rPr>
      </w:pPr>
    </w:p>
    <w:p w14:paraId="2D0C02F8" w14:textId="77777777" w:rsidR="007F31EC" w:rsidRPr="00D11791" w:rsidRDefault="00A711AA" w:rsidP="007F31EC">
      <w:pPr>
        <w:pStyle w:val="Normal4"/>
        <w:spacing w:after="0" w:line="360" w:lineRule="auto"/>
        <w:ind w:left="2160" w:hanging="2160"/>
        <w:outlineLvl w:val="2"/>
        <w:rPr>
          <w:rFonts w:ascii="Times New Roman" w:hAnsi="Times New Roman"/>
          <w:b/>
        </w:rPr>
      </w:pPr>
      <w:bookmarkStart w:id="177" w:name="_Toc265214357"/>
      <w:r w:rsidRPr="00D11791">
        <w:rPr>
          <w:rFonts w:ascii="Times New Roman" w:hAnsi="Times New Roman"/>
          <w:b/>
        </w:rPr>
        <w:t>III.2.9A</w:t>
      </w:r>
      <w:r w:rsidRPr="00D11791">
        <w:rPr>
          <w:rFonts w:ascii="Times New Roman" w:hAnsi="Times New Roman"/>
          <w:b/>
        </w:rPr>
        <w:tab/>
        <w:t>Final Real Time Prices, Real-Time Reserve Clearing and Regulation Clearing Prices.</w:t>
      </w:r>
      <w:bookmarkEnd w:id="177"/>
      <w:r w:rsidRPr="00D11791">
        <w:rPr>
          <w:rFonts w:ascii="Times New Roman" w:hAnsi="Times New Roman"/>
          <w:b/>
        </w:rPr>
        <w:t xml:space="preserve"> </w:t>
      </w:r>
    </w:p>
    <w:p w14:paraId="40DABD42"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The ISO normally will post provisional Real-Time Prices, Real-Time Reserve Clearing Prices and Regulation </w:t>
      </w:r>
      <w:r>
        <w:rPr>
          <w:rFonts w:ascii="Times New Roman" w:hAnsi="Times New Roman"/>
        </w:rPr>
        <w:t>clearing p</w:t>
      </w:r>
      <w:r w:rsidRPr="00B2684F">
        <w:rPr>
          <w:rFonts w:ascii="Times New Roman" w:hAnsi="Times New Roman"/>
        </w:rPr>
        <w:t>rices in Real-Time or soon thereafter. The ISO shall post the final Real-Time Prices, final Real-Time Reserve Clearing Prices and final Regulation</w:t>
      </w:r>
      <w:r>
        <w:rPr>
          <w:rFonts w:ascii="Times New Roman" w:hAnsi="Times New Roman"/>
        </w:rPr>
        <w:t xml:space="preserve"> clearing p</w:t>
      </w:r>
      <w:r w:rsidRPr="00B2684F">
        <w:rPr>
          <w:rFonts w:ascii="Times New Roman" w:hAnsi="Times New Roman"/>
        </w:rPr>
        <w:t>rices as soon as practicable following the Operating Day, in accordance with the timeframes specified in the ISO New England Manuals, except that the posting of such final Real-Time Prices, final Real-Time Reserve Clearing Prices and final Regul</w:t>
      </w:r>
      <w:r>
        <w:rPr>
          <w:rFonts w:ascii="Times New Roman" w:hAnsi="Times New Roman"/>
        </w:rPr>
        <w:t>ation clearing p</w:t>
      </w:r>
      <w:r w:rsidRPr="00B2684F">
        <w:rPr>
          <w:rFonts w:ascii="Times New Roman" w:hAnsi="Times New Roman"/>
        </w:rPr>
        <w:t>rices by the ISO shall not exceed five business days from the applicable Operating Day. If the ISO is not able to calculate Real-Time Prices, Real-Time Reserve</w:t>
      </w:r>
      <w:r>
        <w:rPr>
          <w:rFonts w:ascii="Times New Roman" w:hAnsi="Times New Roman"/>
        </w:rPr>
        <w:t xml:space="preserve"> Clearing Prices or Regulation clearing p</w:t>
      </w:r>
      <w:r w:rsidRPr="00B2684F">
        <w:rPr>
          <w:rFonts w:ascii="Times New Roman" w:hAnsi="Times New Roman"/>
        </w:rPr>
        <w:t>rices normally due to human error, hardware, software, or telecommunication problems that cannot be remedied in a timely manner, the ISO will calculate Real-Time Prices, Real-Time Reserve</w:t>
      </w:r>
      <w:r>
        <w:rPr>
          <w:rFonts w:ascii="Times New Roman" w:hAnsi="Times New Roman"/>
        </w:rPr>
        <w:t xml:space="preserve"> Clearing Prices or Regulation clearing p</w:t>
      </w:r>
      <w:r w:rsidRPr="00B2684F">
        <w:rPr>
          <w:rFonts w:ascii="Times New Roman" w:hAnsi="Times New Roman"/>
        </w:rPr>
        <w:t xml:space="preserve">rices as soon as practicable </w:t>
      </w:r>
      <w:r w:rsidRPr="00B2684F">
        <w:rPr>
          <w:rFonts w:ascii="Times New Roman" w:hAnsi="Times New Roman"/>
        </w:rPr>
        <w:lastRenderedPageBreak/>
        <w:t>using the best data available; provided, however, in the event that the ISO is unable to calculate and post final Real-Time Prices, Real-Time Reserve</w:t>
      </w:r>
      <w:r>
        <w:rPr>
          <w:rFonts w:ascii="Times New Roman" w:hAnsi="Times New Roman"/>
        </w:rPr>
        <w:t xml:space="preserve"> Clearing Prices or Regulation clearing p</w:t>
      </w:r>
      <w:r w:rsidRPr="00B2684F">
        <w:rPr>
          <w:rFonts w:ascii="Times New Roman" w:hAnsi="Times New Roman"/>
        </w:rPr>
        <w:t xml:space="preserve">rices due to exigent circumstances not contemplated in this market rule, the ISO shall make an emergency filing with the Commission within five business days from the applicable Operating Day detailing the exigent circumstance, which will not allow the final clearing prices to be calculated and posted, along with a proposed resolution including a timeline to post final clearing prices. </w:t>
      </w:r>
    </w:p>
    <w:p w14:paraId="229B6CAA" w14:textId="77777777" w:rsidR="007F31EC" w:rsidRPr="00B2684F" w:rsidRDefault="007F31EC" w:rsidP="007F31EC">
      <w:pPr>
        <w:pStyle w:val="Normal4"/>
        <w:spacing w:after="0" w:line="360" w:lineRule="auto"/>
        <w:rPr>
          <w:rFonts w:ascii="Times New Roman" w:hAnsi="Times New Roman"/>
        </w:rPr>
      </w:pPr>
    </w:p>
    <w:p w14:paraId="3FA46783"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permissibility of correction of errors in Real-Time Prices, Real-Time Reserve Clearing Prices or Regulation </w:t>
      </w:r>
      <w:r>
        <w:rPr>
          <w:rFonts w:ascii="Times New Roman" w:hAnsi="Times New Roman"/>
        </w:rPr>
        <w:t>clearing p</w:t>
      </w:r>
      <w:r w:rsidRPr="00B2684F">
        <w:rPr>
          <w:rFonts w:ascii="Times New Roman" w:hAnsi="Times New Roman"/>
        </w:rPr>
        <w:t xml:space="preserve">rices for an Operating Day due to database, software or similar errors of the ISO or its systems, and the timeframes and procedures for permitted corrections, are addressed solely in this Section III.2.9A and not in those sections of Market Rule 1 relating to settlement and billing processes. </w:t>
      </w:r>
    </w:p>
    <w:p w14:paraId="2123D772" w14:textId="77777777" w:rsidR="007F31EC" w:rsidRPr="00B2684F" w:rsidRDefault="007F31EC" w:rsidP="007F31EC">
      <w:pPr>
        <w:pStyle w:val="Normal4"/>
        <w:spacing w:after="0" w:line="360" w:lineRule="auto"/>
        <w:rPr>
          <w:rFonts w:ascii="Times New Roman" w:hAnsi="Times New Roman"/>
        </w:rPr>
      </w:pPr>
    </w:p>
    <w:p w14:paraId="770CF57F" w14:textId="77777777" w:rsidR="007F31EC" w:rsidRPr="00D11791" w:rsidRDefault="00A711AA" w:rsidP="007F31EC">
      <w:pPr>
        <w:pStyle w:val="Normal4"/>
        <w:spacing w:after="0" w:line="360" w:lineRule="auto"/>
        <w:outlineLvl w:val="2"/>
        <w:rPr>
          <w:rFonts w:ascii="Times New Roman" w:hAnsi="Times New Roman"/>
          <w:b/>
        </w:rPr>
      </w:pPr>
      <w:bookmarkStart w:id="178" w:name="_Toc265214358"/>
      <w:r w:rsidRPr="00D11791">
        <w:rPr>
          <w:rFonts w:ascii="Times New Roman" w:hAnsi="Times New Roman"/>
          <w:b/>
        </w:rPr>
        <w:t>III.2.9B</w:t>
      </w:r>
      <w:r>
        <w:rPr>
          <w:rFonts w:ascii="Times New Roman" w:hAnsi="Times New Roman"/>
          <w:b/>
        </w:rPr>
        <w:tab/>
      </w:r>
      <w:r w:rsidRPr="00D11791">
        <w:rPr>
          <w:rFonts w:ascii="Times New Roman" w:hAnsi="Times New Roman"/>
          <w:b/>
        </w:rPr>
        <w:t xml:space="preserve"> </w:t>
      </w:r>
      <w:r>
        <w:rPr>
          <w:rFonts w:ascii="Times New Roman" w:hAnsi="Times New Roman"/>
          <w:b/>
        </w:rPr>
        <w:tab/>
      </w:r>
      <w:r w:rsidRPr="00D11791">
        <w:rPr>
          <w:rFonts w:ascii="Times New Roman" w:hAnsi="Times New Roman"/>
          <w:b/>
        </w:rPr>
        <w:t>Final Day-Ahead Energy Market Results</w:t>
      </w:r>
      <w:bookmarkEnd w:id="178"/>
      <w:r w:rsidRPr="00D11791">
        <w:rPr>
          <w:rFonts w:ascii="Times New Roman" w:hAnsi="Times New Roman"/>
          <w:b/>
        </w:rPr>
        <w:t xml:space="preserve"> </w:t>
      </w:r>
    </w:p>
    <w:p w14:paraId="4732F51C"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Day-Ahead Energy Market results are final when published except as provided in this subsection. If the ISO determines based on reasonable belief that there may be one or more errors in the Day-Ahead Energy Market results for an Operating Day or if no Day-Ahead Energy Market results are available due to human error, database, software or similar errors of the ISO or its systems, the ISO shall post on the ISO website prior to 12:01 a.m. of the applicable Operating Day, a notice that the results are provisional and subject to correction or unavailable for initial publishing. Any Day-Ahead Energy Market results for which no notice is posted shall be final and not subject to correction or other adjustment, and shall be used for purposes of settlement. The ISO shall confirm within three business days of the close of the applicable Operating Day whether there was an error in any provisional Day-Ahead Energy Market results and shall post a notice stating its findings. </w:t>
      </w:r>
    </w:p>
    <w:p w14:paraId="08F20346" w14:textId="77777777" w:rsidR="007F31EC" w:rsidRPr="00B2684F" w:rsidRDefault="007F31EC" w:rsidP="007F31EC">
      <w:pPr>
        <w:pStyle w:val="Normal4"/>
        <w:spacing w:after="0" w:line="360" w:lineRule="auto"/>
        <w:rPr>
          <w:rFonts w:ascii="Times New Roman" w:hAnsi="Times New Roman"/>
        </w:rPr>
      </w:pPr>
    </w:p>
    <w:p w14:paraId="47744E93"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ISO will publish corrected Day-Ahead Energy Market results within three business days of the close of the applicable Operating Day or the results of the Day-Ahead Energy Market for the Operating Day will stand; provided, however, in the event that the ISO is unable to calculate and post final Day-Ahead Energy Market Results due to exigent circumstances not contemplated in this market rule, the ISO shall make an emergency filing with the Commission within five business days from the applicable Operating Day detailing the exigent circumstance, which will not allow the final prices to be calculated and posted, along with a proposed resolution including a timeline to post final prices. The ISO shall also publish a statement describing the nature of the error and the method used to correct the results. </w:t>
      </w:r>
    </w:p>
    <w:p w14:paraId="53F73571" w14:textId="77777777" w:rsidR="007F31EC" w:rsidRPr="00B2684F" w:rsidRDefault="007F31EC" w:rsidP="007F31EC">
      <w:pPr>
        <w:pStyle w:val="Normal4"/>
        <w:spacing w:after="0" w:line="360" w:lineRule="auto"/>
        <w:rPr>
          <w:rFonts w:ascii="Times New Roman" w:hAnsi="Times New Roman"/>
        </w:rPr>
      </w:pPr>
    </w:p>
    <w:p w14:paraId="4DCA1A4C"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lastRenderedPageBreak/>
        <w:t xml:space="preserve">(c) </w:t>
      </w:r>
      <w:r>
        <w:rPr>
          <w:rFonts w:ascii="Times New Roman" w:hAnsi="Times New Roman"/>
        </w:rPr>
        <w:tab/>
      </w:r>
      <w:r w:rsidRPr="00B2684F">
        <w:rPr>
          <w:rFonts w:ascii="Times New Roman" w:hAnsi="Times New Roman"/>
        </w:rPr>
        <w:t xml:space="preserve">If the ISO determines in accordance with subsection (a) that there are one or more errors in the Day-Ahead Energy Market results for an Operating Day, the ISO shall calculate corrected Day-Ahead Energy Market results by determining and substituting for the initial results, final results that reasonably reflect how the results would have been calculated but for the errors. To the extent that it is necessary, reasonable and practicable to do so, the ISO may specify an allocation of any costs that are not otherwise allocable under applicable provisions of Market Rule 1. The ISO shall use the corrected results for purposes of settlement. </w:t>
      </w:r>
    </w:p>
    <w:p w14:paraId="5D5FC52D" w14:textId="77777777" w:rsidR="007F31EC" w:rsidRPr="00B2684F" w:rsidRDefault="007F31EC" w:rsidP="007F31EC">
      <w:pPr>
        <w:pStyle w:val="Normal4"/>
        <w:spacing w:after="0" w:line="360" w:lineRule="auto"/>
        <w:rPr>
          <w:rFonts w:ascii="Times New Roman" w:hAnsi="Times New Roman"/>
        </w:rPr>
      </w:pPr>
    </w:p>
    <w:p w14:paraId="3E1C3AF2" w14:textId="77777777" w:rsidR="007F31EC" w:rsidRDefault="00A711AA" w:rsidP="007F31EC">
      <w:pPr>
        <w:pStyle w:val="Normal4"/>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For every change in the Day-Ahead Energy Market results made pursuant to Section III.2.9B, the ISO will prepare and submit, as soon as practicable, an informational report to the Commission describing the nature of any errors, the precise remedy administered, the method of determining corrected prices and allocating any costs, and any remedial actions that will be taken to avoid similar errors in the future. </w:t>
      </w:r>
    </w:p>
    <w:p w14:paraId="5C0E2975" w14:textId="77777777" w:rsidR="007F31EC" w:rsidRPr="00B2684F" w:rsidRDefault="007F31EC" w:rsidP="007F31EC">
      <w:pPr>
        <w:pStyle w:val="Normal4"/>
        <w:spacing w:after="0" w:line="360" w:lineRule="auto"/>
        <w:rPr>
          <w:rFonts w:ascii="Times New Roman" w:hAnsi="Times New Roman"/>
        </w:rPr>
      </w:pPr>
    </w:p>
    <w:p w14:paraId="26595BA6" w14:textId="77777777" w:rsidR="007F31EC" w:rsidRPr="00B2684F" w:rsidRDefault="00A711AA" w:rsidP="007F31EC">
      <w:pPr>
        <w:pStyle w:val="Normal4"/>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 xml:space="preserve">The permissibility of correction of errors in Day-Ahead Energy Market results, and the timeframes and procedures for permitted corrections, are addressed solely in this Section III.2.9B and not in those sections of Market Rule 1 relating to settlement and billing processes. </w:t>
      </w:r>
    </w:p>
    <w:p w14:paraId="4D1DC998" w14:textId="77777777" w:rsidR="007F31EC" w:rsidRDefault="007F31EC">
      <w:pPr>
        <w:sectPr w:rsidR="007F31EC" w:rsidSect="007F31EC">
          <w:headerReference w:type="default" r:id="rId8"/>
          <w:pgSz w:w="12240" w:h="15840"/>
          <w:pgMar w:top="1440" w:right="1440" w:bottom="1440" w:left="1440" w:header="720" w:footer="720" w:gutter="0"/>
          <w:cols w:space="720"/>
          <w:docGrid w:linePitch="360"/>
        </w:sectPr>
      </w:pPr>
    </w:p>
    <w:p w14:paraId="0ACBA157" w14:textId="77777777" w:rsidR="007F31EC" w:rsidRDefault="00A711AA" w:rsidP="007F31EC">
      <w:pPr>
        <w:pStyle w:val="Normal0"/>
        <w:spacing w:after="0" w:line="360" w:lineRule="auto"/>
        <w:outlineLvl w:val="1"/>
        <w:rPr>
          <w:rFonts w:ascii="Times New Roman" w:hAnsi="Times New Roman"/>
          <w:b/>
        </w:rPr>
      </w:pPr>
      <w:bookmarkStart w:id="179" w:name="_Toc265214359"/>
      <w:r w:rsidRPr="0021546A">
        <w:rPr>
          <w:rFonts w:ascii="Times New Roman" w:hAnsi="Times New Roman"/>
          <w:b/>
        </w:rPr>
        <w:lastRenderedPageBreak/>
        <w:t xml:space="preserve">III.3 </w:t>
      </w:r>
      <w:r w:rsidRPr="0021546A">
        <w:rPr>
          <w:rFonts w:ascii="Times New Roman" w:hAnsi="Times New Roman"/>
          <w:b/>
        </w:rPr>
        <w:tab/>
      </w:r>
      <w:r w:rsidRPr="0021546A">
        <w:rPr>
          <w:rFonts w:ascii="Times New Roman" w:hAnsi="Times New Roman"/>
          <w:b/>
        </w:rPr>
        <w:tab/>
      </w:r>
      <w:r>
        <w:rPr>
          <w:rFonts w:ascii="Times New Roman" w:hAnsi="Times New Roman"/>
          <w:b/>
        </w:rPr>
        <w:tab/>
      </w:r>
      <w:r w:rsidRPr="0021546A">
        <w:rPr>
          <w:rFonts w:ascii="Times New Roman" w:hAnsi="Times New Roman"/>
          <w:b/>
        </w:rPr>
        <w:t xml:space="preserve">Accounting </w:t>
      </w:r>
      <w:proofErr w:type="gramStart"/>
      <w:r w:rsidRPr="0021546A">
        <w:rPr>
          <w:rFonts w:ascii="Times New Roman" w:hAnsi="Times New Roman"/>
          <w:b/>
        </w:rPr>
        <w:t>And</w:t>
      </w:r>
      <w:proofErr w:type="gramEnd"/>
      <w:r w:rsidRPr="0021546A">
        <w:rPr>
          <w:rFonts w:ascii="Times New Roman" w:hAnsi="Times New Roman"/>
          <w:b/>
        </w:rPr>
        <w:t xml:space="preserve"> Billing</w:t>
      </w:r>
      <w:bookmarkEnd w:id="179"/>
      <w:r w:rsidRPr="0021546A">
        <w:rPr>
          <w:rFonts w:ascii="Times New Roman" w:hAnsi="Times New Roman"/>
          <w:b/>
        </w:rPr>
        <w:t xml:space="preserve"> </w:t>
      </w:r>
    </w:p>
    <w:p w14:paraId="40F94745" w14:textId="77777777" w:rsidR="007F31EC" w:rsidRPr="00945A3A" w:rsidRDefault="007F31EC" w:rsidP="007F31EC">
      <w:pPr>
        <w:pStyle w:val="Normal0"/>
        <w:spacing w:after="0" w:line="360" w:lineRule="auto"/>
        <w:outlineLvl w:val="1"/>
        <w:rPr>
          <w:rFonts w:ascii="Times New Roman" w:hAnsi="Times New Roman"/>
        </w:rPr>
      </w:pPr>
    </w:p>
    <w:p w14:paraId="362FF28A" w14:textId="77777777" w:rsidR="007F31EC" w:rsidRPr="0021546A" w:rsidRDefault="00A711AA" w:rsidP="007F31EC">
      <w:pPr>
        <w:pStyle w:val="Normal0"/>
        <w:spacing w:after="0" w:line="360" w:lineRule="auto"/>
        <w:outlineLvl w:val="2"/>
        <w:rPr>
          <w:rFonts w:ascii="Times New Roman" w:hAnsi="Times New Roman"/>
          <w:b/>
        </w:rPr>
      </w:pPr>
      <w:bookmarkStart w:id="180" w:name="_Toc265214360"/>
      <w:r w:rsidRPr="0021546A">
        <w:rPr>
          <w:rFonts w:ascii="Times New Roman" w:hAnsi="Times New Roman"/>
          <w:b/>
        </w:rPr>
        <w:t>III.3.1</w:t>
      </w:r>
      <w:r w:rsidRPr="0021546A">
        <w:rPr>
          <w:rFonts w:ascii="Times New Roman" w:hAnsi="Times New Roman"/>
          <w:b/>
        </w:rPr>
        <w:tab/>
      </w:r>
      <w:r w:rsidRPr="0021546A">
        <w:rPr>
          <w:rFonts w:ascii="Times New Roman" w:hAnsi="Times New Roman"/>
          <w:b/>
        </w:rPr>
        <w:tab/>
        <w:t xml:space="preserve"> </w:t>
      </w:r>
      <w:r>
        <w:rPr>
          <w:rFonts w:ascii="Times New Roman" w:hAnsi="Times New Roman"/>
          <w:b/>
        </w:rPr>
        <w:tab/>
      </w:r>
      <w:r w:rsidRPr="0021546A">
        <w:rPr>
          <w:rFonts w:ascii="Times New Roman" w:hAnsi="Times New Roman"/>
          <w:b/>
        </w:rPr>
        <w:t>Introduction.</w:t>
      </w:r>
      <w:bookmarkEnd w:id="180"/>
      <w:r w:rsidRPr="0021546A">
        <w:rPr>
          <w:rFonts w:ascii="Times New Roman" w:hAnsi="Times New Roman"/>
          <w:b/>
        </w:rPr>
        <w:t xml:space="preserve"> </w:t>
      </w:r>
    </w:p>
    <w:p w14:paraId="6878751E" w14:textId="77777777" w:rsidR="007F31EC" w:rsidRDefault="00A711AA" w:rsidP="007F31EC">
      <w:pPr>
        <w:pStyle w:val="Normal3"/>
        <w:spacing w:after="0" w:line="360" w:lineRule="auto"/>
        <w:rPr>
          <w:rFonts w:ascii="Times New Roman" w:hAnsi="Times New Roman"/>
        </w:rPr>
      </w:pPr>
      <w:r w:rsidRPr="00B2684F">
        <w:rPr>
          <w:rFonts w:ascii="Times New Roman" w:hAnsi="Times New Roman"/>
        </w:rPr>
        <w:t xml:space="preserve">This Section III.3 sets forth the accounting and billing principles and procedures for the purchase and sale of services in the New England Markets and for the operation of the New England Control Area. </w:t>
      </w:r>
    </w:p>
    <w:p w14:paraId="7031E9B2" w14:textId="77777777" w:rsidR="007F31EC" w:rsidRDefault="007F31EC" w:rsidP="007F31EC">
      <w:pPr>
        <w:pStyle w:val="Normal3"/>
        <w:spacing w:after="0" w:line="360" w:lineRule="auto"/>
        <w:rPr>
          <w:rFonts w:ascii="Times New Roman" w:hAnsi="Times New Roman"/>
        </w:rPr>
      </w:pPr>
    </w:p>
    <w:p w14:paraId="45DF3DC9" w14:textId="77777777" w:rsidR="007F31EC" w:rsidRDefault="00A711AA" w:rsidP="007F31EC">
      <w:pPr>
        <w:pStyle w:val="Normal3"/>
        <w:spacing w:after="0" w:line="360" w:lineRule="auto"/>
        <w:rPr>
          <w:rFonts w:ascii="Times New Roman" w:hAnsi="Times New Roman"/>
        </w:rPr>
      </w:pPr>
      <w:r w:rsidRPr="00E9606D">
        <w:rPr>
          <w:rFonts w:ascii="Times New Roman" w:hAnsi="Times New Roman"/>
        </w:rPr>
        <w:t xml:space="preserve">If a dollar-per-MW-hour value is applied in a calculation </w:t>
      </w:r>
      <w:r>
        <w:rPr>
          <w:rFonts w:ascii="Times New Roman" w:hAnsi="Times New Roman"/>
        </w:rPr>
        <w:t>where the interval of the value produced in that calculation</w:t>
      </w:r>
      <w:r w:rsidRPr="00E9606D">
        <w:rPr>
          <w:rFonts w:ascii="Times New Roman" w:hAnsi="Times New Roman"/>
        </w:rPr>
        <w:t xml:space="preserve"> is less than an hour, then</w:t>
      </w:r>
      <w:r>
        <w:rPr>
          <w:rFonts w:ascii="Times New Roman" w:hAnsi="Times New Roman"/>
        </w:rPr>
        <w:t xml:space="preserve"> for purposes of that calculation</w:t>
      </w:r>
      <w:r w:rsidRPr="00E9606D">
        <w:rPr>
          <w:rFonts w:ascii="Times New Roman" w:hAnsi="Times New Roman"/>
        </w:rPr>
        <w:t xml:space="preserve"> the dollar-per-MW-hour value is divided by the number of intervals in the hour.</w:t>
      </w:r>
    </w:p>
    <w:p w14:paraId="2052260F" w14:textId="77777777" w:rsidR="007F31EC" w:rsidRPr="00B2684F" w:rsidRDefault="007F31EC" w:rsidP="007F31EC">
      <w:pPr>
        <w:pStyle w:val="Normal0"/>
        <w:spacing w:after="0" w:line="360" w:lineRule="auto"/>
        <w:rPr>
          <w:rFonts w:ascii="Times New Roman" w:hAnsi="Times New Roman"/>
        </w:rPr>
      </w:pPr>
    </w:p>
    <w:p w14:paraId="0A8ABF5B" w14:textId="77777777" w:rsidR="007F31EC" w:rsidRDefault="00A711AA" w:rsidP="007F31EC">
      <w:pPr>
        <w:pStyle w:val="Normal0"/>
        <w:spacing w:after="0" w:line="360" w:lineRule="auto"/>
        <w:outlineLvl w:val="2"/>
        <w:rPr>
          <w:rFonts w:ascii="Times New Roman" w:hAnsi="Times New Roman"/>
          <w:b/>
        </w:rPr>
      </w:pPr>
      <w:bookmarkStart w:id="181" w:name="_Toc265214361"/>
      <w:r w:rsidRPr="006A1992">
        <w:rPr>
          <w:rFonts w:ascii="Times New Roman" w:hAnsi="Times New Roman"/>
          <w:b/>
        </w:rPr>
        <w:t xml:space="preserve">III.3.2 </w:t>
      </w:r>
      <w:r w:rsidRPr="006A1992">
        <w:rPr>
          <w:rFonts w:ascii="Times New Roman" w:hAnsi="Times New Roman"/>
          <w:b/>
        </w:rPr>
        <w:tab/>
      </w:r>
      <w:r w:rsidRPr="006A1992">
        <w:rPr>
          <w:rFonts w:ascii="Times New Roman" w:hAnsi="Times New Roman"/>
          <w:b/>
        </w:rPr>
        <w:tab/>
      </w:r>
      <w:r>
        <w:rPr>
          <w:rFonts w:ascii="Times New Roman" w:hAnsi="Times New Roman"/>
          <w:b/>
        </w:rPr>
        <w:tab/>
      </w:r>
      <w:r w:rsidRPr="006A1992">
        <w:rPr>
          <w:rFonts w:ascii="Times New Roman" w:hAnsi="Times New Roman"/>
          <w:b/>
        </w:rPr>
        <w:t>Market Participants.</w:t>
      </w:r>
      <w:bookmarkEnd w:id="181"/>
      <w:r w:rsidRPr="006A1992">
        <w:rPr>
          <w:rFonts w:ascii="Times New Roman" w:hAnsi="Times New Roman"/>
          <w:b/>
        </w:rPr>
        <w:t xml:space="preserve"> </w:t>
      </w:r>
    </w:p>
    <w:p w14:paraId="07DBB87D" w14:textId="77777777" w:rsidR="007F31EC" w:rsidRPr="006A1992" w:rsidRDefault="007F31EC" w:rsidP="007F31EC">
      <w:pPr>
        <w:pStyle w:val="Normal0"/>
        <w:spacing w:after="0" w:line="360" w:lineRule="auto"/>
        <w:outlineLvl w:val="2"/>
        <w:rPr>
          <w:rFonts w:ascii="Times New Roman" w:hAnsi="Times New Roman"/>
          <w:b/>
        </w:rPr>
      </w:pPr>
    </w:p>
    <w:p w14:paraId="13415041" w14:textId="77777777" w:rsidR="007F31EC" w:rsidRDefault="00A711AA" w:rsidP="007F31EC">
      <w:pPr>
        <w:pStyle w:val="Normal0"/>
        <w:spacing w:after="0" w:line="360" w:lineRule="auto"/>
        <w:rPr>
          <w:rFonts w:ascii="Times New Roman" w:hAnsi="Times New Roman"/>
          <w:b/>
        </w:rPr>
      </w:pPr>
      <w:r w:rsidRPr="006A1992">
        <w:rPr>
          <w:rFonts w:ascii="Times New Roman" w:hAnsi="Times New Roman"/>
          <w:b/>
        </w:rPr>
        <w:t xml:space="preserve">III.3.2.1 </w:t>
      </w:r>
      <w:r w:rsidRPr="006A1992">
        <w:rPr>
          <w:rFonts w:ascii="Times New Roman" w:hAnsi="Times New Roman"/>
          <w:b/>
        </w:rPr>
        <w:tab/>
      </w:r>
      <w:r>
        <w:rPr>
          <w:rFonts w:ascii="Times New Roman" w:hAnsi="Times New Roman"/>
          <w:b/>
        </w:rPr>
        <w:tab/>
      </w:r>
      <w:r w:rsidRPr="006A1992">
        <w:rPr>
          <w:rFonts w:ascii="Times New Roman" w:hAnsi="Times New Roman"/>
          <w:b/>
        </w:rPr>
        <w:t xml:space="preserve">ISO Energy Market. </w:t>
      </w:r>
    </w:p>
    <w:p w14:paraId="4BB093F8" w14:textId="77777777" w:rsidR="007F31EC" w:rsidRPr="00196561" w:rsidRDefault="00A711AA" w:rsidP="007F31EC">
      <w:pPr>
        <w:pStyle w:val="Normal3"/>
        <w:spacing w:after="0" w:line="360" w:lineRule="auto"/>
        <w:rPr>
          <w:rFonts w:ascii="Times New Roman" w:hAnsi="Times New Roman"/>
        </w:rPr>
      </w:pPr>
      <w:r w:rsidRPr="00196561">
        <w:rPr>
          <w:rFonts w:ascii="Times New Roman" w:hAnsi="Times New Roman"/>
        </w:rPr>
        <w:t xml:space="preserve">For purposes of establishing the following positions, unless otherwise expressly stated, the settlement interval </w:t>
      </w:r>
      <w:r>
        <w:rPr>
          <w:rFonts w:ascii="Times New Roman" w:hAnsi="Times New Roman"/>
        </w:rPr>
        <w:t xml:space="preserve">for the Real-Time Energy Market is five minutes and the settlement interval for the Day-Ahead Energy Market is hourly.  The Real-Time Energy Market settlement is determined using the Metered </w:t>
      </w:r>
      <w:r w:rsidRPr="00A71D92">
        <w:rPr>
          <w:rFonts w:ascii="Times New Roman" w:hAnsi="Times New Roman"/>
        </w:rPr>
        <w:t>Quantity</w:t>
      </w:r>
      <w:r>
        <w:rPr>
          <w:rFonts w:ascii="Times New Roman" w:hAnsi="Times New Roman"/>
        </w:rPr>
        <w:t xml:space="preserve"> </w:t>
      </w:r>
      <w:proofErr w:type="gramStart"/>
      <w:r>
        <w:rPr>
          <w:rFonts w:ascii="Times New Roman" w:hAnsi="Times New Roman"/>
        </w:rPr>
        <w:t>For</w:t>
      </w:r>
      <w:proofErr w:type="gramEnd"/>
      <w:r>
        <w:rPr>
          <w:rFonts w:ascii="Times New Roman" w:hAnsi="Times New Roman"/>
        </w:rPr>
        <w:t xml:space="preserve"> Settlement calculated in accordance with Section III.3.2.1.1</w:t>
      </w:r>
      <w:r w:rsidRPr="008929ED">
        <w:rPr>
          <w:rFonts w:ascii="Times New Roman" w:hAnsi="Times New Roman"/>
        </w:rPr>
        <w:t>.</w:t>
      </w:r>
    </w:p>
    <w:p w14:paraId="50298070" w14:textId="77777777" w:rsidR="007F31EC" w:rsidRPr="00196561" w:rsidRDefault="007F31EC" w:rsidP="007F31EC">
      <w:pPr>
        <w:pStyle w:val="Normal0"/>
        <w:spacing w:after="0" w:line="360" w:lineRule="auto"/>
        <w:rPr>
          <w:rFonts w:ascii="Times New Roman" w:hAnsi="Times New Roman"/>
          <w:b/>
        </w:rPr>
      </w:pPr>
    </w:p>
    <w:p w14:paraId="63311F61"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A25967">
        <w:rPr>
          <w:rFonts w:ascii="Times New Roman" w:hAnsi="Times New Roman"/>
          <w:b/>
          <w:u w:val="single"/>
        </w:rPr>
        <w:t>Day-Ahead Energy Market Obligations</w:t>
      </w:r>
      <w:r w:rsidRPr="00EF2AC3">
        <w:rPr>
          <w:rFonts w:ascii="Times New Roman" w:hAnsi="Times New Roman"/>
        </w:rPr>
        <w:t xml:space="preserve"> – </w:t>
      </w:r>
      <w:r w:rsidRPr="00B2684F">
        <w:rPr>
          <w:rFonts w:ascii="Times New Roman" w:hAnsi="Times New Roman"/>
        </w:rPr>
        <w:t xml:space="preserve">For each Market Participant for each </w:t>
      </w:r>
      <w:r>
        <w:rPr>
          <w:rFonts w:ascii="Times New Roman" w:hAnsi="Times New Roman"/>
        </w:rPr>
        <w:t>settlement interval</w:t>
      </w:r>
      <w:r w:rsidRPr="00B2684F">
        <w:rPr>
          <w:rFonts w:ascii="Times New Roman" w:hAnsi="Times New Roman"/>
        </w:rPr>
        <w:t>, the ISO will determine a Day-Ahead Energy Market position representing that Market Participant’s net purchases from or sales to the Day-Ahead Energy Market</w:t>
      </w:r>
      <w:r>
        <w:rPr>
          <w:rFonts w:ascii="Times New Roman" w:hAnsi="Times New Roman"/>
        </w:rPr>
        <w:t xml:space="preserve"> as follows:</w:t>
      </w:r>
      <w:r w:rsidRPr="00B2684F">
        <w:rPr>
          <w:rFonts w:ascii="Times New Roman" w:hAnsi="Times New Roman"/>
        </w:rPr>
        <w:t xml:space="preserve"> </w:t>
      </w:r>
    </w:p>
    <w:p w14:paraId="6E8DAC25" w14:textId="77777777" w:rsidR="007F31EC" w:rsidRPr="00B2684F" w:rsidRDefault="007F31EC" w:rsidP="007F31EC">
      <w:pPr>
        <w:pStyle w:val="Normal0"/>
        <w:spacing w:after="0" w:line="360" w:lineRule="auto"/>
        <w:rPr>
          <w:rFonts w:ascii="Times New Roman" w:hAnsi="Times New Roman"/>
        </w:rPr>
      </w:pPr>
    </w:p>
    <w:p w14:paraId="4C11F476"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(i)</w:t>
      </w:r>
      <w:r>
        <w:rPr>
          <w:rFonts w:ascii="Times New Roman" w:hAnsi="Times New Roman"/>
        </w:rPr>
        <w:tab/>
      </w:r>
      <w:r w:rsidRPr="00B2684F">
        <w:rPr>
          <w:rFonts w:ascii="Times New Roman" w:hAnsi="Times New Roman"/>
        </w:rPr>
        <w:t xml:space="preserve"> </w:t>
      </w:r>
      <w:r w:rsidRPr="00454F74">
        <w:rPr>
          <w:rFonts w:ascii="Times New Roman" w:hAnsi="Times New Roman"/>
          <w:b/>
        </w:rPr>
        <w:t>Day-Ahead Load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Day-Ahead Load Obligation for energy at each Location equal to the MWhs of its Demand Bids, Decrement Bids and External Transaction sales accepted by the ISO in the Day-Ahead Energy Market at that Location and such Day-Ahead Load Obligation shall have a negative value. </w:t>
      </w:r>
    </w:p>
    <w:p w14:paraId="67DC37CB" w14:textId="77777777" w:rsidR="007F31EC" w:rsidRPr="00B2684F" w:rsidRDefault="007F31EC" w:rsidP="007F31EC">
      <w:pPr>
        <w:pStyle w:val="Normal0"/>
        <w:spacing w:after="0" w:line="360" w:lineRule="auto"/>
        <w:ind w:left="720"/>
        <w:rPr>
          <w:rFonts w:ascii="Times New Roman" w:hAnsi="Times New Roman"/>
        </w:rPr>
      </w:pPr>
    </w:p>
    <w:p w14:paraId="06555A4A"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454F74">
        <w:rPr>
          <w:rFonts w:ascii="Times New Roman" w:hAnsi="Times New Roman"/>
          <w:b/>
        </w:rPr>
        <w:t>Day-Ahead Generation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Day-Ahead Generation Obligation for energy at each Location equal to the MWhs of its Supply Offers, Increment Offers and External Transaction purchases accepted by the ISO in the Day-Ahead Energy Market at that Location and such Day-Ahead Generation Obligation shall have a positive value. </w:t>
      </w:r>
    </w:p>
    <w:p w14:paraId="13757FCF" w14:textId="77777777" w:rsidR="007F31EC" w:rsidRPr="00EF2AC3" w:rsidRDefault="007F31EC" w:rsidP="007F31EC">
      <w:pPr>
        <w:pStyle w:val="Normal0"/>
        <w:spacing w:after="0" w:line="360" w:lineRule="auto"/>
        <w:ind w:left="720"/>
        <w:rPr>
          <w:rFonts w:ascii="Times New Roman" w:hAnsi="Times New Roman"/>
        </w:rPr>
      </w:pPr>
    </w:p>
    <w:p w14:paraId="1DB4E126" w14:textId="77777777" w:rsidR="007F31EC" w:rsidRPr="00EF2AC3" w:rsidRDefault="00A711AA" w:rsidP="007F31EC">
      <w:pPr>
        <w:pStyle w:val="Normal0"/>
        <w:spacing w:after="0" w:line="360" w:lineRule="auto"/>
        <w:ind w:firstLine="720"/>
        <w:rPr>
          <w:rFonts w:ascii="Times New Roman" w:hAnsi="Times New Roman"/>
        </w:rPr>
      </w:pPr>
      <w:r w:rsidRPr="008929ED">
        <w:rPr>
          <w:rFonts w:ascii="Times New Roman" w:hAnsi="Times New Roman"/>
        </w:rPr>
        <w:lastRenderedPageBreak/>
        <w:t>(iii)</w:t>
      </w:r>
      <w:r>
        <w:rPr>
          <w:rFonts w:ascii="Times New Roman" w:hAnsi="Times New Roman"/>
          <w:b/>
        </w:rPr>
        <w:tab/>
      </w:r>
      <w:r w:rsidRPr="00EF2AC3">
        <w:rPr>
          <w:rFonts w:ascii="Times New Roman" w:hAnsi="Times New Roman"/>
          <w:b/>
        </w:rPr>
        <w:t>Day-Ahead Demand Reduction Obligation</w:t>
      </w:r>
      <w:r w:rsidRPr="00EF2AC3">
        <w:rPr>
          <w:rFonts w:ascii="Times New Roman" w:hAnsi="Times New Roman"/>
        </w:rPr>
        <w:t xml:space="preserve"> – Each Market Participant shall have for </w:t>
      </w:r>
    </w:p>
    <w:p w14:paraId="3F2E2414" w14:textId="77777777" w:rsidR="007F31EC" w:rsidRDefault="00A711AA" w:rsidP="007F31EC">
      <w:pPr>
        <w:pStyle w:val="Normal0"/>
        <w:spacing w:after="0" w:line="360" w:lineRule="auto"/>
        <w:ind w:left="720"/>
        <w:rPr>
          <w:rFonts w:ascii="Times New Roman" w:hAnsi="Times New Roman"/>
        </w:rPr>
      </w:pPr>
      <w:proofErr w:type="gramStart"/>
      <w:r w:rsidRPr="00EF2AC3">
        <w:rPr>
          <w:rFonts w:ascii="Times New Roman" w:hAnsi="Times New Roman"/>
        </w:rPr>
        <w:t>each</w:t>
      </w:r>
      <w:proofErr w:type="gramEnd"/>
      <w:r w:rsidRPr="00EF2AC3">
        <w:rPr>
          <w:rFonts w:ascii="Times New Roman" w:hAnsi="Times New Roman"/>
        </w:rPr>
        <w:t xml:space="preserve"> settlement interval a Day-Ahead Demand Reduction Obligation at each Location equal to the MWhs of its Demand Reduction Offers </w:t>
      </w:r>
      <w:ins w:id="182" w:author="Author">
        <w:r w:rsidR="0093049A">
          <w:rPr>
            <w:rFonts w:ascii="Times New Roman" w:hAnsi="Times New Roman"/>
          </w:rPr>
          <w:t xml:space="preserve">or Baseline Deviation Offers </w:t>
        </w:r>
      </w:ins>
      <w:r w:rsidRPr="00EF2AC3">
        <w:rPr>
          <w:rFonts w:ascii="Times New Roman" w:hAnsi="Times New Roman"/>
        </w:rPr>
        <w:t>accepted by the ISO in the Day-Ahead Energy Market at that Location, increased by average avoided peak distribution losses. Day-Ahead Demand Reduction Obligations shall have a positive value.</w:t>
      </w:r>
    </w:p>
    <w:p w14:paraId="682AF2B9" w14:textId="77777777" w:rsidR="007F31EC" w:rsidRPr="00B2684F" w:rsidRDefault="007F31EC" w:rsidP="007F31EC">
      <w:pPr>
        <w:pStyle w:val="Normal0"/>
        <w:spacing w:after="0" w:line="360" w:lineRule="auto"/>
        <w:ind w:left="720"/>
        <w:rPr>
          <w:rFonts w:ascii="Times New Roman" w:hAnsi="Times New Roman"/>
        </w:rPr>
      </w:pPr>
    </w:p>
    <w:p w14:paraId="52AE8CC8" w14:textId="77777777" w:rsidR="007F31EC" w:rsidRDefault="00A711AA" w:rsidP="007F31EC">
      <w:pPr>
        <w:pStyle w:val="Normal0"/>
        <w:spacing w:after="0" w:line="360" w:lineRule="auto"/>
        <w:ind w:left="720"/>
        <w:rPr>
          <w:rFonts w:ascii="Times New Roman" w:hAnsi="Times New Roman"/>
        </w:rPr>
      </w:pPr>
      <w:r w:rsidRPr="008929ED">
        <w:rPr>
          <w:rFonts w:ascii="Times New Roman" w:hAnsi="Times New Roman"/>
        </w:rPr>
        <w:t xml:space="preserve">(iv) </w:t>
      </w:r>
      <w:r>
        <w:rPr>
          <w:rFonts w:ascii="Times New Roman" w:hAnsi="Times New Roman"/>
        </w:rPr>
        <w:tab/>
      </w:r>
      <w:r w:rsidRPr="00454F74">
        <w:rPr>
          <w:rFonts w:ascii="Times New Roman" w:hAnsi="Times New Roman"/>
          <w:b/>
        </w:rPr>
        <w:t>Day-Ahead Adjusted Load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Day-Ahead Adjusted Load Obligation at each Location equal to the Day-Ahead Load Obligation adjusted by any applicable Day-Ahead internal bilateral transactions at that Location. </w:t>
      </w:r>
    </w:p>
    <w:p w14:paraId="0D5BABE0" w14:textId="77777777" w:rsidR="007F31EC" w:rsidRPr="00B2684F" w:rsidRDefault="007F31EC" w:rsidP="007F31EC">
      <w:pPr>
        <w:pStyle w:val="Normal0"/>
        <w:spacing w:after="0" w:line="360" w:lineRule="auto"/>
        <w:ind w:left="720"/>
        <w:rPr>
          <w:rFonts w:ascii="Times New Roman" w:hAnsi="Times New Roman"/>
        </w:rPr>
      </w:pPr>
    </w:p>
    <w:p w14:paraId="10DD7457" w14:textId="77777777" w:rsidR="007F31EC" w:rsidRDefault="00A711AA" w:rsidP="007F31EC">
      <w:pPr>
        <w:pStyle w:val="Normal0"/>
        <w:spacing w:after="0" w:line="360" w:lineRule="auto"/>
        <w:ind w:left="720"/>
        <w:rPr>
          <w:rFonts w:ascii="Times New Roman" w:hAnsi="Times New Roman"/>
        </w:rPr>
      </w:pPr>
      <w:r w:rsidRPr="008929ED">
        <w:rPr>
          <w:rFonts w:ascii="Times New Roman" w:hAnsi="Times New Roman"/>
        </w:rPr>
        <w:t>(v)</w:t>
      </w:r>
      <w:r w:rsidRPr="008929ED">
        <w:rPr>
          <w:rFonts w:ascii="Times New Roman" w:hAnsi="Times New Roman"/>
          <w:b/>
        </w:rPr>
        <w:tab/>
      </w:r>
      <w:r w:rsidRPr="00B2684F">
        <w:rPr>
          <w:rFonts w:ascii="Times New Roman" w:hAnsi="Times New Roman"/>
        </w:rPr>
        <w:t xml:space="preserve"> </w:t>
      </w:r>
      <w:r w:rsidRPr="00454F74">
        <w:rPr>
          <w:rFonts w:ascii="Times New Roman" w:hAnsi="Times New Roman"/>
          <w:b/>
        </w:rPr>
        <w:t>Day-Ahead Locational Adjusted Net Interchange</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Day-Ahead Locational Adjusted Net Interchange at each Location equal to the Day-Ahead Adjusted Load Obligation plus the Day-Ahead Generation Obligation </w:t>
      </w:r>
      <w:r w:rsidRPr="00EF2AC3">
        <w:rPr>
          <w:rFonts w:ascii="Times New Roman" w:hAnsi="Times New Roman"/>
        </w:rPr>
        <w:t>plus the Day-Ahead Demand Reduction Obligation</w:t>
      </w:r>
      <w:r w:rsidRPr="00B2684F">
        <w:rPr>
          <w:rFonts w:ascii="Times New Roman" w:hAnsi="Times New Roman"/>
        </w:rPr>
        <w:t xml:space="preserve"> at that Location</w:t>
      </w:r>
      <w:r>
        <w:rPr>
          <w:rFonts w:ascii="Times New Roman" w:hAnsi="Times New Roman"/>
        </w:rPr>
        <w:t>.</w:t>
      </w:r>
      <w:r w:rsidRPr="00B2684F">
        <w:rPr>
          <w:rFonts w:ascii="Times New Roman" w:hAnsi="Times New Roman"/>
        </w:rPr>
        <w:t xml:space="preserve"> </w:t>
      </w:r>
    </w:p>
    <w:p w14:paraId="1AC4D76B" w14:textId="77777777" w:rsidR="007F31EC" w:rsidRPr="00B2684F" w:rsidRDefault="007F31EC" w:rsidP="007F31EC">
      <w:pPr>
        <w:pStyle w:val="Normal0"/>
        <w:spacing w:after="0" w:line="360" w:lineRule="auto"/>
        <w:ind w:left="720"/>
        <w:rPr>
          <w:rFonts w:ascii="Times New Roman" w:hAnsi="Times New Roman"/>
        </w:rPr>
      </w:pPr>
    </w:p>
    <w:p w14:paraId="0C88E4FD"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 (b)</w:t>
      </w:r>
      <w:r>
        <w:rPr>
          <w:rFonts w:ascii="Times New Roman" w:hAnsi="Times New Roman"/>
        </w:rPr>
        <w:tab/>
      </w:r>
      <w:r w:rsidRPr="00A25967">
        <w:rPr>
          <w:rFonts w:ascii="Times New Roman" w:hAnsi="Times New Roman"/>
          <w:b/>
          <w:u w:val="single"/>
        </w:rPr>
        <w:t xml:space="preserve">Real-Time Energy Market Obligations </w:t>
      </w:r>
      <w:r w:rsidRPr="00EF2AC3">
        <w:rPr>
          <w:rFonts w:ascii="Times New Roman" w:hAnsi="Times New Roman"/>
          <w:b/>
          <w:u w:val="single"/>
        </w:rPr>
        <w:t xml:space="preserve">Excluding Demand Response Resource Contributions </w:t>
      </w:r>
      <w:r w:rsidRPr="00EF2AC3">
        <w:rPr>
          <w:rFonts w:ascii="Times New Roman" w:hAnsi="Times New Roman"/>
        </w:rPr>
        <w:t>–</w:t>
      </w:r>
      <w:r w:rsidRPr="00B2684F">
        <w:rPr>
          <w:rFonts w:ascii="Times New Roman" w:hAnsi="Times New Roman"/>
        </w:rPr>
        <w:t xml:space="preserve"> For each Market Participant for each </w:t>
      </w:r>
      <w:r>
        <w:rPr>
          <w:rFonts w:ascii="Times New Roman" w:hAnsi="Times New Roman"/>
        </w:rPr>
        <w:t>settlement interval</w:t>
      </w:r>
      <w:r w:rsidRPr="00B2684F">
        <w:rPr>
          <w:rFonts w:ascii="Times New Roman" w:hAnsi="Times New Roman"/>
        </w:rPr>
        <w:t xml:space="preserve">, the ISO will determine a Real-Time Energy Market position. </w:t>
      </w:r>
      <w:r w:rsidRPr="008F23B3">
        <w:rPr>
          <w:rFonts w:ascii="Times New Roman" w:hAnsi="Times New Roman"/>
        </w:rPr>
        <w:t xml:space="preserve">For purposes of these calculations, if the settlement interval is less than one hour, any internal bilateral transaction shall be equally apportioned over the settlement intervals within the hour.  </w:t>
      </w:r>
      <w:r w:rsidRPr="00B2684F">
        <w:rPr>
          <w:rFonts w:ascii="Times New Roman" w:hAnsi="Times New Roman"/>
        </w:rPr>
        <w:t xml:space="preserve">To accomplish this, the ISO will perform calculations to determine the following: </w:t>
      </w:r>
    </w:p>
    <w:p w14:paraId="7AC56B77" w14:textId="77777777" w:rsidR="007F31EC" w:rsidRPr="00B2684F" w:rsidRDefault="007F31EC" w:rsidP="007F31EC">
      <w:pPr>
        <w:pStyle w:val="Normal0"/>
        <w:spacing w:after="0" w:line="360" w:lineRule="auto"/>
        <w:rPr>
          <w:rFonts w:ascii="Times New Roman" w:hAnsi="Times New Roman"/>
        </w:rPr>
      </w:pPr>
    </w:p>
    <w:p w14:paraId="02B89EDC"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(i)</w:t>
      </w:r>
      <w:r>
        <w:rPr>
          <w:rFonts w:ascii="Times New Roman" w:hAnsi="Times New Roman"/>
        </w:rPr>
        <w:tab/>
      </w:r>
      <w:r w:rsidRPr="00B2684F">
        <w:rPr>
          <w:rFonts w:ascii="Times New Roman" w:hAnsi="Times New Roman"/>
        </w:rPr>
        <w:t xml:space="preserve"> </w:t>
      </w:r>
      <w:r w:rsidRPr="00454F74">
        <w:rPr>
          <w:rFonts w:ascii="Times New Roman" w:hAnsi="Times New Roman"/>
          <w:b/>
        </w:rPr>
        <w:t>Real-Time Load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Real-Time Load Obligation for energy at each Location equal to the MWhs of load, where such MWhs of load shall include External Transaction sales and shall have a negative value, at that Location, adjusted for </w:t>
      </w:r>
      <w:r>
        <w:rPr>
          <w:rFonts w:ascii="Times New Roman" w:hAnsi="Times New Roman"/>
        </w:rPr>
        <w:t xml:space="preserve">unmetered load and </w:t>
      </w:r>
      <w:r w:rsidRPr="00B2684F">
        <w:rPr>
          <w:rFonts w:ascii="Times New Roman" w:hAnsi="Times New Roman"/>
        </w:rPr>
        <w:t xml:space="preserve">any applicable internal bilateral transactions which transfer Real-Time load obligations. </w:t>
      </w:r>
    </w:p>
    <w:p w14:paraId="7FB2FD50" w14:textId="77777777" w:rsidR="007F31EC" w:rsidRPr="00B2684F" w:rsidRDefault="007F31EC" w:rsidP="007F31EC">
      <w:pPr>
        <w:pStyle w:val="Normal0"/>
        <w:spacing w:after="0" w:line="360" w:lineRule="auto"/>
        <w:ind w:left="720"/>
        <w:rPr>
          <w:rFonts w:ascii="Times New Roman" w:hAnsi="Times New Roman"/>
        </w:rPr>
      </w:pPr>
    </w:p>
    <w:p w14:paraId="10ACEA64" w14:textId="3E97D3F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454F74">
        <w:rPr>
          <w:rFonts w:ascii="Times New Roman" w:hAnsi="Times New Roman"/>
          <w:b/>
        </w:rPr>
        <w:t>Real-Time Generation Obligation</w:t>
      </w:r>
      <w:r w:rsidRPr="00B2684F">
        <w:rPr>
          <w:rFonts w:ascii="Times New Roman" w:hAnsi="Times New Roman"/>
        </w:rPr>
        <w:t xml:space="preserve"> – Each Market Participant shall have for each </w:t>
      </w:r>
      <w:r>
        <w:rPr>
          <w:rFonts w:ascii="Times New Roman" w:hAnsi="Times New Roman"/>
        </w:rPr>
        <w:t xml:space="preserve">settlement interval </w:t>
      </w:r>
      <w:r w:rsidRPr="00B2684F">
        <w:rPr>
          <w:rFonts w:ascii="Times New Roman" w:hAnsi="Times New Roman"/>
        </w:rPr>
        <w:t xml:space="preserve">a Real-Time Generation Obligation for energy at each Location. The Real-Time Generation Obligation shall equal the MWhs of energy, where such MWhs of energy shall have positive value, provided by </w:t>
      </w:r>
      <w:r>
        <w:rPr>
          <w:rFonts w:ascii="Times New Roman" w:hAnsi="Times New Roman"/>
        </w:rPr>
        <w:t>Generator Assets</w:t>
      </w:r>
      <w:bookmarkStart w:id="183" w:name="_GoBack_0"/>
      <w:bookmarkEnd w:id="183"/>
      <w:ins w:id="184" w:author="Author">
        <w:r w:rsidR="00755A5C">
          <w:rPr>
            <w:rFonts w:ascii="Times New Roman" w:hAnsi="Times New Roman"/>
          </w:rPr>
          <w:t>,</w:t>
        </w:r>
        <w:r w:rsidR="00194676">
          <w:rPr>
            <w:rFonts w:ascii="Times New Roman" w:hAnsi="Times New Roman"/>
          </w:rPr>
          <w:t xml:space="preserve"> Settlement Only Distributed Energy Resource Aggregations,</w:t>
        </w:r>
        <w:r w:rsidR="00755A5C">
          <w:rPr>
            <w:rFonts w:ascii="Times New Roman" w:hAnsi="Times New Roman"/>
          </w:rPr>
          <w:t xml:space="preserve"> Demand Response Distributed Energy Resource Aggregations,</w:t>
        </w:r>
        <w:r w:rsidR="008D5A91">
          <w:rPr>
            <w:rFonts w:ascii="Times New Roman" w:hAnsi="Times New Roman"/>
          </w:rPr>
          <w:t xml:space="preserve"> </w:t>
        </w:r>
      </w:ins>
      <w:r w:rsidRPr="00B2684F">
        <w:rPr>
          <w:rFonts w:ascii="Times New Roman" w:hAnsi="Times New Roman"/>
        </w:rPr>
        <w:t xml:space="preserve">and External Transaction purchases at that Location. </w:t>
      </w:r>
    </w:p>
    <w:p w14:paraId="54A8C057" w14:textId="77777777" w:rsidR="007F31EC" w:rsidRPr="00B2684F" w:rsidRDefault="007F31EC" w:rsidP="008D5A91">
      <w:pPr>
        <w:pStyle w:val="Normal0"/>
        <w:spacing w:after="0" w:line="360" w:lineRule="auto"/>
        <w:rPr>
          <w:rFonts w:ascii="Times New Roman" w:hAnsi="Times New Roman"/>
        </w:rPr>
      </w:pPr>
    </w:p>
    <w:p w14:paraId="68E7A46B"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454F74">
        <w:rPr>
          <w:rFonts w:ascii="Times New Roman" w:hAnsi="Times New Roman"/>
          <w:b/>
        </w:rPr>
        <w:t>Real-Time Adjusted Load Obligation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Adjusted Load Obligation at each Location equal to the Real-Time Load Obligation adjusted by any applicable energy related internal Real-Time bilateral transactions at that Location. </w:t>
      </w:r>
    </w:p>
    <w:p w14:paraId="199B7C68" w14:textId="77777777" w:rsidR="007F31EC" w:rsidRPr="00B2684F" w:rsidRDefault="007F31EC" w:rsidP="007F31EC">
      <w:pPr>
        <w:pStyle w:val="Normal0"/>
        <w:spacing w:after="0" w:line="360" w:lineRule="auto"/>
        <w:ind w:left="720"/>
        <w:rPr>
          <w:rFonts w:ascii="Times New Roman" w:hAnsi="Times New Roman"/>
        </w:rPr>
      </w:pPr>
    </w:p>
    <w:p w14:paraId="7D006BF5"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(iv)</w:t>
      </w:r>
      <w:r>
        <w:rPr>
          <w:rFonts w:ascii="Times New Roman" w:hAnsi="Times New Roman"/>
        </w:rPr>
        <w:tab/>
      </w:r>
      <w:r w:rsidRPr="00B2684F">
        <w:rPr>
          <w:rFonts w:ascii="Times New Roman" w:hAnsi="Times New Roman"/>
        </w:rPr>
        <w:t xml:space="preserve"> </w:t>
      </w:r>
      <w:r w:rsidRPr="00454F74">
        <w:rPr>
          <w:rFonts w:ascii="Times New Roman" w:hAnsi="Times New Roman"/>
          <w:b/>
        </w:rPr>
        <w:t>Real-Time Locational Adjusted Net Interchange</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Locational Adjusted Net Interchange at each Location equal to the Real-Time Adjusted Load Obligation plus the Real-Time Generation Obligation at that Location. </w:t>
      </w:r>
    </w:p>
    <w:p w14:paraId="143A8F77" w14:textId="77777777" w:rsidR="007F31EC" w:rsidRDefault="007F31EC" w:rsidP="007F31EC">
      <w:pPr>
        <w:pStyle w:val="Normal0"/>
        <w:spacing w:after="0" w:line="360" w:lineRule="auto"/>
        <w:ind w:left="720"/>
        <w:rPr>
          <w:rFonts w:ascii="Times New Roman" w:hAnsi="Times New Roman"/>
        </w:rPr>
      </w:pPr>
    </w:p>
    <w:p w14:paraId="259E8CA4" w14:textId="77777777" w:rsidR="007F31EC" w:rsidRDefault="00A711AA" w:rsidP="006C67AC">
      <w:pPr>
        <w:pStyle w:val="Normal0"/>
        <w:numPr>
          <w:ilvl w:val="1"/>
          <w:numId w:val="32"/>
        </w:numPr>
        <w:spacing w:after="0" w:line="360" w:lineRule="auto"/>
        <w:ind w:left="720" w:firstLine="0"/>
        <w:rPr>
          <w:ins w:id="185" w:author="Author"/>
          <w:rFonts w:ascii="Times New Roman" w:hAnsi="Times New Roman"/>
        </w:rPr>
      </w:pPr>
      <w:r w:rsidRPr="00C94717">
        <w:rPr>
          <w:rFonts w:ascii="Times New Roman" w:hAnsi="Times New Roman"/>
          <w:b/>
        </w:rPr>
        <w:t>Marginal Loss Revenue Load Obligation</w:t>
      </w:r>
      <w:r>
        <w:rPr>
          <w:rFonts w:ascii="Times New Roman" w:hAnsi="Times New Roman"/>
        </w:rPr>
        <w:t xml:space="preserve"> – Each Market Participant shall have for each </w:t>
      </w:r>
      <w:r w:rsidRPr="008F23B3">
        <w:rPr>
          <w:rFonts w:ascii="Times New Roman" w:hAnsi="Times New Roman"/>
        </w:rPr>
        <w:t xml:space="preserve">settlement interval </w:t>
      </w:r>
      <w:r>
        <w:rPr>
          <w:rFonts w:ascii="Times New Roman" w:hAnsi="Times New Roman"/>
        </w:rPr>
        <w:t xml:space="preserve">a Marginal Loss Revenue Load Obligation at each Location equal to the Real-Time Load Obligation adjusted by any energy related internal Real-Time bilateral transactions at that Location that the parties to those bilateral transactions have elected to include in their Marginal Loss Revenue Load Obligation for the purpose of allocating Day-Ahead Loss Revenue and Real-Time Loss Revenue.  </w:t>
      </w:r>
      <w:r w:rsidRPr="008F23B3">
        <w:rPr>
          <w:rFonts w:ascii="Times New Roman" w:hAnsi="Times New Roman"/>
        </w:rPr>
        <w:t>Contributions from Coordinated External Transactions shall be excluded from the Real-Time Load Obligation for purposes of determining Marginal Loss Revenue Load Obligation.</w:t>
      </w:r>
    </w:p>
    <w:p w14:paraId="4E864333" w14:textId="77777777" w:rsidR="00606CB6" w:rsidRDefault="00606CB6" w:rsidP="00606CB6">
      <w:pPr>
        <w:pStyle w:val="Normal0"/>
        <w:spacing w:after="0" w:line="360" w:lineRule="auto"/>
        <w:ind w:left="1350"/>
        <w:rPr>
          <w:ins w:id="186" w:author="Author"/>
          <w:rFonts w:ascii="Times New Roman" w:hAnsi="Times New Roman"/>
        </w:rPr>
      </w:pPr>
    </w:p>
    <w:p w14:paraId="0FCCCA48" w14:textId="3944E874" w:rsidR="00606CB6" w:rsidRPr="00606CB6" w:rsidRDefault="00606CB6" w:rsidP="006C67AC">
      <w:pPr>
        <w:pStyle w:val="Normal0"/>
        <w:numPr>
          <w:ilvl w:val="1"/>
          <w:numId w:val="32"/>
        </w:numPr>
        <w:spacing w:after="0" w:line="360" w:lineRule="auto"/>
        <w:ind w:left="720" w:firstLine="0"/>
        <w:rPr>
          <w:ins w:id="187" w:author="Author"/>
          <w:rFonts w:ascii="Times New Roman" w:hAnsi="Times New Roman"/>
        </w:rPr>
      </w:pPr>
      <w:ins w:id="188" w:author="Author">
        <w:r>
          <w:rPr>
            <w:rFonts w:ascii="Times New Roman" w:hAnsi="Times New Roman"/>
          </w:rPr>
          <w:t xml:space="preserve"> </w:t>
        </w:r>
        <w:r w:rsidRPr="00606CB6">
          <w:rPr>
            <w:rFonts w:ascii="Times New Roman" w:hAnsi="Times New Roman"/>
            <w:b/>
          </w:rPr>
          <w:t>Real-Time Demand Reduction Obligation</w:t>
        </w:r>
        <w:r w:rsidR="00FD4F45">
          <w:rPr>
            <w:rFonts w:ascii="Times New Roman" w:hAnsi="Times New Roman"/>
            <w:b/>
          </w:rPr>
          <w:t xml:space="preserve"> for Demand Response Distributed Energy Resource Aggregations</w:t>
        </w:r>
        <w:r w:rsidRPr="00606CB6">
          <w:rPr>
            <w:rFonts w:ascii="Times New Roman" w:hAnsi="Times New Roman"/>
          </w:rPr>
          <w:t xml:space="preserve"> – Each Market Participant shall have for each settlement interval a Real-Time Demand Reduction Obligation at each Location equal to the MWhs of demand reduction provided by </w:t>
        </w:r>
        <w:r w:rsidR="00FD4F45">
          <w:rPr>
            <w:rFonts w:ascii="Times New Roman" w:hAnsi="Times New Roman"/>
          </w:rPr>
          <w:t xml:space="preserve">a </w:t>
        </w:r>
        <w:r w:rsidRPr="00606CB6">
          <w:rPr>
            <w:rFonts w:ascii="Times New Roman" w:hAnsi="Times New Roman"/>
          </w:rPr>
          <w:t xml:space="preserve">Demand Response Distributed Energy Resource Aggregation at that Location in response to non-zero Dispatch Instructions. The MWhs of demand reduction </w:t>
        </w:r>
        <w:r w:rsidR="00682F3C" w:rsidRPr="00967EC3">
          <w:rPr>
            <w:rFonts w:ascii="Times New Roman" w:hAnsi="Times New Roman"/>
          </w:rPr>
          <w:t>provided</w:t>
        </w:r>
        <w:r w:rsidRPr="00606CB6">
          <w:rPr>
            <w:rFonts w:ascii="Times New Roman" w:hAnsi="Times New Roman"/>
          </w:rPr>
          <w:t xml:space="preserve"> by a Demand Response Distributed Energy </w:t>
        </w:r>
        <w:r w:rsidRPr="00554F84">
          <w:rPr>
            <w:rFonts w:ascii="Times New Roman" w:hAnsi="Times New Roman"/>
          </w:rPr>
          <w:t>Resource Aggregation are equal to the sum of the demand reductions produced by its Distributed Energy Resource</w:t>
        </w:r>
        <w:r w:rsidR="00865A9A">
          <w:rPr>
            <w:rFonts w:ascii="Times New Roman" w:hAnsi="Times New Roman"/>
          </w:rPr>
          <w:t>s</w:t>
        </w:r>
        <w:r w:rsidRPr="00554F84">
          <w:rPr>
            <w:rFonts w:ascii="Times New Roman" w:hAnsi="Times New Roman"/>
          </w:rPr>
          <w:t xml:space="preserve">, which is </w:t>
        </w:r>
        <w:r w:rsidR="00877284">
          <w:rPr>
            <w:rFonts w:ascii="Times New Roman" w:hAnsi="Times New Roman"/>
          </w:rPr>
          <w:t>each Distributed Energy Resource’s</w:t>
        </w:r>
        <w:r w:rsidR="00281AB2">
          <w:rPr>
            <w:rFonts w:ascii="Times New Roman" w:hAnsi="Times New Roman"/>
          </w:rPr>
          <w:t xml:space="preserve"> </w:t>
        </w:r>
        <w:del w:id="189" w:author="Author">
          <w:r w:rsidRPr="00554F84" w:rsidDel="00682F3C">
            <w:rPr>
              <w:rFonts w:ascii="Times New Roman" w:hAnsi="Times New Roman"/>
            </w:rPr>
            <w:delText xml:space="preserve"> </w:delText>
          </w:r>
        </w:del>
        <w:r w:rsidRPr="00554F84">
          <w:rPr>
            <w:rFonts w:ascii="Times New Roman" w:hAnsi="Times New Roman"/>
          </w:rPr>
          <w:t xml:space="preserve">performance as </w:t>
        </w:r>
        <w:r w:rsidRPr="00995750">
          <w:rPr>
            <w:rFonts w:ascii="Times New Roman" w:hAnsi="Times New Roman"/>
          </w:rPr>
          <w:t>calculated pursuant to Section III.</w:t>
        </w:r>
        <w:r w:rsidR="00740526">
          <w:rPr>
            <w:rFonts w:ascii="Times New Roman" w:hAnsi="Times New Roman"/>
          </w:rPr>
          <w:t>6.</w:t>
        </w:r>
        <w:r w:rsidRPr="00995750">
          <w:rPr>
            <w:rFonts w:ascii="Times New Roman" w:hAnsi="Times New Roman"/>
          </w:rPr>
          <w:t>5</w:t>
        </w:r>
        <w:r w:rsidR="00740526">
          <w:rPr>
            <w:rFonts w:ascii="Times New Roman" w:hAnsi="Times New Roman"/>
          </w:rPr>
          <w:t>(d)</w:t>
        </w:r>
        <w:r w:rsidRPr="00995750">
          <w:rPr>
            <w:rFonts w:ascii="Times New Roman" w:hAnsi="Times New Roman"/>
          </w:rPr>
          <w:t>,</w:t>
        </w:r>
        <w:r w:rsidR="00AC0199">
          <w:rPr>
            <w:rFonts w:ascii="Times New Roman" w:hAnsi="Times New Roman"/>
          </w:rPr>
          <w:t xml:space="preserve"> except such performance will not include any incremental </w:t>
        </w:r>
        <w:r w:rsidR="00B10473">
          <w:rPr>
            <w:rFonts w:ascii="Times New Roman" w:hAnsi="Times New Roman"/>
          </w:rPr>
          <w:t>energy</w:t>
        </w:r>
        <w:r w:rsidR="00AC0199">
          <w:rPr>
            <w:rFonts w:ascii="Times New Roman" w:hAnsi="Times New Roman"/>
          </w:rPr>
          <w:t xml:space="preserve"> injections for</w:t>
        </w:r>
        <w:r w:rsidRPr="00995750">
          <w:rPr>
            <w:rFonts w:ascii="Times New Roman" w:hAnsi="Times New Roman"/>
          </w:rPr>
          <w:t xml:space="preserve"> </w:t>
        </w:r>
        <w:r w:rsidR="00877284">
          <w:rPr>
            <w:rFonts w:ascii="Times New Roman" w:hAnsi="Times New Roman"/>
          </w:rPr>
          <w:t>each</w:t>
        </w:r>
        <w:del w:id="190" w:author="Author">
          <w:r w:rsidR="00877284" w:rsidDel="00062443">
            <w:rPr>
              <w:rFonts w:ascii="Times New Roman" w:hAnsi="Times New Roman"/>
            </w:rPr>
            <w:delText xml:space="preserve"> </w:delText>
          </w:r>
        </w:del>
        <w:r w:rsidR="00062443">
          <w:rPr>
            <w:rFonts w:ascii="Times New Roman" w:hAnsi="Times New Roman"/>
          </w:rPr>
          <w:t xml:space="preserve"> </w:t>
        </w:r>
        <w:r w:rsidR="00877284">
          <w:rPr>
            <w:rFonts w:ascii="Times New Roman" w:hAnsi="Times New Roman"/>
          </w:rPr>
          <w:t>Distributed Energy Resource</w:t>
        </w:r>
        <w:r w:rsidRPr="00606CB6">
          <w:rPr>
            <w:rFonts w:ascii="Times New Roman" w:hAnsi="Times New Roman"/>
          </w:rPr>
          <w:t>. Demand reductions are increased by average avoided peak distribution losses.</w:t>
        </w:r>
      </w:ins>
    </w:p>
    <w:p w14:paraId="3E78DBF6" w14:textId="77777777" w:rsidR="00606CB6" w:rsidRDefault="00606CB6" w:rsidP="009820F0">
      <w:pPr>
        <w:pStyle w:val="Normal0"/>
        <w:spacing w:after="0" w:line="360" w:lineRule="auto"/>
        <w:ind w:left="1350"/>
        <w:rPr>
          <w:rFonts w:ascii="Times New Roman" w:hAnsi="Times New Roman"/>
        </w:rPr>
      </w:pPr>
    </w:p>
    <w:p w14:paraId="3D9B41DC" w14:textId="77777777" w:rsidR="007F31EC" w:rsidRPr="00B2684F" w:rsidRDefault="007F31EC" w:rsidP="007F31EC">
      <w:pPr>
        <w:pStyle w:val="Normal0"/>
        <w:spacing w:after="0" w:line="360" w:lineRule="auto"/>
        <w:ind w:left="720"/>
        <w:rPr>
          <w:rFonts w:ascii="Times New Roman" w:hAnsi="Times New Roman"/>
        </w:rPr>
      </w:pPr>
    </w:p>
    <w:p w14:paraId="083A786E"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 (c) </w:t>
      </w:r>
      <w:r>
        <w:rPr>
          <w:rFonts w:ascii="Times New Roman" w:hAnsi="Times New Roman"/>
        </w:rPr>
        <w:tab/>
      </w:r>
      <w:r w:rsidRPr="00EF2AC3">
        <w:rPr>
          <w:rFonts w:ascii="Times New Roman" w:hAnsi="Times New Roman"/>
          <w:b/>
          <w:u w:val="single"/>
        </w:rPr>
        <w:t>Real-Time Energy Market Obligations</w:t>
      </w:r>
      <w:r w:rsidRPr="00A25967">
        <w:rPr>
          <w:rFonts w:ascii="Times New Roman" w:hAnsi="Times New Roman"/>
          <w:b/>
          <w:u w:val="single"/>
        </w:rPr>
        <w:t xml:space="preserve"> </w:t>
      </w:r>
      <w:proofErr w:type="gramStart"/>
      <w:r w:rsidRPr="00A25967">
        <w:rPr>
          <w:rFonts w:ascii="Times New Roman" w:hAnsi="Times New Roman"/>
          <w:b/>
          <w:u w:val="single"/>
        </w:rPr>
        <w:t>For</w:t>
      </w:r>
      <w:proofErr w:type="gramEnd"/>
      <w:r w:rsidRPr="00A25967">
        <w:rPr>
          <w:rFonts w:ascii="Times New Roman" w:hAnsi="Times New Roman"/>
          <w:b/>
          <w:u w:val="single"/>
        </w:rPr>
        <w:t xml:space="preserve"> Demand Response Resources</w:t>
      </w:r>
      <w:r w:rsidRPr="00B2684F">
        <w:rPr>
          <w:rFonts w:ascii="Times New Roman" w:hAnsi="Times New Roman"/>
        </w:rPr>
        <w:t xml:space="preserve"> </w:t>
      </w:r>
    </w:p>
    <w:p w14:paraId="462ACFD4" w14:textId="77777777" w:rsidR="00D00379" w:rsidDel="008D5A91" w:rsidRDefault="00A711AA" w:rsidP="00606CB6">
      <w:pPr>
        <w:pStyle w:val="Normal0"/>
        <w:spacing w:after="0" w:line="360" w:lineRule="auto"/>
        <w:ind w:firstLine="720"/>
        <w:rPr>
          <w:del w:id="191" w:author="Author"/>
          <w:rFonts w:ascii="Times New Roman" w:hAnsi="Times New Roman"/>
        </w:rPr>
      </w:pPr>
      <w:r w:rsidRPr="00A25967">
        <w:rPr>
          <w:rFonts w:ascii="Times New Roman" w:hAnsi="Times New Roman"/>
          <w:b/>
        </w:rPr>
        <w:lastRenderedPageBreak/>
        <w:t>Real-Time Demand Reduction Obligation</w:t>
      </w:r>
      <w:r w:rsidRPr="00EF2AC3">
        <w:rPr>
          <w:rFonts w:ascii="Times New Roman" w:hAnsi="Times New Roman"/>
        </w:rPr>
        <w:t xml:space="preserve"> – Each Market Participant shall have for each settlement interval a Real-Time Demand Reduction Obligation at each Location equal to the MWhs of demand reduction provided by Demand Response Resources at that Location in response to non-zero Dispatch Instructions. The MWhs of demand reduction produced by a Demand Response Resource are equal to the sum of the demand reductions produced by its constituent Demand Response Assets </w:t>
      </w:r>
      <w:r w:rsidRPr="000A4ED6">
        <w:rPr>
          <w:rFonts w:ascii="Times New Roman" w:hAnsi="Times New Roman"/>
        </w:rPr>
        <w:t xml:space="preserve">calculated pursuant to Section III.8.4, </w:t>
      </w:r>
      <w:r w:rsidRPr="00EF2AC3">
        <w:rPr>
          <w:rFonts w:ascii="Times New Roman" w:hAnsi="Times New Roman"/>
        </w:rPr>
        <w:t>where the demand reductions, other than</w:t>
      </w:r>
      <w:r w:rsidRPr="00FB49F7">
        <w:rPr>
          <w:rFonts w:ascii="Times New Roman" w:hAnsi="Times New Roman"/>
        </w:rPr>
        <w:t xml:space="preserve"> </w:t>
      </w:r>
      <w:r>
        <w:rPr>
          <w:rFonts w:ascii="Times New Roman" w:hAnsi="Times New Roman"/>
        </w:rPr>
        <w:t xml:space="preserve">MWhs </w:t>
      </w:r>
      <w:r w:rsidRPr="00EF2AC3">
        <w:rPr>
          <w:rFonts w:ascii="Times New Roman" w:hAnsi="Times New Roman"/>
        </w:rPr>
        <w:t>associated with Net Supply, are increased by average avoided peak distribution los</w:t>
      </w:r>
      <w:r w:rsidRPr="00797839">
        <w:rPr>
          <w:rFonts w:ascii="Times New Roman" w:hAnsi="Times New Roman"/>
        </w:rPr>
        <w:t>ses.</w:t>
      </w:r>
    </w:p>
    <w:p w14:paraId="7373D6DF" w14:textId="77777777" w:rsidR="007F31EC" w:rsidRDefault="007F31EC" w:rsidP="007F31EC">
      <w:pPr>
        <w:pStyle w:val="Normal0"/>
        <w:spacing w:after="0" w:line="360" w:lineRule="auto"/>
        <w:rPr>
          <w:rFonts w:ascii="Times New Roman" w:hAnsi="Times New Roman"/>
          <w:b/>
        </w:rPr>
      </w:pPr>
    </w:p>
    <w:p w14:paraId="3E072791" w14:textId="77777777" w:rsidR="007F31EC" w:rsidRDefault="00A711AA" w:rsidP="007F31EC">
      <w:pPr>
        <w:pStyle w:val="Normal0"/>
        <w:spacing w:after="0" w:line="360" w:lineRule="auto"/>
        <w:rPr>
          <w:rFonts w:ascii="Times New Roman" w:hAnsi="Times New Roman"/>
        </w:rPr>
      </w:pPr>
      <w:r>
        <w:rPr>
          <w:rFonts w:ascii="Times New Roman" w:hAnsi="Times New Roman"/>
        </w:rPr>
        <w:t>(d)</w:t>
      </w:r>
      <w:r>
        <w:rPr>
          <w:rFonts w:ascii="Times New Roman" w:hAnsi="Times New Roman"/>
        </w:rPr>
        <w:tab/>
      </w:r>
      <w:r w:rsidRPr="00797839">
        <w:rPr>
          <w:rFonts w:ascii="Times New Roman" w:hAnsi="Times New Roman"/>
          <w:b/>
          <w:u w:val="single"/>
        </w:rPr>
        <w:t xml:space="preserve">Real-Time </w:t>
      </w:r>
      <w:r w:rsidRPr="00EF2AC3">
        <w:rPr>
          <w:rFonts w:ascii="Times New Roman" w:hAnsi="Times New Roman"/>
          <w:b/>
          <w:u w:val="single"/>
        </w:rPr>
        <w:t xml:space="preserve">Energy Market </w:t>
      </w:r>
      <w:r w:rsidRPr="00797839">
        <w:rPr>
          <w:rFonts w:ascii="Times New Roman" w:hAnsi="Times New Roman"/>
          <w:b/>
          <w:u w:val="single"/>
        </w:rPr>
        <w:t>Deviations</w:t>
      </w:r>
      <w:r w:rsidRPr="00EF2AC3">
        <w:rPr>
          <w:rFonts w:ascii="Times New Roman" w:hAnsi="Times New Roman"/>
          <w:b/>
          <w:u w:val="single"/>
        </w:rPr>
        <w:t xml:space="preserve"> Excluding Demand Response Resource</w:t>
      </w:r>
      <w:r w:rsidRPr="00797839">
        <w:rPr>
          <w:rFonts w:ascii="Times New Roman" w:hAnsi="Times New Roman"/>
          <w:b/>
          <w:u w:val="single"/>
        </w:rPr>
        <w:t xml:space="preserve"> </w:t>
      </w:r>
      <w:r w:rsidRPr="00EF2AC3">
        <w:rPr>
          <w:rFonts w:ascii="Times New Roman" w:hAnsi="Times New Roman"/>
          <w:b/>
          <w:u w:val="single"/>
        </w:rPr>
        <w:t xml:space="preserve"> Contributions</w:t>
      </w:r>
      <w:r w:rsidRPr="00EF2AC3">
        <w:rPr>
          <w:rFonts w:ascii="Times New Roman" w:hAnsi="Times New Roman"/>
          <w:b/>
        </w:rPr>
        <w:t xml:space="preserve"> </w:t>
      </w:r>
      <w:r w:rsidRPr="00EF2AC3">
        <w:rPr>
          <w:rFonts w:ascii="Times New Roman" w:hAnsi="Times New Roman"/>
        </w:rPr>
        <w:t xml:space="preserve">– </w:t>
      </w:r>
      <w:r w:rsidRPr="00B2684F">
        <w:rPr>
          <w:rFonts w:ascii="Times New Roman" w:hAnsi="Times New Roman"/>
        </w:rPr>
        <w:t>For each Market Participant for each</w:t>
      </w:r>
      <w:r>
        <w:rPr>
          <w:rFonts w:ascii="Times New Roman" w:hAnsi="Times New Roman"/>
        </w:rPr>
        <w:t xml:space="preserve"> </w:t>
      </w:r>
      <w:r w:rsidRPr="008F23B3">
        <w:rPr>
          <w:rFonts w:ascii="Times New Roman" w:hAnsi="Times New Roman"/>
        </w:rPr>
        <w:t>settlement interval</w:t>
      </w:r>
      <w:r w:rsidRPr="00B2684F">
        <w:rPr>
          <w:rFonts w:ascii="Times New Roman" w:hAnsi="Times New Roman"/>
        </w:rPr>
        <w:t xml:space="preserve">, the ISO will determine the difference between the </w:t>
      </w:r>
      <w:r w:rsidRPr="009A4B98">
        <w:rPr>
          <w:rFonts w:ascii="Times New Roman" w:hAnsi="Times New Roman"/>
        </w:rPr>
        <w:t>Real-Time</w:t>
      </w:r>
      <w:r w:rsidRPr="00B2684F">
        <w:rPr>
          <w:rFonts w:ascii="Times New Roman" w:hAnsi="Times New Roman"/>
        </w:rPr>
        <w:t xml:space="preserve"> Energy Market position (</w:t>
      </w:r>
      <w:r>
        <w:rPr>
          <w:rFonts w:ascii="Times New Roman" w:hAnsi="Times New Roman"/>
        </w:rPr>
        <w:t xml:space="preserve">calculated in accordance with </w:t>
      </w:r>
      <w:r w:rsidRPr="00B2684F">
        <w:rPr>
          <w:rFonts w:ascii="Times New Roman" w:hAnsi="Times New Roman"/>
        </w:rPr>
        <w:t>Section III.3.2.1(</w:t>
      </w:r>
      <w:r>
        <w:rPr>
          <w:rFonts w:ascii="Times New Roman" w:hAnsi="Times New Roman"/>
        </w:rPr>
        <w:t>b</w:t>
      </w:r>
      <w:r w:rsidRPr="00B2684F">
        <w:rPr>
          <w:rFonts w:ascii="Times New Roman" w:hAnsi="Times New Roman"/>
        </w:rPr>
        <w:t xml:space="preserve">)) and the </w:t>
      </w:r>
      <w:r>
        <w:rPr>
          <w:rFonts w:ascii="Times New Roman" w:hAnsi="Times New Roman"/>
        </w:rPr>
        <w:t xml:space="preserve">Day-Ahead </w:t>
      </w:r>
      <w:r w:rsidRPr="00B2684F">
        <w:rPr>
          <w:rFonts w:ascii="Times New Roman" w:hAnsi="Times New Roman"/>
        </w:rPr>
        <w:t>Energy Market position (</w:t>
      </w:r>
      <w:r>
        <w:rPr>
          <w:rFonts w:ascii="Times New Roman" w:hAnsi="Times New Roman"/>
        </w:rPr>
        <w:t xml:space="preserve">calculated in accordance with </w:t>
      </w:r>
      <w:r w:rsidRPr="00B2684F">
        <w:rPr>
          <w:rFonts w:ascii="Times New Roman" w:hAnsi="Times New Roman"/>
        </w:rPr>
        <w:t>Section III.3.2.1(</w:t>
      </w:r>
      <w:r>
        <w:rPr>
          <w:rFonts w:ascii="Times New Roman" w:hAnsi="Times New Roman"/>
        </w:rPr>
        <w:t>a</w:t>
      </w:r>
      <w:r w:rsidRPr="00B2684F">
        <w:rPr>
          <w:rFonts w:ascii="Times New Roman" w:hAnsi="Times New Roman"/>
        </w:rPr>
        <w:t>)) representing that Market Participant’s net purchases from or sales to the Real-Time Energy Market</w:t>
      </w:r>
      <w:r w:rsidRPr="00EF2AC3">
        <w:rPr>
          <w:rFonts w:ascii="Times New Roman" w:hAnsi="Times New Roman"/>
        </w:rPr>
        <w:t xml:space="preserve"> (excluding any such transactions involving Demand Response Resources)</w:t>
      </w:r>
      <w:r w:rsidRPr="00B2684F">
        <w:rPr>
          <w:rFonts w:ascii="Times New Roman" w:hAnsi="Times New Roman"/>
        </w:rPr>
        <w:t xml:space="preserve">. </w:t>
      </w:r>
      <w:r w:rsidRPr="008F23B3">
        <w:rPr>
          <w:rFonts w:ascii="Times New Roman" w:hAnsi="Times New Roman"/>
        </w:rPr>
        <w:t xml:space="preserve">For purposes of this calculation, if the Real-Time settlement interval is less than one hour, the Day-Ahead position shall be equally apportioned over the settlement intervals within the hour. </w:t>
      </w:r>
      <w:r w:rsidRPr="00B2684F">
        <w:rPr>
          <w:rFonts w:ascii="Times New Roman" w:hAnsi="Times New Roman"/>
        </w:rPr>
        <w:t xml:space="preserve">To accomplish this, the ISO will perform calculations to determine the following: </w:t>
      </w:r>
    </w:p>
    <w:p w14:paraId="3385B793" w14:textId="77777777" w:rsidR="007F31EC" w:rsidRPr="00B2684F" w:rsidRDefault="007F31EC" w:rsidP="007F31EC">
      <w:pPr>
        <w:pStyle w:val="Normal0"/>
        <w:spacing w:after="0" w:line="360" w:lineRule="auto"/>
        <w:rPr>
          <w:rFonts w:ascii="Times New Roman" w:hAnsi="Times New Roman"/>
        </w:rPr>
      </w:pPr>
    </w:p>
    <w:p w14:paraId="2BE04A56"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 xml:space="preserve">(i) </w:t>
      </w:r>
      <w:r>
        <w:rPr>
          <w:rFonts w:ascii="Times New Roman" w:hAnsi="Times New Roman"/>
        </w:rPr>
        <w:tab/>
      </w:r>
      <w:r w:rsidRPr="00454F74">
        <w:rPr>
          <w:rFonts w:ascii="Times New Roman" w:hAnsi="Times New Roman"/>
          <w:b/>
        </w:rPr>
        <w:t>Real-Time Load Obligation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Load Obligation Deviation at each Location equal to the difference in MWhs between the Real-Time Load Obligation and the Day-Ahead Load Obligation. </w:t>
      </w:r>
    </w:p>
    <w:p w14:paraId="5690871A" w14:textId="77777777" w:rsidR="007F31EC" w:rsidRPr="00B2684F" w:rsidRDefault="007F31EC" w:rsidP="007F31EC">
      <w:pPr>
        <w:pStyle w:val="Normal0"/>
        <w:spacing w:after="0" w:line="360" w:lineRule="auto"/>
        <w:ind w:left="720"/>
        <w:rPr>
          <w:rFonts w:ascii="Times New Roman" w:hAnsi="Times New Roman"/>
        </w:rPr>
      </w:pPr>
    </w:p>
    <w:p w14:paraId="019BE3B0"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w:t>
      </w:r>
      <w:r w:rsidRPr="00454F74">
        <w:rPr>
          <w:rFonts w:ascii="Times New Roman" w:hAnsi="Times New Roman"/>
          <w:b/>
        </w:rPr>
        <w:t>Real-Time Generation Obligation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Generation Obligation Deviation at each Location equal to the difference in MWhs between the Real-Time Generation Obligation and the Day-Ahead Generation Obligation. </w:t>
      </w:r>
    </w:p>
    <w:p w14:paraId="547A9859" w14:textId="77777777" w:rsidR="007F31EC" w:rsidRPr="00B2684F" w:rsidRDefault="007F31EC" w:rsidP="007F31EC">
      <w:pPr>
        <w:pStyle w:val="Normal0"/>
        <w:spacing w:after="0" w:line="360" w:lineRule="auto"/>
        <w:ind w:left="720"/>
        <w:rPr>
          <w:rFonts w:ascii="Times New Roman" w:hAnsi="Times New Roman"/>
        </w:rPr>
      </w:pPr>
    </w:p>
    <w:p w14:paraId="7E337E1F"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454F74">
        <w:rPr>
          <w:rFonts w:ascii="Times New Roman" w:hAnsi="Times New Roman"/>
          <w:b/>
        </w:rPr>
        <w:t>Real-Time Adjusted Load Obligation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Adjusted Load Obligation Deviation at each Location equal to the difference in MWhs between the Real-Time Adjusted Load Obligation and the Day-Ahead Adjusted Load Obligation. </w:t>
      </w:r>
    </w:p>
    <w:p w14:paraId="187A773B" w14:textId="77777777" w:rsidR="007F31EC" w:rsidRPr="00B2684F" w:rsidRDefault="007F31EC" w:rsidP="007F31EC">
      <w:pPr>
        <w:pStyle w:val="Normal0"/>
        <w:spacing w:after="0" w:line="360" w:lineRule="auto"/>
        <w:ind w:left="720"/>
        <w:rPr>
          <w:rFonts w:ascii="Times New Roman" w:hAnsi="Times New Roman"/>
        </w:rPr>
      </w:pPr>
    </w:p>
    <w:p w14:paraId="2D3CD19A" w14:textId="77777777" w:rsidR="007F31EC" w:rsidRDefault="00A711AA" w:rsidP="007F31EC">
      <w:pPr>
        <w:pStyle w:val="Normal0"/>
        <w:spacing w:after="0" w:line="360" w:lineRule="auto"/>
        <w:ind w:left="720"/>
        <w:rPr>
          <w:rFonts w:ascii="Times New Roman" w:hAnsi="Times New Roman"/>
        </w:rPr>
      </w:pPr>
      <w:r w:rsidRPr="00B2684F">
        <w:rPr>
          <w:rFonts w:ascii="Times New Roman" w:hAnsi="Times New Roman"/>
        </w:rPr>
        <w:lastRenderedPageBreak/>
        <w:t>(iv)</w:t>
      </w:r>
      <w:r>
        <w:rPr>
          <w:rFonts w:ascii="Times New Roman" w:hAnsi="Times New Roman"/>
        </w:rPr>
        <w:tab/>
      </w:r>
      <w:r w:rsidRPr="00B2684F">
        <w:rPr>
          <w:rFonts w:ascii="Times New Roman" w:hAnsi="Times New Roman"/>
        </w:rPr>
        <w:t xml:space="preserve"> </w:t>
      </w:r>
      <w:r w:rsidRPr="00454F74">
        <w:rPr>
          <w:rFonts w:ascii="Times New Roman" w:hAnsi="Times New Roman"/>
          <w:b/>
        </w:rPr>
        <w:t>Real-Time Locational Adjusted Net Interchange Deviation</w:t>
      </w:r>
      <w:r w:rsidRPr="00B2684F">
        <w:rPr>
          <w:rFonts w:ascii="Times New Roman" w:hAnsi="Times New Roman"/>
        </w:rPr>
        <w:t xml:space="preserve"> – Each Market Participant shall have for each </w:t>
      </w:r>
      <w:r w:rsidRPr="008F23B3">
        <w:rPr>
          <w:rFonts w:ascii="Times New Roman" w:hAnsi="Times New Roman"/>
        </w:rPr>
        <w:t xml:space="preserve">settlement interval </w:t>
      </w:r>
      <w:r w:rsidRPr="00B2684F">
        <w:rPr>
          <w:rFonts w:ascii="Times New Roman" w:hAnsi="Times New Roman"/>
        </w:rPr>
        <w:t xml:space="preserve">a Real-Time Locational Adjusted Net Interchange Deviation at each Location equal to the difference in MWhs between </w:t>
      </w:r>
      <w:r>
        <w:rPr>
          <w:rFonts w:ascii="Times New Roman" w:hAnsi="Times New Roman"/>
        </w:rPr>
        <w:t xml:space="preserve">(1) </w:t>
      </w:r>
      <w:r w:rsidRPr="00B2684F">
        <w:rPr>
          <w:rFonts w:ascii="Times New Roman" w:hAnsi="Times New Roman"/>
        </w:rPr>
        <w:t xml:space="preserve">the Real-Time Locational Adjusted Net Interchange and </w:t>
      </w:r>
      <w:r>
        <w:rPr>
          <w:rFonts w:ascii="Times New Roman" w:hAnsi="Times New Roman"/>
        </w:rPr>
        <w:t xml:space="preserve">(2) </w:t>
      </w:r>
      <w:r w:rsidRPr="00B2684F">
        <w:rPr>
          <w:rFonts w:ascii="Times New Roman" w:hAnsi="Times New Roman"/>
        </w:rPr>
        <w:t>the Day-Ahead Locational Adjusted Net Interchange</w:t>
      </w:r>
      <w:r w:rsidRPr="00EF2AC3">
        <w:rPr>
          <w:rFonts w:ascii="Times New Roman" w:hAnsi="Times New Roman"/>
        </w:rPr>
        <w:t xml:space="preserve"> minus the Day-Ahead Demand Reduction Obligation for that Location</w:t>
      </w:r>
      <w:r w:rsidRPr="00B2684F">
        <w:rPr>
          <w:rFonts w:ascii="Times New Roman" w:hAnsi="Times New Roman"/>
        </w:rPr>
        <w:t xml:space="preserve">. </w:t>
      </w:r>
    </w:p>
    <w:p w14:paraId="1141B925" w14:textId="77777777" w:rsidR="007F31EC" w:rsidRDefault="007F31EC" w:rsidP="007F31EC">
      <w:pPr>
        <w:pStyle w:val="Normal0"/>
        <w:spacing w:after="0" w:line="360" w:lineRule="auto"/>
        <w:rPr>
          <w:rFonts w:ascii="Times New Roman" w:hAnsi="Times New Roman"/>
        </w:rPr>
      </w:pPr>
    </w:p>
    <w:p w14:paraId="21687CC3" w14:textId="77777777" w:rsidR="007F31EC" w:rsidRPr="00FF78CE" w:rsidRDefault="00A711AA" w:rsidP="007F31EC">
      <w:pPr>
        <w:pStyle w:val="Normal0"/>
        <w:spacing w:after="0" w:line="360" w:lineRule="auto"/>
        <w:rPr>
          <w:rFonts w:ascii="Times New Roman" w:hAnsi="Times New Roman"/>
        </w:rPr>
      </w:pPr>
      <w:r w:rsidRPr="00FF78CE">
        <w:rPr>
          <w:rFonts w:ascii="Times New Roman" w:hAnsi="Times New Roman"/>
        </w:rPr>
        <w:t>(e)</w:t>
      </w:r>
      <w:r w:rsidRPr="00FF78CE">
        <w:rPr>
          <w:rFonts w:ascii="Times New Roman" w:hAnsi="Times New Roman"/>
        </w:rPr>
        <w:tab/>
      </w:r>
      <w:r w:rsidRPr="00FF78CE">
        <w:rPr>
          <w:rFonts w:ascii="Times New Roman" w:hAnsi="Times New Roman"/>
          <w:b/>
          <w:u w:val="single"/>
        </w:rPr>
        <w:t>Real-Time</w:t>
      </w:r>
      <w:r w:rsidRPr="00EF2AC3">
        <w:rPr>
          <w:rFonts w:ascii="Times New Roman" w:hAnsi="Times New Roman"/>
          <w:b/>
          <w:u w:val="single"/>
        </w:rPr>
        <w:t xml:space="preserve"> </w:t>
      </w:r>
      <w:r w:rsidRPr="00FF78CE">
        <w:rPr>
          <w:rFonts w:ascii="Times New Roman" w:hAnsi="Times New Roman"/>
          <w:b/>
          <w:u w:val="single"/>
        </w:rPr>
        <w:t>Energy Market Deviations</w:t>
      </w:r>
      <w:r w:rsidRPr="00EF2AC3">
        <w:rPr>
          <w:rFonts w:ascii="Times New Roman" w:hAnsi="Times New Roman"/>
          <w:b/>
          <w:u w:val="single"/>
        </w:rPr>
        <w:t xml:space="preserve"> </w:t>
      </w:r>
      <w:proofErr w:type="gramStart"/>
      <w:r w:rsidRPr="00FF78CE">
        <w:rPr>
          <w:rFonts w:ascii="Times New Roman" w:hAnsi="Times New Roman"/>
          <w:b/>
          <w:u w:val="single"/>
        </w:rPr>
        <w:t>For</w:t>
      </w:r>
      <w:proofErr w:type="gramEnd"/>
      <w:r w:rsidRPr="00EF2AC3">
        <w:rPr>
          <w:rFonts w:ascii="Times New Roman" w:hAnsi="Times New Roman"/>
          <w:b/>
          <w:u w:val="single"/>
        </w:rPr>
        <w:t xml:space="preserve"> Demand Response Resources</w:t>
      </w:r>
      <w:ins w:id="192" w:author="Author">
        <w:r w:rsidR="00AE54F2">
          <w:rPr>
            <w:rFonts w:ascii="Times New Roman" w:hAnsi="Times New Roman"/>
            <w:b/>
            <w:u w:val="single"/>
          </w:rPr>
          <w:t xml:space="preserve"> and Demand Response Distributed Energy Resource Aggregations</w:t>
        </w:r>
      </w:ins>
      <w:r w:rsidRPr="00EF2AC3">
        <w:rPr>
          <w:rFonts w:ascii="Times New Roman" w:hAnsi="Times New Roman"/>
          <w:b/>
        </w:rPr>
        <w:t xml:space="preserve"> </w:t>
      </w:r>
    </w:p>
    <w:p w14:paraId="408700C8" w14:textId="14016BA6" w:rsidR="007F31EC" w:rsidRPr="00FF78CE" w:rsidRDefault="00A711AA" w:rsidP="007F31EC">
      <w:pPr>
        <w:pStyle w:val="Normal0"/>
        <w:spacing w:after="0" w:line="360" w:lineRule="auto"/>
        <w:ind w:firstLine="720"/>
        <w:rPr>
          <w:rFonts w:ascii="Times New Roman" w:hAnsi="Times New Roman"/>
        </w:rPr>
      </w:pPr>
      <w:r w:rsidRPr="00EF2AC3">
        <w:rPr>
          <w:rFonts w:ascii="Times New Roman" w:hAnsi="Times New Roman"/>
          <w:b/>
        </w:rPr>
        <w:t>Real-Time Demand Reduction Obligation Deviation</w:t>
      </w:r>
      <w:r w:rsidRPr="00EF2AC3">
        <w:rPr>
          <w:rFonts w:ascii="Times New Roman" w:hAnsi="Times New Roman"/>
        </w:rPr>
        <w:t xml:space="preserve"> – Each Market Participant shall have for each settlement interval a Real-Time Demand Reduction Obligation Deviation at each Location equal to the difference in MWhs between the Real-Time Demand Reduction Obligation </w:t>
      </w:r>
      <w:r w:rsidRPr="00FF78CE">
        <w:rPr>
          <w:rFonts w:ascii="Times New Roman" w:hAnsi="Times New Roman"/>
        </w:rPr>
        <w:t>(calculated in accordance with Section III.3.2.1(</w:t>
      </w:r>
      <w:ins w:id="193" w:author="Author">
        <w:r w:rsidR="00740526">
          <w:rPr>
            <w:rFonts w:ascii="Times New Roman" w:hAnsi="Times New Roman"/>
          </w:rPr>
          <w:t>b</w:t>
        </w:r>
      </w:ins>
      <w:r w:rsidRPr="00FF78CE">
        <w:rPr>
          <w:rFonts w:ascii="Times New Roman" w:hAnsi="Times New Roman"/>
        </w:rPr>
        <w:t>)</w:t>
      </w:r>
      <w:ins w:id="194" w:author="Author">
        <w:r w:rsidR="001D3D4E">
          <w:rPr>
            <w:rFonts w:ascii="Times New Roman" w:hAnsi="Times New Roman"/>
          </w:rPr>
          <w:t xml:space="preserve"> and (</w:t>
        </w:r>
        <w:r w:rsidR="00740526">
          <w:rPr>
            <w:rFonts w:ascii="Times New Roman" w:hAnsi="Times New Roman"/>
          </w:rPr>
          <w:t>c</w:t>
        </w:r>
        <w:r w:rsidR="001D3D4E">
          <w:rPr>
            <w:rFonts w:ascii="Times New Roman" w:hAnsi="Times New Roman"/>
          </w:rPr>
          <w:t>)</w:t>
        </w:r>
      </w:ins>
      <w:r w:rsidRPr="00FF78CE">
        <w:rPr>
          <w:rFonts w:ascii="Times New Roman" w:hAnsi="Times New Roman"/>
        </w:rPr>
        <w:t>)</w:t>
      </w:r>
      <w:r w:rsidRPr="00EF2AC3">
        <w:rPr>
          <w:rFonts w:ascii="Times New Roman" w:hAnsi="Times New Roman"/>
        </w:rPr>
        <w:t xml:space="preserve"> and the Day-Ahead Demand Reduction Obligation </w:t>
      </w:r>
      <w:r w:rsidRPr="00FF78CE">
        <w:rPr>
          <w:rFonts w:ascii="Times New Roman" w:hAnsi="Times New Roman"/>
        </w:rPr>
        <w:t>(calculated in accordance with Section III.3.2.1(a))</w:t>
      </w:r>
      <w:r w:rsidRPr="00EF2AC3">
        <w:rPr>
          <w:rFonts w:ascii="Times New Roman" w:hAnsi="Times New Roman"/>
        </w:rPr>
        <w:t xml:space="preserve">. For purposes of this calculation, if the Real-Time settlement interval is less than one hour, the Day-Ahead position shall be equally apportioned over the settlement intervals within the hour. </w:t>
      </w:r>
    </w:p>
    <w:p w14:paraId="1635DE7D" w14:textId="77777777" w:rsidR="007F31EC" w:rsidRPr="00B2684F" w:rsidRDefault="007F31EC" w:rsidP="007F31EC">
      <w:pPr>
        <w:pStyle w:val="Normal0"/>
        <w:spacing w:after="0" w:line="360" w:lineRule="auto"/>
        <w:ind w:left="720"/>
        <w:rPr>
          <w:rFonts w:ascii="Times New Roman" w:hAnsi="Times New Roman"/>
        </w:rPr>
      </w:pPr>
    </w:p>
    <w:p w14:paraId="2BA50F1E"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w:t>
      </w:r>
      <w:r>
        <w:rPr>
          <w:rFonts w:ascii="Times New Roman" w:hAnsi="Times New Roman"/>
        </w:rPr>
        <w:t>f</w:t>
      </w:r>
      <w:r w:rsidRPr="00B2684F">
        <w:rPr>
          <w:rFonts w:ascii="Times New Roman" w:hAnsi="Times New Roman"/>
        </w:rPr>
        <w:t xml:space="preserve">) </w:t>
      </w:r>
      <w:r>
        <w:rPr>
          <w:rFonts w:ascii="Times New Roman" w:hAnsi="Times New Roman"/>
        </w:rPr>
        <w:tab/>
      </w:r>
      <w:r w:rsidRPr="00FF78CE">
        <w:rPr>
          <w:rFonts w:ascii="Times New Roman" w:hAnsi="Times New Roman"/>
          <w:b/>
          <w:u w:val="single"/>
        </w:rPr>
        <w:t>Day-Ahead Energy Market Charge/Credit</w:t>
      </w:r>
      <w:r w:rsidRPr="00EF2AC3">
        <w:rPr>
          <w:rFonts w:ascii="Times New Roman" w:hAnsi="Times New Roman"/>
        </w:rPr>
        <w:t xml:space="preserve"> – </w:t>
      </w:r>
      <w:r w:rsidRPr="00B2684F">
        <w:rPr>
          <w:rFonts w:ascii="Times New Roman" w:hAnsi="Times New Roman"/>
        </w:rPr>
        <w:t xml:space="preserve">For each Market Participant for each </w:t>
      </w:r>
      <w:r>
        <w:rPr>
          <w:rFonts w:ascii="Times New Roman" w:hAnsi="Times New Roman"/>
        </w:rPr>
        <w:t>settlement interval</w:t>
      </w:r>
      <w:r w:rsidRPr="00B2684F">
        <w:rPr>
          <w:rFonts w:ascii="Times New Roman" w:hAnsi="Times New Roman"/>
        </w:rPr>
        <w:t xml:space="preserve">, the ISO will determine Day-Ahead Energy Market monetary positions representing a charge or credit for its net purchases from or sales to the ISO Day-Ahead Energy Market.  The Day-Ahead Energy Market Energy Charge/Credit shall be equal to the sum of its Location specific Day-Ahead Locational Adjusted Net Interchanges multiplied by the Energy Component of the associated Day-Ahead Locational Marginal Prices.  The Day-Ahead Energy Market Congestion Charge/Credit shall be equal to the sum of its Location specific Day-Ahead Locational Adjusted Net Interchanges multiplied by the Congestion Component of the associated Day-Ahead Locational Marginal Prices.  The Day-Ahead Energy Market Loss Charge/Credit shall be equal to the sum of its Location specific Day-Ahead Locational Adjusted Net Interchanges multiplied by the Loss Component of the associated Day-Ahead Locational Marginal Prices. </w:t>
      </w:r>
    </w:p>
    <w:p w14:paraId="7641C417" w14:textId="77777777" w:rsidR="007F31EC" w:rsidRPr="00B2684F" w:rsidRDefault="007F31EC" w:rsidP="007F31EC">
      <w:pPr>
        <w:pStyle w:val="Normal0"/>
        <w:spacing w:after="0" w:line="360" w:lineRule="auto"/>
        <w:rPr>
          <w:rFonts w:ascii="Times New Roman" w:hAnsi="Times New Roman"/>
        </w:rPr>
      </w:pPr>
    </w:p>
    <w:p w14:paraId="540CB086" w14:textId="42789475" w:rsidR="007F31EC" w:rsidRDefault="00A711AA" w:rsidP="007F31EC">
      <w:pPr>
        <w:pStyle w:val="Normal0"/>
        <w:spacing w:after="0" w:line="360" w:lineRule="auto"/>
        <w:rPr>
          <w:rFonts w:ascii="Times New Roman" w:hAnsi="Times New Roman"/>
        </w:rPr>
      </w:pPr>
      <w:r w:rsidRPr="00B2684F">
        <w:rPr>
          <w:rFonts w:ascii="Times New Roman" w:hAnsi="Times New Roman"/>
        </w:rPr>
        <w:t>(</w:t>
      </w:r>
      <w:r>
        <w:rPr>
          <w:rFonts w:ascii="Times New Roman" w:hAnsi="Times New Roman"/>
        </w:rPr>
        <w:t>g</w:t>
      </w:r>
      <w:r w:rsidRPr="00B2684F">
        <w:rPr>
          <w:rFonts w:ascii="Times New Roman" w:hAnsi="Times New Roman"/>
        </w:rPr>
        <w:t>)</w:t>
      </w:r>
      <w:r>
        <w:rPr>
          <w:rFonts w:ascii="Times New Roman" w:hAnsi="Times New Roman"/>
        </w:rPr>
        <w:tab/>
      </w:r>
      <w:r w:rsidRPr="00B2684F">
        <w:rPr>
          <w:rFonts w:ascii="Times New Roman" w:hAnsi="Times New Roman"/>
        </w:rPr>
        <w:t xml:space="preserve"> </w:t>
      </w:r>
      <w:r w:rsidRPr="00FF78CE">
        <w:rPr>
          <w:rFonts w:ascii="Times New Roman" w:hAnsi="Times New Roman"/>
          <w:b/>
          <w:u w:val="single"/>
        </w:rPr>
        <w:t>Real-Time Energy Market Charge/Credit</w:t>
      </w:r>
      <w:r w:rsidRPr="00EF2AC3">
        <w:rPr>
          <w:rFonts w:ascii="Times New Roman" w:hAnsi="Times New Roman"/>
          <w:b/>
          <w:u w:val="single"/>
        </w:rPr>
        <w:t xml:space="preserve"> Excluding Demand Response Resources</w:t>
      </w:r>
      <w:ins w:id="195" w:author="Author">
        <w:r w:rsidR="00617548">
          <w:rPr>
            <w:rFonts w:ascii="Times New Roman" w:hAnsi="Times New Roman"/>
            <w:b/>
            <w:u w:val="single"/>
          </w:rPr>
          <w:t xml:space="preserve"> and Demand Response Distributed Energy Resource Aggregations</w:t>
        </w:r>
      </w:ins>
      <w:r w:rsidRPr="00FF78CE">
        <w:rPr>
          <w:rFonts w:ascii="Times New Roman" w:hAnsi="Times New Roman"/>
          <w:b/>
        </w:rPr>
        <w:t xml:space="preserve"> – </w:t>
      </w:r>
      <w:r w:rsidRPr="00B2684F">
        <w:rPr>
          <w:rFonts w:ascii="Times New Roman" w:hAnsi="Times New Roman"/>
        </w:rPr>
        <w:t>For each Market Participant for each</w:t>
      </w:r>
      <w:r w:rsidRPr="00196561">
        <w:rPr>
          <w:rFonts w:ascii="Times New Roman" w:hAnsi="Times New Roman"/>
        </w:rPr>
        <w:t xml:space="preserve"> </w:t>
      </w:r>
      <w:r w:rsidRPr="008F23B3">
        <w:rPr>
          <w:rFonts w:ascii="Times New Roman" w:hAnsi="Times New Roman"/>
        </w:rPr>
        <w:t>settlement interval</w:t>
      </w:r>
      <w:r w:rsidRPr="00B2684F">
        <w:rPr>
          <w:rFonts w:ascii="Times New Roman" w:hAnsi="Times New Roman"/>
        </w:rPr>
        <w:t>, the ISO will determine Real-Time Energy Market monetary positions representing a charge or credit to the Market Participant for its net purchases from or sales to the Real-Time Energy Market</w:t>
      </w:r>
      <w:r w:rsidRPr="00EF2AC3">
        <w:rPr>
          <w:rFonts w:ascii="Times New Roman" w:hAnsi="Times New Roman"/>
        </w:rPr>
        <w:t xml:space="preserve"> </w:t>
      </w:r>
      <w:r w:rsidRPr="00FF78CE">
        <w:rPr>
          <w:rFonts w:ascii="Times New Roman" w:hAnsi="Times New Roman"/>
        </w:rPr>
        <w:t xml:space="preserve">(excluding </w:t>
      </w:r>
      <w:r w:rsidRPr="00EF2AC3">
        <w:rPr>
          <w:rFonts w:ascii="Times New Roman" w:hAnsi="Times New Roman"/>
        </w:rPr>
        <w:t xml:space="preserve">any such transactions involving </w:t>
      </w:r>
      <w:r w:rsidRPr="00FF78CE">
        <w:rPr>
          <w:rFonts w:ascii="Times New Roman" w:hAnsi="Times New Roman"/>
        </w:rPr>
        <w:t>Demand Response Resources</w:t>
      </w:r>
      <w:ins w:id="196" w:author="Author">
        <w:r w:rsidR="00740526">
          <w:rPr>
            <w:rFonts w:ascii="Times New Roman" w:hAnsi="Times New Roman"/>
          </w:rPr>
          <w:t xml:space="preserve"> and Demand Response Distributed Energy Resource Aggregations</w:t>
        </w:r>
      </w:ins>
      <w:r w:rsidRPr="00FF78CE">
        <w:rPr>
          <w:rFonts w:ascii="Times New Roman" w:hAnsi="Times New Roman"/>
        </w:rPr>
        <w:t>)</w:t>
      </w:r>
      <w:r w:rsidRPr="00B2684F">
        <w:rPr>
          <w:rFonts w:ascii="Times New Roman" w:hAnsi="Times New Roman"/>
        </w:rPr>
        <w:t xml:space="preserve">.  The Real-Time Energy Market Deviation Energy Charge/Credit shall be equal to the sum of the Market Participant’s Location specific Real-Time </w:t>
      </w:r>
      <w:r w:rsidRPr="00B2684F">
        <w:rPr>
          <w:rFonts w:ascii="Times New Roman" w:hAnsi="Times New Roman"/>
        </w:rPr>
        <w:lastRenderedPageBreak/>
        <w:t xml:space="preserve">Locational Adjusted Net Interchange Deviations for that </w:t>
      </w:r>
      <w:r w:rsidRPr="008F23B3">
        <w:rPr>
          <w:rFonts w:ascii="Times New Roman" w:hAnsi="Times New Roman"/>
        </w:rPr>
        <w:t xml:space="preserve">settlement interval </w:t>
      </w:r>
      <w:r w:rsidRPr="00B2684F">
        <w:rPr>
          <w:rFonts w:ascii="Times New Roman" w:hAnsi="Times New Roman"/>
        </w:rPr>
        <w:t xml:space="preserve">multiplied by the Energy Component of the Real-Time Locational Marginal Prices. The Real-Time Energy Market Deviation Congestion Charge/Credit shall be equal to the sum of the Market Participant’s Location specific Real-Time Locational Adjusted Net Interchange Deviations for that </w:t>
      </w:r>
      <w:r w:rsidRPr="008F23B3">
        <w:rPr>
          <w:rFonts w:ascii="Times New Roman" w:hAnsi="Times New Roman"/>
        </w:rPr>
        <w:t xml:space="preserve">settlement interval </w:t>
      </w:r>
      <w:r w:rsidRPr="00B2684F">
        <w:rPr>
          <w:rFonts w:ascii="Times New Roman" w:hAnsi="Times New Roman"/>
        </w:rPr>
        <w:t xml:space="preserve">multiplied by the Congestion Component of the associated Real-Time Locational Marginal Prices.   The Real-Time Energy Market Deviation Loss Charge/Credit shall be equal to the sum of the Market Participant’s Location specific Real-Time Locational Adjusted Net Interchange Deviations for that </w:t>
      </w:r>
      <w:r w:rsidRPr="008F23B3">
        <w:rPr>
          <w:rFonts w:ascii="Times New Roman" w:hAnsi="Times New Roman"/>
        </w:rPr>
        <w:t xml:space="preserve">settlement interval </w:t>
      </w:r>
      <w:r w:rsidRPr="00B2684F">
        <w:rPr>
          <w:rFonts w:ascii="Times New Roman" w:hAnsi="Times New Roman"/>
        </w:rPr>
        <w:t xml:space="preserve">multiplied by the Loss Component of the associated Real-Time Locational Marginal Prices. </w:t>
      </w:r>
    </w:p>
    <w:p w14:paraId="05DCDC6D" w14:textId="77777777" w:rsidR="007F31EC" w:rsidRPr="00EF2AC3" w:rsidRDefault="007F31EC" w:rsidP="007F31EC">
      <w:pPr>
        <w:pStyle w:val="Normal0"/>
        <w:spacing w:after="0" w:line="360" w:lineRule="auto"/>
        <w:rPr>
          <w:rFonts w:ascii="Times New Roman" w:hAnsi="Times New Roman"/>
        </w:rPr>
      </w:pPr>
    </w:p>
    <w:p w14:paraId="0F0EDF5D" w14:textId="34481F2B" w:rsidR="0060140C" w:rsidRPr="0090417F" w:rsidDel="00281AB2" w:rsidRDefault="00A711AA" w:rsidP="00755A5C">
      <w:pPr>
        <w:pStyle w:val="Normal0"/>
        <w:numPr>
          <w:ilvl w:val="0"/>
          <w:numId w:val="23"/>
        </w:numPr>
        <w:spacing w:after="0" w:line="360" w:lineRule="auto"/>
        <w:ind w:left="0" w:firstLine="0"/>
        <w:rPr>
          <w:del w:id="197" w:author="Author"/>
          <w:rFonts w:ascii="Times New Roman" w:hAnsi="Times New Roman"/>
        </w:rPr>
      </w:pPr>
      <w:r w:rsidRPr="00797839">
        <w:rPr>
          <w:rFonts w:ascii="Times New Roman" w:hAnsi="Times New Roman"/>
          <w:b/>
          <w:u w:val="single"/>
        </w:rPr>
        <w:t xml:space="preserve">Real-Time Energy Market </w:t>
      </w:r>
      <w:r w:rsidRPr="00EF2AC3">
        <w:rPr>
          <w:rFonts w:ascii="Times New Roman" w:hAnsi="Times New Roman"/>
          <w:b/>
          <w:u w:val="single"/>
        </w:rPr>
        <w:t xml:space="preserve">Charge/Credit </w:t>
      </w:r>
      <w:r w:rsidRPr="00797839">
        <w:rPr>
          <w:rFonts w:ascii="Times New Roman" w:hAnsi="Times New Roman"/>
          <w:b/>
          <w:u w:val="single"/>
        </w:rPr>
        <w:t xml:space="preserve">For </w:t>
      </w:r>
      <w:r w:rsidRPr="00EF2AC3">
        <w:rPr>
          <w:rFonts w:ascii="Times New Roman" w:hAnsi="Times New Roman"/>
          <w:b/>
          <w:u w:val="single"/>
        </w:rPr>
        <w:t>Demand Response Resources</w:t>
      </w:r>
      <w:del w:id="198" w:author="Author">
        <w:r w:rsidRPr="00EF2AC3" w:rsidDel="00617548">
          <w:rPr>
            <w:rFonts w:ascii="Times New Roman" w:hAnsi="Times New Roman"/>
            <w:b/>
          </w:rPr>
          <w:delText xml:space="preserve"> </w:delText>
        </w:r>
      </w:del>
      <w:r w:rsidRPr="00EF2AC3">
        <w:rPr>
          <w:rFonts w:ascii="Times New Roman" w:hAnsi="Times New Roman"/>
          <w:b/>
        </w:rPr>
        <w:t xml:space="preserve">– </w:t>
      </w:r>
      <w:r w:rsidRPr="00797839">
        <w:rPr>
          <w:rFonts w:ascii="Times New Roman" w:hAnsi="Times New Roman"/>
        </w:rPr>
        <w:t xml:space="preserve">For each </w:t>
      </w:r>
      <w:r w:rsidRPr="00EF2AC3">
        <w:rPr>
          <w:rFonts w:ascii="Times New Roman" w:hAnsi="Times New Roman"/>
        </w:rPr>
        <w:t xml:space="preserve">Market Participant for each </w:t>
      </w:r>
      <w:r w:rsidRPr="00797839">
        <w:rPr>
          <w:rFonts w:ascii="Times New Roman" w:hAnsi="Times New Roman"/>
        </w:rPr>
        <w:t xml:space="preserve">settlement interval, the ISO </w:t>
      </w:r>
      <w:r w:rsidRPr="00EF2AC3">
        <w:rPr>
          <w:rFonts w:ascii="Times New Roman" w:hAnsi="Times New Roman"/>
        </w:rPr>
        <w:t>shall calculate</w:t>
      </w:r>
      <w:r w:rsidRPr="00797839">
        <w:rPr>
          <w:rFonts w:ascii="Times New Roman" w:hAnsi="Times New Roman"/>
        </w:rPr>
        <w:t xml:space="preserve"> </w:t>
      </w:r>
      <w:r w:rsidRPr="00EF2AC3">
        <w:rPr>
          <w:rFonts w:ascii="Times New Roman" w:hAnsi="Times New Roman"/>
        </w:rPr>
        <w:t>a</w:t>
      </w:r>
      <w:r w:rsidRPr="00797839">
        <w:rPr>
          <w:rFonts w:ascii="Times New Roman" w:hAnsi="Times New Roman"/>
        </w:rPr>
        <w:t xml:space="preserve"> </w:t>
      </w:r>
      <w:r w:rsidRPr="00EF2AC3">
        <w:rPr>
          <w:rFonts w:ascii="Times New Roman" w:hAnsi="Times New Roman"/>
        </w:rPr>
        <w:t xml:space="preserve">charge or credit to the Market Participant for its </w:t>
      </w:r>
      <w:r w:rsidRPr="00797839">
        <w:rPr>
          <w:rFonts w:ascii="Times New Roman" w:hAnsi="Times New Roman"/>
        </w:rPr>
        <w:t xml:space="preserve">net </w:t>
      </w:r>
      <w:r w:rsidRPr="00EF2AC3">
        <w:rPr>
          <w:rFonts w:ascii="Times New Roman" w:hAnsi="Times New Roman"/>
        </w:rPr>
        <w:t xml:space="preserve">purchases from or </w:t>
      </w:r>
      <w:r w:rsidRPr="00797839">
        <w:rPr>
          <w:rFonts w:ascii="Times New Roman" w:hAnsi="Times New Roman"/>
        </w:rPr>
        <w:t>sales to the Real-Time Energy Market</w:t>
      </w:r>
      <w:r w:rsidRPr="00EF2AC3">
        <w:rPr>
          <w:rFonts w:ascii="Times New Roman" w:hAnsi="Times New Roman"/>
        </w:rPr>
        <w:t xml:space="preserve"> </w:t>
      </w:r>
      <w:r w:rsidRPr="00797839">
        <w:rPr>
          <w:rFonts w:ascii="Times New Roman" w:hAnsi="Times New Roman"/>
        </w:rPr>
        <w:t xml:space="preserve">associated with </w:t>
      </w:r>
      <w:r w:rsidRPr="00EF2AC3">
        <w:rPr>
          <w:rFonts w:ascii="Times New Roman" w:hAnsi="Times New Roman"/>
        </w:rPr>
        <w:t>Demand Response Resources</w:t>
      </w:r>
      <w:ins w:id="199" w:author="Author">
        <w:r w:rsidR="00AE54F2">
          <w:rPr>
            <w:rFonts w:ascii="Times New Roman" w:hAnsi="Times New Roman"/>
          </w:rPr>
          <w:t xml:space="preserve"> </w:t>
        </w:r>
      </w:ins>
      <w:del w:id="200" w:author="Author">
        <w:r w:rsidRPr="00797839" w:rsidDel="00617548">
          <w:rPr>
            <w:rFonts w:ascii="Times New Roman" w:hAnsi="Times New Roman"/>
          </w:rPr>
          <w:delText xml:space="preserve">. </w:delText>
        </w:r>
      </w:del>
      <w:r w:rsidRPr="00EF2AC3">
        <w:rPr>
          <w:rFonts w:ascii="Times New Roman" w:hAnsi="Times New Roman"/>
        </w:rPr>
        <w:t>The charge or credit shall be equal to the sum of the Market Participant’s Location-specific Real-Time Demand Reduction Obligation Deviations for that settlement interval multiplied by the Real-Time Locational Marginal Prices. Such charges and credits</w:t>
      </w:r>
      <w:r w:rsidRPr="00797839">
        <w:rPr>
          <w:rFonts w:ascii="Times New Roman" w:hAnsi="Times New Roman"/>
        </w:rPr>
        <w:t xml:space="preserve"> shall be allocated on an hourly basis </w:t>
      </w:r>
      <w:r w:rsidRPr="00EF2AC3">
        <w:rPr>
          <w:rFonts w:ascii="Times New Roman" w:hAnsi="Times New Roman"/>
        </w:rPr>
        <w:t xml:space="preserve">to Market Participants based on their </w:t>
      </w:r>
      <w:r w:rsidRPr="00797839">
        <w:rPr>
          <w:rFonts w:ascii="Times New Roman" w:hAnsi="Times New Roman"/>
        </w:rPr>
        <w:t>pro</w:t>
      </w:r>
      <w:r w:rsidRPr="00EF2AC3">
        <w:rPr>
          <w:rFonts w:ascii="Times New Roman" w:hAnsi="Times New Roman"/>
        </w:rPr>
        <w:t xml:space="preserve"> rata</w:t>
      </w:r>
      <w:r w:rsidRPr="00797839">
        <w:rPr>
          <w:rFonts w:ascii="Times New Roman" w:hAnsi="Times New Roman"/>
        </w:rPr>
        <w:t xml:space="preserve"> </w:t>
      </w:r>
      <w:r w:rsidRPr="00EF2AC3">
        <w:rPr>
          <w:rFonts w:ascii="Times New Roman" w:hAnsi="Times New Roman"/>
        </w:rPr>
        <w:t>share of the sum of all Market Participants’</w:t>
      </w:r>
      <w:r w:rsidRPr="00797839">
        <w:rPr>
          <w:rFonts w:ascii="Times New Roman" w:hAnsi="Times New Roman"/>
        </w:rPr>
        <w:t xml:space="preserve"> Real-Time Load Obligation, excluding the Real-Time Load Obligation incurred at all External Nodes, and excluding Real-Time Load Obligation incurred by </w:t>
      </w:r>
      <w:r>
        <w:rPr>
          <w:rFonts w:ascii="Times New Roman" w:hAnsi="Times New Roman"/>
        </w:rPr>
        <w:t>Storage DARDs</w:t>
      </w:r>
      <w:r w:rsidRPr="00797839">
        <w:rPr>
          <w:rFonts w:ascii="Times New Roman" w:hAnsi="Times New Roman"/>
        </w:rPr>
        <w:t>.</w:t>
      </w:r>
      <w:ins w:id="201" w:author="Author">
        <w:r w:rsidR="00281AB2">
          <w:rPr>
            <w:rFonts w:ascii="Times New Roman" w:hAnsi="Times New Roman"/>
          </w:rPr>
          <w:br/>
        </w:r>
      </w:ins>
    </w:p>
    <w:p w14:paraId="489BB685" w14:textId="1E5ED409" w:rsidR="007F31EC" w:rsidRPr="0090417F" w:rsidRDefault="007F31EC" w:rsidP="00755A5C">
      <w:pPr>
        <w:pStyle w:val="Normal0"/>
        <w:numPr>
          <w:ilvl w:val="0"/>
          <w:numId w:val="23"/>
        </w:numPr>
        <w:spacing w:after="0" w:line="360" w:lineRule="auto"/>
        <w:ind w:left="0" w:firstLine="0"/>
        <w:rPr>
          <w:rFonts w:ascii="Times New Roman" w:hAnsi="Times New Roman"/>
        </w:rPr>
      </w:pPr>
    </w:p>
    <w:p w14:paraId="18B5EDF3" w14:textId="43D8AFBF"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 (</w:t>
      </w:r>
      <w:ins w:id="202" w:author="Author">
        <w:r w:rsidR="00281AB2">
          <w:rPr>
            <w:rFonts w:ascii="Times New Roman" w:hAnsi="Times New Roman"/>
          </w:rPr>
          <w:t>i</w:t>
        </w:r>
        <w:del w:id="203" w:author="Author">
          <w:r w:rsidR="00995750" w:rsidDel="00281AB2">
            <w:rPr>
              <w:rFonts w:ascii="Times New Roman" w:hAnsi="Times New Roman"/>
            </w:rPr>
            <w:delText>j</w:delText>
          </w:r>
        </w:del>
      </w:ins>
      <w:del w:id="204" w:author="Author">
        <w:r w:rsidDel="00995750">
          <w:rPr>
            <w:rFonts w:ascii="Times New Roman" w:hAnsi="Times New Roman"/>
          </w:rPr>
          <w:delText>i</w:delText>
        </w:r>
      </w:del>
      <w:r w:rsidRPr="00B2684F">
        <w:rPr>
          <w:rFonts w:ascii="Times New Roman" w:hAnsi="Times New Roman"/>
        </w:rPr>
        <w:t>)</w:t>
      </w:r>
      <w:r>
        <w:rPr>
          <w:rFonts w:ascii="Times New Roman" w:hAnsi="Times New Roman"/>
        </w:rPr>
        <w:tab/>
      </w:r>
      <w:r w:rsidRPr="00797839">
        <w:rPr>
          <w:rFonts w:ascii="Times New Roman" w:hAnsi="Times New Roman"/>
          <w:b/>
          <w:u w:val="single"/>
        </w:rPr>
        <w:t>Day-Ahead and Real-Time Congestion Revenue</w:t>
      </w:r>
      <w:r w:rsidRPr="00EF2AC3">
        <w:rPr>
          <w:rFonts w:ascii="Times New Roman" w:hAnsi="Times New Roman"/>
        </w:rPr>
        <w:t xml:space="preserve"> –</w:t>
      </w:r>
      <w:r w:rsidRPr="00B2684F">
        <w:rPr>
          <w:rFonts w:ascii="Times New Roman" w:hAnsi="Times New Roman"/>
        </w:rPr>
        <w:t xml:space="preserve"> For each </w:t>
      </w:r>
      <w:r>
        <w:rPr>
          <w:rFonts w:ascii="Times New Roman" w:hAnsi="Times New Roman"/>
        </w:rPr>
        <w:t>settlement interval</w:t>
      </w:r>
      <w:r w:rsidRPr="00B2684F">
        <w:rPr>
          <w:rFonts w:ascii="Times New Roman" w:hAnsi="Times New Roman"/>
        </w:rPr>
        <w:t xml:space="preserve">, the ISO will determine the total revenues associated with transmission congestion on the New England Transmission System.  To accomplish this, the ISO will perform calculations to determine the following.  The Day-Ahead Congestion Revenue shall equal the sum of all Market Participants’ Day-Ahead Energy Market Congestion Charge/Credits. The Real-Time Congestion Revenue shall equal the sum of all Market Participants’ Real-Time Energy Market </w:t>
      </w:r>
      <w:r w:rsidRPr="00EF2AC3">
        <w:rPr>
          <w:rFonts w:ascii="Times New Roman" w:hAnsi="Times New Roman"/>
        </w:rPr>
        <w:t xml:space="preserve">Deviation </w:t>
      </w:r>
      <w:r w:rsidRPr="00B2684F">
        <w:rPr>
          <w:rFonts w:ascii="Times New Roman" w:hAnsi="Times New Roman"/>
        </w:rPr>
        <w:t xml:space="preserve">Congestion Charge/Credits. </w:t>
      </w:r>
    </w:p>
    <w:p w14:paraId="167650C2" w14:textId="77777777" w:rsidR="007F31EC" w:rsidRPr="00B2684F" w:rsidRDefault="007F31EC" w:rsidP="007F31EC">
      <w:pPr>
        <w:pStyle w:val="Normal0"/>
        <w:spacing w:after="0" w:line="360" w:lineRule="auto"/>
        <w:rPr>
          <w:rFonts w:ascii="Times New Roman" w:hAnsi="Times New Roman"/>
        </w:rPr>
      </w:pPr>
    </w:p>
    <w:p w14:paraId="5404CEE8" w14:textId="26BD4250" w:rsidR="007F31EC" w:rsidRDefault="00A711AA" w:rsidP="007F31EC">
      <w:pPr>
        <w:pStyle w:val="Normal0"/>
        <w:spacing w:after="0" w:line="360" w:lineRule="auto"/>
        <w:rPr>
          <w:rFonts w:ascii="Times New Roman" w:hAnsi="Times New Roman"/>
        </w:rPr>
      </w:pPr>
      <w:r w:rsidRPr="00B2684F">
        <w:rPr>
          <w:rFonts w:ascii="Times New Roman" w:hAnsi="Times New Roman"/>
        </w:rPr>
        <w:t>(</w:t>
      </w:r>
      <w:del w:id="205" w:author="Author">
        <w:r w:rsidDel="00995750">
          <w:rPr>
            <w:rFonts w:ascii="Times New Roman" w:hAnsi="Times New Roman"/>
          </w:rPr>
          <w:delText>j</w:delText>
        </w:r>
      </w:del>
      <w:ins w:id="206" w:author="Author">
        <w:r w:rsidR="00281AB2">
          <w:rPr>
            <w:rFonts w:ascii="Times New Roman" w:hAnsi="Times New Roman"/>
          </w:rPr>
          <w:t>j</w:t>
        </w:r>
        <w:del w:id="207" w:author="Author">
          <w:r w:rsidR="00995750" w:rsidDel="00281AB2">
            <w:rPr>
              <w:rFonts w:ascii="Times New Roman" w:hAnsi="Times New Roman"/>
            </w:rPr>
            <w:delText>k</w:delText>
          </w:r>
        </w:del>
      </w:ins>
      <w:r w:rsidRPr="00B2684F">
        <w:rPr>
          <w:rFonts w:ascii="Times New Roman" w:hAnsi="Times New Roman"/>
        </w:rPr>
        <w:t>)</w:t>
      </w:r>
      <w:r>
        <w:rPr>
          <w:rFonts w:ascii="Times New Roman" w:hAnsi="Times New Roman"/>
        </w:rPr>
        <w:tab/>
      </w:r>
      <w:r w:rsidRPr="00BD7CB1">
        <w:rPr>
          <w:rFonts w:ascii="Times New Roman" w:hAnsi="Times New Roman"/>
          <w:b/>
          <w:u w:val="single"/>
        </w:rPr>
        <w:t>Day-Ahead Loss Revenue</w:t>
      </w:r>
      <w:r w:rsidRPr="00EF2AC3">
        <w:rPr>
          <w:rFonts w:ascii="Times New Roman" w:hAnsi="Times New Roman"/>
        </w:rPr>
        <w:t xml:space="preserve"> –</w:t>
      </w:r>
      <w:r w:rsidRPr="00B2684F">
        <w:rPr>
          <w:rFonts w:ascii="Times New Roman" w:hAnsi="Times New Roman"/>
        </w:rPr>
        <w:t xml:space="preserve"> For each </w:t>
      </w:r>
      <w:r>
        <w:rPr>
          <w:rFonts w:ascii="Times New Roman" w:hAnsi="Times New Roman"/>
        </w:rPr>
        <w:t>settlement interval</w:t>
      </w:r>
      <w:r w:rsidRPr="00B2684F">
        <w:rPr>
          <w:rFonts w:ascii="Times New Roman" w:hAnsi="Times New Roman"/>
        </w:rPr>
        <w:t xml:space="preserve">, the ISO will determine the excess or deficiency in </w:t>
      </w:r>
      <w:r>
        <w:rPr>
          <w:rFonts w:ascii="Times New Roman" w:hAnsi="Times New Roman"/>
        </w:rPr>
        <w:t>l</w:t>
      </w:r>
      <w:r w:rsidRPr="00B2684F">
        <w:rPr>
          <w:rFonts w:ascii="Times New Roman" w:hAnsi="Times New Roman"/>
        </w:rPr>
        <w:t xml:space="preserve">oss </w:t>
      </w:r>
      <w:r>
        <w:rPr>
          <w:rFonts w:ascii="Times New Roman" w:hAnsi="Times New Roman"/>
        </w:rPr>
        <w:t>r</w:t>
      </w:r>
      <w:r w:rsidRPr="00B2684F">
        <w:rPr>
          <w:rFonts w:ascii="Times New Roman" w:hAnsi="Times New Roman"/>
        </w:rPr>
        <w:t xml:space="preserve">evenue associated with the Day-Ahead Energy Market. The Day-Ahead Loss Revenue shall be equal to the sum of all Market Participants’ Day-Ahead Energy Market Energy Charge/Credits and Day-Ahead Energy Market Loss Charge/Credits. </w:t>
      </w:r>
    </w:p>
    <w:p w14:paraId="57828F78" w14:textId="77777777" w:rsidR="007F31EC" w:rsidRPr="00B2684F" w:rsidRDefault="007F31EC" w:rsidP="007F31EC">
      <w:pPr>
        <w:pStyle w:val="Normal0"/>
        <w:spacing w:after="0" w:line="360" w:lineRule="auto"/>
        <w:rPr>
          <w:rFonts w:ascii="Times New Roman" w:hAnsi="Times New Roman"/>
        </w:rPr>
      </w:pPr>
    </w:p>
    <w:p w14:paraId="46C6CBBB" w14:textId="45A5AE6F" w:rsidR="007F31EC" w:rsidRDefault="00A711AA" w:rsidP="007F31EC">
      <w:pPr>
        <w:pStyle w:val="Normal0"/>
        <w:spacing w:after="0" w:line="360" w:lineRule="auto"/>
        <w:rPr>
          <w:rFonts w:ascii="Times New Roman" w:hAnsi="Times New Roman"/>
        </w:rPr>
      </w:pPr>
      <w:r w:rsidRPr="00B2684F">
        <w:rPr>
          <w:rFonts w:ascii="Times New Roman" w:hAnsi="Times New Roman"/>
        </w:rPr>
        <w:t>(</w:t>
      </w:r>
      <w:ins w:id="208" w:author="Author">
        <w:r w:rsidR="00281AB2">
          <w:rPr>
            <w:rFonts w:ascii="Times New Roman" w:hAnsi="Times New Roman"/>
          </w:rPr>
          <w:t>k</w:t>
        </w:r>
        <w:del w:id="209" w:author="Author">
          <w:r w:rsidR="00995750" w:rsidDel="00281AB2">
            <w:rPr>
              <w:rFonts w:ascii="Times New Roman" w:hAnsi="Times New Roman"/>
            </w:rPr>
            <w:delText>l</w:delText>
          </w:r>
        </w:del>
      </w:ins>
      <w:del w:id="210" w:author="Author">
        <w:r w:rsidDel="00995750">
          <w:rPr>
            <w:rFonts w:ascii="Times New Roman" w:hAnsi="Times New Roman"/>
          </w:rPr>
          <w:delText>k</w:delText>
        </w:r>
      </w:del>
      <w:r w:rsidRPr="00B2684F">
        <w:rPr>
          <w:rFonts w:ascii="Times New Roman" w:hAnsi="Times New Roman"/>
        </w:rPr>
        <w:t xml:space="preserve">) </w:t>
      </w:r>
      <w:r>
        <w:rPr>
          <w:rFonts w:ascii="Times New Roman" w:hAnsi="Times New Roman"/>
        </w:rPr>
        <w:tab/>
      </w:r>
      <w:r w:rsidRPr="00BD7CB1">
        <w:rPr>
          <w:rFonts w:ascii="Times New Roman" w:hAnsi="Times New Roman"/>
          <w:b/>
          <w:u w:val="single"/>
        </w:rPr>
        <w:t>Day-Ahead Loss Charges or Credits</w:t>
      </w:r>
      <w:r w:rsidRPr="00BD7CB1">
        <w:rPr>
          <w:rFonts w:ascii="Times New Roman" w:hAnsi="Times New Roman"/>
          <w:u w:val="single"/>
        </w:rPr>
        <w:t xml:space="preserve"> </w:t>
      </w:r>
      <w:r w:rsidRPr="00EF2AC3">
        <w:rPr>
          <w:rFonts w:ascii="Times New Roman" w:hAnsi="Times New Roman"/>
        </w:rPr>
        <w:t xml:space="preserve">– </w:t>
      </w:r>
      <w:r w:rsidRPr="00B2684F">
        <w:rPr>
          <w:rFonts w:ascii="Times New Roman" w:hAnsi="Times New Roman"/>
        </w:rPr>
        <w:t xml:space="preserve">For each </w:t>
      </w:r>
      <w:r>
        <w:rPr>
          <w:rFonts w:ascii="Times New Roman" w:hAnsi="Times New Roman"/>
        </w:rPr>
        <w:t xml:space="preserve">settlement interval </w:t>
      </w:r>
      <w:r w:rsidRPr="00B2684F">
        <w:rPr>
          <w:rFonts w:ascii="Times New Roman" w:hAnsi="Times New Roman"/>
        </w:rPr>
        <w:t xml:space="preserve">for each Market Participant, the ISO shall calculate a Day-Ahead payment or charge associated with the excess or deficiency in </w:t>
      </w:r>
      <w:r>
        <w:rPr>
          <w:rFonts w:ascii="Times New Roman" w:hAnsi="Times New Roman"/>
        </w:rPr>
        <w:t>l</w:t>
      </w:r>
      <w:r w:rsidRPr="00B2684F">
        <w:rPr>
          <w:rFonts w:ascii="Times New Roman" w:hAnsi="Times New Roman"/>
        </w:rPr>
        <w:t xml:space="preserve">oss </w:t>
      </w:r>
      <w:r>
        <w:rPr>
          <w:rFonts w:ascii="Times New Roman" w:hAnsi="Times New Roman"/>
        </w:rPr>
        <w:lastRenderedPageBreak/>
        <w:t>r</w:t>
      </w:r>
      <w:r w:rsidRPr="00B2684F">
        <w:rPr>
          <w:rFonts w:ascii="Times New Roman" w:hAnsi="Times New Roman"/>
        </w:rPr>
        <w:t xml:space="preserve">evenue (Section </w:t>
      </w:r>
      <w:proofErr w:type="gramStart"/>
      <w:r w:rsidRPr="00B2684F">
        <w:rPr>
          <w:rFonts w:ascii="Times New Roman" w:hAnsi="Times New Roman"/>
        </w:rPr>
        <w:t>III.3.2.1(</w:t>
      </w:r>
      <w:proofErr w:type="gramEnd"/>
      <w:r>
        <w:rPr>
          <w:rFonts w:ascii="Times New Roman" w:hAnsi="Times New Roman"/>
        </w:rPr>
        <w:t>j</w:t>
      </w:r>
      <w:r w:rsidRPr="00B2684F">
        <w:rPr>
          <w:rFonts w:ascii="Times New Roman" w:hAnsi="Times New Roman"/>
        </w:rPr>
        <w:t xml:space="preserve">)). The Day-Ahead Loss Charges or Credits shall be equal to the Day-Ahead </w:t>
      </w:r>
      <w:r>
        <w:rPr>
          <w:rFonts w:ascii="Times New Roman" w:hAnsi="Times New Roman"/>
        </w:rPr>
        <w:t xml:space="preserve">Loss Revenue multiplied by the </w:t>
      </w:r>
      <w:r w:rsidRPr="00B2684F">
        <w:rPr>
          <w:rFonts w:ascii="Times New Roman" w:hAnsi="Times New Roman"/>
        </w:rPr>
        <w:t xml:space="preserve">Market Participant’s pro rata share of the sum of all Market Participants’ </w:t>
      </w:r>
      <w:r>
        <w:rPr>
          <w:rFonts w:ascii="Times New Roman" w:hAnsi="Times New Roman"/>
        </w:rPr>
        <w:t>Marginal Loss Revenue</w:t>
      </w:r>
      <w:r w:rsidRPr="00B2684F">
        <w:rPr>
          <w:rFonts w:ascii="Times New Roman" w:hAnsi="Times New Roman"/>
        </w:rPr>
        <w:t xml:space="preserve"> Load Obligations. </w:t>
      </w:r>
    </w:p>
    <w:p w14:paraId="5382964E" w14:textId="77777777" w:rsidR="007F31EC" w:rsidRPr="00B2684F" w:rsidRDefault="007F31EC" w:rsidP="007F31EC">
      <w:pPr>
        <w:pStyle w:val="Normal0"/>
        <w:spacing w:after="0" w:line="360" w:lineRule="auto"/>
        <w:rPr>
          <w:rFonts w:ascii="Times New Roman" w:hAnsi="Times New Roman"/>
        </w:rPr>
      </w:pPr>
    </w:p>
    <w:p w14:paraId="53CD1237" w14:textId="0021BB15" w:rsidR="007F31EC" w:rsidRDefault="00A711AA" w:rsidP="007F31EC">
      <w:pPr>
        <w:pStyle w:val="Normal0"/>
        <w:spacing w:after="0" w:line="360" w:lineRule="auto"/>
        <w:rPr>
          <w:rFonts w:ascii="Times New Roman" w:hAnsi="Times New Roman"/>
        </w:rPr>
      </w:pPr>
      <w:r w:rsidRPr="00B2684F">
        <w:rPr>
          <w:rFonts w:ascii="Times New Roman" w:hAnsi="Times New Roman"/>
        </w:rPr>
        <w:t>(</w:t>
      </w:r>
      <w:del w:id="211" w:author="Author">
        <w:r w:rsidDel="00995750">
          <w:rPr>
            <w:rFonts w:ascii="Times New Roman" w:hAnsi="Times New Roman"/>
          </w:rPr>
          <w:delText>l</w:delText>
        </w:r>
      </w:del>
      <w:ins w:id="212" w:author="Author">
        <w:r w:rsidR="00281AB2">
          <w:rPr>
            <w:rFonts w:ascii="Times New Roman" w:hAnsi="Times New Roman"/>
          </w:rPr>
          <w:t>l</w:t>
        </w:r>
        <w:del w:id="213" w:author="Author">
          <w:r w:rsidR="00995750" w:rsidDel="00281AB2">
            <w:rPr>
              <w:rFonts w:ascii="Times New Roman" w:hAnsi="Times New Roman"/>
            </w:rPr>
            <w:delText>m</w:delText>
          </w:r>
        </w:del>
      </w:ins>
      <w:r w:rsidRPr="00B2684F">
        <w:rPr>
          <w:rFonts w:ascii="Times New Roman" w:hAnsi="Times New Roman"/>
        </w:rPr>
        <w:t xml:space="preserve">) </w:t>
      </w:r>
      <w:r>
        <w:rPr>
          <w:rFonts w:ascii="Times New Roman" w:hAnsi="Times New Roman"/>
        </w:rPr>
        <w:tab/>
      </w:r>
      <w:r w:rsidRPr="00BD7CB1">
        <w:rPr>
          <w:rFonts w:ascii="Times New Roman" w:hAnsi="Times New Roman"/>
          <w:b/>
          <w:u w:val="single"/>
        </w:rPr>
        <w:t>Real-Time Loss Revenue</w:t>
      </w:r>
      <w:r w:rsidRPr="00EF2AC3">
        <w:rPr>
          <w:rFonts w:ascii="Times New Roman" w:hAnsi="Times New Roman"/>
        </w:rPr>
        <w:t xml:space="preserve"> – </w:t>
      </w:r>
      <w:r w:rsidRPr="00B2684F">
        <w:rPr>
          <w:rFonts w:ascii="Times New Roman" w:hAnsi="Times New Roman"/>
        </w:rPr>
        <w:t xml:space="preserve">For each </w:t>
      </w:r>
      <w:r>
        <w:rPr>
          <w:rFonts w:ascii="Times New Roman" w:hAnsi="Times New Roman"/>
        </w:rPr>
        <w:t>settlement interval</w:t>
      </w:r>
      <w:r w:rsidRPr="00B2684F">
        <w:rPr>
          <w:rFonts w:ascii="Times New Roman" w:hAnsi="Times New Roman"/>
        </w:rPr>
        <w:t xml:space="preserve">, the ISO will determine the excess or deficiency in </w:t>
      </w:r>
      <w:r>
        <w:rPr>
          <w:rFonts w:ascii="Times New Roman" w:hAnsi="Times New Roman"/>
        </w:rPr>
        <w:t>l</w:t>
      </w:r>
      <w:r w:rsidRPr="00B2684F">
        <w:rPr>
          <w:rFonts w:ascii="Times New Roman" w:hAnsi="Times New Roman"/>
        </w:rPr>
        <w:t xml:space="preserve">oss </w:t>
      </w:r>
      <w:r>
        <w:rPr>
          <w:rFonts w:ascii="Times New Roman" w:hAnsi="Times New Roman"/>
        </w:rPr>
        <w:t>r</w:t>
      </w:r>
      <w:r w:rsidRPr="00B2684F">
        <w:rPr>
          <w:rFonts w:ascii="Times New Roman" w:hAnsi="Times New Roman"/>
        </w:rPr>
        <w:t xml:space="preserve">evenue associated with the Real-Time Energy Market. The Real-Time Loss Revenue shall be equal to the sum of all Market Participants’ Real-Time Energy Market Deviation Energy Charge/Credit and Real-Time Energy Market Deviation Loss Charge/Credit plus Non-Market Participant Transmission Customer loss costs.  The ISO will then adjust Real-Time Loss Revenue to account for Inadvertent Energy Revenue, as calculated under Section </w:t>
      </w:r>
      <w:proofErr w:type="gramStart"/>
      <w:r w:rsidRPr="00B2684F">
        <w:rPr>
          <w:rFonts w:ascii="Times New Roman" w:hAnsi="Times New Roman"/>
        </w:rPr>
        <w:t>III.3.2.1(</w:t>
      </w:r>
      <w:proofErr w:type="gramEnd"/>
      <w:r>
        <w:rPr>
          <w:rFonts w:ascii="Times New Roman" w:hAnsi="Times New Roman"/>
        </w:rPr>
        <w:t>o</w:t>
      </w:r>
      <w:r w:rsidRPr="00B2684F">
        <w:rPr>
          <w:rFonts w:ascii="Times New Roman" w:hAnsi="Times New Roman"/>
        </w:rPr>
        <w:t xml:space="preserve">) and Emergency transactions as described under Section III.4.3(a). </w:t>
      </w:r>
    </w:p>
    <w:p w14:paraId="7D40A6B0" w14:textId="77777777" w:rsidR="007F31EC" w:rsidRDefault="007F31EC" w:rsidP="007F31EC">
      <w:pPr>
        <w:pStyle w:val="Normal0"/>
        <w:spacing w:after="0" w:line="360" w:lineRule="auto"/>
        <w:rPr>
          <w:rFonts w:ascii="Times New Roman" w:hAnsi="Times New Roman"/>
        </w:rPr>
      </w:pPr>
    </w:p>
    <w:p w14:paraId="34479E8E" w14:textId="2912D78B" w:rsidR="007F31EC" w:rsidRPr="00EF2AC3" w:rsidRDefault="00A711AA" w:rsidP="007F31EC">
      <w:pPr>
        <w:pStyle w:val="Normal0"/>
        <w:spacing w:after="0" w:line="360" w:lineRule="auto"/>
        <w:rPr>
          <w:rFonts w:ascii="Times New Roman" w:hAnsi="Times New Roman"/>
        </w:rPr>
      </w:pPr>
      <w:r w:rsidRPr="00BD7CB1">
        <w:rPr>
          <w:rFonts w:ascii="Times New Roman" w:hAnsi="Times New Roman"/>
        </w:rPr>
        <w:t>(</w:t>
      </w:r>
      <w:del w:id="214" w:author="Author">
        <w:r w:rsidRPr="00BD7CB1" w:rsidDel="00995750">
          <w:rPr>
            <w:rFonts w:ascii="Times New Roman" w:hAnsi="Times New Roman"/>
          </w:rPr>
          <w:delText>m</w:delText>
        </w:r>
      </w:del>
      <w:ins w:id="215" w:author="Author">
        <w:r w:rsidR="00281AB2">
          <w:rPr>
            <w:rFonts w:ascii="Times New Roman" w:hAnsi="Times New Roman"/>
          </w:rPr>
          <w:t>m</w:t>
        </w:r>
        <w:del w:id="216" w:author="Author">
          <w:r w:rsidR="00995750" w:rsidDel="00281AB2">
            <w:rPr>
              <w:rFonts w:ascii="Times New Roman" w:hAnsi="Times New Roman"/>
            </w:rPr>
            <w:delText>n</w:delText>
          </w:r>
        </w:del>
      </w:ins>
      <w:r w:rsidRPr="00BD7CB1">
        <w:rPr>
          <w:rFonts w:ascii="Times New Roman" w:hAnsi="Times New Roman"/>
        </w:rPr>
        <w:t>)</w:t>
      </w:r>
      <w:r w:rsidRPr="00EF2AC3">
        <w:rPr>
          <w:rFonts w:ascii="Times New Roman" w:hAnsi="Times New Roman"/>
          <w:b/>
        </w:rPr>
        <w:tab/>
      </w:r>
      <w:r w:rsidRPr="00BD7CB1">
        <w:rPr>
          <w:rFonts w:ascii="Times New Roman" w:hAnsi="Times New Roman"/>
          <w:b/>
          <w:u w:val="single"/>
        </w:rPr>
        <w:t>Real-Time Loss Revenue Charges or Credits</w:t>
      </w:r>
      <w:r w:rsidRPr="00EF2AC3">
        <w:rPr>
          <w:rFonts w:ascii="Times New Roman" w:hAnsi="Times New Roman"/>
        </w:rPr>
        <w:t xml:space="preserve"> – For each hour for each Market Participant, the ISO shall calculate a Real-Time payment or charge associated with the excess or deficiency in Real-Time Loss Revenue (Section </w:t>
      </w:r>
      <w:proofErr w:type="gramStart"/>
      <w:r w:rsidRPr="00EF2AC3">
        <w:rPr>
          <w:rFonts w:ascii="Times New Roman" w:hAnsi="Times New Roman"/>
        </w:rPr>
        <w:t>III.3.2.1(</w:t>
      </w:r>
      <w:proofErr w:type="gramEnd"/>
      <w:r>
        <w:rPr>
          <w:rFonts w:ascii="Times New Roman" w:hAnsi="Times New Roman"/>
        </w:rPr>
        <w:t>l</w:t>
      </w:r>
      <w:r w:rsidRPr="00EF2AC3">
        <w:rPr>
          <w:rFonts w:ascii="Times New Roman" w:hAnsi="Times New Roman"/>
        </w:rPr>
        <w:t xml:space="preserve">)). The Real-Time Loss Revenue Charges or Credits shall be equal to the Real-Time Loss Revenue multiplied by the Market Participant’s pro rata share of the sum of all Market Participants’ Marginal Loss Revenue Load Obligations. </w:t>
      </w:r>
    </w:p>
    <w:p w14:paraId="3A9A87BA" w14:textId="77777777" w:rsidR="007F31EC" w:rsidRPr="00B2684F" w:rsidRDefault="007F31EC" w:rsidP="007F31EC">
      <w:pPr>
        <w:pStyle w:val="Normal0"/>
        <w:spacing w:after="0" w:line="360" w:lineRule="auto"/>
        <w:rPr>
          <w:rFonts w:ascii="Times New Roman" w:hAnsi="Times New Roman"/>
        </w:rPr>
      </w:pPr>
    </w:p>
    <w:p w14:paraId="5555B1C0" w14:textId="52E3AAD7" w:rsidR="007F31EC" w:rsidRDefault="00A711AA" w:rsidP="007F31EC">
      <w:pPr>
        <w:pStyle w:val="Normal0"/>
        <w:spacing w:after="0" w:line="360" w:lineRule="auto"/>
        <w:rPr>
          <w:rFonts w:ascii="Times New Roman" w:hAnsi="Times New Roman"/>
        </w:rPr>
      </w:pPr>
      <w:r w:rsidRPr="00B2684F">
        <w:rPr>
          <w:rFonts w:ascii="Times New Roman" w:hAnsi="Times New Roman"/>
        </w:rPr>
        <w:t>(</w:t>
      </w:r>
      <w:del w:id="217" w:author="Author">
        <w:r w:rsidDel="00995750">
          <w:rPr>
            <w:rFonts w:ascii="Times New Roman" w:hAnsi="Times New Roman"/>
          </w:rPr>
          <w:delText>n</w:delText>
        </w:r>
      </w:del>
      <w:ins w:id="218" w:author="Author">
        <w:r w:rsidR="00281AB2">
          <w:rPr>
            <w:rFonts w:ascii="Times New Roman" w:hAnsi="Times New Roman"/>
          </w:rPr>
          <w:t>n</w:t>
        </w:r>
        <w:del w:id="219" w:author="Author">
          <w:r w:rsidR="00995750" w:rsidDel="00281AB2">
            <w:rPr>
              <w:rFonts w:ascii="Times New Roman" w:hAnsi="Times New Roman"/>
            </w:rPr>
            <w:delText>o</w:delText>
          </w:r>
        </w:del>
      </w:ins>
      <w:r w:rsidRPr="00B2684F">
        <w:rPr>
          <w:rFonts w:ascii="Times New Roman" w:hAnsi="Times New Roman"/>
        </w:rPr>
        <w:t xml:space="preserve">) </w:t>
      </w:r>
      <w:r>
        <w:rPr>
          <w:rFonts w:ascii="Times New Roman" w:hAnsi="Times New Roman"/>
        </w:rPr>
        <w:tab/>
      </w:r>
      <w:r w:rsidRPr="00BD7CB1">
        <w:rPr>
          <w:rFonts w:ascii="Times New Roman" w:hAnsi="Times New Roman"/>
          <w:b/>
          <w:u w:val="single"/>
        </w:rPr>
        <w:t>Non-Market Participant Loss</w:t>
      </w:r>
      <w:r w:rsidRPr="00EF2AC3">
        <w:rPr>
          <w:rFonts w:ascii="Times New Roman" w:hAnsi="Times New Roman"/>
        </w:rPr>
        <w:t xml:space="preserve"> – </w:t>
      </w:r>
      <w:r w:rsidRPr="00B2684F">
        <w:rPr>
          <w:rFonts w:ascii="Times New Roman" w:hAnsi="Times New Roman"/>
        </w:rPr>
        <w:t>Non-Market Participant Transmission Customer loss costs shall be assessed for tra</w:t>
      </w:r>
      <w:r>
        <w:rPr>
          <w:rFonts w:ascii="Times New Roman" w:hAnsi="Times New Roman"/>
        </w:rPr>
        <w:t xml:space="preserve">nsmission use scheduled in the </w:t>
      </w:r>
      <w:r w:rsidRPr="00B2684F">
        <w:rPr>
          <w:rFonts w:ascii="Times New Roman" w:hAnsi="Times New Roman"/>
        </w:rPr>
        <w:t xml:space="preserve">Real-Time Energy Market, calculated as the amount to be delivered in each </w:t>
      </w:r>
      <w:r w:rsidRPr="008F23B3">
        <w:rPr>
          <w:rFonts w:ascii="Times New Roman" w:hAnsi="Times New Roman"/>
        </w:rPr>
        <w:t xml:space="preserve">settlement interval </w:t>
      </w:r>
      <w:r w:rsidRPr="00B2684F">
        <w:rPr>
          <w:rFonts w:ascii="Times New Roman" w:hAnsi="Times New Roman"/>
        </w:rPr>
        <w:t xml:space="preserve">multiplied by the difference between the Loss Component of the Real-Time Price at the delivery point or New England Control Area boundary delivery interface and the Loss Component of the Real-Time Price at the source point or New England Control Area boundary source interface. </w:t>
      </w:r>
    </w:p>
    <w:p w14:paraId="53910205" w14:textId="77777777" w:rsidR="007F31EC" w:rsidRPr="00B2684F" w:rsidRDefault="007F31EC" w:rsidP="007F31EC">
      <w:pPr>
        <w:pStyle w:val="Normal0"/>
        <w:spacing w:after="0" w:line="360" w:lineRule="auto"/>
        <w:rPr>
          <w:rFonts w:ascii="Times New Roman" w:hAnsi="Times New Roman"/>
        </w:rPr>
      </w:pPr>
    </w:p>
    <w:p w14:paraId="7D074989" w14:textId="2BB1AD12" w:rsidR="007F31EC" w:rsidDel="00281AB2" w:rsidRDefault="00A711AA" w:rsidP="002D339C">
      <w:pPr>
        <w:pStyle w:val="Normal0"/>
        <w:spacing w:after="0" w:line="360" w:lineRule="auto"/>
        <w:rPr>
          <w:del w:id="220" w:author="Author"/>
          <w:rFonts w:ascii="Times New Roman" w:hAnsi="Times New Roman"/>
          <w:b/>
          <w:u w:val="single"/>
        </w:rPr>
      </w:pPr>
      <w:r w:rsidRPr="00B2684F">
        <w:rPr>
          <w:rFonts w:ascii="Times New Roman" w:hAnsi="Times New Roman"/>
        </w:rPr>
        <w:t>(</w:t>
      </w:r>
      <w:del w:id="221" w:author="Author">
        <w:r w:rsidDel="00995750">
          <w:rPr>
            <w:rFonts w:ascii="Times New Roman" w:hAnsi="Times New Roman"/>
          </w:rPr>
          <w:delText>o</w:delText>
        </w:r>
      </w:del>
      <w:ins w:id="222" w:author="Author">
        <w:r w:rsidR="00281AB2">
          <w:rPr>
            <w:rFonts w:ascii="Times New Roman" w:hAnsi="Times New Roman"/>
          </w:rPr>
          <w:t>o</w:t>
        </w:r>
        <w:del w:id="223" w:author="Author">
          <w:r w:rsidR="00995750" w:rsidDel="00281AB2">
            <w:rPr>
              <w:rFonts w:ascii="Times New Roman" w:hAnsi="Times New Roman"/>
            </w:rPr>
            <w:delText>p</w:delText>
          </w:r>
        </w:del>
      </w:ins>
      <w:r w:rsidRPr="00B2684F">
        <w:rPr>
          <w:rFonts w:ascii="Times New Roman" w:hAnsi="Times New Roman"/>
        </w:rPr>
        <w:t xml:space="preserve">) </w:t>
      </w:r>
      <w:r>
        <w:rPr>
          <w:rFonts w:ascii="Times New Roman" w:hAnsi="Times New Roman"/>
        </w:rPr>
        <w:tab/>
      </w:r>
      <w:r w:rsidRPr="00BD7CB1">
        <w:rPr>
          <w:rFonts w:ascii="Times New Roman" w:hAnsi="Times New Roman"/>
          <w:b/>
          <w:u w:val="single"/>
        </w:rPr>
        <w:t>Inadvertent Energy Revenue</w:t>
      </w:r>
      <w:r w:rsidRPr="00EF2AC3">
        <w:rPr>
          <w:rFonts w:ascii="Times New Roman" w:hAnsi="Times New Roman"/>
        </w:rPr>
        <w:t xml:space="preserve"> – </w:t>
      </w:r>
      <w:r w:rsidRPr="00B2684F">
        <w:rPr>
          <w:rFonts w:ascii="Times New Roman" w:hAnsi="Times New Roman"/>
        </w:rPr>
        <w:t>For each</w:t>
      </w:r>
      <w:r>
        <w:rPr>
          <w:rFonts w:ascii="Times New Roman" w:hAnsi="Times New Roman"/>
        </w:rPr>
        <w:t xml:space="preserve"> External Node</w:t>
      </w:r>
      <w:r w:rsidRPr="00B2684F">
        <w:rPr>
          <w:rFonts w:ascii="Times New Roman" w:hAnsi="Times New Roman"/>
        </w:rPr>
        <w:t xml:space="preserve">, </w:t>
      </w:r>
      <w:r>
        <w:rPr>
          <w:rFonts w:ascii="Times New Roman" w:hAnsi="Times New Roman"/>
        </w:rPr>
        <w:t xml:space="preserve">for each settlement interval </w:t>
      </w:r>
      <w:r w:rsidRPr="00B2684F">
        <w:rPr>
          <w:rFonts w:ascii="Times New Roman" w:hAnsi="Times New Roman"/>
        </w:rPr>
        <w:t xml:space="preserve">the ISO will calculate an excess or deficiency in Inadvertent Energy Revenue by multiplying the Inadvertent Interchange at </w:t>
      </w:r>
      <w:r>
        <w:rPr>
          <w:rFonts w:ascii="Times New Roman" w:hAnsi="Times New Roman"/>
        </w:rPr>
        <w:t xml:space="preserve">the </w:t>
      </w:r>
      <w:r w:rsidRPr="00B2684F">
        <w:rPr>
          <w:rFonts w:ascii="Times New Roman" w:hAnsi="Times New Roman"/>
        </w:rPr>
        <w:t xml:space="preserve">External Node by the associated Real-Time Locational Marginal Price. </w:t>
      </w:r>
      <w:r>
        <w:rPr>
          <w:rFonts w:ascii="Times New Roman" w:hAnsi="Times New Roman"/>
        </w:rPr>
        <w:t xml:space="preserve">  For each settlement interval, the total Inadvertent Energy Revenue for a settlement interval shall equal the sum of the Inadvertent Energy Revenue values for each External Node for that interval.</w:t>
      </w:r>
    </w:p>
    <w:p w14:paraId="5A4942C3" w14:textId="47931EA9" w:rsidR="00281AB2" w:rsidRDefault="00281AB2" w:rsidP="007F31EC">
      <w:pPr>
        <w:pStyle w:val="Normal0"/>
        <w:spacing w:after="0" w:line="360" w:lineRule="auto"/>
        <w:rPr>
          <w:ins w:id="224" w:author="Author"/>
          <w:rFonts w:ascii="Times New Roman" w:hAnsi="Times New Roman"/>
          <w:b/>
          <w:u w:val="single"/>
        </w:rPr>
      </w:pPr>
    </w:p>
    <w:p w14:paraId="720C21D8" w14:textId="77777777" w:rsidR="00281AB2" w:rsidRDefault="00281AB2" w:rsidP="007F31EC">
      <w:pPr>
        <w:pStyle w:val="Normal0"/>
        <w:spacing w:after="0" w:line="360" w:lineRule="auto"/>
        <w:rPr>
          <w:ins w:id="225" w:author="Author"/>
          <w:rFonts w:ascii="Times New Roman" w:hAnsi="Times New Roman"/>
        </w:rPr>
      </w:pPr>
    </w:p>
    <w:p w14:paraId="1B9D172A" w14:textId="38379D87" w:rsidR="007F31EC" w:rsidRPr="00B2684F" w:rsidDel="00281AB2" w:rsidRDefault="00281AB2" w:rsidP="007F31EC">
      <w:pPr>
        <w:pStyle w:val="Normal0"/>
        <w:spacing w:after="0" w:line="360" w:lineRule="auto"/>
        <w:rPr>
          <w:del w:id="226" w:author="Author"/>
          <w:rFonts w:ascii="Times New Roman" w:hAnsi="Times New Roman"/>
        </w:rPr>
      </w:pPr>
      <w:ins w:id="227" w:author="Author">
        <w:r>
          <w:rPr>
            <w:rFonts w:ascii="Times New Roman" w:hAnsi="Times New Roman"/>
          </w:rPr>
          <w:t>(p)</w:t>
        </w:r>
        <w:r>
          <w:rPr>
            <w:rFonts w:ascii="Times New Roman" w:hAnsi="Times New Roman"/>
          </w:rPr>
          <w:tab/>
        </w:r>
      </w:ins>
    </w:p>
    <w:p w14:paraId="3714DAA8" w14:textId="77777777" w:rsidR="0090417F" w:rsidRDefault="00A711AA" w:rsidP="002D339C">
      <w:pPr>
        <w:pStyle w:val="Normal0"/>
        <w:spacing w:after="0" w:line="360" w:lineRule="auto"/>
        <w:rPr>
          <w:ins w:id="228" w:author="Author"/>
          <w:rFonts w:ascii="Times New Roman" w:hAnsi="Times New Roman"/>
        </w:rPr>
      </w:pPr>
      <w:r w:rsidRPr="00BD7CB1">
        <w:rPr>
          <w:rFonts w:ascii="Times New Roman" w:hAnsi="Times New Roman"/>
          <w:b/>
          <w:u w:val="single"/>
        </w:rPr>
        <w:lastRenderedPageBreak/>
        <w:t>Inadvertent Energy Revenue Charges or Credits</w:t>
      </w:r>
      <w:r w:rsidRPr="00EF2AC3">
        <w:rPr>
          <w:rFonts w:ascii="Times New Roman" w:hAnsi="Times New Roman"/>
        </w:rPr>
        <w:t xml:space="preserve"> – </w:t>
      </w:r>
      <w:r w:rsidRPr="00B2684F">
        <w:rPr>
          <w:rFonts w:ascii="Times New Roman" w:hAnsi="Times New Roman"/>
        </w:rPr>
        <w:t xml:space="preserve">For each hour for each Market Participant, the ISO shall calculate a Real-Time payment or charge associated with the excess or deficiency in Inadvertent Energy Revenue (Section </w:t>
      </w:r>
      <w:proofErr w:type="gramStart"/>
      <w:r w:rsidRPr="00B2684F">
        <w:rPr>
          <w:rFonts w:ascii="Times New Roman" w:hAnsi="Times New Roman"/>
        </w:rPr>
        <w:t>III.3.2.1(</w:t>
      </w:r>
      <w:proofErr w:type="gramEnd"/>
      <w:r>
        <w:rPr>
          <w:rFonts w:ascii="Times New Roman" w:hAnsi="Times New Roman"/>
        </w:rPr>
        <w:t>o</w:t>
      </w:r>
      <w:r w:rsidRPr="00B2684F">
        <w:rPr>
          <w:rFonts w:ascii="Times New Roman" w:hAnsi="Times New Roman"/>
        </w:rPr>
        <w:t>)). The Inadvertent Energy Revenue Charges or Credits shall be equal to the Inadvertent Energy Revenue multiplied by the Market Participant’s pro rata share of the sum of all Market Participants’ Real-Time Load Obligations</w:t>
      </w:r>
      <w:r>
        <w:rPr>
          <w:rFonts w:ascii="Times New Roman" w:hAnsi="Times New Roman"/>
        </w:rPr>
        <w:t>,</w:t>
      </w:r>
      <w:r w:rsidRPr="00B2684F">
        <w:rPr>
          <w:rFonts w:ascii="Times New Roman" w:hAnsi="Times New Roman"/>
        </w:rPr>
        <w:t xml:space="preserve"> Real-Time Generation Obligations</w:t>
      </w:r>
      <w:r w:rsidRPr="00EF2AC3">
        <w:rPr>
          <w:rFonts w:ascii="Times New Roman" w:hAnsi="Times New Roman"/>
        </w:rPr>
        <w:t>, and Real-Time Demand Reduction Obligations</w:t>
      </w:r>
      <w:r w:rsidRPr="00B2684F">
        <w:rPr>
          <w:rFonts w:ascii="Times New Roman" w:hAnsi="Times New Roman"/>
        </w:rPr>
        <w:t xml:space="preserve"> over all Locations, measured as absolute values</w:t>
      </w:r>
      <w:r w:rsidRPr="008F23B3">
        <w:rPr>
          <w:rFonts w:ascii="Times New Roman" w:hAnsi="Times New Roman"/>
        </w:rPr>
        <w:t>, excluding contributions to Real-Time Load Obligations and Real-Time Generation Obligations from Coordinated External Transactions</w:t>
      </w:r>
      <w:r w:rsidRPr="00B2684F">
        <w:rPr>
          <w:rFonts w:ascii="Times New Roman" w:hAnsi="Times New Roman"/>
        </w:rPr>
        <w:t xml:space="preserve">. </w:t>
      </w:r>
    </w:p>
    <w:p w14:paraId="65116D41" w14:textId="77777777" w:rsidR="0090417F" w:rsidRDefault="0090417F" w:rsidP="002D339C">
      <w:pPr>
        <w:pStyle w:val="Normal0"/>
        <w:spacing w:after="0" w:line="360" w:lineRule="auto"/>
        <w:rPr>
          <w:ins w:id="229" w:author="Author"/>
          <w:rFonts w:ascii="Times New Roman" w:hAnsi="Times New Roman"/>
        </w:rPr>
      </w:pPr>
    </w:p>
    <w:p w14:paraId="254A86CE" w14:textId="0F71B73C" w:rsidR="00281AB2" w:rsidRDefault="0090417F" w:rsidP="002D339C">
      <w:pPr>
        <w:pStyle w:val="Normal0"/>
        <w:spacing w:after="0" w:line="360" w:lineRule="auto"/>
        <w:rPr>
          <w:ins w:id="230" w:author="Author"/>
          <w:rFonts w:ascii="Times New Roman" w:hAnsi="Times New Roman"/>
        </w:rPr>
      </w:pPr>
      <w:ins w:id="231" w:author="Author">
        <w:r>
          <w:rPr>
            <w:rFonts w:ascii="Times New Roman" w:hAnsi="Times New Roman"/>
          </w:rPr>
          <w:t>(q)</w:t>
        </w:r>
        <w:r>
          <w:rPr>
            <w:rFonts w:ascii="Times New Roman" w:hAnsi="Times New Roman"/>
          </w:rPr>
          <w:tab/>
        </w:r>
        <w:r w:rsidR="00281AB2" w:rsidRPr="00797839">
          <w:rPr>
            <w:rFonts w:ascii="Times New Roman" w:hAnsi="Times New Roman"/>
            <w:b/>
            <w:u w:val="single"/>
          </w:rPr>
          <w:t xml:space="preserve">Real-Time Energy Market </w:t>
        </w:r>
        <w:r w:rsidR="00281AB2" w:rsidRPr="00EF2AC3">
          <w:rPr>
            <w:rFonts w:ascii="Times New Roman" w:hAnsi="Times New Roman"/>
            <w:b/>
            <w:u w:val="single"/>
          </w:rPr>
          <w:t xml:space="preserve">Charge/Credit </w:t>
        </w:r>
        <w:r w:rsidR="00281AB2" w:rsidRPr="00797839">
          <w:rPr>
            <w:rFonts w:ascii="Times New Roman" w:hAnsi="Times New Roman"/>
            <w:b/>
            <w:u w:val="single"/>
          </w:rPr>
          <w:t xml:space="preserve">For </w:t>
        </w:r>
        <w:r w:rsidR="00281AB2">
          <w:rPr>
            <w:rFonts w:ascii="Times New Roman" w:hAnsi="Times New Roman"/>
            <w:b/>
            <w:u w:val="single"/>
          </w:rPr>
          <w:t>Demand Response Distributed Energy Resource Aggregations</w:t>
        </w:r>
        <w:r w:rsidR="00281AB2" w:rsidRPr="00EF2AC3">
          <w:rPr>
            <w:rFonts w:ascii="Times New Roman" w:hAnsi="Times New Roman"/>
            <w:b/>
          </w:rPr>
          <w:t xml:space="preserve"> – </w:t>
        </w:r>
        <w:r w:rsidR="00281AB2" w:rsidRPr="00797839">
          <w:rPr>
            <w:rFonts w:ascii="Times New Roman" w:hAnsi="Times New Roman"/>
          </w:rPr>
          <w:t xml:space="preserve">For each </w:t>
        </w:r>
        <w:r w:rsidR="00281AB2" w:rsidRPr="00EF2AC3">
          <w:rPr>
            <w:rFonts w:ascii="Times New Roman" w:hAnsi="Times New Roman"/>
          </w:rPr>
          <w:t xml:space="preserve">Market Participant for each </w:t>
        </w:r>
        <w:r w:rsidR="00281AB2" w:rsidRPr="00797839">
          <w:rPr>
            <w:rFonts w:ascii="Times New Roman" w:hAnsi="Times New Roman"/>
          </w:rPr>
          <w:t xml:space="preserve">settlement interval, the ISO </w:t>
        </w:r>
        <w:r w:rsidR="00281AB2" w:rsidRPr="00EF2AC3">
          <w:rPr>
            <w:rFonts w:ascii="Times New Roman" w:hAnsi="Times New Roman"/>
          </w:rPr>
          <w:t>shall calculate</w:t>
        </w:r>
        <w:r w:rsidR="00281AB2" w:rsidRPr="00797839">
          <w:rPr>
            <w:rFonts w:ascii="Times New Roman" w:hAnsi="Times New Roman"/>
          </w:rPr>
          <w:t xml:space="preserve"> </w:t>
        </w:r>
        <w:r w:rsidR="00281AB2" w:rsidRPr="00EF2AC3">
          <w:rPr>
            <w:rFonts w:ascii="Times New Roman" w:hAnsi="Times New Roman"/>
          </w:rPr>
          <w:t>a</w:t>
        </w:r>
        <w:r w:rsidR="00281AB2" w:rsidRPr="00797839">
          <w:rPr>
            <w:rFonts w:ascii="Times New Roman" w:hAnsi="Times New Roman"/>
          </w:rPr>
          <w:t xml:space="preserve"> </w:t>
        </w:r>
        <w:r w:rsidR="00281AB2" w:rsidRPr="00EF2AC3">
          <w:rPr>
            <w:rFonts w:ascii="Times New Roman" w:hAnsi="Times New Roman"/>
          </w:rPr>
          <w:t xml:space="preserve">charge or credit to the Market Participant for its </w:t>
        </w:r>
        <w:r w:rsidR="00281AB2" w:rsidRPr="00797839">
          <w:rPr>
            <w:rFonts w:ascii="Times New Roman" w:hAnsi="Times New Roman"/>
          </w:rPr>
          <w:t xml:space="preserve">net </w:t>
        </w:r>
        <w:r w:rsidR="00281AB2" w:rsidRPr="00EF2AC3">
          <w:rPr>
            <w:rFonts w:ascii="Times New Roman" w:hAnsi="Times New Roman"/>
          </w:rPr>
          <w:t>purchases from</w:t>
        </w:r>
        <w:r w:rsidR="00281AB2">
          <w:rPr>
            <w:rFonts w:ascii="Times New Roman" w:hAnsi="Times New Roman"/>
          </w:rPr>
          <w:t>,</w:t>
        </w:r>
        <w:r w:rsidR="00281AB2" w:rsidRPr="00EF2AC3">
          <w:rPr>
            <w:rFonts w:ascii="Times New Roman" w:hAnsi="Times New Roman"/>
          </w:rPr>
          <w:t xml:space="preserve"> or </w:t>
        </w:r>
        <w:r w:rsidR="00281AB2" w:rsidRPr="00797839">
          <w:rPr>
            <w:rFonts w:ascii="Times New Roman" w:hAnsi="Times New Roman"/>
          </w:rPr>
          <w:t>sales to the Real-Time Energy Market</w:t>
        </w:r>
        <w:r w:rsidR="00281AB2" w:rsidRPr="00EF2AC3">
          <w:rPr>
            <w:rFonts w:ascii="Times New Roman" w:hAnsi="Times New Roman"/>
          </w:rPr>
          <w:t xml:space="preserve"> </w:t>
        </w:r>
        <w:r w:rsidR="00281AB2" w:rsidRPr="00797839">
          <w:rPr>
            <w:rFonts w:ascii="Times New Roman" w:hAnsi="Times New Roman"/>
          </w:rPr>
          <w:t xml:space="preserve">associated with </w:t>
        </w:r>
        <w:r w:rsidR="00281AB2" w:rsidRPr="0060140C">
          <w:rPr>
            <w:rFonts w:ascii="Times New Roman" w:hAnsi="Times New Roman"/>
            <w:u w:val="single"/>
          </w:rPr>
          <w:t>Demand Response Distributed Energy Resource Aggregations</w:t>
        </w:r>
        <w:r w:rsidR="00281AB2" w:rsidRPr="0060140C">
          <w:rPr>
            <w:rFonts w:ascii="Times New Roman" w:hAnsi="Times New Roman"/>
          </w:rPr>
          <w:t>.</w:t>
        </w:r>
        <w:r w:rsidR="00281AB2" w:rsidRPr="00797839">
          <w:rPr>
            <w:rFonts w:ascii="Times New Roman" w:hAnsi="Times New Roman"/>
          </w:rPr>
          <w:t xml:space="preserve"> </w:t>
        </w:r>
        <w:r w:rsidR="00281AB2" w:rsidRPr="00EF2AC3">
          <w:rPr>
            <w:rFonts w:ascii="Times New Roman" w:hAnsi="Times New Roman"/>
          </w:rPr>
          <w:t>The cha</w:t>
        </w:r>
        <w:r w:rsidR="00281AB2">
          <w:rPr>
            <w:rFonts w:ascii="Times New Roman" w:hAnsi="Times New Roman"/>
          </w:rPr>
          <w:t xml:space="preserve">rge or credit shall be equal to the sum of (1) </w:t>
        </w:r>
        <w:r w:rsidR="00281AB2" w:rsidRPr="00EF2AC3">
          <w:rPr>
            <w:rFonts w:ascii="Times New Roman" w:hAnsi="Times New Roman"/>
          </w:rPr>
          <w:t>the sum of the Market Participant’s Location-specific Real-Time Demand Reduction Obligation Deviations for that settlement interval multiplied by the Real-Time Locational Marginal Prices. Such charges and credits</w:t>
        </w:r>
        <w:r w:rsidR="00281AB2" w:rsidRPr="00797839">
          <w:rPr>
            <w:rFonts w:ascii="Times New Roman" w:hAnsi="Times New Roman"/>
          </w:rPr>
          <w:t xml:space="preserve"> shall be allocated on an hourly basis </w:t>
        </w:r>
        <w:r w:rsidR="00281AB2" w:rsidRPr="00EF2AC3">
          <w:rPr>
            <w:rFonts w:ascii="Times New Roman" w:hAnsi="Times New Roman"/>
          </w:rPr>
          <w:t xml:space="preserve">to Market Participants based on their </w:t>
        </w:r>
        <w:r w:rsidR="00281AB2" w:rsidRPr="00797839">
          <w:rPr>
            <w:rFonts w:ascii="Times New Roman" w:hAnsi="Times New Roman"/>
          </w:rPr>
          <w:t>pro</w:t>
        </w:r>
        <w:r w:rsidR="00281AB2" w:rsidRPr="00EF2AC3">
          <w:rPr>
            <w:rFonts w:ascii="Times New Roman" w:hAnsi="Times New Roman"/>
          </w:rPr>
          <w:t xml:space="preserve"> rata</w:t>
        </w:r>
        <w:r w:rsidR="00281AB2" w:rsidRPr="00797839">
          <w:rPr>
            <w:rFonts w:ascii="Times New Roman" w:hAnsi="Times New Roman"/>
          </w:rPr>
          <w:t xml:space="preserve"> </w:t>
        </w:r>
        <w:r w:rsidR="00281AB2" w:rsidRPr="00EF2AC3">
          <w:rPr>
            <w:rFonts w:ascii="Times New Roman" w:hAnsi="Times New Roman"/>
          </w:rPr>
          <w:t>share of the sum of all Market Participants’</w:t>
        </w:r>
        <w:r w:rsidR="00281AB2" w:rsidRPr="00797839">
          <w:rPr>
            <w:rFonts w:ascii="Times New Roman" w:hAnsi="Times New Roman"/>
          </w:rPr>
          <w:t xml:space="preserve"> Real-Time Load Obligation, excluding the Real-Time Load Obligation incurred at all External Nodes, and excluding Real-Time Load Obligation incurred by </w:t>
        </w:r>
        <w:r w:rsidR="00281AB2">
          <w:rPr>
            <w:rFonts w:ascii="Times New Roman" w:hAnsi="Times New Roman"/>
          </w:rPr>
          <w:t xml:space="preserve">Storage DARDs; and (2) </w:t>
        </w:r>
        <w:r w:rsidR="00281AB2" w:rsidRPr="00B2684F">
          <w:rPr>
            <w:rFonts w:ascii="Times New Roman" w:hAnsi="Times New Roman"/>
          </w:rPr>
          <w:t xml:space="preserve">the sum of the Market Participant’s Location specific Real-Time Locational Adjusted Net Interchange Deviations for that </w:t>
        </w:r>
        <w:r w:rsidR="00281AB2" w:rsidRPr="008F23B3">
          <w:rPr>
            <w:rFonts w:ascii="Times New Roman" w:hAnsi="Times New Roman"/>
          </w:rPr>
          <w:t xml:space="preserve">settlement interval </w:t>
        </w:r>
        <w:r w:rsidR="00281AB2" w:rsidRPr="00B2684F">
          <w:rPr>
            <w:rFonts w:ascii="Times New Roman" w:hAnsi="Times New Roman"/>
          </w:rPr>
          <w:t xml:space="preserve">multiplied by the Energy Component of the Real-Time Locational Marginal Prices. The Real-Time Energy Market Deviation Congestion Charge/Credit shall be equal to the sum of the Market Participant’s Location specific Real-Time Locational Adjusted Net Interchange Deviations for that </w:t>
        </w:r>
        <w:r w:rsidR="00281AB2" w:rsidRPr="008F23B3">
          <w:rPr>
            <w:rFonts w:ascii="Times New Roman" w:hAnsi="Times New Roman"/>
          </w:rPr>
          <w:t xml:space="preserve">settlement interval </w:t>
        </w:r>
        <w:r w:rsidR="00281AB2" w:rsidRPr="00B2684F">
          <w:rPr>
            <w:rFonts w:ascii="Times New Roman" w:hAnsi="Times New Roman"/>
          </w:rPr>
          <w:t xml:space="preserve">multiplied by the Congestion Component of the associated Real-Time Locational Marginal Prices.   The Real-Time Energy Market Deviation Loss Charge/Credit shall be equal to the sum of the Market Participant’s Location specific Real-Time Locational Adjusted Net Interchange Deviations for that </w:t>
        </w:r>
        <w:r w:rsidR="00281AB2" w:rsidRPr="008F23B3">
          <w:rPr>
            <w:rFonts w:ascii="Times New Roman" w:hAnsi="Times New Roman"/>
          </w:rPr>
          <w:t xml:space="preserve">settlement interval </w:t>
        </w:r>
        <w:r w:rsidR="00281AB2" w:rsidRPr="00B2684F">
          <w:rPr>
            <w:rFonts w:ascii="Times New Roman" w:hAnsi="Times New Roman"/>
          </w:rPr>
          <w:t>multiplied by the Loss Component of the associated Real-Time Locational Marginal Prices.</w:t>
        </w:r>
      </w:ins>
    </w:p>
    <w:p w14:paraId="16E9B262" w14:textId="77777777" w:rsidR="00E33598" w:rsidRDefault="00E33598" w:rsidP="00E33598">
      <w:pPr>
        <w:pStyle w:val="Normal0"/>
        <w:spacing w:after="0" w:line="360" w:lineRule="auto"/>
        <w:rPr>
          <w:rFonts w:ascii="Times New Roman" w:hAnsi="Times New Roman"/>
        </w:rPr>
      </w:pPr>
    </w:p>
    <w:p w14:paraId="1E6D0A15" w14:textId="77777777" w:rsidR="007F31EC" w:rsidRDefault="007F31EC" w:rsidP="007F31EC">
      <w:pPr>
        <w:pStyle w:val="Normal0"/>
        <w:spacing w:after="0" w:line="360" w:lineRule="auto"/>
        <w:rPr>
          <w:rFonts w:ascii="Times New Roman" w:hAnsi="Times New Roman"/>
        </w:rPr>
      </w:pPr>
    </w:p>
    <w:p w14:paraId="58288F1C" w14:textId="77777777" w:rsidR="007F31EC" w:rsidRDefault="00A711AA" w:rsidP="007F31EC">
      <w:pPr>
        <w:pStyle w:val="Normal3"/>
        <w:spacing w:after="0" w:line="360" w:lineRule="auto"/>
        <w:jc w:val="both"/>
        <w:rPr>
          <w:rFonts w:ascii="Times New Roman" w:hAnsi="Times New Roman"/>
        </w:rPr>
      </w:pPr>
      <w:r>
        <w:rPr>
          <w:rFonts w:ascii="Times New Roman" w:hAnsi="Times New Roman"/>
          <w:b/>
        </w:rPr>
        <w:t>III.3.2.1.1</w:t>
      </w:r>
      <w:r>
        <w:rPr>
          <w:rFonts w:ascii="Times New Roman" w:hAnsi="Times New Roman"/>
          <w:b/>
        </w:rPr>
        <w:tab/>
      </w:r>
      <w:r>
        <w:rPr>
          <w:rFonts w:ascii="Times New Roman" w:hAnsi="Times New Roman"/>
          <w:b/>
        </w:rPr>
        <w:tab/>
        <w:t xml:space="preserve">Metered Quantity </w:t>
      </w:r>
      <w:proofErr w:type="gramStart"/>
      <w:r>
        <w:rPr>
          <w:rFonts w:ascii="Times New Roman" w:hAnsi="Times New Roman"/>
          <w:b/>
        </w:rPr>
        <w:t>For</w:t>
      </w:r>
      <w:proofErr w:type="gramEnd"/>
      <w:r>
        <w:rPr>
          <w:rFonts w:ascii="Times New Roman" w:hAnsi="Times New Roman"/>
          <w:b/>
        </w:rPr>
        <w:t xml:space="preserve"> Settlement.</w:t>
      </w:r>
    </w:p>
    <w:p w14:paraId="270709F4" w14:textId="77777777" w:rsidR="007F31EC" w:rsidRDefault="00A711AA" w:rsidP="007F31EC">
      <w:pPr>
        <w:pStyle w:val="Normal30"/>
        <w:spacing w:after="0" w:line="360" w:lineRule="auto"/>
        <w:rPr>
          <w:rFonts w:ascii="Times New Roman" w:hAnsi="Times New Roman"/>
        </w:rPr>
      </w:pPr>
      <w:r>
        <w:rPr>
          <w:rFonts w:ascii="Times New Roman" w:hAnsi="Times New Roman"/>
        </w:rPr>
        <w:t xml:space="preserve">For purposes of determining the Metered Quantity </w:t>
      </w:r>
      <w:proofErr w:type="gramStart"/>
      <w:r>
        <w:rPr>
          <w:rFonts w:ascii="Times New Roman" w:hAnsi="Times New Roman"/>
        </w:rPr>
        <w:t>For</w:t>
      </w:r>
      <w:proofErr w:type="gramEnd"/>
      <w:r>
        <w:rPr>
          <w:rFonts w:ascii="Times New Roman" w:hAnsi="Times New Roman"/>
        </w:rPr>
        <w:t xml:space="preserve"> Settlement, the five-minute telemetry value for a five-minute interval is the integrated value of telemetered data sampled over the five-minute period. For settlement calculations that require hourly revenue quality meter value from Resources that submit five-</w:t>
      </w:r>
      <w:r>
        <w:rPr>
          <w:rFonts w:ascii="Times New Roman" w:hAnsi="Times New Roman"/>
        </w:rPr>
        <w:lastRenderedPageBreak/>
        <w:t xml:space="preserve">minute revenue quality meter data, the hourly revenue quality meter value is the average of five-minute revenue quality meter values for the hour. The Metered Quantity </w:t>
      </w:r>
      <w:proofErr w:type="gramStart"/>
      <w:r>
        <w:rPr>
          <w:rFonts w:ascii="Times New Roman" w:hAnsi="Times New Roman"/>
        </w:rPr>
        <w:t>For</w:t>
      </w:r>
      <w:proofErr w:type="gramEnd"/>
      <w:r>
        <w:rPr>
          <w:rFonts w:ascii="Times New Roman" w:hAnsi="Times New Roman"/>
        </w:rPr>
        <w:t xml:space="preserve"> Settlement is calculated as follows:</w:t>
      </w:r>
    </w:p>
    <w:p w14:paraId="541594E1" w14:textId="77777777" w:rsidR="007F31EC" w:rsidRDefault="007F31EC" w:rsidP="007F31EC">
      <w:pPr>
        <w:pStyle w:val="Normal30"/>
        <w:spacing w:after="0" w:line="360" w:lineRule="auto"/>
        <w:rPr>
          <w:rFonts w:ascii="Times New Roman" w:hAnsi="Times New Roman"/>
        </w:rPr>
      </w:pPr>
    </w:p>
    <w:p w14:paraId="5AFD6144" w14:textId="77777777" w:rsidR="007F31EC" w:rsidRDefault="00A711AA" w:rsidP="007F31EC">
      <w:pPr>
        <w:pStyle w:val="Normal30"/>
        <w:spacing w:after="0" w:line="360" w:lineRule="auto"/>
        <w:rPr>
          <w:rFonts w:ascii="Times New Roman" w:hAnsi="Times New Roman"/>
        </w:rPr>
      </w:pPr>
      <w:r>
        <w:rPr>
          <w:rFonts w:ascii="Times New Roman" w:hAnsi="Times New Roman"/>
        </w:rPr>
        <w:t xml:space="preserve">(a) </w:t>
      </w:r>
      <w:r>
        <w:rPr>
          <w:rFonts w:ascii="Times New Roman" w:hAnsi="Times New Roman"/>
        </w:rPr>
        <w:tab/>
        <w:t xml:space="preserve">For external interfaces, the Metered Quantity </w:t>
      </w:r>
      <w:proofErr w:type="gramStart"/>
      <w:r>
        <w:rPr>
          <w:rFonts w:ascii="Times New Roman" w:hAnsi="Times New Roman"/>
        </w:rPr>
        <w:t>For</w:t>
      </w:r>
      <w:proofErr w:type="gramEnd"/>
      <w:r>
        <w:rPr>
          <w:rFonts w:ascii="Times New Roman" w:hAnsi="Times New Roman"/>
        </w:rPr>
        <w:t xml:space="preserve"> Settlement is the scheduled value adjusted for any curtailment, except that for Inadvertent Interchange, the Metered Quantity For Settlement is the difference between the actual and scheduled values, where the actual value is </w:t>
      </w:r>
    </w:p>
    <w:p w14:paraId="45894C43" w14:textId="77777777" w:rsidR="007F31EC" w:rsidRDefault="00A711AA" w:rsidP="007F31EC">
      <w:pPr>
        <w:pStyle w:val="Normal30"/>
        <w:spacing w:after="0" w:line="360" w:lineRule="auto"/>
        <w:ind w:left="1440" w:hanging="720"/>
        <w:rPr>
          <w:rFonts w:ascii="Times New Roman" w:hAnsi="Times New Roman"/>
        </w:rPr>
      </w:pPr>
      <w:r>
        <w:rPr>
          <w:rFonts w:ascii="Times New Roman" w:hAnsi="Times New Roman"/>
        </w:rPr>
        <w:t>(i)</w:t>
      </w:r>
      <w:r>
        <w:rPr>
          <w:rFonts w:ascii="Times New Roman" w:hAnsi="Times New Roman"/>
        </w:rPr>
        <w:tab/>
      </w:r>
      <w:proofErr w:type="gramStart"/>
      <w:r>
        <w:rPr>
          <w:rFonts w:ascii="Times New Roman" w:hAnsi="Times New Roman"/>
        </w:rPr>
        <w:t>calculated</w:t>
      </w:r>
      <w:proofErr w:type="gramEnd"/>
      <w:r>
        <w:rPr>
          <w:rFonts w:ascii="Times New Roman" w:hAnsi="Times New Roman"/>
        </w:rPr>
        <w:t xml:space="preserve"> as the five-minute telemetry value plus the difference between the hourly revenue quality meter value and the hourly average telemetry value, or</w:t>
      </w:r>
    </w:p>
    <w:p w14:paraId="3F3F8905" w14:textId="77777777" w:rsidR="007F31EC" w:rsidRDefault="00A711AA" w:rsidP="007F31EC">
      <w:pPr>
        <w:pStyle w:val="Normal30"/>
        <w:spacing w:after="0" w:line="360" w:lineRule="auto"/>
        <w:ind w:left="1440" w:hanging="720"/>
        <w:rPr>
          <w:rFonts w:ascii="Times New Roman" w:hAnsi="Times New Roman"/>
        </w:rPr>
      </w:pPr>
      <w:r>
        <w:rPr>
          <w:rFonts w:ascii="Times New Roman" w:hAnsi="Times New Roman"/>
        </w:rPr>
        <w:t>(ii)</w:t>
      </w:r>
      <w:r>
        <w:rPr>
          <w:rFonts w:ascii="Times New Roman" w:hAnsi="Times New Roman"/>
        </w:rPr>
        <w:tab/>
      </w:r>
      <w:proofErr w:type="gramStart"/>
      <w:r>
        <w:rPr>
          <w:rFonts w:ascii="Times New Roman" w:hAnsi="Times New Roman"/>
        </w:rPr>
        <w:t>the</w:t>
      </w:r>
      <w:proofErr w:type="gramEnd"/>
      <w:r>
        <w:rPr>
          <w:rFonts w:ascii="Times New Roman" w:hAnsi="Times New Roman"/>
        </w:rPr>
        <w:t xml:space="preserve"> five-minute revenue quality meter value, if five-minute revenue quality meter data are available.</w:t>
      </w:r>
    </w:p>
    <w:p w14:paraId="03786720" w14:textId="77777777" w:rsidR="007F31EC" w:rsidRDefault="00A711AA" w:rsidP="007F31EC">
      <w:pPr>
        <w:pStyle w:val="Normal30"/>
        <w:spacing w:after="0" w:line="360" w:lineRule="auto"/>
        <w:contextualSpacing/>
        <w:rPr>
          <w:rFonts w:ascii="Times New Roman" w:hAnsi="Times New Roman"/>
        </w:rPr>
      </w:pPr>
      <w:r>
        <w:rPr>
          <w:rFonts w:ascii="Times New Roman" w:hAnsi="Times New Roman"/>
        </w:rPr>
        <w:t>(b)</w:t>
      </w:r>
      <w:r>
        <w:rPr>
          <w:rFonts w:ascii="Times New Roman" w:hAnsi="Times New Roman"/>
        </w:rPr>
        <w:tab/>
        <w:t>For Resources submitting five-minute revenue quality meter data</w:t>
      </w:r>
      <w:r w:rsidRPr="00362BDF">
        <w:rPr>
          <w:rFonts w:ascii="Times New Roman" w:hAnsi="Times New Roman"/>
        </w:rPr>
        <w:t xml:space="preserve"> (other than Demand Response Resources</w:t>
      </w:r>
      <w:ins w:id="232" w:author="Author">
        <w:r w:rsidR="00AE54F2">
          <w:rPr>
            <w:rFonts w:ascii="Times New Roman" w:hAnsi="Times New Roman"/>
          </w:rPr>
          <w:t xml:space="preserve"> and Demand Response Distributed Energy Resource Aggregations</w:t>
        </w:r>
      </w:ins>
      <w:r w:rsidRPr="00362BDF">
        <w:rPr>
          <w:rFonts w:ascii="Times New Roman" w:hAnsi="Times New Roman"/>
        </w:rPr>
        <w:t>)</w:t>
      </w:r>
      <w:r>
        <w:rPr>
          <w:rFonts w:ascii="Times New Roman" w:hAnsi="Times New Roman"/>
        </w:rPr>
        <w:t xml:space="preserve">, the Metered Quantity </w:t>
      </w:r>
      <w:proofErr w:type="gramStart"/>
      <w:r>
        <w:rPr>
          <w:rFonts w:ascii="Times New Roman" w:hAnsi="Times New Roman"/>
        </w:rPr>
        <w:t>For</w:t>
      </w:r>
      <w:proofErr w:type="gramEnd"/>
      <w:r>
        <w:rPr>
          <w:rFonts w:ascii="Times New Roman" w:hAnsi="Times New Roman"/>
        </w:rPr>
        <w:t xml:space="preserve"> Settlement is the five-minute revenue quality meter value.</w:t>
      </w:r>
    </w:p>
    <w:p w14:paraId="3D18F617" w14:textId="77777777" w:rsidR="007F31EC" w:rsidRPr="006E694E" w:rsidRDefault="00A711AA" w:rsidP="007F31EC">
      <w:pPr>
        <w:pStyle w:val="Normal30"/>
        <w:spacing w:after="0" w:line="360" w:lineRule="auto"/>
        <w:contextualSpacing/>
        <w:rPr>
          <w:rFonts w:ascii="Times New Roman" w:hAnsi="Times New Roman"/>
        </w:rPr>
      </w:pPr>
      <w:r>
        <w:rPr>
          <w:rFonts w:ascii="Times New Roman" w:hAnsi="Times New Roman"/>
        </w:rPr>
        <w:t xml:space="preserve">(c) </w:t>
      </w:r>
      <w:r>
        <w:rPr>
          <w:rFonts w:ascii="Times New Roman" w:hAnsi="Times New Roman"/>
        </w:rPr>
        <w:tab/>
        <w:t>F</w:t>
      </w:r>
      <w:r w:rsidRPr="006E694E">
        <w:rPr>
          <w:rFonts w:ascii="Times New Roman" w:hAnsi="Times New Roman"/>
        </w:rPr>
        <w:t xml:space="preserve">or </w:t>
      </w:r>
      <w:r w:rsidRPr="00A71D92">
        <w:rPr>
          <w:rFonts w:ascii="Times New Roman" w:hAnsi="Times New Roman"/>
        </w:rPr>
        <w:t>Res</w:t>
      </w:r>
      <w:r w:rsidRPr="006E694E">
        <w:rPr>
          <w:rFonts w:ascii="Times New Roman" w:hAnsi="Times New Roman"/>
        </w:rPr>
        <w:t>ources with telemetr</w:t>
      </w:r>
      <w:r>
        <w:rPr>
          <w:rFonts w:ascii="Times New Roman" w:hAnsi="Times New Roman"/>
        </w:rPr>
        <w:t>y</w:t>
      </w:r>
      <w:r w:rsidRPr="001B22CF">
        <w:rPr>
          <w:rFonts w:ascii="Times New Roman" w:hAnsi="Times New Roman"/>
        </w:rPr>
        <w:t xml:space="preserve"> </w:t>
      </w:r>
      <w:r>
        <w:rPr>
          <w:rFonts w:ascii="Times New Roman" w:hAnsi="Times New Roman"/>
        </w:rPr>
        <w:t>submitting hourly revenue quality meter data</w:t>
      </w:r>
      <w:r w:rsidRPr="006E694E">
        <w:rPr>
          <w:rFonts w:ascii="Times New Roman" w:hAnsi="Times New Roman"/>
        </w:rPr>
        <w:t>, the</w:t>
      </w:r>
      <w:r>
        <w:rPr>
          <w:rFonts w:ascii="Times New Roman" w:hAnsi="Times New Roman"/>
        </w:rPr>
        <w:t xml:space="preserve"> Metered Quantity </w:t>
      </w:r>
      <w:proofErr w:type="gramStart"/>
      <w:r>
        <w:rPr>
          <w:rFonts w:ascii="Times New Roman" w:hAnsi="Times New Roman"/>
        </w:rPr>
        <w:t>For</w:t>
      </w:r>
      <w:proofErr w:type="gramEnd"/>
      <w:r>
        <w:rPr>
          <w:rFonts w:ascii="Times New Roman" w:hAnsi="Times New Roman"/>
        </w:rPr>
        <w:t xml:space="preserve"> Settlement</w:t>
      </w:r>
      <w:r w:rsidRPr="003A5393">
        <w:rPr>
          <w:rFonts w:ascii="Times New Roman" w:hAnsi="Times New Roman"/>
        </w:rPr>
        <w:t xml:space="preserve"> </w:t>
      </w:r>
      <w:r>
        <w:rPr>
          <w:rFonts w:ascii="Times New Roman" w:hAnsi="Times New Roman"/>
        </w:rPr>
        <w:t>is calculated as follows:</w:t>
      </w:r>
    </w:p>
    <w:p w14:paraId="01A5A46E" w14:textId="77777777" w:rsidR="007F31EC" w:rsidRDefault="00A711AA" w:rsidP="007F31EC">
      <w:pPr>
        <w:pStyle w:val="Default000"/>
        <w:spacing w:line="360" w:lineRule="auto"/>
        <w:ind w:left="1440" w:hanging="720"/>
        <w:rPr>
          <w:rFonts w:ascii="Times New Roman" w:hAnsi="Times New Roman"/>
        </w:rPr>
      </w:pPr>
      <w:r>
        <w:rPr>
          <w:rFonts w:ascii="Times New Roman" w:hAnsi="Times New Roman"/>
        </w:rPr>
        <w:t xml:space="preserve">(i) </w:t>
      </w:r>
      <w:r>
        <w:rPr>
          <w:rFonts w:ascii="Times New Roman" w:hAnsi="Times New Roman"/>
        </w:rPr>
        <w:tab/>
      </w:r>
      <w:r w:rsidRPr="000D07D6">
        <w:rPr>
          <w:rFonts w:ascii="Times New Roman" w:hAnsi="Times New Roman"/>
          <w:sz w:val="22"/>
          <w:szCs w:val="22"/>
        </w:rPr>
        <w:t>In the event that in an hour, the difference between the average of the five-minute telemetry values for the hour and the revenue quality meter value for the hour is greater than 20 percent of the hourly revenue quality meter value and greater than 10 MW then the Metered Quantity For Settlement is a flat profile of the revenue quality meter value equal to the hourly revenue quality meter value equally apportioned over the five-minute intervals in the hour</w:t>
      </w:r>
      <w:r>
        <w:rPr>
          <w:rFonts w:ascii="Times New Roman" w:hAnsi="Times New Roman"/>
        </w:rPr>
        <w:t>.</w:t>
      </w:r>
      <w:r w:rsidRPr="000D07D6">
        <w:rPr>
          <w:rFonts w:ascii="Times New Roman" w:hAnsi="Times New Roman"/>
          <w:sz w:val="22"/>
          <w:szCs w:val="22"/>
        </w:rPr>
        <w:t xml:space="preserve"> (For a Continuous Storage Facility, the difference between the average of the five-minute telemetry values and the revenue quality meter value will be determined using the net of the values submitted by its component Generator Asset and DARD.)</w:t>
      </w:r>
    </w:p>
    <w:p w14:paraId="4AA1BBCB" w14:textId="77777777" w:rsidR="007F31EC" w:rsidRPr="00E8507A" w:rsidRDefault="00A711AA" w:rsidP="007F31EC">
      <w:pPr>
        <w:pStyle w:val="Normal30"/>
        <w:spacing w:after="0" w:line="360" w:lineRule="auto"/>
        <w:ind w:left="1440" w:hanging="720"/>
        <w:rPr>
          <w:rFonts w:ascii="Times New Roman" w:hAnsi="Times New Roman"/>
        </w:rPr>
      </w:pPr>
      <w:r>
        <w:rPr>
          <w:rFonts w:ascii="Times New Roman" w:hAnsi="Times New Roman"/>
        </w:rPr>
        <w:t xml:space="preserve">(ii) </w:t>
      </w:r>
      <w:r>
        <w:rPr>
          <w:rFonts w:ascii="Times New Roman" w:hAnsi="Times New Roman"/>
        </w:rPr>
        <w:tab/>
        <w:t xml:space="preserve">Otherwise, the Metered Quantity </w:t>
      </w:r>
      <w:proofErr w:type="gramStart"/>
      <w:r>
        <w:rPr>
          <w:rFonts w:ascii="Times New Roman" w:hAnsi="Times New Roman"/>
        </w:rPr>
        <w:t>For</w:t>
      </w:r>
      <w:proofErr w:type="gramEnd"/>
      <w:r>
        <w:rPr>
          <w:rFonts w:ascii="Times New Roman" w:hAnsi="Times New Roman"/>
        </w:rPr>
        <w:t xml:space="preserve"> Settlement is the telemetry profile of the revenue quality meter value equal to the five-minute telemetry value adjusted by a scale factor.</w:t>
      </w:r>
      <w:r w:rsidRPr="00AA0B56">
        <w:rPr>
          <w:rFonts w:ascii="Times New Roman" w:hAnsi="Times New Roman"/>
        </w:rPr>
        <w:t xml:space="preserve"> </w:t>
      </w:r>
    </w:p>
    <w:p w14:paraId="39AE3E8D" w14:textId="77777777" w:rsidR="00F303A0" w:rsidRDefault="00A711AA" w:rsidP="00B60F09">
      <w:pPr>
        <w:pStyle w:val="Normal30"/>
        <w:numPr>
          <w:ilvl w:val="0"/>
          <w:numId w:val="18"/>
        </w:numPr>
        <w:spacing w:after="0" w:line="360" w:lineRule="auto"/>
        <w:rPr>
          <w:ins w:id="233" w:author="Author"/>
          <w:rFonts w:ascii="Times New Roman" w:hAnsi="Times New Roman"/>
        </w:rPr>
      </w:pPr>
      <w:del w:id="234" w:author="Author">
        <w:r w:rsidRPr="00E8507A" w:rsidDel="00F303A0">
          <w:rPr>
            <w:rFonts w:ascii="Times New Roman" w:hAnsi="Times New Roman"/>
          </w:rPr>
          <w:delText>(</w:delText>
        </w:r>
        <w:r w:rsidDel="00F303A0">
          <w:rPr>
            <w:rFonts w:ascii="Times New Roman" w:hAnsi="Times New Roman"/>
          </w:rPr>
          <w:delText>d</w:delText>
        </w:r>
        <w:r w:rsidRPr="00FB653A" w:rsidDel="00F303A0">
          <w:rPr>
            <w:rFonts w:ascii="Times New Roman" w:hAnsi="Times New Roman"/>
          </w:rPr>
          <w:delText xml:space="preserve">)  </w:delText>
        </w:r>
        <w:r w:rsidRPr="00FB653A" w:rsidDel="00F303A0">
          <w:rPr>
            <w:rFonts w:ascii="Times New Roman" w:hAnsi="Times New Roman"/>
          </w:rPr>
          <w:tab/>
        </w:r>
      </w:del>
      <w:r w:rsidRPr="00FB653A">
        <w:rPr>
          <w:rFonts w:ascii="Times New Roman" w:hAnsi="Times New Roman"/>
        </w:rPr>
        <w:t xml:space="preserve">For </w:t>
      </w:r>
      <w:r>
        <w:rPr>
          <w:rFonts w:ascii="Times New Roman" w:hAnsi="Times New Roman"/>
        </w:rPr>
        <w:t xml:space="preserve">a </w:t>
      </w:r>
      <w:r w:rsidRPr="00804AAA">
        <w:rPr>
          <w:rFonts w:ascii="Times New Roman" w:hAnsi="Times New Roman"/>
        </w:rPr>
        <w:t>Demand Response Reso</w:t>
      </w:r>
      <w:r w:rsidRPr="00E8507A">
        <w:rPr>
          <w:rFonts w:ascii="Times New Roman" w:hAnsi="Times New Roman"/>
        </w:rPr>
        <w:t>u</w:t>
      </w:r>
      <w:r w:rsidRPr="00804AAA">
        <w:rPr>
          <w:rFonts w:ascii="Times New Roman" w:hAnsi="Times New Roman"/>
        </w:rPr>
        <w:t>r</w:t>
      </w:r>
      <w:r w:rsidRPr="00E8507A">
        <w:rPr>
          <w:rFonts w:ascii="Times New Roman" w:hAnsi="Times New Roman"/>
        </w:rPr>
        <w:t xml:space="preserve">ce, </w:t>
      </w:r>
      <w:r w:rsidRPr="00FB653A">
        <w:rPr>
          <w:rFonts w:ascii="Times New Roman" w:hAnsi="Times New Roman"/>
        </w:rPr>
        <w:t xml:space="preserve">the Metered Quantity For Settlement </w:t>
      </w:r>
      <w:r>
        <w:rPr>
          <w:rFonts w:ascii="Times New Roman" w:hAnsi="Times New Roman"/>
        </w:rPr>
        <w:t>equals the sum of the demand reductions of each of its constituent Demand Response Assets produced in response to a non-zero Dispatch Instruction, with the demand reduction for each such asset calculated pursuant to Section III.8.4</w:t>
      </w:r>
      <w:r w:rsidRPr="00E8507A">
        <w:rPr>
          <w:rFonts w:ascii="Times New Roman" w:hAnsi="Times New Roman"/>
        </w:rPr>
        <w:t>.</w:t>
      </w:r>
      <w:r w:rsidRPr="003638AE">
        <w:rPr>
          <w:rFonts w:ascii="Times New Roman" w:hAnsi="Times New Roman"/>
        </w:rPr>
        <w:t xml:space="preserve"> </w:t>
      </w:r>
    </w:p>
    <w:p w14:paraId="6CA28A6D" w14:textId="681BA0D8" w:rsidR="00F303A0" w:rsidRPr="008435C6" w:rsidRDefault="00F303A0" w:rsidP="00B60F09">
      <w:pPr>
        <w:pStyle w:val="Normal30"/>
        <w:numPr>
          <w:ilvl w:val="0"/>
          <w:numId w:val="18"/>
        </w:numPr>
        <w:spacing w:after="0" w:line="360" w:lineRule="auto"/>
        <w:rPr>
          <w:ins w:id="235" w:author="Author"/>
          <w:rFonts w:ascii="Times New Roman" w:hAnsi="Times New Roman"/>
        </w:rPr>
      </w:pPr>
      <w:ins w:id="236" w:author="Author">
        <w:r>
          <w:rPr>
            <w:rFonts w:ascii="Times New Roman" w:hAnsi="Times New Roman"/>
          </w:rPr>
          <w:t xml:space="preserve">For a Demand Response Distributed Energy Resource Aggregation, </w:t>
        </w:r>
        <w:r w:rsidRPr="00FB653A">
          <w:rPr>
            <w:rFonts w:ascii="Times New Roman" w:hAnsi="Times New Roman"/>
          </w:rPr>
          <w:t xml:space="preserve">the Metered Quantity For Settlement </w:t>
        </w:r>
        <w:r>
          <w:rPr>
            <w:rFonts w:ascii="Times New Roman" w:hAnsi="Times New Roman"/>
          </w:rPr>
          <w:t>equals the sum of the demand reductions of each Distributed Energy Resource produced in response to a non-zero Dispatch Instruction</w:t>
        </w:r>
        <w:r w:rsidR="00B10473">
          <w:rPr>
            <w:rFonts w:ascii="Times New Roman" w:hAnsi="Times New Roman"/>
          </w:rPr>
          <w:t>, with the demand reduction for each Distributed Energy Resource calculated pursuant to Section III.</w:t>
        </w:r>
        <w:r w:rsidR="00740526">
          <w:rPr>
            <w:rFonts w:ascii="Times New Roman" w:hAnsi="Times New Roman"/>
          </w:rPr>
          <w:t>6</w:t>
        </w:r>
        <w:r w:rsidR="00B10473">
          <w:rPr>
            <w:rFonts w:ascii="Times New Roman" w:hAnsi="Times New Roman"/>
          </w:rPr>
          <w:t>.5</w:t>
        </w:r>
        <w:r w:rsidR="00740526">
          <w:rPr>
            <w:rFonts w:ascii="Times New Roman" w:hAnsi="Times New Roman"/>
          </w:rPr>
          <w:t>(d)</w:t>
        </w:r>
        <w:r w:rsidR="00DD7196">
          <w:rPr>
            <w:rFonts w:ascii="Times New Roman" w:hAnsi="Times New Roman"/>
          </w:rPr>
          <w:t xml:space="preserve"> except such performance will not include any </w:t>
        </w:r>
        <w:r w:rsidR="00DD7196">
          <w:rPr>
            <w:rFonts w:ascii="Times New Roman" w:hAnsi="Times New Roman"/>
          </w:rPr>
          <w:lastRenderedPageBreak/>
          <w:t>incremental energy injections,</w:t>
        </w:r>
        <w:r w:rsidR="00A73200">
          <w:rPr>
            <w:rFonts w:ascii="Times New Roman" w:hAnsi="Times New Roman"/>
          </w:rPr>
          <w:t xml:space="preserve"> and</w:t>
        </w:r>
        <w:r w:rsidR="00BE0262">
          <w:rPr>
            <w:rFonts w:ascii="Times New Roman" w:hAnsi="Times New Roman"/>
          </w:rPr>
          <w:t xml:space="preserve"> the</w:t>
        </w:r>
        <w:r w:rsidR="0037460F">
          <w:rPr>
            <w:rFonts w:ascii="Times New Roman" w:hAnsi="Times New Roman"/>
          </w:rPr>
          <w:t xml:space="preserve"> hourly</w:t>
        </w:r>
        <w:r w:rsidR="004B7E3B">
          <w:rPr>
            <w:rFonts w:ascii="Times New Roman" w:hAnsi="Times New Roman"/>
          </w:rPr>
          <w:t xml:space="preserve"> </w:t>
        </w:r>
        <w:r w:rsidR="00A73200">
          <w:rPr>
            <w:rFonts w:ascii="Times New Roman" w:hAnsi="Times New Roman"/>
          </w:rPr>
          <w:t>revenue quality meter</w:t>
        </w:r>
        <w:r w:rsidR="00F37FEE">
          <w:rPr>
            <w:rFonts w:ascii="Times New Roman" w:hAnsi="Times New Roman"/>
          </w:rPr>
          <w:t xml:space="preserve"> data value</w:t>
        </w:r>
        <w:r w:rsidR="00A73200">
          <w:rPr>
            <w:rFonts w:ascii="Times New Roman" w:hAnsi="Times New Roman"/>
          </w:rPr>
          <w:t xml:space="preserve"> </w:t>
        </w:r>
        <w:r w:rsidR="004B7E3B">
          <w:rPr>
            <w:rFonts w:ascii="Times New Roman" w:hAnsi="Times New Roman"/>
          </w:rPr>
          <w:t>apportioned over the five minute intervals in the hour in accordance with sub-section (f) below</w:t>
        </w:r>
        <w:r w:rsidR="008435C6">
          <w:rPr>
            <w:rFonts w:ascii="Times New Roman" w:hAnsi="Times New Roman"/>
          </w:rPr>
          <w:t>.</w:t>
        </w:r>
        <w:r w:rsidR="0037460F">
          <w:rPr>
            <w:rFonts w:ascii="Times New Roman" w:hAnsi="Times New Roman"/>
          </w:rPr>
          <w:t xml:space="preserve"> If the Demand Response Distributed Energy Resource Aggregation provides five minute interval data, such data will be used in the Metered Quantity for Settlement calculation.</w:t>
        </w:r>
      </w:ins>
    </w:p>
    <w:p w14:paraId="32A56452" w14:textId="77777777" w:rsidR="00F303A0" w:rsidRDefault="00F303A0" w:rsidP="007F31EC">
      <w:pPr>
        <w:pStyle w:val="Normal30"/>
        <w:spacing w:after="0" w:line="360" w:lineRule="auto"/>
        <w:rPr>
          <w:ins w:id="237" w:author="Author"/>
          <w:rFonts w:ascii="Times New Roman" w:hAnsi="Times New Roman"/>
        </w:rPr>
      </w:pPr>
    </w:p>
    <w:p w14:paraId="0E0666D9" w14:textId="77777777" w:rsidR="007F31EC" w:rsidRDefault="00A711AA" w:rsidP="007F31EC">
      <w:pPr>
        <w:pStyle w:val="Normal30"/>
        <w:spacing w:after="0" w:line="360" w:lineRule="auto"/>
        <w:rPr>
          <w:ins w:id="238" w:author="Author"/>
          <w:rFonts w:ascii="Times New Roman" w:hAnsi="Times New Roman"/>
        </w:rPr>
      </w:pPr>
      <w:r>
        <w:rPr>
          <w:rFonts w:ascii="Times New Roman" w:hAnsi="Times New Roman"/>
        </w:rPr>
        <w:t>(</w:t>
      </w:r>
      <w:del w:id="239" w:author="Author">
        <w:r w:rsidDel="00995750">
          <w:rPr>
            <w:rFonts w:ascii="Times New Roman" w:hAnsi="Times New Roman"/>
          </w:rPr>
          <w:delText>e</w:delText>
        </w:r>
      </w:del>
      <w:ins w:id="240" w:author="Author">
        <w:r w:rsidR="00995750">
          <w:rPr>
            <w:rFonts w:ascii="Times New Roman" w:hAnsi="Times New Roman"/>
          </w:rPr>
          <w:t>f</w:t>
        </w:r>
      </w:ins>
      <w:r>
        <w:rPr>
          <w:rFonts w:ascii="Times New Roman" w:hAnsi="Times New Roman"/>
        </w:rPr>
        <w:t xml:space="preserve">) </w:t>
      </w:r>
      <w:r>
        <w:rPr>
          <w:rFonts w:ascii="Times New Roman" w:hAnsi="Times New Roman"/>
        </w:rPr>
        <w:tab/>
      </w:r>
      <w:r w:rsidRPr="006E694E">
        <w:rPr>
          <w:rFonts w:ascii="Times New Roman" w:hAnsi="Times New Roman"/>
        </w:rPr>
        <w:t xml:space="preserve">For </w:t>
      </w:r>
      <w:r w:rsidRPr="007B6F79">
        <w:rPr>
          <w:rFonts w:ascii="Times New Roman" w:hAnsi="Times New Roman"/>
        </w:rPr>
        <w:t>R</w:t>
      </w:r>
      <w:r w:rsidRPr="006E694E">
        <w:rPr>
          <w:rFonts w:ascii="Times New Roman" w:hAnsi="Times New Roman"/>
        </w:rPr>
        <w:t>esource</w:t>
      </w:r>
      <w:r>
        <w:rPr>
          <w:rFonts w:ascii="Times New Roman" w:hAnsi="Times New Roman"/>
        </w:rPr>
        <w:t>s</w:t>
      </w:r>
      <w:r w:rsidRPr="006E694E">
        <w:rPr>
          <w:rFonts w:ascii="Times New Roman" w:hAnsi="Times New Roman"/>
        </w:rPr>
        <w:t xml:space="preserve"> without telemetr</w:t>
      </w:r>
      <w:r>
        <w:rPr>
          <w:rFonts w:ascii="Times New Roman" w:hAnsi="Times New Roman"/>
        </w:rPr>
        <w:t>y</w:t>
      </w:r>
      <w:r w:rsidRPr="001B22CF">
        <w:rPr>
          <w:rFonts w:ascii="Times New Roman" w:hAnsi="Times New Roman"/>
        </w:rPr>
        <w:t xml:space="preserve"> </w:t>
      </w:r>
      <w:r>
        <w:rPr>
          <w:rFonts w:ascii="Times New Roman" w:hAnsi="Times New Roman"/>
        </w:rPr>
        <w:t xml:space="preserve">submitting hourly revenue quality meter data, </w:t>
      </w:r>
      <w:r w:rsidRPr="00DA0783">
        <w:rPr>
          <w:rFonts w:ascii="Times New Roman" w:hAnsi="Times New Roman"/>
        </w:rPr>
        <w:t xml:space="preserve">the Metered </w:t>
      </w:r>
      <w:r>
        <w:rPr>
          <w:rFonts w:ascii="Times New Roman" w:hAnsi="Times New Roman"/>
        </w:rPr>
        <w:t xml:space="preserve">Quantity </w:t>
      </w:r>
      <w:proofErr w:type="gramStart"/>
      <w:r>
        <w:rPr>
          <w:rFonts w:ascii="Times New Roman" w:hAnsi="Times New Roman"/>
        </w:rPr>
        <w:t>For</w:t>
      </w:r>
      <w:proofErr w:type="gramEnd"/>
      <w:r>
        <w:rPr>
          <w:rFonts w:ascii="Times New Roman" w:hAnsi="Times New Roman"/>
        </w:rPr>
        <w:t xml:space="preserve"> Settlement</w:t>
      </w:r>
      <w:r w:rsidRPr="00DA0783">
        <w:rPr>
          <w:rFonts w:ascii="Times New Roman" w:hAnsi="Times New Roman"/>
        </w:rPr>
        <w:t xml:space="preserve"> </w:t>
      </w:r>
      <w:r>
        <w:rPr>
          <w:rFonts w:ascii="Times New Roman" w:hAnsi="Times New Roman"/>
        </w:rPr>
        <w:t>is</w:t>
      </w:r>
      <w:r w:rsidRPr="00DA0783">
        <w:rPr>
          <w:rFonts w:ascii="Times New Roman" w:hAnsi="Times New Roman"/>
        </w:rPr>
        <w:t xml:space="preserve"> </w:t>
      </w:r>
      <w:r>
        <w:rPr>
          <w:rFonts w:ascii="Times New Roman" w:hAnsi="Times New Roman"/>
        </w:rPr>
        <w:t xml:space="preserve">the hourly revenue quality </w:t>
      </w:r>
      <w:r w:rsidRPr="00AC46E4">
        <w:rPr>
          <w:rFonts w:ascii="Times New Roman" w:hAnsi="Times New Roman"/>
        </w:rPr>
        <w:t xml:space="preserve">meter </w:t>
      </w:r>
      <w:r>
        <w:rPr>
          <w:rFonts w:ascii="Times New Roman" w:hAnsi="Times New Roman"/>
        </w:rPr>
        <w:t xml:space="preserve">value </w:t>
      </w:r>
      <w:r w:rsidRPr="00AC46E4">
        <w:rPr>
          <w:rFonts w:ascii="Times New Roman" w:hAnsi="Times New Roman"/>
        </w:rPr>
        <w:t>equally apportioned over the five-minute intervals in the hour.</w:t>
      </w:r>
    </w:p>
    <w:p w14:paraId="26A44A22" w14:textId="77777777" w:rsidR="00E33598" w:rsidRPr="00AC46E4" w:rsidRDefault="00E33598" w:rsidP="007F31EC">
      <w:pPr>
        <w:pStyle w:val="Normal30"/>
        <w:spacing w:after="0" w:line="360" w:lineRule="auto"/>
        <w:rPr>
          <w:rFonts w:ascii="Times New Roman" w:hAnsi="Times New Roman"/>
        </w:rPr>
      </w:pPr>
    </w:p>
    <w:p w14:paraId="07BCAFC7" w14:textId="77777777" w:rsidR="007F31EC" w:rsidRPr="00B2684F" w:rsidRDefault="007F31EC" w:rsidP="007F31EC">
      <w:pPr>
        <w:pStyle w:val="Normal0"/>
        <w:spacing w:after="0" w:line="360" w:lineRule="auto"/>
        <w:rPr>
          <w:rFonts w:ascii="Times New Roman" w:hAnsi="Times New Roman"/>
        </w:rPr>
      </w:pPr>
    </w:p>
    <w:p w14:paraId="6CB02C53" w14:textId="77777777" w:rsidR="007F31EC" w:rsidRDefault="00A711AA" w:rsidP="007F31EC">
      <w:pPr>
        <w:pStyle w:val="Normal0"/>
        <w:spacing w:after="0" w:line="360" w:lineRule="auto"/>
        <w:rPr>
          <w:rFonts w:ascii="Times New Roman" w:hAnsi="Times New Roman"/>
          <w:b/>
        </w:rPr>
      </w:pPr>
      <w:r w:rsidRPr="00454F74">
        <w:rPr>
          <w:rFonts w:ascii="Times New Roman" w:hAnsi="Times New Roman"/>
          <w:b/>
        </w:rPr>
        <w:t xml:space="preserve">III.3.2.2 </w:t>
      </w:r>
      <w:r w:rsidRPr="00454F74">
        <w:rPr>
          <w:rFonts w:ascii="Times New Roman" w:hAnsi="Times New Roman"/>
          <w:b/>
        </w:rPr>
        <w:tab/>
      </w:r>
      <w:r>
        <w:rPr>
          <w:rFonts w:ascii="Times New Roman" w:hAnsi="Times New Roman"/>
          <w:b/>
        </w:rPr>
        <w:tab/>
        <w:t xml:space="preserve">Metering and Communication. </w:t>
      </w:r>
    </w:p>
    <w:p w14:paraId="3DA14D7C" w14:textId="77777777" w:rsidR="007F31EC" w:rsidRDefault="007F31EC" w:rsidP="007F31EC">
      <w:pPr>
        <w:pStyle w:val="Normal3"/>
        <w:tabs>
          <w:tab w:val="left" w:pos="3228"/>
        </w:tabs>
        <w:spacing w:after="0" w:line="360" w:lineRule="auto"/>
        <w:rPr>
          <w:rFonts w:ascii="Times New Roman" w:hAnsi="Times New Roman"/>
        </w:rPr>
      </w:pPr>
    </w:p>
    <w:p w14:paraId="70266616" w14:textId="77777777" w:rsidR="007F31EC" w:rsidRPr="00CC18B3" w:rsidRDefault="00A711AA" w:rsidP="007F31EC">
      <w:pPr>
        <w:pStyle w:val="Normal0"/>
        <w:spacing w:after="0" w:line="360" w:lineRule="auto"/>
        <w:rPr>
          <w:rFonts w:ascii="Times New Roman" w:hAnsi="Times New Roman"/>
          <w:b/>
        </w:rPr>
      </w:pPr>
      <w:r>
        <w:rPr>
          <w:rFonts w:ascii="Times New Roman" w:hAnsi="Times New Roman"/>
          <w:b/>
        </w:rPr>
        <w:t>(a)</w:t>
      </w:r>
      <w:r>
        <w:rPr>
          <w:rFonts w:ascii="Times New Roman" w:hAnsi="Times New Roman"/>
          <w:b/>
        </w:rPr>
        <w:tab/>
      </w:r>
      <w:r w:rsidRPr="00CC18B3">
        <w:rPr>
          <w:rFonts w:ascii="Times New Roman" w:hAnsi="Times New Roman"/>
          <w:b/>
        </w:rPr>
        <w:t>Revenue Quality Metering</w:t>
      </w:r>
      <w:r>
        <w:rPr>
          <w:rFonts w:ascii="Times New Roman" w:hAnsi="Times New Roman"/>
          <w:b/>
        </w:rPr>
        <w:t xml:space="preserve"> and Telemetry for Assets other than Demand Response Assets</w:t>
      </w:r>
    </w:p>
    <w:p w14:paraId="0C27443E" w14:textId="77777777" w:rsidR="007F31EC" w:rsidRPr="00CC18B3" w:rsidRDefault="00A711AA" w:rsidP="007F31EC">
      <w:pPr>
        <w:pStyle w:val="Normal0"/>
        <w:spacing w:line="360" w:lineRule="auto"/>
        <w:rPr>
          <w:rFonts w:ascii="Times New Roman" w:hAnsi="Times New Roman"/>
        </w:rPr>
      </w:pPr>
      <w:r>
        <w:rPr>
          <w:rFonts w:ascii="Times New Roman" w:hAnsi="Times New Roman"/>
        </w:rPr>
        <w:t xml:space="preserve">The </w:t>
      </w:r>
      <w:r w:rsidRPr="00880A79">
        <w:rPr>
          <w:rFonts w:ascii="Times New Roman" w:hAnsi="Times New Roman"/>
        </w:rPr>
        <w:t>megawatt-hour data</w:t>
      </w:r>
      <w:r w:rsidRPr="00CC18B3">
        <w:rPr>
          <w:rFonts w:ascii="Times New Roman" w:hAnsi="Times New Roman"/>
        </w:rPr>
        <w:t xml:space="preserve"> of each Generator Asset, </w:t>
      </w:r>
      <w:r>
        <w:rPr>
          <w:rFonts w:ascii="Times New Roman" w:hAnsi="Times New Roman"/>
        </w:rPr>
        <w:t>T</w:t>
      </w:r>
      <w:r w:rsidRPr="00CC18B3">
        <w:rPr>
          <w:rFonts w:ascii="Times New Roman" w:hAnsi="Times New Roman"/>
        </w:rPr>
        <w:t>ie</w:t>
      </w:r>
      <w:r>
        <w:rPr>
          <w:rFonts w:ascii="Times New Roman" w:hAnsi="Times New Roman"/>
        </w:rPr>
        <w:t>-L</w:t>
      </w:r>
      <w:r w:rsidRPr="00CC18B3">
        <w:rPr>
          <w:rFonts w:ascii="Times New Roman" w:hAnsi="Times New Roman"/>
        </w:rPr>
        <w:t xml:space="preserve">ine </w:t>
      </w:r>
      <w:r>
        <w:rPr>
          <w:rFonts w:ascii="Times New Roman" w:hAnsi="Times New Roman"/>
        </w:rPr>
        <w:t>A</w:t>
      </w:r>
      <w:r w:rsidRPr="00CC18B3">
        <w:rPr>
          <w:rFonts w:ascii="Times New Roman" w:hAnsi="Times New Roman"/>
        </w:rPr>
        <w:t>sset, and Load Asset must be metered and automatically recorded at no greater than an hourly interval using metering located at the asset’s point of interconnection, in accordance with the ISO operating procedures on metering and telemetering.  This metered value is used for purposes of establishing the hourly revenue quality metering of the asset.</w:t>
      </w:r>
    </w:p>
    <w:p w14:paraId="5971C7E1" w14:textId="77777777" w:rsidR="007F31EC" w:rsidRPr="00CC18B3" w:rsidRDefault="00A711AA" w:rsidP="007F31EC">
      <w:pPr>
        <w:pStyle w:val="Normal0"/>
        <w:spacing w:line="360" w:lineRule="auto"/>
        <w:rPr>
          <w:rFonts w:ascii="Times New Roman" w:hAnsi="Times New Roman"/>
        </w:rPr>
      </w:pPr>
      <w:r w:rsidRPr="00CC18B3">
        <w:rPr>
          <w:rFonts w:ascii="Times New Roman" w:hAnsi="Times New Roman"/>
        </w:rPr>
        <w:t xml:space="preserve">The </w:t>
      </w:r>
      <w:r w:rsidRPr="00880A79">
        <w:rPr>
          <w:rFonts w:ascii="Times New Roman" w:hAnsi="Times New Roman"/>
        </w:rPr>
        <w:t>instantaneous megawatt data</w:t>
      </w:r>
      <w:r>
        <w:rPr>
          <w:rFonts w:ascii="Times New Roman" w:hAnsi="Times New Roman"/>
        </w:rPr>
        <w:t xml:space="preserve"> </w:t>
      </w:r>
      <w:r w:rsidRPr="00CC18B3">
        <w:rPr>
          <w:rFonts w:ascii="Times New Roman" w:hAnsi="Times New Roman"/>
        </w:rPr>
        <w:t>of each Generator Asset (except Settlement Only Resources)</w:t>
      </w:r>
      <w:r>
        <w:rPr>
          <w:rFonts w:ascii="Times New Roman" w:hAnsi="Times New Roman"/>
        </w:rPr>
        <w:t xml:space="preserve"> and</w:t>
      </w:r>
      <w:r w:rsidRPr="00CC18B3">
        <w:rPr>
          <w:rFonts w:ascii="Times New Roman" w:hAnsi="Times New Roman"/>
        </w:rPr>
        <w:t xml:space="preserve"> each Asset Related Demand</w:t>
      </w:r>
      <w:r>
        <w:rPr>
          <w:rFonts w:ascii="Times New Roman" w:hAnsi="Times New Roman"/>
        </w:rPr>
        <w:t xml:space="preserve"> </w:t>
      </w:r>
      <w:r w:rsidRPr="00CC18B3">
        <w:rPr>
          <w:rFonts w:ascii="Times New Roman" w:hAnsi="Times New Roman"/>
        </w:rPr>
        <w:t>must be automatically recorded and telemetered in accordance with the requirements in the ISO operating procedures on metering and telemetering.</w:t>
      </w:r>
    </w:p>
    <w:p w14:paraId="7D0DD5E8" w14:textId="77777777" w:rsidR="007F31EC" w:rsidRPr="00CC18B3" w:rsidRDefault="00A711AA" w:rsidP="007F31EC">
      <w:pPr>
        <w:pStyle w:val="Normal0"/>
        <w:spacing w:after="0" w:line="360" w:lineRule="auto"/>
        <w:rPr>
          <w:rFonts w:ascii="Times New Roman" w:hAnsi="Times New Roman"/>
          <w:b/>
          <w:bCs/>
        </w:rPr>
      </w:pPr>
      <w:r>
        <w:rPr>
          <w:rFonts w:ascii="Times New Roman" w:hAnsi="Times New Roman"/>
          <w:b/>
          <w:bCs/>
        </w:rPr>
        <w:t>(b)</w:t>
      </w:r>
      <w:r>
        <w:rPr>
          <w:rFonts w:ascii="Times New Roman" w:hAnsi="Times New Roman"/>
          <w:b/>
          <w:bCs/>
        </w:rPr>
        <w:tab/>
      </w:r>
      <w:r w:rsidRPr="00CC18B3">
        <w:rPr>
          <w:rFonts w:ascii="Times New Roman" w:hAnsi="Times New Roman"/>
          <w:b/>
          <w:bCs/>
        </w:rPr>
        <w:t>Meter Maintenance and Testing</w:t>
      </w:r>
      <w:r w:rsidRPr="00AA0B56">
        <w:rPr>
          <w:rFonts w:ascii="Times New Roman" w:hAnsi="Times New Roman"/>
          <w:b/>
          <w:bCs/>
        </w:rPr>
        <w:t xml:space="preserve"> </w:t>
      </w:r>
      <w:r>
        <w:rPr>
          <w:rFonts w:ascii="Times New Roman" w:hAnsi="Times New Roman"/>
          <w:b/>
          <w:bCs/>
        </w:rPr>
        <w:t>for all Assets</w:t>
      </w:r>
    </w:p>
    <w:p w14:paraId="16D416F3" w14:textId="77777777" w:rsidR="007F31EC" w:rsidRPr="00CC18B3" w:rsidRDefault="00A711AA" w:rsidP="007F31EC">
      <w:pPr>
        <w:pStyle w:val="Normal0"/>
        <w:spacing w:line="360" w:lineRule="auto"/>
        <w:rPr>
          <w:rFonts w:ascii="Times New Roman" w:hAnsi="Times New Roman"/>
          <w:bCs/>
        </w:rPr>
      </w:pPr>
      <w:r w:rsidRPr="00CC18B3">
        <w:rPr>
          <w:rFonts w:ascii="Times New Roman" w:hAnsi="Times New Roman"/>
          <w:bCs/>
        </w:rPr>
        <w:t xml:space="preserve">Each Market Participant must adequately maintain metering, recording and telemetering equipment and must periodically test all such equipment in accordance with the </w:t>
      </w:r>
      <w:r w:rsidRPr="00CC18B3">
        <w:rPr>
          <w:rFonts w:ascii="Times New Roman" w:hAnsi="Times New Roman"/>
        </w:rPr>
        <w:t>ISO operating procedures on metering and telemetering</w:t>
      </w:r>
      <w:r w:rsidRPr="00CC18B3">
        <w:rPr>
          <w:rFonts w:ascii="Times New Roman" w:hAnsi="Times New Roman"/>
          <w:bCs/>
        </w:rPr>
        <w:t xml:space="preserve">.  Equipment failures must be addressed in a timely manner in accordance with the requirements in the </w:t>
      </w:r>
      <w:r w:rsidRPr="00CC18B3">
        <w:rPr>
          <w:rFonts w:ascii="Times New Roman" w:hAnsi="Times New Roman"/>
        </w:rPr>
        <w:t>ISO operating procedures on maintaining communications and metering equipment</w:t>
      </w:r>
      <w:r w:rsidRPr="00CC18B3">
        <w:rPr>
          <w:rFonts w:ascii="Times New Roman" w:hAnsi="Times New Roman"/>
          <w:bCs/>
        </w:rPr>
        <w:t xml:space="preserve">.  </w:t>
      </w:r>
    </w:p>
    <w:p w14:paraId="618130E2" w14:textId="5526FCF2" w:rsidR="007F31EC" w:rsidRDefault="00A711AA" w:rsidP="007F31EC">
      <w:pPr>
        <w:pStyle w:val="Normal0"/>
        <w:spacing w:line="360" w:lineRule="auto"/>
        <w:contextualSpacing/>
        <w:rPr>
          <w:rFonts w:ascii="Times New Roman" w:hAnsi="Times New Roman"/>
          <w:b/>
        </w:rPr>
      </w:pPr>
      <w:r w:rsidRPr="00F1588A">
        <w:rPr>
          <w:rFonts w:ascii="Times New Roman" w:hAnsi="Times New Roman"/>
          <w:b/>
        </w:rPr>
        <w:t>(</w:t>
      </w:r>
      <w:r>
        <w:rPr>
          <w:rFonts w:ascii="Times New Roman" w:hAnsi="Times New Roman"/>
          <w:b/>
        </w:rPr>
        <w:t>c</w:t>
      </w:r>
      <w:r w:rsidRPr="00F1588A">
        <w:rPr>
          <w:rFonts w:ascii="Times New Roman" w:hAnsi="Times New Roman"/>
          <w:b/>
        </w:rPr>
        <w:t>)</w:t>
      </w:r>
      <w:r w:rsidRPr="00F1588A">
        <w:rPr>
          <w:rFonts w:ascii="Times New Roman" w:hAnsi="Times New Roman"/>
          <w:b/>
        </w:rPr>
        <w:tab/>
      </w:r>
      <w:r>
        <w:rPr>
          <w:rFonts w:ascii="Times New Roman" w:hAnsi="Times New Roman"/>
          <w:b/>
        </w:rPr>
        <w:t xml:space="preserve">Additional Metering and Telemetry Requirements </w:t>
      </w:r>
      <w:r w:rsidRPr="00F1588A">
        <w:rPr>
          <w:rFonts w:ascii="Times New Roman" w:hAnsi="Times New Roman"/>
          <w:b/>
        </w:rPr>
        <w:t>for Demand Response Assets</w:t>
      </w:r>
      <w:ins w:id="241" w:author="Author">
        <w:r w:rsidR="00212C14">
          <w:rPr>
            <w:rFonts w:ascii="Times New Roman" w:hAnsi="Times New Roman"/>
            <w:b/>
          </w:rPr>
          <w:t xml:space="preserve"> and Distributed Energy Resource</w:t>
        </w:r>
        <w:r w:rsidR="00A81BE9">
          <w:rPr>
            <w:rFonts w:ascii="Times New Roman" w:hAnsi="Times New Roman"/>
            <w:b/>
          </w:rPr>
          <w:t>s</w:t>
        </w:r>
        <w:r w:rsidR="00212C14">
          <w:rPr>
            <w:rFonts w:ascii="Times New Roman" w:hAnsi="Times New Roman"/>
            <w:b/>
          </w:rPr>
          <w:t xml:space="preserve"> </w:t>
        </w:r>
        <w:r w:rsidR="00A81BE9">
          <w:rPr>
            <w:rFonts w:ascii="Times New Roman" w:hAnsi="Times New Roman"/>
            <w:b/>
          </w:rPr>
          <w:t>A</w:t>
        </w:r>
        <w:r w:rsidR="00212C14">
          <w:rPr>
            <w:rFonts w:ascii="Times New Roman" w:hAnsi="Times New Roman"/>
            <w:b/>
          </w:rPr>
          <w:t>ssociated with a Demand Response Distributed Energy Resource Aggregation</w:t>
        </w:r>
      </w:ins>
    </w:p>
    <w:p w14:paraId="343D2851" w14:textId="27103E90" w:rsidR="007F31EC" w:rsidRPr="00023914" w:rsidRDefault="00A711AA" w:rsidP="007F31EC">
      <w:pPr>
        <w:pStyle w:val="Normal0"/>
        <w:spacing w:line="360" w:lineRule="auto"/>
        <w:ind w:left="1440" w:hanging="720"/>
        <w:contextualSpacing/>
        <w:rPr>
          <w:rFonts w:ascii="Times New Roman" w:hAnsi="Times New Roman"/>
        </w:rPr>
      </w:pPr>
      <w:r w:rsidRPr="0087191E">
        <w:rPr>
          <w:rFonts w:ascii="Times New Roman" w:hAnsi="Times New Roman"/>
        </w:rPr>
        <w:t>(i)</w:t>
      </w:r>
      <w:r>
        <w:rPr>
          <w:rFonts w:ascii="Times New Roman" w:hAnsi="Times New Roman"/>
          <w:b/>
        </w:rPr>
        <w:tab/>
      </w:r>
      <w:r w:rsidRPr="00023914">
        <w:rPr>
          <w:rFonts w:ascii="Times New Roman" w:hAnsi="Times New Roman"/>
        </w:rPr>
        <w:t xml:space="preserve">Market Participants must report </w:t>
      </w:r>
      <w:r>
        <w:rPr>
          <w:rFonts w:ascii="Times New Roman" w:hAnsi="Times New Roman"/>
        </w:rPr>
        <w:t xml:space="preserve">to the ISO </w:t>
      </w:r>
      <w:r w:rsidRPr="00023914">
        <w:rPr>
          <w:rFonts w:ascii="Times New Roman" w:hAnsi="Times New Roman"/>
        </w:rPr>
        <w:t xml:space="preserve">in </w:t>
      </w:r>
      <w:r>
        <w:rPr>
          <w:rFonts w:ascii="Times New Roman" w:hAnsi="Times New Roman"/>
        </w:rPr>
        <w:t>r</w:t>
      </w:r>
      <w:r w:rsidRPr="00023914">
        <w:rPr>
          <w:rFonts w:ascii="Times New Roman" w:hAnsi="Times New Roman"/>
        </w:rPr>
        <w:t>eal</w:t>
      </w:r>
      <w:r>
        <w:rPr>
          <w:rFonts w:ascii="Times New Roman" w:hAnsi="Times New Roman"/>
        </w:rPr>
        <w:t xml:space="preserve"> t</w:t>
      </w:r>
      <w:r w:rsidRPr="00023914">
        <w:rPr>
          <w:rFonts w:ascii="Times New Roman" w:hAnsi="Times New Roman"/>
        </w:rPr>
        <w:t>ime a set of telemetry data for each Demand Response Asset associated with a Demand Response Resource</w:t>
      </w:r>
      <w:ins w:id="242" w:author="Author">
        <w:r w:rsidR="00212C14">
          <w:rPr>
            <w:rFonts w:ascii="Times New Roman" w:hAnsi="Times New Roman"/>
          </w:rPr>
          <w:t xml:space="preserve"> and for each Distributed Energy Resource associated with a Demand Response Distributed Energy Resource Aggregation</w:t>
        </w:r>
      </w:ins>
      <w:r w:rsidRPr="00023914">
        <w:rPr>
          <w:rFonts w:ascii="Times New Roman" w:hAnsi="Times New Roman"/>
        </w:rPr>
        <w:t>.  The telemetry values shall measure</w:t>
      </w:r>
      <w:ins w:id="243" w:author="Author">
        <w:r w:rsidR="003A59FD">
          <w:rPr>
            <w:rFonts w:ascii="Times New Roman" w:hAnsi="Times New Roman"/>
          </w:rPr>
          <w:t>:</w:t>
        </w:r>
      </w:ins>
      <w:r w:rsidRPr="00023914">
        <w:rPr>
          <w:rFonts w:ascii="Times New Roman" w:hAnsi="Times New Roman"/>
        </w:rPr>
        <w:t xml:space="preserve"> the real-time demand of </w:t>
      </w:r>
      <w:r w:rsidRPr="00023914">
        <w:rPr>
          <w:rFonts w:ascii="Times New Roman" w:hAnsi="Times New Roman"/>
        </w:rPr>
        <w:lastRenderedPageBreak/>
        <w:t>Demand Response Asset</w:t>
      </w:r>
      <w:r>
        <w:rPr>
          <w:rFonts w:ascii="Times New Roman" w:hAnsi="Times New Roman"/>
        </w:rPr>
        <w:t>s</w:t>
      </w:r>
      <w:ins w:id="244" w:author="Author">
        <w:r w:rsidR="0054041F">
          <w:rPr>
            <w:rFonts w:ascii="Times New Roman" w:hAnsi="Times New Roman"/>
          </w:rPr>
          <w:t xml:space="preserve"> </w:t>
        </w:r>
      </w:ins>
      <w:del w:id="245" w:author="Author">
        <w:r w:rsidRPr="00023914" w:rsidDel="003A59FD">
          <w:rPr>
            <w:rFonts w:ascii="Times New Roman" w:hAnsi="Times New Roman"/>
          </w:rPr>
          <w:delText xml:space="preserve"> </w:delText>
        </w:r>
      </w:del>
      <w:r w:rsidRPr="00023914">
        <w:rPr>
          <w:rFonts w:ascii="Times New Roman" w:hAnsi="Times New Roman"/>
        </w:rPr>
        <w:t>as measured at the</w:t>
      </w:r>
      <w:r>
        <w:rPr>
          <w:rFonts w:ascii="Times New Roman" w:hAnsi="Times New Roman"/>
        </w:rPr>
        <w:t>ir</w:t>
      </w:r>
      <w:r w:rsidRPr="00023914">
        <w:rPr>
          <w:rFonts w:ascii="Times New Roman" w:hAnsi="Times New Roman"/>
        </w:rPr>
        <w:t xml:space="preserve"> Retail Delivery Point</w:t>
      </w:r>
      <w:r>
        <w:rPr>
          <w:rFonts w:ascii="Times New Roman" w:hAnsi="Times New Roman"/>
        </w:rPr>
        <w:t>s</w:t>
      </w:r>
      <w:ins w:id="246" w:author="Author">
        <w:r w:rsidR="003A59FD">
          <w:rPr>
            <w:rFonts w:ascii="Times New Roman" w:hAnsi="Times New Roman"/>
          </w:rPr>
          <w:t>; or the real-time demand and output of Distributed Energy Resources associated with a Demand Response Distributed Energy Resource Aggregation</w:t>
        </w:r>
        <w:r w:rsidR="003A59FD" w:rsidRPr="00023914">
          <w:rPr>
            <w:rFonts w:ascii="Times New Roman" w:hAnsi="Times New Roman"/>
          </w:rPr>
          <w:t xml:space="preserve"> as measured at the</w:t>
        </w:r>
        <w:r w:rsidR="003A59FD">
          <w:rPr>
            <w:rFonts w:ascii="Times New Roman" w:hAnsi="Times New Roman"/>
          </w:rPr>
          <w:t>ir</w:t>
        </w:r>
        <w:r w:rsidR="003A59FD" w:rsidRPr="00023914">
          <w:rPr>
            <w:rFonts w:ascii="Times New Roman" w:hAnsi="Times New Roman"/>
          </w:rPr>
          <w:t xml:space="preserve"> Retail Delivery Point</w:t>
        </w:r>
        <w:r w:rsidR="003A59FD">
          <w:rPr>
            <w:rFonts w:ascii="Times New Roman" w:hAnsi="Times New Roman"/>
          </w:rPr>
          <w:t>s and/or interconnection points;</w:t>
        </w:r>
      </w:ins>
      <w:del w:id="247" w:author="Author">
        <w:r w:rsidRPr="00023914" w:rsidDel="003A59FD">
          <w:rPr>
            <w:rFonts w:ascii="Times New Roman" w:hAnsi="Times New Roman"/>
          </w:rPr>
          <w:delText>,</w:delText>
        </w:r>
      </w:del>
      <w:r w:rsidRPr="00023914">
        <w:rPr>
          <w:rFonts w:ascii="Times New Roman" w:hAnsi="Times New Roman"/>
        </w:rPr>
        <w:t xml:space="preserve"> and shall be reported to the ISO</w:t>
      </w:r>
      <w:ins w:id="248" w:author="Author">
        <w:r w:rsidR="006C33CB">
          <w:rPr>
            <w:rFonts w:ascii="Times New Roman" w:hAnsi="Times New Roman"/>
          </w:rPr>
          <w:t xml:space="preserve"> as an average value</w:t>
        </w:r>
      </w:ins>
      <w:r w:rsidRPr="00023914">
        <w:rPr>
          <w:rFonts w:ascii="Times New Roman" w:hAnsi="Times New Roman"/>
        </w:rPr>
        <w:t xml:space="preserve"> every five minutes. For a Demand Response Resource </w:t>
      </w:r>
      <w:ins w:id="249" w:author="Author">
        <w:r w:rsidR="001D3D4E">
          <w:rPr>
            <w:rFonts w:ascii="Times New Roman" w:hAnsi="Times New Roman"/>
          </w:rPr>
          <w:t xml:space="preserve">and a Demand Response Distributed Energy </w:t>
        </w:r>
        <w:r w:rsidR="001D3D4E" w:rsidRPr="00890C93">
          <w:rPr>
            <w:rFonts w:ascii="Times New Roman" w:hAnsi="Times New Roman"/>
          </w:rPr>
          <w:t>Resource</w:t>
        </w:r>
        <w:r w:rsidR="001D3D4E">
          <w:rPr>
            <w:rFonts w:ascii="Times New Roman" w:hAnsi="Times New Roman"/>
          </w:rPr>
          <w:t xml:space="preserve"> Aggregation</w:t>
        </w:r>
        <w:r w:rsidR="001D3D4E" w:rsidRPr="00023914">
          <w:rPr>
            <w:rFonts w:ascii="Times New Roman" w:hAnsi="Times New Roman"/>
          </w:rPr>
          <w:t xml:space="preserve"> </w:t>
        </w:r>
      </w:ins>
      <w:r w:rsidRPr="00023914">
        <w:rPr>
          <w:rFonts w:ascii="Times New Roman" w:hAnsi="Times New Roman"/>
        </w:rPr>
        <w:t xml:space="preserve">to provide </w:t>
      </w:r>
      <w:r>
        <w:rPr>
          <w:rFonts w:ascii="Times New Roman" w:hAnsi="Times New Roman"/>
        </w:rPr>
        <w:t>TMSR</w:t>
      </w:r>
      <w:r w:rsidRPr="00023914">
        <w:rPr>
          <w:rFonts w:ascii="Times New Roman" w:hAnsi="Times New Roman"/>
        </w:rPr>
        <w:t xml:space="preserve"> or </w:t>
      </w:r>
      <w:r>
        <w:rPr>
          <w:rFonts w:ascii="Times New Roman" w:hAnsi="Times New Roman"/>
        </w:rPr>
        <w:t>TMNSR</w:t>
      </w:r>
      <w:r w:rsidRPr="00023914">
        <w:rPr>
          <w:rFonts w:ascii="Times New Roman" w:hAnsi="Times New Roman"/>
        </w:rPr>
        <w:t>, Market Participants must in addition report telemetry values at least every one minute</w:t>
      </w:r>
      <w:del w:id="250" w:author="Author">
        <w:r w:rsidRPr="00023914" w:rsidDel="006C33CB">
          <w:rPr>
            <w:rFonts w:ascii="Times New Roman" w:hAnsi="Times New Roman"/>
          </w:rPr>
          <w:delText>. Telemetry values reported by Market Participants to the ISO</w:delText>
        </w:r>
      </w:del>
      <w:ins w:id="251" w:author="Author">
        <w:r w:rsidR="006C33CB">
          <w:rPr>
            <w:rFonts w:ascii="Times New Roman" w:hAnsi="Times New Roman"/>
          </w:rPr>
          <w:t>, which</w:t>
        </w:r>
      </w:ins>
      <w:r w:rsidRPr="00023914">
        <w:rPr>
          <w:rFonts w:ascii="Times New Roman" w:hAnsi="Times New Roman"/>
        </w:rPr>
        <w:t xml:space="preserve"> shall be in MW units and shall be an instantaneous power measurement or an average power value derived from an energy measurement for the time interval from which the energy measurement was taken.</w:t>
      </w:r>
    </w:p>
    <w:p w14:paraId="29407994" w14:textId="77777777" w:rsidR="007F31EC" w:rsidRPr="00023914" w:rsidRDefault="00A711AA" w:rsidP="007F31EC">
      <w:pPr>
        <w:pStyle w:val="Normal0"/>
        <w:spacing w:line="360" w:lineRule="auto"/>
        <w:ind w:left="1440" w:hanging="720"/>
        <w:contextualSpacing/>
        <w:rPr>
          <w:rFonts w:ascii="Times New Roman" w:hAnsi="Times New Roman"/>
        </w:rPr>
      </w:pPr>
      <w:r>
        <w:rPr>
          <w:rFonts w:ascii="Times New Roman" w:hAnsi="Times New Roman"/>
        </w:rPr>
        <w:t>(ii)</w:t>
      </w:r>
      <w:r>
        <w:rPr>
          <w:rFonts w:ascii="Times New Roman" w:hAnsi="Times New Roman"/>
        </w:rPr>
        <w:tab/>
      </w:r>
      <w:r w:rsidRPr="00023914">
        <w:rPr>
          <w:rFonts w:ascii="Times New Roman" w:hAnsi="Times New Roman"/>
        </w:rPr>
        <w:t>If one or more generators whose output can be controlled is located behind the Retail Delivery Point of a Demand Response Asset</w:t>
      </w:r>
      <w:ins w:id="252" w:author="Author">
        <w:r w:rsidR="00414CCC">
          <w:rPr>
            <w:rFonts w:ascii="Times New Roman" w:hAnsi="Times New Roman"/>
          </w:rPr>
          <w:t xml:space="preserve"> or a Distributed Energy Resource</w:t>
        </w:r>
      </w:ins>
      <w:r w:rsidRPr="00023914">
        <w:rPr>
          <w:rFonts w:ascii="Times New Roman" w:hAnsi="Times New Roman"/>
        </w:rPr>
        <w:t>, other than emergency generators that cannot operate elect</w:t>
      </w:r>
      <w:r>
        <w:rPr>
          <w:rFonts w:ascii="Times New Roman" w:hAnsi="Times New Roman"/>
        </w:rPr>
        <w:t>r</w:t>
      </w:r>
      <w:r w:rsidRPr="00023914">
        <w:rPr>
          <w:rFonts w:ascii="Times New Roman" w:hAnsi="Times New Roman"/>
        </w:rPr>
        <w:t xml:space="preserve">ically synchronized to the New England Transmission System, then the Market Participant must also report to the ISO, before the end of the Correction Limit for the Data Reconciliation Process, a single set of </w:t>
      </w:r>
      <w:r>
        <w:rPr>
          <w:rFonts w:ascii="Times New Roman" w:hAnsi="Times New Roman"/>
        </w:rPr>
        <w:t xml:space="preserve">meter </w:t>
      </w:r>
      <w:r w:rsidRPr="00023914">
        <w:rPr>
          <w:rFonts w:ascii="Times New Roman" w:hAnsi="Times New Roman"/>
        </w:rPr>
        <w:t>data, at an interval of five minutes, representing the combined output of all generators whose output can be controlled.</w:t>
      </w:r>
    </w:p>
    <w:p w14:paraId="2984E78D" w14:textId="77777777" w:rsidR="007F31EC" w:rsidRPr="006822EF" w:rsidRDefault="00A711AA" w:rsidP="007F31EC">
      <w:pPr>
        <w:pStyle w:val="Normal0"/>
        <w:spacing w:line="360" w:lineRule="auto"/>
        <w:ind w:left="1440" w:hanging="720"/>
        <w:contextualSpacing/>
        <w:rPr>
          <w:rFonts w:ascii="Times New Roman" w:hAnsi="Times New Roman"/>
        </w:rPr>
      </w:pPr>
      <w:r>
        <w:rPr>
          <w:rFonts w:ascii="Times New Roman" w:hAnsi="Times New Roman"/>
        </w:rPr>
        <w:t>(iii)</w:t>
      </w:r>
      <w:r>
        <w:rPr>
          <w:rFonts w:ascii="Times New Roman" w:hAnsi="Times New Roman"/>
        </w:rPr>
        <w:tab/>
      </w:r>
      <w:r w:rsidRPr="00DF7CAB">
        <w:rPr>
          <w:rFonts w:ascii="Times New Roman" w:hAnsi="Times New Roman"/>
        </w:rPr>
        <w:t>I</w:t>
      </w:r>
      <w:r w:rsidRPr="006822EF">
        <w:rPr>
          <w:rFonts w:ascii="Times New Roman" w:hAnsi="Times New Roman"/>
        </w:rPr>
        <w:t>f the Market Participant or the ISO finds that the metering or telemetry devices do not meet the accuracy</w:t>
      </w:r>
      <w:r>
        <w:rPr>
          <w:rFonts w:ascii="Times New Roman" w:hAnsi="Times New Roman"/>
        </w:rPr>
        <w:t xml:space="preserve"> requirements specified in the ISO New England Manuals and Operating Procedures</w:t>
      </w:r>
      <w:r w:rsidRPr="006822EF">
        <w:rPr>
          <w:rFonts w:ascii="Times New Roman" w:hAnsi="Times New Roman"/>
        </w:rPr>
        <w:t xml:space="preserve">, the Market Participant shall </w:t>
      </w:r>
      <w:r>
        <w:rPr>
          <w:rFonts w:ascii="Times New Roman" w:hAnsi="Times New Roman"/>
        </w:rPr>
        <w:t xml:space="preserve">promptly notify the ISO and </w:t>
      </w:r>
      <w:r w:rsidRPr="006822EF">
        <w:rPr>
          <w:rFonts w:ascii="Times New Roman" w:hAnsi="Times New Roman"/>
        </w:rPr>
        <w:t>indicate when it expects to resolve the accuracy problem(s), or shall request that the affected Demand Response Assets</w:t>
      </w:r>
      <w:ins w:id="253" w:author="Author">
        <w:r w:rsidR="00414CCC">
          <w:rPr>
            <w:rFonts w:ascii="Times New Roman" w:hAnsi="Times New Roman"/>
          </w:rPr>
          <w:t xml:space="preserve"> or Distributed Energy Resources</w:t>
        </w:r>
      </w:ins>
      <w:r w:rsidRPr="006822EF">
        <w:rPr>
          <w:rFonts w:ascii="Times New Roman" w:hAnsi="Times New Roman"/>
        </w:rPr>
        <w:t xml:space="preserve"> be retired. Once such an issue becomes known and until it is resolved, </w:t>
      </w:r>
      <w:r>
        <w:rPr>
          <w:rFonts w:ascii="Times New Roman" w:hAnsi="Times New Roman"/>
        </w:rPr>
        <w:t xml:space="preserve">the </w:t>
      </w:r>
      <w:r w:rsidRPr="00F945C0">
        <w:rPr>
          <w:rFonts w:ascii="Times New Roman" w:hAnsi="Times New Roman"/>
        </w:rPr>
        <w:t xml:space="preserve">demand reduction </w:t>
      </w:r>
      <w:r>
        <w:rPr>
          <w:rFonts w:ascii="Times New Roman" w:hAnsi="Times New Roman"/>
        </w:rPr>
        <w:t xml:space="preserve">value and Operating Reserve </w:t>
      </w:r>
      <w:r w:rsidRPr="00F945C0">
        <w:rPr>
          <w:rFonts w:ascii="Times New Roman" w:hAnsi="Times New Roman"/>
        </w:rPr>
        <w:t>capability</w:t>
      </w:r>
      <w:r w:rsidRPr="007D0A84">
        <w:rPr>
          <w:rFonts w:ascii="Times New Roman" w:hAnsi="Times New Roman"/>
        </w:rPr>
        <w:t xml:space="preserve"> </w:t>
      </w:r>
      <w:r>
        <w:rPr>
          <w:rFonts w:ascii="Times New Roman" w:hAnsi="Times New Roman"/>
        </w:rPr>
        <w:t xml:space="preserve">of </w:t>
      </w:r>
      <w:r w:rsidRPr="006822EF">
        <w:rPr>
          <w:rFonts w:ascii="Times New Roman" w:hAnsi="Times New Roman"/>
        </w:rPr>
        <w:t>any affected Demand Response Asset</w:t>
      </w:r>
      <w:ins w:id="254" w:author="Author">
        <w:r w:rsidR="00414CCC">
          <w:rPr>
            <w:rFonts w:ascii="Times New Roman" w:hAnsi="Times New Roman"/>
          </w:rPr>
          <w:t xml:space="preserve"> or Distributed Energy Resource</w:t>
        </w:r>
      </w:ins>
      <w:r w:rsidRPr="006822EF">
        <w:rPr>
          <w:rFonts w:ascii="Times New Roman" w:hAnsi="Times New Roman"/>
        </w:rPr>
        <w:t xml:space="preserve"> shall be excluded from the Demand Response Resource</w:t>
      </w:r>
      <w:ins w:id="255" w:author="Author">
        <w:r w:rsidR="00414CCC">
          <w:rPr>
            <w:rFonts w:ascii="Times New Roman" w:hAnsi="Times New Roman"/>
          </w:rPr>
          <w:t xml:space="preserve"> or Demand Response Distributed Energy Resource Aggregation</w:t>
        </w:r>
      </w:ins>
      <w:r w:rsidRPr="006822EF">
        <w:rPr>
          <w:rFonts w:ascii="Times New Roman" w:hAnsi="Times New Roman"/>
        </w:rPr>
        <w:t xml:space="preserve"> with which it is associated.</w:t>
      </w:r>
    </w:p>
    <w:p w14:paraId="6AB3DC52" w14:textId="77777777" w:rsidR="007F31EC" w:rsidRDefault="00A711AA" w:rsidP="007F31EC">
      <w:pPr>
        <w:pStyle w:val="Normal0"/>
        <w:spacing w:line="360" w:lineRule="auto"/>
        <w:ind w:left="1440" w:hanging="720"/>
        <w:contextualSpacing/>
        <w:rPr>
          <w:rFonts w:ascii="Times New Roman" w:hAnsi="Times New Roman"/>
        </w:rPr>
      </w:pPr>
      <w:r>
        <w:rPr>
          <w:rFonts w:ascii="Times New Roman" w:hAnsi="Times New Roman"/>
        </w:rPr>
        <w:t>(iv)</w:t>
      </w:r>
      <w:r>
        <w:rPr>
          <w:rFonts w:ascii="Times New Roman" w:hAnsi="Times New Roman"/>
        </w:rPr>
        <w:tab/>
      </w:r>
      <w:r w:rsidRPr="00800102">
        <w:rPr>
          <w:rFonts w:ascii="Times New Roman" w:hAnsi="Times New Roman"/>
        </w:rPr>
        <w:t>The ISO may review and audit testing and calibration records, audit facility performance (including review of facility equipment), order and witness the testing of metering and telemetry measurement equipment, and witness the demand reduction activities of any facility or generator associated with a Demand Response Asset</w:t>
      </w:r>
      <w:ins w:id="256" w:author="Author">
        <w:r w:rsidR="00414CCC">
          <w:rPr>
            <w:rFonts w:ascii="Times New Roman" w:hAnsi="Times New Roman"/>
          </w:rPr>
          <w:t xml:space="preserve"> or a Distributed Energy Resource</w:t>
        </w:r>
      </w:ins>
      <w:r>
        <w:rPr>
          <w:rFonts w:ascii="Times New Roman" w:hAnsi="Times New Roman"/>
        </w:rPr>
        <w:t xml:space="preserve">. </w:t>
      </w:r>
      <w:r w:rsidRPr="00023914">
        <w:rPr>
          <w:rFonts w:ascii="Times New Roman" w:hAnsi="Times New Roman"/>
        </w:rPr>
        <w:t>Market Participants must make retail billing meter data and any interval meter data from the Host Participant for the facilities associated with a Demand Response Asset</w:t>
      </w:r>
      <w:ins w:id="257" w:author="Author">
        <w:r w:rsidR="00414CCC">
          <w:rPr>
            <w:rFonts w:ascii="Times New Roman" w:hAnsi="Times New Roman"/>
          </w:rPr>
          <w:t xml:space="preserve"> or a Distributed Energy Resource</w:t>
        </w:r>
      </w:ins>
      <w:r w:rsidRPr="00023914">
        <w:rPr>
          <w:rFonts w:ascii="Times New Roman" w:hAnsi="Times New Roman"/>
        </w:rPr>
        <w:t xml:space="preserve"> available to the ISO upon request.</w:t>
      </w:r>
    </w:p>
    <w:p w14:paraId="1118164D" w14:textId="77777777" w:rsidR="007F31EC" w:rsidRPr="00023914" w:rsidRDefault="007F31EC" w:rsidP="007F31EC">
      <w:pPr>
        <w:pStyle w:val="Normal0"/>
        <w:spacing w:line="360" w:lineRule="auto"/>
        <w:ind w:left="1440" w:hanging="720"/>
        <w:contextualSpacing/>
        <w:rPr>
          <w:rFonts w:ascii="Times New Roman" w:hAnsi="Times New Roman"/>
        </w:rPr>
      </w:pPr>
    </w:p>
    <w:p w14:paraId="641C39A6" w14:textId="77777777" w:rsidR="007F31EC" w:rsidRPr="00CC18B3" w:rsidRDefault="00A711AA" w:rsidP="007F31EC">
      <w:pPr>
        <w:pStyle w:val="Normal0"/>
        <w:spacing w:after="0" w:line="360" w:lineRule="auto"/>
        <w:rPr>
          <w:rFonts w:ascii="Times New Roman" w:hAnsi="Times New Roman"/>
          <w:b/>
        </w:rPr>
      </w:pPr>
      <w:r>
        <w:rPr>
          <w:rFonts w:ascii="Times New Roman" w:hAnsi="Times New Roman"/>
          <w:b/>
        </w:rPr>
        <w:lastRenderedPageBreak/>
        <w:t>(d)</w:t>
      </w:r>
      <w:r>
        <w:rPr>
          <w:rFonts w:ascii="Times New Roman" w:hAnsi="Times New Roman"/>
          <w:b/>
        </w:rPr>
        <w:tab/>
      </w:r>
      <w:r w:rsidRPr="00CC18B3">
        <w:rPr>
          <w:rFonts w:ascii="Times New Roman" w:hAnsi="Times New Roman"/>
          <w:b/>
        </w:rPr>
        <w:t xml:space="preserve">Overuse of Flat Profiling </w:t>
      </w:r>
    </w:p>
    <w:p w14:paraId="29DC7F8E" w14:textId="77777777" w:rsidR="007F31EC" w:rsidRPr="00CC18B3" w:rsidRDefault="00A711AA" w:rsidP="007F31EC">
      <w:pPr>
        <w:pStyle w:val="Normal0"/>
        <w:spacing w:line="360" w:lineRule="auto"/>
        <w:rPr>
          <w:rFonts w:ascii="Times New Roman" w:hAnsi="Times New Roman"/>
        </w:rPr>
      </w:pPr>
      <w:r w:rsidRPr="00CC18B3">
        <w:rPr>
          <w:rFonts w:ascii="Times New Roman" w:hAnsi="Times New Roman"/>
        </w:rPr>
        <w:t>In the event a Market Participant’s telemetry is replaced with an hourly flat profile pursuant to Section III.3.2.</w:t>
      </w:r>
      <w:r>
        <w:rPr>
          <w:rFonts w:ascii="Times New Roman" w:hAnsi="Times New Roman"/>
        </w:rPr>
        <w:t>1</w:t>
      </w:r>
      <w:r w:rsidRPr="00CC18B3">
        <w:rPr>
          <w:rFonts w:ascii="Times New Roman" w:hAnsi="Times New Roman"/>
        </w:rPr>
        <w:t>.1(</w:t>
      </w:r>
      <w:r>
        <w:rPr>
          <w:rFonts w:ascii="Times New Roman" w:hAnsi="Times New Roman"/>
        </w:rPr>
        <w:t>c</w:t>
      </w:r>
      <w:proofErr w:type="gramStart"/>
      <w:r w:rsidRPr="00CC18B3">
        <w:rPr>
          <w:rFonts w:ascii="Times New Roman" w:hAnsi="Times New Roman"/>
        </w:rPr>
        <w:t>)</w:t>
      </w:r>
      <w:r>
        <w:rPr>
          <w:rFonts w:ascii="Times New Roman" w:hAnsi="Times New Roman"/>
        </w:rPr>
        <w:t>(</w:t>
      </w:r>
      <w:proofErr w:type="gramEnd"/>
      <w:r>
        <w:rPr>
          <w:rFonts w:ascii="Times New Roman" w:hAnsi="Times New Roman"/>
        </w:rPr>
        <w:t>i)</w:t>
      </w:r>
      <w:r w:rsidRPr="00CC18B3">
        <w:rPr>
          <w:rFonts w:ascii="Times New Roman" w:hAnsi="Times New Roman"/>
        </w:rPr>
        <w:t xml:space="preserve"> more than 20% of the online hours in a month and Market Participant’s </w:t>
      </w:r>
      <w:r w:rsidRPr="007B6F79">
        <w:rPr>
          <w:rFonts w:ascii="Times New Roman" w:hAnsi="Times New Roman"/>
        </w:rPr>
        <w:t>R</w:t>
      </w:r>
      <w:r w:rsidRPr="00CC18B3">
        <w:rPr>
          <w:rFonts w:ascii="Times New Roman" w:hAnsi="Times New Roman"/>
        </w:rPr>
        <w:t>esource has been online for over 50 hours in the month, the ISO may consult with the Market Participant for an explanation of the regular use of flat profiling and may request that the Market Participant address any telemetry discrepancies so that flat profiling is not regularly triggered.</w:t>
      </w:r>
    </w:p>
    <w:p w14:paraId="0B1633CB" w14:textId="77777777" w:rsidR="007F31EC" w:rsidRPr="00CC18B3" w:rsidRDefault="00A711AA" w:rsidP="007F31EC">
      <w:pPr>
        <w:pStyle w:val="Normal0"/>
        <w:spacing w:line="360" w:lineRule="auto"/>
        <w:rPr>
          <w:rFonts w:ascii="Times New Roman" w:hAnsi="Times New Roman"/>
        </w:rPr>
      </w:pPr>
      <w:r w:rsidRPr="00CC18B3">
        <w:rPr>
          <w:rFonts w:ascii="Times New Roman" w:hAnsi="Times New Roman"/>
        </w:rPr>
        <w:t>Within 10 business days of issuance of such a request, the Market Participant shall provide the ISO with a written plan for remedying the deficiencies, and shall identify in the plan the specific actions to be taken and a reasonable timeline for completing such remediation.  The Market Participant shall complete the remediation in accordance with and under the timeline set forth in the written plan.</w:t>
      </w:r>
    </w:p>
    <w:p w14:paraId="6DCDB7FA" w14:textId="77777777" w:rsidR="007F31EC" w:rsidRDefault="007F31EC" w:rsidP="007F31EC">
      <w:pPr>
        <w:pStyle w:val="Normal0"/>
        <w:spacing w:after="0" w:line="360" w:lineRule="auto"/>
        <w:rPr>
          <w:rFonts w:ascii="Times New Roman" w:hAnsi="Times New Roman"/>
        </w:rPr>
      </w:pPr>
    </w:p>
    <w:p w14:paraId="0817EBBB" w14:textId="77777777" w:rsidR="007F31EC" w:rsidRPr="005F7159" w:rsidRDefault="00A711AA" w:rsidP="007F31EC">
      <w:pPr>
        <w:pStyle w:val="Normal0"/>
        <w:spacing w:after="0" w:line="360" w:lineRule="auto"/>
        <w:rPr>
          <w:rFonts w:ascii="Times New Roman" w:hAnsi="Times New Roman"/>
          <w:b/>
        </w:rPr>
      </w:pPr>
      <w:r w:rsidRPr="005F7159">
        <w:rPr>
          <w:rFonts w:ascii="Times New Roman" w:hAnsi="Times New Roman"/>
          <w:b/>
        </w:rPr>
        <w:t>III.3.2.3</w:t>
      </w:r>
      <w:r>
        <w:rPr>
          <w:rFonts w:ascii="Times New Roman" w:hAnsi="Times New Roman"/>
          <w:b/>
        </w:rPr>
        <w:tab/>
      </w:r>
      <w:r w:rsidRPr="005F7159">
        <w:rPr>
          <w:rFonts w:ascii="Times New Roman" w:hAnsi="Times New Roman"/>
          <w:b/>
        </w:rPr>
        <w:t xml:space="preserve"> </w:t>
      </w:r>
      <w:r>
        <w:rPr>
          <w:rFonts w:ascii="Times New Roman" w:hAnsi="Times New Roman"/>
          <w:b/>
        </w:rPr>
        <w:tab/>
      </w:r>
      <w:r w:rsidRPr="005F7159">
        <w:rPr>
          <w:rFonts w:ascii="Times New Roman" w:hAnsi="Times New Roman"/>
          <w:b/>
        </w:rPr>
        <w:t>NCPC Credits</w:t>
      </w:r>
      <w:r>
        <w:rPr>
          <w:rFonts w:ascii="Times New Roman" w:hAnsi="Times New Roman"/>
          <w:b/>
        </w:rPr>
        <w:t xml:space="preserve"> and Charges</w:t>
      </w:r>
      <w:r w:rsidRPr="005F7159">
        <w:rPr>
          <w:rFonts w:ascii="Times New Roman" w:hAnsi="Times New Roman"/>
          <w:b/>
        </w:rPr>
        <w:t xml:space="preserve">. </w:t>
      </w:r>
    </w:p>
    <w:p w14:paraId="18BB2CCB" w14:textId="77777777" w:rsidR="007F31EC" w:rsidRDefault="00A711AA">
      <w:pPr>
        <w:pStyle w:val="Normal0"/>
        <w:spacing w:after="0" w:line="360" w:lineRule="auto"/>
        <w:rPr>
          <w:rFonts w:ascii="Times New Roman" w:hAnsi="Times New Roman"/>
        </w:rPr>
      </w:pPr>
      <w:r>
        <w:rPr>
          <w:rFonts w:ascii="Times New Roman" w:hAnsi="Times New Roman"/>
        </w:rPr>
        <w:t>A Market Participant’s NCPC Credits and NCPC Charges are calculated pursuant to Appendix F to Market Rule 1.</w:t>
      </w:r>
      <w:r w:rsidRPr="00B2684F">
        <w:rPr>
          <w:rFonts w:ascii="Times New Roman" w:hAnsi="Times New Roman"/>
        </w:rPr>
        <w:t xml:space="preserve"> </w:t>
      </w:r>
    </w:p>
    <w:p w14:paraId="5FB222A3" w14:textId="77777777" w:rsidR="007F31EC" w:rsidRPr="00B2684F" w:rsidRDefault="007F31EC" w:rsidP="007F31EC">
      <w:pPr>
        <w:pStyle w:val="Normal0"/>
        <w:spacing w:after="0" w:line="360" w:lineRule="auto"/>
        <w:rPr>
          <w:rFonts w:ascii="Times New Roman" w:hAnsi="Times New Roman"/>
        </w:rPr>
      </w:pPr>
    </w:p>
    <w:p w14:paraId="4FE7BE93" w14:textId="77777777" w:rsidR="007F31EC" w:rsidRPr="00DF7DFA" w:rsidRDefault="00A711AA" w:rsidP="007F31EC">
      <w:pPr>
        <w:pStyle w:val="Normal0"/>
        <w:spacing w:after="0" w:line="360" w:lineRule="auto"/>
        <w:rPr>
          <w:rFonts w:ascii="Times New Roman" w:hAnsi="Times New Roman"/>
          <w:b/>
        </w:rPr>
      </w:pPr>
      <w:r w:rsidRPr="00DF7DFA">
        <w:rPr>
          <w:rFonts w:ascii="Times New Roman" w:hAnsi="Times New Roman"/>
          <w:b/>
        </w:rPr>
        <w:t>III.3.2.4</w:t>
      </w:r>
      <w:r>
        <w:rPr>
          <w:rFonts w:ascii="Times New Roman" w:hAnsi="Times New Roman"/>
          <w:b/>
        </w:rPr>
        <w:tab/>
      </w:r>
      <w:r w:rsidRPr="00DF7DFA">
        <w:rPr>
          <w:rFonts w:ascii="Times New Roman" w:hAnsi="Times New Roman"/>
          <w:b/>
        </w:rPr>
        <w:t xml:space="preserve"> </w:t>
      </w:r>
      <w:r>
        <w:rPr>
          <w:rFonts w:ascii="Times New Roman" w:hAnsi="Times New Roman"/>
          <w:b/>
        </w:rPr>
        <w:tab/>
      </w:r>
      <w:r w:rsidRPr="00DF7DFA">
        <w:rPr>
          <w:rFonts w:ascii="Times New Roman" w:hAnsi="Times New Roman"/>
          <w:b/>
        </w:rPr>
        <w:t xml:space="preserve">Transmission Congestion. </w:t>
      </w:r>
    </w:p>
    <w:p w14:paraId="0886F4CF"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Market Participants shall be charged or credited for Congestion Costs as specified in Section </w:t>
      </w:r>
      <w:proofErr w:type="gramStart"/>
      <w:r w:rsidRPr="00B2684F">
        <w:rPr>
          <w:rFonts w:ascii="Times New Roman" w:hAnsi="Times New Roman"/>
        </w:rPr>
        <w:t>III.3.2.1(</w:t>
      </w:r>
      <w:proofErr w:type="gramEnd"/>
      <w:r>
        <w:rPr>
          <w:rFonts w:ascii="Times New Roman" w:hAnsi="Times New Roman"/>
        </w:rPr>
        <w:t>i</w:t>
      </w:r>
      <w:r w:rsidRPr="00B2684F">
        <w:rPr>
          <w:rFonts w:ascii="Times New Roman" w:hAnsi="Times New Roman"/>
        </w:rPr>
        <w:t>) of this Market Rule</w:t>
      </w:r>
      <w:r>
        <w:rPr>
          <w:rFonts w:ascii="Times New Roman" w:hAnsi="Times New Roman"/>
        </w:rPr>
        <w:t xml:space="preserve"> 1</w:t>
      </w:r>
      <w:r w:rsidRPr="00B2684F">
        <w:rPr>
          <w:rFonts w:ascii="Times New Roman" w:hAnsi="Times New Roman"/>
        </w:rPr>
        <w:t xml:space="preserve">. </w:t>
      </w:r>
    </w:p>
    <w:p w14:paraId="3C6A4FCA" w14:textId="77777777" w:rsidR="007F31EC" w:rsidRPr="00B2684F" w:rsidRDefault="007F31EC" w:rsidP="007F31EC">
      <w:pPr>
        <w:pStyle w:val="Normal0"/>
        <w:spacing w:after="0" w:line="360" w:lineRule="auto"/>
        <w:rPr>
          <w:rFonts w:ascii="Times New Roman" w:hAnsi="Times New Roman"/>
        </w:rPr>
      </w:pPr>
    </w:p>
    <w:p w14:paraId="5583C0C3" w14:textId="77777777" w:rsidR="007F31EC" w:rsidRDefault="00A711AA" w:rsidP="007F31EC">
      <w:pPr>
        <w:pStyle w:val="Normal0"/>
        <w:spacing w:after="0" w:line="360" w:lineRule="auto"/>
        <w:rPr>
          <w:rFonts w:ascii="Times New Roman" w:hAnsi="Times New Roman"/>
          <w:b/>
        </w:rPr>
      </w:pPr>
      <w:r w:rsidRPr="00DF7DFA">
        <w:rPr>
          <w:rFonts w:ascii="Times New Roman" w:hAnsi="Times New Roman"/>
          <w:b/>
        </w:rPr>
        <w:t>III.3.2.5</w:t>
      </w:r>
      <w:r>
        <w:rPr>
          <w:rFonts w:ascii="Times New Roman" w:hAnsi="Times New Roman"/>
          <w:b/>
        </w:rPr>
        <w:tab/>
      </w:r>
      <w:r w:rsidRPr="00DF7DFA">
        <w:rPr>
          <w:rFonts w:ascii="Times New Roman" w:hAnsi="Times New Roman"/>
          <w:b/>
        </w:rPr>
        <w:t xml:space="preserve"> </w:t>
      </w:r>
      <w:r>
        <w:rPr>
          <w:rFonts w:ascii="Times New Roman" w:hAnsi="Times New Roman"/>
          <w:b/>
        </w:rPr>
        <w:tab/>
      </w:r>
      <w:r w:rsidRPr="00DF7DFA">
        <w:rPr>
          <w:rFonts w:ascii="Times New Roman" w:hAnsi="Times New Roman"/>
          <w:b/>
        </w:rPr>
        <w:t xml:space="preserve">[Reserved.] </w:t>
      </w:r>
    </w:p>
    <w:p w14:paraId="3A86E483" w14:textId="77777777" w:rsidR="007F31EC" w:rsidRPr="00DF7DFA" w:rsidRDefault="007F31EC" w:rsidP="007F31EC">
      <w:pPr>
        <w:pStyle w:val="Normal0"/>
        <w:spacing w:after="0" w:line="360" w:lineRule="auto"/>
        <w:rPr>
          <w:rFonts w:ascii="Times New Roman" w:hAnsi="Times New Roman"/>
          <w:b/>
        </w:rPr>
      </w:pPr>
    </w:p>
    <w:p w14:paraId="63F9501A" w14:textId="77777777" w:rsidR="007F31EC" w:rsidRPr="00DF7DFA" w:rsidRDefault="00A711AA" w:rsidP="007F31EC">
      <w:pPr>
        <w:pStyle w:val="Normal0"/>
        <w:spacing w:after="0" w:line="360" w:lineRule="auto"/>
        <w:rPr>
          <w:rFonts w:ascii="Times New Roman" w:hAnsi="Times New Roman"/>
          <w:b/>
        </w:rPr>
      </w:pPr>
      <w:r w:rsidRPr="00DF7DFA">
        <w:rPr>
          <w:rFonts w:ascii="Times New Roman" w:hAnsi="Times New Roman"/>
          <w:b/>
        </w:rPr>
        <w:t xml:space="preserve">III.3.2.6 </w:t>
      </w:r>
      <w:r>
        <w:rPr>
          <w:rFonts w:ascii="Times New Roman" w:hAnsi="Times New Roman"/>
          <w:b/>
        </w:rPr>
        <w:tab/>
      </w:r>
      <w:r>
        <w:rPr>
          <w:rFonts w:ascii="Times New Roman" w:hAnsi="Times New Roman"/>
          <w:b/>
        </w:rPr>
        <w:tab/>
      </w:r>
      <w:r w:rsidRPr="00DF7DFA">
        <w:rPr>
          <w:rFonts w:ascii="Times New Roman" w:hAnsi="Times New Roman"/>
          <w:b/>
        </w:rPr>
        <w:t xml:space="preserve">Emergency Energy. </w:t>
      </w:r>
    </w:p>
    <w:p w14:paraId="6E82DF77"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7B6F79">
        <w:rPr>
          <w:rFonts w:ascii="Times New Roman" w:hAnsi="Times New Roman"/>
        </w:rPr>
        <w:t>For each settlement interval during an hour in which there are Emergency Energy purchases, the ISO calculates an Emergency Energy purchase charge or credit equal to the Emergency Energy purchase price minus the External Node Real-Time LMP for the interval, multiplied by the Emergency Energy quantity for the interval.  The charge or credit for each interval in an hour is summed to an hourly value. The ISO allocates the hourly charges or credits</w:t>
      </w:r>
      <w:r>
        <w:t xml:space="preserve"> </w:t>
      </w:r>
      <w:r w:rsidRPr="00B2684F">
        <w:rPr>
          <w:rFonts w:ascii="Times New Roman" w:hAnsi="Times New Roman"/>
        </w:rPr>
        <w:t xml:space="preserve">to Market Participants based on the following hourly deviations where such deviations are negative: (i) Real-Time Adjusted Load Obligation Deviations during that Operating Day; (ii) generation deviations </w:t>
      </w:r>
      <w:r>
        <w:rPr>
          <w:rFonts w:ascii="Times New Roman" w:hAnsi="Times New Roman"/>
        </w:rPr>
        <w:t>and demand reduction deviations</w:t>
      </w:r>
      <w:r w:rsidRPr="00B2684F">
        <w:rPr>
          <w:rFonts w:ascii="Times New Roman" w:hAnsi="Times New Roman"/>
        </w:rPr>
        <w:t xml:space="preserve"> for </w:t>
      </w:r>
      <w:r w:rsidRPr="002B755A">
        <w:rPr>
          <w:rFonts w:ascii="Times New Roman" w:hAnsi="Times New Roman"/>
        </w:rPr>
        <w:t xml:space="preserve">those </w:t>
      </w:r>
      <w:r w:rsidRPr="00B2684F">
        <w:rPr>
          <w:rFonts w:ascii="Times New Roman" w:hAnsi="Times New Roman"/>
        </w:rPr>
        <w:t>Pool-Scheduled Resources</w:t>
      </w:r>
      <w:r>
        <w:rPr>
          <w:rFonts w:ascii="Times New Roman" w:hAnsi="Times New Roman"/>
        </w:rPr>
        <w:t xml:space="preserve"> and Continuous Storage Generator Assets that are</w:t>
      </w:r>
      <w:r w:rsidRPr="00B2684F">
        <w:rPr>
          <w:rFonts w:ascii="Times New Roman" w:hAnsi="Times New Roman"/>
        </w:rPr>
        <w:t xml:space="preserve"> not following </w:t>
      </w:r>
      <w:r>
        <w:rPr>
          <w:rFonts w:ascii="Times New Roman" w:hAnsi="Times New Roman"/>
        </w:rPr>
        <w:t>D</w:t>
      </w:r>
      <w:r w:rsidRPr="00B2684F">
        <w:rPr>
          <w:rFonts w:ascii="Times New Roman" w:hAnsi="Times New Roman"/>
        </w:rPr>
        <w:t xml:space="preserve">ispatch </w:t>
      </w:r>
      <w:r>
        <w:rPr>
          <w:rFonts w:ascii="Times New Roman" w:hAnsi="Times New Roman"/>
        </w:rPr>
        <w:t>I</w:t>
      </w:r>
      <w:r w:rsidRPr="00B2684F">
        <w:rPr>
          <w:rFonts w:ascii="Times New Roman" w:hAnsi="Times New Roman"/>
        </w:rPr>
        <w:t>nstructions</w:t>
      </w:r>
      <w:r>
        <w:rPr>
          <w:rFonts w:ascii="Times New Roman" w:hAnsi="Times New Roman"/>
        </w:rPr>
        <w:t xml:space="preserve">; </w:t>
      </w:r>
      <w:r w:rsidRPr="00B2684F">
        <w:rPr>
          <w:rFonts w:ascii="Times New Roman" w:hAnsi="Times New Roman"/>
        </w:rPr>
        <w:t xml:space="preserve">Self-Scheduled Resources </w:t>
      </w:r>
      <w:r w:rsidRPr="002B755A">
        <w:rPr>
          <w:rFonts w:ascii="Times New Roman" w:hAnsi="Times New Roman"/>
        </w:rPr>
        <w:t>(other than Continuous Storage Generator Assets</w:t>
      </w:r>
      <w:r>
        <w:rPr>
          <w:rFonts w:ascii="Times New Roman" w:hAnsi="Times New Roman"/>
        </w:rPr>
        <w:t>)</w:t>
      </w:r>
      <w:r w:rsidRPr="002B755A">
        <w:rPr>
          <w:rFonts w:ascii="Times New Roman" w:hAnsi="Times New Roman"/>
        </w:rPr>
        <w:t xml:space="preserve"> </w:t>
      </w:r>
      <w:r w:rsidRPr="00B2684F">
        <w:rPr>
          <w:rFonts w:ascii="Times New Roman" w:hAnsi="Times New Roman"/>
        </w:rPr>
        <w:t xml:space="preserve">with dispatchable </w:t>
      </w:r>
      <w:r>
        <w:rPr>
          <w:rFonts w:ascii="Times New Roman" w:hAnsi="Times New Roman"/>
        </w:rPr>
        <w:t xml:space="preserve">capability </w:t>
      </w:r>
      <w:r w:rsidRPr="00B2684F">
        <w:rPr>
          <w:rFonts w:ascii="Times New Roman" w:hAnsi="Times New Roman"/>
        </w:rPr>
        <w:t xml:space="preserve">above their Self-Scheduled amounts not following </w:t>
      </w:r>
      <w:r>
        <w:rPr>
          <w:rFonts w:ascii="Times New Roman" w:hAnsi="Times New Roman"/>
        </w:rPr>
        <w:t>D</w:t>
      </w:r>
      <w:r w:rsidRPr="00B2684F">
        <w:rPr>
          <w:rFonts w:ascii="Times New Roman" w:hAnsi="Times New Roman"/>
        </w:rPr>
        <w:t xml:space="preserve">ispatch </w:t>
      </w:r>
      <w:r>
        <w:rPr>
          <w:rFonts w:ascii="Times New Roman" w:hAnsi="Times New Roman"/>
        </w:rPr>
        <w:t>I</w:t>
      </w:r>
      <w:r w:rsidRPr="00B2684F">
        <w:rPr>
          <w:rFonts w:ascii="Times New Roman" w:hAnsi="Times New Roman"/>
        </w:rPr>
        <w:t>nstructions</w:t>
      </w:r>
      <w:r>
        <w:rPr>
          <w:rFonts w:ascii="Times New Roman" w:hAnsi="Times New Roman"/>
        </w:rPr>
        <w:t>;</w:t>
      </w:r>
      <w:r w:rsidRPr="00B2684F">
        <w:rPr>
          <w:rFonts w:ascii="Times New Roman" w:hAnsi="Times New Roman"/>
        </w:rPr>
        <w:t xml:space="preserve"> and Self-Scheduled Resources </w:t>
      </w:r>
      <w:r w:rsidRPr="002B755A">
        <w:rPr>
          <w:rFonts w:ascii="Times New Roman" w:hAnsi="Times New Roman"/>
        </w:rPr>
        <w:t>(other than Continuous Storage Generator Assets</w:t>
      </w:r>
      <w:r>
        <w:rPr>
          <w:rFonts w:ascii="Times New Roman" w:hAnsi="Times New Roman"/>
        </w:rPr>
        <w:t>)</w:t>
      </w:r>
      <w:r w:rsidRPr="00B2684F">
        <w:rPr>
          <w:rFonts w:ascii="Times New Roman" w:hAnsi="Times New Roman"/>
        </w:rPr>
        <w:t xml:space="preserve"> not following their Day-Ahead Self-Scheduled </w:t>
      </w:r>
      <w:r w:rsidRPr="00B2684F">
        <w:rPr>
          <w:rFonts w:ascii="Times New Roman" w:hAnsi="Times New Roman"/>
        </w:rPr>
        <w:lastRenderedPageBreak/>
        <w:t xml:space="preserve">amounts other than those following </w:t>
      </w:r>
      <w:r>
        <w:rPr>
          <w:rFonts w:ascii="Times New Roman" w:hAnsi="Times New Roman"/>
        </w:rPr>
        <w:t>D</w:t>
      </w:r>
      <w:r w:rsidRPr="00B2684F">
        <w:rPr>
          <w:rFonts w:ascii="Times New Roman" w:hAnsi="Times New Roman"/>
        </w:rPr>
        <w:t xml:space="preserve">ispatch </w:t>
      </w:r>
      <w:r>
        <w:rPr>
          <w:rFonts w:ascii="Times New Roman" w:hAnsi="Times New Roman"/>
        </w:rPr>
        <w:t>I</w:t>
      </w:r>
      <w:r w:rsidRPr="00B2684F">
        <w:rPr>
          <w:rFonts w:ascii="Times New Roman" w:hAnsi="Times New Roman"/>
        </w:rPr>
        <w:t>nstructions</w:t>
      </w:r>
      <w:r>
        <w:rPr>
          <w:rFonts w:ascii="Times New Roman" w:hAnsi="Times New Roman"/>
        </w:rPr>
        <w:t>;</w:t>
      </w:r>
      <w:r w:rsidRPr="00B2684F">
        <w:rPr>
          <w:rFonts w:ascii="Times New Roman" w:hAnsi="Times New Roman"/>
        </w:rPr>
        <w:t xml:space="preserve"> in MWhs during the Operating Day; and (iii) deviations from the Day-Ahead Energy Market for External Transaction purchases in MWhs during the Operating Day except that positive Real-Time Generation Obligation Deviation at External Nodes associated with Emergency </w:t>
      </w:r>
      <w:r>
        <w:rPr>
          <w:rFonts w:ascii="Times New Roman" w:hAnsi="Times New Roman"/>
        </w:rPr>
        <w:t>E</w:t>
      </w:r>
      <w:r w:rsidRPr="00B2684F">
        <w:rPr>
          <w:rFonts w:ascii="Times New Roman" w:hAnsi="Times New Roman"/>
        </w:rPr>
        <w:t xml:space="preserve">nergy purchases are not included in this calculation. </w:t>
      </w:r>
      <w:r>
        <w:rPr>
          <w:rFonts w:ascii="Times New Roman" w:hAnsi="Times New Roman"/>
        </w:rPr>
        <w:t>Generator Assets</w:t>
      </w:r>
      <w:ins w:id="258" w:author="Author">
        <w:r w:rsidR="00620D23">
          <w:rPr>
            <w:rFonts w:ascii="Times New Roman" w:hAnsi="Times New Roman"/>
          </w:rPr>
          <w:t>,</w:t>
        </w:r>
      </w:ins>
      <w:del w:id="259" w:author="Author">
        <w:r w:rsidDel="00620D23">
          <w:rPr>
            <w:rFonts w:ascii="Times New Roman" w:hAnsi="Times New Roman"/>
          </w:rPr>
          <w:delText xml:space="preserve"> and</w:delText>
        </w:r>
      </w:del>
      <w:r>
        <w:rPr>
          <w:rFonts w:ascii="Times New Roman" w:hAnsi="Times New Roman"/>
        </w:rPr>
        <w:t xml:space="preserve"> Demand Response</w:t>
      </w:r>
      <w:r w:rsidRPr="00B2684F">
        <w:rPr>
          <w:rFonts w:ascii="Times New Roman" w:hAnsi="Times New Roman"/>
        </w:rPr>
        <w:t xml:space="preserve"> Resources</w:t>
      </w:r>
      <w:ins w:id="260" w:author="Author">
        <w:r w:rsidR="00620D23">
          <w:rPr>
            <w:rFonts w:ascii="Times New Roman" w:hAnsi="Times New Roman"/>
          </w:rPr>
          <w:t>,</w:t>
        </w:r>
        <w:r w:rsidR="00AE54F2">
          <w:rPr>
            <w:rFonts w:ascii="Times New Roman" w:hAnsi="Times New Roman"/>
          </w:rPr>
          <w:t xml:space="preserve"> and Demand Response Distributed Energy Resource Aggregations</w:t>
        </w:r>
      </w:ins>
      <w:r w:rsidRPr="00B2684F">
        <w:rPr>
          <w:rFonts w:ascii="Times New Roman" w:hAnsi="Times New Roman"/>
        </w:rPr>
        <w:t xml:space="preserve"> shall have a 5% or 5 MWh threshold when determining such deviations. </w:t>
      </w:r>
      <w:r>
        <w:rPr>
          <w:rFonts w:ascii="Times New Roman" w:hAnsi="Times New Roman"/>
        </w:rPr>
        <w:t xml:space="preserve"> </w:t>
      </w:r>
      <w:r w:rsidRPr="008F23B3">
        <w:rPr>
          <w:rFonts w:ascii="Times New Roman" w:hAnsi="Times New Roman"/>
        </w:rPr>
        <w:t>Notwithstanding the foregoing, the allocation of costs</w:t>
      </w:r>
      <w:r>
        <w:rPr>
          <w:rFonts w:ascii="Times New Roman" w:hAnsi="Times New Roman"/>
        </w:rPr>
        <w:t xml:space="preserve"> or credits </w:t>
      </w:r>
      <w:r w:rsidRPr="008F23B3">
        <w:rPr>
          <w:rFonts w:ascii="Times New Roman" w:hAnsi="Times New Roman"/>
        </w:rPr>
        <w:t xml:space="preserve">attributable to the purchase of Emergency </w:t>
      </w:r>
      <w:r>
        <w:rPr>
          <w:rFonts w:ascii="Times New Roman" w:hAnsi="Times New Roman"/>
        </w:rPr>
        <w:t>E</w:t>
      </w:r>
      <w:r w:rsidRPr="008F23B3">
        <w:rPr>
          <w:rFonts w:ascii="Times New Roman" w:hAnsi="Times New Roman"/>
        </w:rPr>
        <w:t>nergy from other Control Areas shall exclude contributions to deviations from Coordinated External Transactions.</w:t>
      </w:r>
    </w:p>
    <w:p w14:paraId="2DC3D942" w14:textId="77777777" w:rsidR="007F31EC" w:rsidRPr="00B2684F" w:rsidRDefault="007F31EC" w:rsidP="007F31EC">
      <w:pPr>
        <w:pStyle w:val="Normal0"/>
        <w:spacing w:after="0" w:line="360" w:lineRule="auto"/>
        <w:rPr>
          <w:rFonts w:ascii="Times New Roman" w:hAnsi="Times New Roman"/>
        </w:rPr>
      </w:pPr>
    </w:p>
    <w:p w14:paraId="4D728AB9"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t>For each settlement interval during an hour in which there are Emergency Energy sales, the ISO calculates Emergency Energy sales revenue, exclusive of revenue from the Real-Time Energy Market, received from other Control Areas to provide the Emergency Energy sales</w:t>
      </w:r>
      <w:r w:rsidRPr="00657197">
        <w:rPr>
          <w:rFonts w:ascii="Times New Roman" w:hAnsi="Times New Roman"/>
        </w:rPr>
        <w:t>.</w:t>
      </w:r>
      <w:r>
        <w:rPr>
          <w:rFonts w:ascii="Times New Roman" w:hAnsi="Times New Roman"/>
        </w:rPr>
        <w:t xml:space="preserve"> </w:t>
      </w:r>
      <w:r w:rsidRPr="00657197">
        <w:rPr>
          <w:rFonts w:ascii="Times New Roman" w:hAnsi="Times New Roman"/>
        </w:rPr>
        <w:t xml:space="preserve"> The </w:t>
      </w:r>
      <w:r>
        <w:rPr>
          <w:rFonts w:ascii="Times New Roman" w:hAnsi="Times New Roman"/>
        </w:rPr>
        <w:t>revenues</w:t>
      </w:r>
      <w:r w:rsidRPr="00657197">
        <w:rPr>
          <w:rFonts w:ascii="Times New Roman" w:hAnsi="Times New Roman"/>
        </w:rPr>
        <w:t xml:space="preserve"> for each interval in an hour is summed to an hourly value.  </w:t>
      </w:r>
      <w:r w:rsidRPr="00B2684F">
        <w:rPr>
          <w:rFonts w:ascii="Times New Roman" w:hAnsi="Times New Roman"/>
        </w:rPr>
        <w:t xml:space="preserve">Hourly net revenues attributable to the sale of Emergency </w:t>
      </w:r>
      <w:r>
        <w:rPr>
          <w:rFonts w:ascii="Times New Roman" w:hAnsi="Times New Roman"/>
        </w:rPr>
        <w:t>E</w:t>
      </w:r>
      <w:r w:rsidRPr="00B2684F">
        <w:rPr>
          <w:rFonts w:ascii="Times New Roman" w:hAnsi="Times New Roman"/>
        </w:rPr>
        <w:t>nergy to other Control Areas shall be credited to Market Participants based on the following deviations where such deviations</w:t>
      </w:r>
      <w:r>
        <w:rPr>
          <w:rFonts w:ascii="Times New Roman" w:hAnsi="Times New Roman"/>
        </w:rPr>
        <w:t xml:space="preserve"> </w:t>
      </w:r>
      <w:r w:rsidRPr="00B2684F">
        <w:rPr>
          <w:rFonts w:ascii="Times New Roman" w:hAnsi="Times New Roman"/>
        </w:rPr>
        <w:t xml:space="preserve">are negative: (i) Real-Time Adjusted Load Obligation Deviations in MWhs during that Operating Day; (ii) generation deviations </w:t>
      </w:r>
      <w:r>
        <w:rPr>
          <w:rFonts w:ascii="Times New Roman" w:hAnsi="Times New Roman"/>
        </w:rPr>
        <w:t xml:space="preserve">and demand reduction deviations </w:t>
      </w:r>
      <w:r w:rsidRPr="00B2684F">
        <w:rPr>
          <w:rFonts w:ascii="Times New Roman" w:hAnsi="Times New Roman"/>
        </w:rPr>
        <w:t xml:space="preserve">for </w:t>
      </w:r>
      <w:r>
        <w:rPr>
          <w:rFonts w:ascii="Times New Roman" w:hAnsi="Times New Roman"/>
        </w:rPr>
        <w:t xml:space="preserve">those </w:t>
      </w:r>
      <w:r w:rsidRPr="00B2684F">
        <w:rPr>
          <w:rFonts w:ascii="Times New Roman" w:hAnsi="Times New Roman"/>
        </w:rPr>
        <w:t xml:space="preserve">Pool-Scheduled Resources </w:t>
      </w:r>
      <w:r>
        <w:rPr>
          <w:rFonts w:ascii="Times New Roman" w:hAnsi="Times New Roman"/>
        </w:rPr>
        <w:t xml:space="preserve">and Continuous Storage Generator Assets that are </w:t>
      </w:r>
      <w:r w:rsidRPr="00B2684F">
        <w:rPr>
          <w:rFonts w:ascii="Times New Roman" w:hAnsi="Times New Roman"/>
        </w:rPr>
        <w:t xml:space="preserve">following </w:t>
      </w:r>
      <w:r>
        <w:rPr>
          <w:rFonts w:ascii="Times New Roman" w:hAnsi="Times New Roman"/>
        </w:rPr>
        <w:t>D</w:t>
      </w:r>
      <w:r w:rsidRPr="00B2684F">
        <w:rPr>
          <w:rFonts w:ascii="Times New Roman" w:hAnsi="Times New Roman"/>
        </w:rPr>
        <w:t xml:space="preserve">ispatch </w:t>
      </w:r>
      <w:r>
        <w:rPr>
          <w:rFonts w:ascii="Times New Roman" w:hAnsi="Times New Roman"/>
        </w:rPr>
        <w:t>I</w:t>
      </w:r>
      <w:r w:rsidRPr="00B2684F">
        <w:rPr>
          <w:rFonts w:ascii="Times New Roman" w:hAnsi="Times New Roman"/>
        </w:rPr>
        <w:t>nstructions</w:t>
      </w:r>
      <w:r>
        <w:rPr>
          <w:rFonts w:ascii="Times New Roman" w:hAnsi="Times New Roman"/>
        </w:rPr>
        <w:t>;</w:t>
      </w:r>
      <w:r w:rsidRPr="00B2684F">
        <w:rPr>
          <w:rFonts w:ascii="Times New Roman" w:hAnsi="Times New Roman"/>
        </w:rPr>
        <w:t xml:space="preserve"> and Self-Scheduled </w:t>
      </w:r>
      <w:r>
        <w:rPr>
          <w:rFonts w:ascii="Times New Roman" w:hAnsi="Times New Roman"/>
        </w:rPr>
        <w:t xml:space="preserve">Generator Assets </w:t>
      </w:r>
      <w:r w:rsidRPr="002B755A">
        <w:rPr>
          <w:rFonts w:ascii="Times New Roman" w:hAnsi="Times New Roman"/>
        </w:rPr>
        <w:t xml:space="preserve">(other than Continuous Storage Generator Assets) </w:t>
      </w:r>
      <w:r w:rsidRPr="00B2684F">
        <w:rPr>
          <w:rFonts w:ascii="Times New Roman" w:hAnsi="Times New Roman"/>
        </w:rPr>
        <w:t xml:space="preserve">with dispatchable </w:t>
      </w:r>
      <w:r>
        <w:rPr>
          <w:rFonts w:ascii="Times New Roman" w:hAnsi="Times New Roman"/>
        </w:rPr>
        <w:t xml:space="preserve">capability </w:t>
      </w:r>
      <w:r w:rsidRPr="00B2684F">
        <w:rPr>
          <w:rFonts w:ascii="Times New Roman" w:hAnsi="Times New Roman"/>
        </w:rPr>
        <w:t xml:space="preserve">above their Self-Scheduled amounts following </w:t>
      </w:r>
      <w:r>
        <w:rPr>
          <w:rFonts w:ascii="Times New Roman" w:hAnsi="Times New Roman"/>
        </w:rPr>
        <w:t>D</w:t>
      </w:r>
      <w:r w:rsidRPr="00B2684F">
        <w:rPr>
          <w:rFonts w:ascii="Times New Roman" w:hAnsi="Times New Roman"/>
        </w:rPr>
        <w:t xml:space="preserve">ispatch </w:t>
      </w:r>
      <w:r>
        <w:rPr>
          <w:rFonts w:ascii="Times New Roman" w:hAnsi="Times New Roman"/>
        </w:rPr>
        <w:t>I</w:t>
      </w:r>
      <w:r w:rsidRPr="00B2684F">
        <w:rPr>
          <w:rFonts w:ascii="Times New Roman" w:hAnsi="Times New Roman"/>
        </w:rPr>
        <w:t>nstructions</w:t>
      </w:r>
      <w:r>
        <w:rPr>
          <w:rFonts w:ascii="Times New Roman" w:hAnsi="Times New Roman"/>
        </w:rPr>
        <w:t>;</w:t>
      </w:r>
      <w:r w:rsidRPr="00B2684F">
        <w:rPr>
          <w:rFonts w:ascii="Times New Roman" w:hAnsi="Times New Roman"/>
        </w:rPr>
        <w:t xml:space="preserve"> in MWhs during the Operating Day; and (iii) deviations from the Day-Ahead Energy Market for External Transaction purchases in MWhs during the Operating Day except that positive Real-Time Generation Obligation Deviation at External Nodes associated with Emergency</w:t>
      </w:r>
      <w:r>
        <w:rPr>
          <w:rFonts w:ascii="Times New Roman" w:hAnsi="Times New Roman"/>
        </w:rPr>
        <w:t xml:space="preserve"> E</w:t>
      </w:r>
      <w:r w:rsidRPr="00B2684F">
        <w:rPr>
          <w:rFonts w:ascii="Times New Roman" w:hAnsi="Times New Roman"/>
        </w:rPr>
        <w:t xml:space="preserve">nergy purchases are not included in this calculation. </w:t>
      </w:r>
      <w:r>
        <w:rPr>
          <w:rFonts w:ascii="Times New Roman" w:hAnsi="Times New Roman"/>
        </w:rPr>
        <w:t xml:space="preserve"> Generator Assets</w:t>
      </w:r>
      <w:ins w:id="261" w:author="Author">
        <w:r w:rsidR="00620D23">
          <w:rPr>
            <w:rFonts w:ascii="Times New Roman" w:hAnsi="Times New Roman"/>
          </w:rPr>
          <w:t>,</w:t>
        </w:r>
      </w:ins>
      <w:r>
        <w:rPr>
          <w:rFonts w:ascii="Times New Roman" w:hAnsi="Times New Roman"/>
        </w:rPr>
        <w:t xml:space="preserve"> </w:t>
      </w:r>
      <w:del w:id="262" w:author="Author">
        <w:r w:rsidDel="00620D23">
          <w:rPr>
            <w:rFonts w:ascii="Times New Roman" w:hAnsi="Times New Roman"/>
          </w:rPr>
          <w:delText xml:space="preserve">and </w:delText>
        </w:r>
      </w:del>
      <w:r>
        <w:rPr>
          <w:rFonts w:ascii="Times New Roman" w:hAnsi="Times New Roman"/>
        </w:rPr>
        <w:t>Demand Response</w:t>
      </w:r>
      <w:r w:rsidRPr="00B2684F">
        <w:rPr>
          <w:rFonts w:ascii="Times New Roman" w:hAnsi="Times New Roman"/>
        </w:rPr>
        <w:t xml:space="preserve"> Resources</w:t>
      </w:r>
      <w:ins w:id="263" w:author="Author">
        <w:r w:rsidR="00AE54F2">
          <w:rPr>
            <w:rFonts w:ascii="Times New Roman" w:hAnsi="Times New Roman"/>
          </w:rPr>
          <w:t>, and Demand Response Distributed Energy Resource Aggregations</w:t>
        </w:r>
      </w:ins>
      <w:r w:rsidRPr="00B2684F">
        <w:rPr>
          <w:rFonts w:ascii="Times New Roman" w:hAnsi="Times New Roman"/>
        </w:rPr>
        <w:t xml:space="preserve"> shall have a 5% or 5 MWh threshold when determining such deviations. </w:t>
      </w:r>
      <w:r>
        <w:rPr>
          <w:rFonts w:ascii="Times New Roman" w:hAnsi="Times New Roman"/>
        </w:rPr>
        <w:t xml:space="preserve"> </w:t>
      </w:r>
      <w:r w:rsidRPr="008F23B3">
        <w:rPr>
          <w:rFonts w:ascii="Times New Roman" w:hAnsi="Times New Roman"/>
        </w:rPr>
        <w:t xml:space="preserve">Notwithstanding the foregoing, the calculation of the credit for the sale of Emergency </w:t>
      </w:r>
      <w:r>
        <w:rPr>
          <w:rFonts w:ascii="Times New Roman" w:hAnsi="Times New Roman"/>
        </w:rPr>
        <w:t>E</w:t>
      </w:r>
      <w:r w:rsidRPr="008F23B3">
        <w:rPr>
          <w:rFonts w:ascii="Times New Roman" w:hAnsi="Times New Roman"/>
        </w:rPr>
        <w:t>nergy to other Control Areas shall exclude contributions to deviations from Coordinated External Transactions.</w:t>
      </w:r>
    </w:p>
    <w:p w14:paraId="3E40BB91" w14:textId="77777777" w:rsidR="007F31EC" w:rsidRPr="00B2684F" w:rsidRDefault="007F31EC" w:rsidP="007F31EC">
      <w:pPr>
        <w:pStyle w:val="Normal0"/>
        <w:spacing w:after="0" w:line="360" w:lineRule="auto"/>
        <w:rPr>
          <w:rFonts w:ascii="Times New Roman" w:hAnsi="Times New Roman"/>
        </w:rPr>
      </w:pPr>
    </w:p>
    <w:p w14:paraId="546873C7" w14:textId="77777777" w:rsidR="007F31EC" w:rsidRDefault="00A711AA" w:rsidP="007F31EC">
      <w:pPr>
        <w:pStyle w:val="Normal0"/>
        <w:spacing w:after="0" w:line="360" w:lineRule="auto"/>
        <w:rPr>
          <w:rFonts w:ascii="Times New Roman" w:hAnsi="Times New Roman"/>
          <w:b/>
        </w:rPr>
      </w:pPr>
      <w:r w:rsidRPr="00DB120A">
        <w:rPr>
          <w:rFonts w:ascii="Times New Roman" w:hAnsi="Times New Roman"/>
          <w:b/>
        </w:rPr>
        <w:t>III.3.2.6A</w:t>
      </w:r>
      <w:r w:rsidRPr="00DB120A">
        <w:rPr>
          <w:rFonts w:ascii="Times New Roman" w:hAnsi="Times New Roman"/>
          <w:b/>
        </w:rPr>
        <w:tab/>
        <w:t xml:space="preserve"> </w:t>
      </w:r>
      <w:r>
        <w:rPr>
          <w:rFonts w:ascii="Times New Roman" w:hAnsi="Times New Roman"/>
          <w:b/>
        </w:rPr>
        <w:tab/>
      </w:r>
      <w:r w:rsidRPr="00DB120A">
        <w:rPr>
          <w:rFonts w:ascii="Times New Roman" w:hAnsi="Times New Roman"/>
          <w:b/>
        </w:rPr>
        <w:t xml:space="preserve">New Brunswick Security Energy. </w:t>
      </w:r>
    </w:p>
    <w:p w14:paraId="462E8BC9" w14:textId="77777777" w:rsidR="007F31EC" w:rsidRDefault="00A711AA" w:rsidP="007F31EC">
      <w:pPr>
        <w:pStyle w:val="Normal0"/>
        <w:spacing w:after="0" w:line="360" w:lineRule="auto"/>
        <w:rPr>
          <w:rFonts w:ascii="Times New Roman" w:hAnsi="Times New Roman"/>
        </w:rPr>
      </w:pPr>
      <w:r w:rsidRPr="00196999">
        <w:rPr>
          <w:rFonts w:ascii="Times New Roman" w:hAnsi="Times New Roman"/>
        </w:rPr>
        <w:t>New Brunswick Security</w:t>
      </w:r>
      <w:r w:rsidRPr="00DB120A">
        <w:rPr>
          <w:rFonts w:ascii="Times New Roman" w:hAnsi="Times New Roman"/>
          <w:b/>
        </w:rPr>
        <w:t xml:space="preserve"> </w:t>
      </w:r>
      <w:r w:rsidRPr="00B2684F">
        <w:rPr>
          <w:rFonts w:ascii="Times New Roman" w:hAnsi="Times New Roman"/>
        </w:rPr>
        <w:t>Energy is energy that is purchased from the New Brunswick System Operator by New England to preserve minimum flows on the Orrington-Keswick (396</w:t>
      </w:r>
      <w:r>
        <w:rPr>
          <w:rFonts w:ascii="Times New Roman" w:hAnsi="Times New Roman"/>
        </w:rPr>
        <w:t>/3001</w:t>
      </w:r>
      <w:r w:rsidRPr="00B2684F">
        <w:rPr>
          <w:rFonts w:ascii="Times New Roman" w:hAnsi="Times New Roman"/>
        </w:rPr>
        <w:t>) tie line and Orrington-</w:t>
      </w:r>
      <w:proofErr w:type="spellStart"/>
      <w:r w:rsidRPr="00B2684F">
        <w:rPr>
          <w:rFonts w:ascii="Times New Roman" w:hAnsi="Times New Roman"/>
        </w:rPr>
        <w:t>Lepreau</w:t>
      </w:r>
      <w:proofErr w:type="spellEnd"/>
      <w:r w:rsidRPr="00B2684F">
        <w:rPr>
          <w:rFonts w:ascii="Times New Roman" w:hAnsi="Times New Roman"/>
        </w:rPr>
        <w:t xml:space="preserve"> (390</w:t>
      </w:r>
      <w:r>
        <w:rPr>
          <w:rFonts w:ascii="Times New Roman" w:hAnsi="Times New Roman"/>
        </w:rPr>
        <w:t>/3016</w:t>
      </w:r>
      <w:r w:rsidRPr="00B2684F">
        <w:rPr>
          <w:rFonts w:ascii="Times New Roman" w:hAnsi="Times New Roman"/>
        </w:rPr>
        <w:t>) tie line in accordance with the applicable ISO / New Brunswick System Operator transmission opera</w:t>
      </w:r>
      <w:r>
        <w:rPr>
          <w:rFonts w:ascii="Times New Roman" w:hAnsi="Times New Roman"/>
        </w:rPr>
        <w:t xml:space="preserve">ting guide with respect to the </w:t>
      </w:r>
      <w:r w:rsidRPr="00B2684F">
        <w:rPr>
          <w:rFonts w:ascii="Times New Roman" w:hAnsi="Times New Roman"/>
        </w:rPr>
        <w:t xml:space="preserve">determination of minimum transfer limits. New Brunswick Security Energy costs are hourly costs in excess of the LMP at the applicable External Node attributable to purchases of New Brunswick Security Energy by New England. New Brunswick Security </w:t>
      </w:r>
      <w:r w:rsidRPr="00B2684F">
        <w:rPr>
          <w:rFonts w:ascii="Times New Roman" w:hAnsi="Times New Roman"/>
        </w:rPr>
        <w:lastRenderedPageBreak/>
        <w:t xml:space="preserve">Energy costs shall be allocated among Market Participants on the basis of their pro-rata shares of </w:t>
      </w:r>
      <w:r>
        <w:rPr>
          <w:rFonts w:ascii="Times New Roman" w:hAnsi="Times New Roman"/>
        </w:rPr>
        <w:t xml:space="preserve">Regional </w:t>
      </w:r>
      <w:r w:rsidRPr="00B2684F">
        <w:rPr>
          <w:rFonts w:ascii="Times New Roman" w:hAnsi="Times New Roman"/>
        </w:rPr>
        <w:t xml:space="preserve">Network Load. Where the LMP at the applicable External Node exceeds the New Brunswick Security Energy costs, such amounts shall be accounted for in accordance with Section </w:t>
      </w:r>
      <w:proofErr w:type="gramStart"/>
      <w:r w:rsidRPr="00B2684F">
        <w:rPr>
          <w:rFonts w:ascii="Times New Roman" w:hAnsi="Times New Roman"/>
        </w:rPr>
        <w:t>III.3.2.1(</w:t>
      </w:r>
      <w:proofErr w:type="gramEnd"/>
      <w:r w:rsidRPr="00B2684F">
        <w:rPr>
          <w:rFonts w:ascii="Times New Roman" w:hAnsi="Times New Roman"/>
        </w:rPr>
        <w:t xml:space="preserve">m). </w:t>
      </w:r>
    </w:p>
    <w:p w14:paraId="02B5667B" w14:textId="77777777" w:rsidR="007F31EC" w:rsidRPr="00196999" w:rsidRDefault="007F31EC" w:rsidP="007F31EC">
      <w:pPr>
        <w:pStyle w:val="Normal0"/>
        <w:spacing w:after="0" w:line="360" w:lineRule="auto"/>
        <w:rPr>
          <w:rFonts w:ascii="Times New Roman" w:hAnsi="Times New Roman"/>
          <w:b/>
        </w:rPr>
      </w:pPr>
    </w:p>
    <w:p w14:paraId="0429229A" w14:textId="77777777" w:rsidR="007F31EC" w:rsidRPr="00DB120A" w:rsidRDefault="00A711AA" w:rsidP="007F31EC">
      <w:pPr>
        <w:pStyle w:val="Normal0"/>
        <w:spacing w:after="0" w:line="360" w:lineRule="auto"/>
        <w:rPr>
          <w:rFonts w:ascii="Times New Roman" w:hAnsi="Times New Roman"/>
          <w:b/>
        </w:rPr>
      </w:pPr>
      <w:r w:rsidRPr="00DB120A">
        <w:rPr>
          <w:rFonts w:ascii="Times New Roman" w:hAnsi="Times New Roman"/>
          <w:b/>
        </w:rPr>
        <w:t>III.3.2.7</w:t>
      </w:r>
      <w:r>
        <w:rPr>
          <w:rFonts w:ascii="Times New Roman" w:hAnsi="Times New Roman"/>
          <w:b/>
        </w:rPr>
        <w:tab/>
      </w:r>
      <w:r>
        <w:rPr>
          <w:rFonts w:ascii="Times New Roman" w:hAnsi="Times New Roman"/>
          <w:b/>
        </w:rPr>
        <w:tab/>
      </w:r>
      <w:r w:rsidRPr="00DB120A">
        <w:rPr>
          <w:rFonts w:ascii="Times New Roman" w:hAnsi="Times New Roman"/>
          <w:b/>
        </w:rPr>
        <w:t xml:space="preserve">Billing. </w:t>
      </w:r>
      <w:r w:rsidRPr="00DB120A">
        <w:rPr>
          <w:rFonts w:ascii="Times New Roman" w:hAnsi="Times New Roman"/>
          <w:b/>
        </w:rPr>
        <w:tab/>
      </w:r>
    </w:p>
    <w:p w14:paraId="39211DFA"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The ISO shall prepare a billing statement each billing cycle, in accordance with the ISO New England Billing Policy, for each Market Participant in accordance with the charges and credits specified in Sections III.3.2.1 through III.3.2.6, and showing the net amount to be paid or received by the Market Participant. Billing statements shall provide sufficient detail, as specified in the ISO New England Manuals, ISO New England Administrative Procedures and the ISO New England Billing Policy, to allow verification of the billing amounts and completion of the Market Participant’s internal accounting. Billing disputes shall be settled in accordance with procedures specified in the ISO New England Billing Policy. </w:t>
      </w:r>
    </w:p>
    <w:p w14:paraId="4687DAD9" w14:textId="77777777" w:rsidR="007F31EC" w:rsidRPr="00B2684F" w:rsidRDefault="007F31EC" w:rsidP="007F31EC">
      <w:pPr>
        <w:pStyle w:val="Normal0"/>
        <w:spacing w:after="0" w:line="360" w:lineRule="auto"/>
        <w:rPr>
          <w:rFonts w:ascii="Times New Roman" w:hAnsi="Times New Roman"/>
        </w:rPr>
      </w:pPr>
    </w:p>
    <w:p w14:paraId="64E39BFC" w14:textId="77777777" w:rsidR="007F31EC" w:rsidRDefault="00A711AA" w:rsidP="007F31EC">
      <w:pPr>
        <w:pStyle w:val="Normal0"/>
        <w:spacing w:after="0" w:line="360" w:lineRule="auto"/>
        <w:outlineLvl w:val="2"/>
        <w:rPr>
          <w:rFonts w:ascii="Times New Roman" w:hAnsi="Times New Roman"/>
        </w:rPr>
      </w:pPr>
      <w:bookmarkStart w:id="264" w:name="_Toc265214362"/>
      <w:r w:rsidRPr="00DB120A">
        <w:rPr>
          <w:rFonts w:ascii="Times New Roman" w:hAnsi="Times New Roman"/>
          <w:b/>
        </w:rPr>
        <w:t>III.3.3</w:t>
      </w:r>
      <w:r w:rsidRPr="00DB120A">
        <w:rPr>
          <w:rFonts w:ascii="Times New Roman" w:hAnsi="Times New Roman"/>
          <w:b/>
        </w:rPr>
        <w:tab/>
      </w:r>
      <w:r>
        <w:rPr>
          <w:rFonts w:ascii="Times New Roman" w:hAnsi="Times New Roman"/>
          <w:b/>
        </w:rPr>
        <w:tab/>
      </w:r>
      <w:r w:rsidRPr="00DB120A">
        <w:rPr>
          <w:rFonts w:ascii="Times New Roman" w:hAnsi="Times New Roman"/>
          <w:b/>
        </w:rPr>
        <w:t xml:space="preserve"> </w:t>
      </w:r>
      <w:r>
        <w:rPr>
          <w:rFonts w:ascii="Times New Roman" w:hAnsi="Times New Roman"/>
          <w:b/>
        </w:rPr>
        <w:tab/>
      </w:r>
      <w:r w:rsidRPr="00DB120A">
        <w:rPr>
          <w:rFonts w:ascii="Times New Roman" w:hAnsi="Times New Roman"/>
          <w:b/>
        </w:rPr>
        <w:t>[Reserved.]</w:t>
      </w:r>
      <w:bookmarkEnd w:id="264"/>
      <w:r w:rsidRPr="00DB120A">
        <w:rPr>
          <w:rFonts w:ascii="Times New Roman" w:hAnsi="Times New Roman"/>
          <w:b/>
        </w:rPr>
        <w:t xml:space="preserve"> </w:t>
      </w:r>
      <w:r w:rsidRPr="00B2684F">
        <w:rPr>
          <w:rFonts w:ascii="Times New Roman" w:hAnsi="Times New Roman"/>
        </w:rPr>
        <w:t xml:space="preserve"> </w:t>
      </w:r>
    </w:p>
    <w:p w14:paraId="0AE3F4A2" w14:textId="77777777" w:rsidR="007F31EC" w:rsidRPr="00DB120A" w:rsidRDefault="007F31EC" w:rsidP="007F31EC">
      <w:pPr>
        <w:pStyle w:val="Normal0"/>
        <w:spacing w:after="0" w:line="360" w:lineRule="auto"/>
        <w:outlineLvl w:val="2"/>
        <w:rPr>
          <w:rFonts w:ascii="Times New Roman" w:hAnsi="Times New Roman"/>
          <w:b/>
        </w:rPr>
      </w:pPr>
    </w:p>
    <w:p w14:paraId="662C9569" w14:textId="77777777" w:rsidR="007F31EC" w:rsidRDefault="00A711AA" w:rsidP="007F31EC">
      <w:pPr>
        <w:pStyle w:val="Normal0"/>
        <w:spacing w:after="0" w:line="360" w:lineRule="auto"/>
        <w:outlineLvl w:val="2"/>
        <w:rPr>
          <w:rFonts w:ascii="Times New Roman" w:hAnsi="Times New Roman"/>
          <w:b/>
        </w:rPr>
      </w:pPr>
      <w:bookmarkStart w:id="265" w:name="_Toc265214363"/>
      <w:r w:rsidRPr="00DB120A">
        <w:rPr>
          <w:rFonts w:ascii="Times New Roman" w:hAnsi="Times New Roman"/>
          <w:b/>
        </w:rPr>
        <w:t xml:space="preserve">III.3.4 </w:t>
      </w:r>
      <w:r>
        <w:rPr>
          <w:rFonts w:ascii="Times New Roman" w:hAnsi="Times New Roman"/>
          <w:b/>
        </w:rPr>
        <w:tab/>
      </w:r>
      <w:r w:rsidRPr="00DB120A">
        <w:rPr>
          <w:rFonts w:ascii="Times New Roman" w:hAnsi="Times New Roman"/>
          <w:b/>
        </w:rPr>
        <w:tab/>
      </w:r>
      <w:r>
        <w:rPr>
          <w:rFonts w:ascii="Times New Roman" w:hAnsi="Times New Roman"/>
          <w:b/>
        </w:rPr>
        <w:tab/>
      </w:r>
      <w:r w:rsidRPr="00DB120A">
        <w:rPr>
          <w:rFonts w:ascii="Times New Roman" w:hAnsi="Times New Roman"/>
          <w:b/>
        </w:rPr>
        <w:t>Non-Market Participant Transmission Customers.</w:t>
      </w:r>
      <w:bookmarkEnd w:id="265"/>
      <w:r w:rsidRPr="00DB120A">
        <w:rPr>
          <w:rFonts w:ascii="Times New Roman" w:hAnsi="Times New Roman"/>
          <w:b/>
        </w:rPr>
        <w:t xml:space="preserve"> </w:t>
      </w:r>
    </w:p>
    <w:p w14:paraId="576CBD93" w14:textId="77777777" w:rsidR="007F31EC" w:rsidRPr="00DB120A" w:rsidRDefault="007F31EC" w:rsidP="007F31EC">
      <w:pPr>
        <w:pStyle w:val="Normal0"/>
        <w:spacing w:after="0" w:line="360" w:lineRule="auto"/>
        <w:outlineLvl w:val="2"/>
        <w:rPr>
          <w:rFonts w:ascii="Times New Roman" w:hAnsi="Times New Roman"/>
          <w:b/>
        </w:rPr>
      </w:pPr>
    </w:p>
    <w:p w14:paraId="01B1A7D8" w14:textId="77777777" w:rsidR="007F31EC" w:rsidRPr="00DB120A" w:rsidRDefault="00A711AA" w:rsidP="007F31EC">
      <w:pPr>
        <w:pStyle w:val="Normal0"/>
        <w:spacing w:after="0" w:line="360" w:lineRule="auto"/>
        <w:rPr>
          <w:rFonts w:ascii="Times New Roman" w:hAnsi="Times New Roman"/>
          <w:b/>
        </w:rPr>
      </w:pPr>
      <w:r w:rsidRPr="00DB120A">
        <w:rPr>
          <w:rFonts w:ascii="Times New Roman" w:hAnsi="Times New Roman"/>
          <w:b/>
        </w:rPr>
        <w:t xml:space="preserve">III.3.4.1 </w:t>
      </w:r>
      <w:r w:rsidRPr="00DB120A">
        <w:rPr>
          <w:rFonts w:ascii="Times New Roman" w:hAnsi="Times New Roman"/>
          <w:b/>
        </w:rPr>
        <w:tab/>
      </w:r>
      <w:r>
        <w:rPr>
          <w:rFonts w:ascii="Times New Roman" w:hAnsi="Times New Roman"/>
          <w:b/>
        </w:rPr>
        <w:tab/>
      </w:r>
      <w:r w:rsidRPr="00DB120A">
        <w:rPr>
          <w:rFonts w:ascii="Times New Roman" w:hAnsi="Times New Roman"/>
          <w:b/>
        </w:rPr>
        <w:t xml:space="preserve">Transmission Congestion. </w:t>
      </w:r>
    </w:p>
    <w:p w14:paraId="1780AB1D"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Non-Market Participant Transmission Customers shall be charged or credited for Congestion Costs as specified in Section III.1 of this Market Rule</w:t>
      </w:r>
      <w:r>
        <w:rPr>
          <w:rFonts w:ascii="Times New Roman" w:hAnsi="Times New Roman"/>
        </w:rPr>
        <w:t xml:space="preserve"> 1</w:t>
      </w:r>
      <w:r w:rsidRPr="00B2684F">
        <w:rPr>
          <w:rFonts w:ascii="Times New Roman" w:hAnsi="Times New Roman"/>
        </w:rPr>
        <w:t xml:space="preserve">. </w:t>
      </w:r>
    </w:p>
    <w:p w14:paraId="3E31405E" w14:textId="77777777" w:rsidR="007F31EC" w:rsidRPr="00B2684F" w:rsidRDefault="007F31EC" w:rsidP="007F31EC">
      <w:pPr>
        <w:pStyle w:val="Normal0"/>
        <w:spacing w:after="0" w:line="360" w:lineRule="auto"/>
        <w:rPr>
          <w:rFonts w:ascii="Times New Roman" w:hAnsi="Times New Roman"/>
        </w:rPr>
      </w:pPr>
    </w:p>
    <w:p w14:paraId="027F35E9" w14:textId="77777777" w:rsidR="007F31EC" w:rsidRPr="00DB120A" w:rsidRDefault="00A711AA" w:rsidP="007F31EC">
      <w:pPr>
        <w:pStyle w:val="Normal0"/>
        <w:spacing w:after="0" w:line="360" w:lineRule="auto"/>
        <w:rPr>
          <w:rFonts w:ascii="Times New Roman" w:hAnsi="Times New Roman"/>
          <w:b/>
        </w:rPr>
      </w:pPr>
      <w:r w:rsidRPr="00DB120A">
        <w:rPr>
          <w:rFonts w:ascii="Times New Roman" w:hAnsi="Times New Roman"/>
          <w:b/>
        </w:rPr>
        <w:t xml:space="preserve">III.3.4.2 </w:t>
      </w:r>
      <w:r>
        <w:rPr>
          <w:rFonts w:ascii="Times New Roman" w:hAnsi="Times New Roman"/>
          <w:b/>
        </w:rPr>
        <w:tab/>
      </w:r>
      <w:r>
        <w:rPr>
          <w:rFonts w:ascii="Times New Roman" w:hAnsi="Times New Roman"/>
          <w:b/>
        </w:rPr>
        <w:tab/>
      </w:r>
      <w:r w:rsidRPr="00DB120A">
        <w:rPr>
          <w:rFonts w:ascii="Times New Roman" w:hAnsi="Times New Roman"/>
          <w:b/>
        </w:rPr>
        <w:t xml:space="preserve">Transmission Losses. </w:t>
      </w:r>
    </w:p>
    <w:p w14:paraId="6543E45D"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Non-Market Participant Transmission Customers shall be charged or credited for transmission losses in an amount equal to the product of (i) the Transmission Customer’s MWhs of deliveries in the Real-Time Energy Market, multiplied by (ii) the difference between the Loss Components of the Real-Time Locational Marginal Prices at the point-of-receipt and the point-of-delivery Locations. </w:t>
      </w:r>
    </w:p>
    <w:p w14:paraId="789CB0E1" w14:textId="77777777" w:rsidR="007F31EC" w:rsidRPr="00B2684F" w:rsidRDefault="007F31EC" w:rsidP="007F31EC">
      <w:pPr>
        <w:pStyle w:val="Normal0"/>
        <w:spacing w:after="0" w:line="360" w:lineRule="auto"/>
        <w:rPr>
          <w:rFonts w:ascii="Times New Roman" w:hAnsi="Times New Roman"/>
        </w:rPr>
      </w:pPr>
    </w:p>
    <w:p w14:paraId="2E3AAA91" w14:textId="77777777" w:rsidR="007F31EC" w:rsidRPr="00844C5D" w:rsidRDefault="00A711AA" w:rsidP="007F31EC">
      <w:pPr>
        <w:pStyle w:val="Normal0"/>
        <w:spacing w:after="0" w:line="360" w:lineRule="auto"/>
        <w:rPr>
          <w:rFonts w:ascii="Times New Roman" w:hAnsi="Times New Roman"/>
          <w:b/>
        </w:rPr>
      </w:pPr>
      <w:r w:rsidRPr="00844C5D">
        <w:rPr>
          <w:rFonts w:ascii="Times New Roman" w:hAnsi="Times New Roman"/>
          <w:b/>
        </w:rPr>
        <w:t>III.3.4.3</w:t>
      </w:r>
      <w:r>
        <w:rPr>
          <w:rFonts w:ascii="Times New Roman" w:hAnsi="Times New Roman"/>
          <w:b/>
        </w:rPr>
        <w:tab/>
      </w:r>
      <w:r>
        <w:rPr>
          <w:rFonts w:ascii="Times New Roman" w:hAnsi="Times New Roman"/>
          <w:b/>
        </w:rPr>
        <w:tab/>
      </w:r>
      <w:r w:rsidRPr="00844C5D">
        <w:rPr>
          <w:rFonts w:ascii="Times New Roman" w:hAnsi="Times New Roman"/>
          <w:b/>
        </w:rPr>
        <w:t xml:space="preserve">Billing. </w:t>
      </w:r>
    </w:p>
    <w:p w14:paraId="1BAE35D9"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The ISO shall prepare a billing statement each billing cycle, in accordance with the ISO New England Billing Policy, for each Non-Market Participant Transmission Customer in accordance with the charges and credits specified in Sections III.3.4.1 through III.3.4.2 of this Market Rule</w:t>
      </w:r>
      <w:r>
        <w:rPr>
          <w:rFonts w:ascii="Times New Roman" w:hAnsi="Times New Roman"/>
        </w:rPr>
        <w:t xml:space="preserve"> 1</w:t>
      </w:r>
      <w:r w:rsidRPr="00B2684F">
        <w:rPr>
          <w:rFonts w:ascii="Times New Roman" w:hAnsi="Times New Roman"/>
        </w:rPr>
        <w:t xml:space="preserve">, and showing the net amount to be paid or received by the Non-Market Participant Transmission Customer. Billing statements shall provide sufficient detail, as specified in the ISO New England Manuals, the ISO New England </w:t>
      </w:r>
      <w:r w:rsidRPr="00B2684F">
        <w:rPr>
          <w:rFonts w:ascii="Times New Roman" w:hAnsi="Times New Roman"/>
        </w:rPr>
        <w:lastRenderedPageBreak/>
        <w:t xml:space="preserve">Administrative Procedures and the ISO New England Billing Policy, to allow verification of the billing amounts and completion of the Non-Market Participant Transmission Customer’s internal accounting. Billing disputes shall be settled in accordance with procedures specified in the ISO New England Billing Policy. </w:t>
      </w:r>
    </w:p>
    <w:p w14:paraId="05549004" w14:textId="77777777" w:rsidR="007F31EC" w:rsidRPr="00B2684F" w:rsidRDefault="007F31EC" w:rsidP="007F31EC">
      <w:pPr>
        <w:pStyle w:val="Normal0"/>
        <w:spacing w:after="0" w:line="360" w:lineRule="auto"/>
        <w:rPr>
          <w:rFonts w:ascii="Times New Roman" w:hAnsi="Times New Roman"/>
        </w:rPr>
      </w:pPr>
    </w:p>
    <w:p w14:paraId="18259630" w14:textId="77777777" w:rsidR="007F31EC" w:rsidRPr="00DB120A" w:rsidRDefault="00A711AA" w:rsidP="007F31EC">
      <w:pPr>
        <w:pStyle w:val="Normal0"/>
        <w:spacing w:after="0" w:line="360" w:lineRule="auto"/>
        <w:outlineLvl w:val="2"/>
        <w:rPr>
          <w:rFonts w:ascii="Times New Roman" w:hAnsi="Times New Roman"/>
          <w:b/>
        </w:rPr>
      </w:pPr>
      <w:bookmarkStart w:id="266" w:name="_Toc265214364"/>
      <w:r w:rsidRPr="00DB120A">
        <w:rPr>
          <w:rFonts w:ascii="Times New Roman" w:hAnsi="Times New Roman"/>
          <w:b/>
        </w:rPr>
        <w:t xml:space="preserve">III.3.5 </w:t>
      </w:r>
      <w:r w:rsidRPr="00DB120A">
        <w:rPr>
          <w:rFonts w:ascii="Times New Roman" w:hAnsi="Times New Roman"/>
          <w:b/>
        </w:rPr>
        <w:tab/>
      </w:r>
      <w:r w:rsidRPr="00DB120A">
        <w:rPr>
          <w:rFonts w:ascii="Times New Roman" w:hAnsi="Times New Roman"/>
          <w:b/>
        </w:rPr>
        <w:tab/>
      </w:r>
      <w:r>
        <w:rPr>
          <w:rFonts w:ascii="Times New Roman" w:hAnsi="Times New Roman"/>
          <w:b/>
        </w:rPr>
        <w:tab/>
      </w:r>
      <w:r w:rsidRPr="00DB120A">
        <w:rPr>
          <w:rFonts w:ascii="Times New Roman" w:hAnsi="Times New Roman"/>
          <w:b/>
        </w:rPr>
        <w:t>[Reserved.]</w:t>
      </w:r>
      <w:bookmarkEnd w:id="266"/>
      <w:r w:rsidRPr="00DB120A">
        <w:rPr>
          <w:rFonts w:ascii="Times New Roman" w:hAnsi="Times New Roman"/>
          <w:b/>
        </w:rPr>
        <w:t xml:space="preserve"> </w:t>
      </w:r>
    </w:p>
    <w:p w14:paraId="74FF73C5" w14:textId="77777777" w:rsidR="007F31EC" w:rsidRDefault="00A711AA" w:rsidP="007F31EC">
      <w:pPr>
        <w:pStyle w:val="Normal0"/>
        <w:spacing w:after="0" w:line="360" w:lineRule="auto"/>
        <w:outlineLvl w:val="2"/>
        <w:rPr>
          <w:rFonts w:ascii="Times New Roman" w:hAnsi="Times New Roman"/>
          <w:b/>
        </w:rPr>
      </w:pPr>
      <w:bookmarkStart w:id="267" w:name="_Toc265214365"/>
      <w:r w:rsidRPr="00DB120A">
        <w:rPr>
          <w:rFonts w:ascii="Times New Roman" w:hAnsi="Times New Roman"/>
          <w:b/>
        </w:rPr>
        <w:t xml:space="preserve">III.3.6 </w:t>
      </w:r>
      <w:r w:rsidRPr="00DB120A">
        <w:rPr>
          <w:rFonts w:ascii="Times New Roman" w:hAnsi="Times New Roman"/>
          <w:b/>
        </w:rPr>
        <w:tab/>
      </w:r>
      <w:r w:rsidRPr="00DB120A">
        <w:rPr>
          <w:rFonts w:ascii="Times New Roman" w:hAnsi="Times New Roman"/>
          <w:b/>
        </w:rPr>
        <w:tab/>
      </w:r>
      <w:r>
        <w:rPr>
          <w:rFonts w:ascii="Times New Roman" w:hAnsi="Times New Roman"/>
          <w:b/>
        </w:rPr>
        <w:tab/>
      </w:r>
      <w:r w:rsidRPr="00DB120A">
        <w:rPr>
          <w:rFonts w:ascii="Times New Roman" w:hAnsi="Times New Roman"/>
          <w:b/>
        </w:rPr>
        <w:t>Data Reconciliation.</w:t>
      </w:r>
      <w:bookmarkEnd w:id="267"/>
      <w:r w:rsidRPr="00DB120A">
        <w:rPr>
          <w:rFonts w:ascii="Times New Roman" w:hAnsi="Times New Roman"/>
          <w:b/>
        </w:rPr>
        <w:t xml:space="preserve"> </w:t>
      </w:r>
    </w:p>
    <w:p w14:paraId="07093F96" w14:textId="77777777" w:rsidR="007F31EC" w:rsidRPr="00DB120A" w:rsidRDefault="007F31EC" w:rsidP="007F31EC">
      <w:pPr>
        <w:pStyle w:val="Normal0"/>
        <w:spacing w:after="0" w:line="360" w:lineRule="auto"/>
        <w:outlineLvl w:val="2"/>
        <w:rPr>
          <w:rFonts w:ascii="Times New Roman" w:hAnsi="Times New Roman"/>
          <w:b/>
        </w:rPr>
      </w:pPr>
    </w:p>
    <w:p w14:paraId="08D90A14" w14:textId="77777777" w:rsidR="007F31EC" w:rsidRPr="00DB120A" w:rsidRDefault="00A711AA" w:rsidP="007F31EC">
      <w:pPr>
        <w:pStyle w:val="Normal0"/>
        <w:spacing w:after="0" w:line="360" w:lineRule="auto"/>
        <w:rPr>
          <w:rFonts w:ascii="Times New Roman" w:hAnsi="Times New Roman"/>
          <w:b/>
        </w:rPr>
      </w:pPr>
      <w:r w:rsidRPr="00DB120A">
        <w:rPr>
          <w:rFonts w:ascii="Times New Roman" w:hAnsi="Times New Roman"/>
          <w:b/>
        </w:rPr>
        <w:t>III.3.6.1</w:t>
      </w:r>
      <w:r>
        <w:rPr>
          <w:rFonts w:ascii="Times New Roman" w:hAnsi="Times New Roman"/>
          <w:b/>
        </w:rPr>
        <w:tab/>
      </w:r>
      <w:r>
        <w:rPr>
          <w:rFonts w:ascii="Times New Roman" w:hAnsi="Times New Roman"/>
          <w:b/>
        </w:rPr>
        <w:tab/>
      </w:r>
      <w:r w:rsidRPr="00DB120A">
        <w:rPr>
          <w:rFonts w:ascii="Times New Roman" w:hAnsi="Times New Roman"/>
          <w:b/>
        </w:rPr>
        <w:t xml:space="preserve">Data Correction Billing. </w:t>
      </w:r>
    </w:p>
    <w:p w14:paraId="096457AB"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The ISO will reconcile Market Participant data errors and corrections after the Correction Limit for such data has passed. The Correction Limit for meter data and for ISO errors in the processing of meter and other Market Participant data is 101 days from the last Operating Day of the month to which the data applied. Notification of Meter Data Errors applicable to Assigned Meter Reader or Host Participant Assigned Meter Reader supplied meter data must be submitted to the ISO by the Meter Data Error RBA Submission Limit. </w:t>
      </w:r>
    </w:p>
    <w:p w14:paraId="6983E9A6" w14:textId="77777777" w:rsidR="007F31EC" w:rsidRPr="00B2684F" w:rsidRDefault="007F31EC" w:rsidP="007F31EC">
      <w:pPr>
        <w:pStyle w:val="Normal0"/>
        <w:spacing w:after="0" w:line="360" w:lineRule="auto"/>
        <w:rPr>
          <w:rFonts w:ascii="Times New Roman" w:hAnsi="Times New Roman"/>
        </w:rPr>
      </w:pPr>
    </w:p>
    <w:p w14:paraId="04A77DCB" w14:textId="77777777" w:rsidR="007F31EC" w:rsidRPr="00B8532D" w:rsidRDefault="00A711AA" w:rsidP="007F31EC">
      <w:pPr>
        <w:pStyle w:val="Normal0"/>
        <w:spacing w:after="0" w:line="360" w:lineRule="auto"/>
        <w:rPr>
          <w:rFonts w:ascii="Times New Roman" w:hAnsi="Times New Roman"/>
          <w:b/>
        </w:rPr>
      </w:pPr>
      <w:r w:rsidRPr="00B8532D">
        <w:rPr>
          <w:rFonts w:ascii="Times New Roman" w:hAnsi="Times New Roman"/>
          <w:b/>
        </w:rPr>
        <w:t xml:space="preserve">III.3.6.2 </w:t>
      </w:r>
      <w:r w:rsidRPr="00B8532D">
        <w:rPr>
          <w:rFonts w:ascii="Times New Roman" w:hAnsi="Times New Roman"/>
          <w:b/>
        </w:rPr>
        <w:tab/>
      </w:r>
      <w:r>
        <w:rPr>
          <w:rFonts w:ascii="Times New Roman" w:hAnsi="Times New Roman"/>
          <w:b/>
        </w:rPr>
        <w:tab/>
      </w:r>
      <w:r w:rsidRPr="00B8532D">
        <w:rPr>
          <w:rFonts w:ascii="Times New Roman" w:hAnsi="Times New Roman"/>
          <w:b/>
        </w:rPr>
        <w:t xml:space="preserve">Eligible Data.  </w:t>
      </w:r>
    </w:p>
    <w:p w14:paraId="28918B39"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The ISO will accept revised hourly asset meter readings from Assigned Meter Readers and Host Participant Assigned Meter Readers, daily Coincident Peak Contribution values from Assigned Meter Readers, and new or revised internal bilateral transactions from Market Participants.  No other revised data will be accepted for use in settlement recalculations.  The ISO will correct data handling errors associated with other Market Participant supplied data to the extent that such data did not impact unit commitment or the Real-Time dispatch.  Data handling errors that impacted unit commitment or the Real-Time dispatch will not be corrected. </w:t>
      </w:r>
    </w:p>
    <w:p w14:paraId="7296BF34" w14:textId="77777777" w:rsidR="007F31EC" w:rsidRPr="00B2684F" w:rsidRDefault="007F31EC" w:rsidP="007F31EC">
      <w:pPr>
        <w:pStyle w:val="Normal0"/>
        <w:spacing w:after="0" w:line="360" w:lineRule="auto"/>
        <w:rPr>
          <w:rFonts w:ascii="Times New Roman" w:hAnsi="Times New Roman"/>
        </w:rPr>
      </w:pPr>
    </w:p>
    <w:p w14:paraId="1C322242" w14:textId="77777777" w:rsidR="007F31EC" w:rsidRPr="00B8532D" w:rsidRDefault="00A711AA" w:rsidP="007F31EC">
      <w:pPr>
        <w:pStyle w:val="Normal0"/>
        <w:spacing w:after="0" w:line="360" w:lineRule="auto"/>
        <w:rPr>
          <w:rFonts w:ascii="Times New Roman" w:hAnsi="Times New Roman"/>
          <w:b/>
        </w:rPr>
      </w:pPr>
      <w:r w:rsidRPr="00B8532D">
        <w:rPr>
          <w:rFonts w:ascii="Times New Roman" w:hAnsi="Times New Roman"/>
          <w:b/>
        </w:rPr>
        <w:t>III.3.6.3</w:t>
      </w:r>
      <w:r>
        <w:rPr>
          <w:rFonts w:ascii="Times New Roman" w:hAnsi="Times New Roman"/>
          <w:b/>
        </w:rPr>
        <w:tab/>
      </w:r>
      <w:r w:rsidRPr="00B8532D">
        <w:rPr>
          <w:rFonts w:ascii="Times New Roman" w:hAnsi="Times New Roman"/>
          <w:b/>
        </w:rPr>
        <w:t xml:space="preserve"> </w:t>
      </w:r>
      <w:r>
        <w:rPr>
          <w:rFonts w:ascii="Times New Roman" w:hAnsi="Times New Roman"/>
          <w:b/>
        </w:rPr>
        <w:tab/>
      </w:r>
      <w:r w:rsidRPr="00B8532D">
        <w:rPr>
          <w:rFonts w:ascii="Times New Roman" w:hAnsi="Times New Roman"/>
          <w:b/>
        </w:rPr>
        <w:t xml:space="preserve">Data Revisions.  </w:t>
      </w:r>
    </w:p>
    <w:p w14:paraId="4A58F4E6"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The ISO will accept revisions to asset specific meter data, daily Coincident Peak Contribution values, and internal bilateral transactions prior to the Correction Limit.  No revisions to other Market Participant data will be accepted after the deadlines </w:t>
      </w:r>
      <w:r>
        <w:rPr>
          <w:rFonts w:ascii="Times New Roman" w:hAnsi="Times New Roman"/>
        </w:rPr>
        <w:t xml:space="preserve">specified in the ISO New England Manuals </w:t>
      </w:r>
      <w:r w:rsidRPr="00B2684F">
        <w:rPr>
          <w:rFonts w:ascii="Times New Roman" w:hAnsi="Times New Roman"/>
        </w:rPr>
        <w:t>for submittal of that data have passed, except as provided in Section III.3.8 of Market Rule</w:t>
      </w:r>
      <w:r>
        <w:rPr>
          <w:rFonts w:ascii="Times New Roman" w:hAnsi="Times New Roman"/>
        </w:rPr>
        <w:t xml:space="preserve"> 1</w:t>
      </w:r>
      <w:r w:rsidRPr="00B2684F">
        <w:rPr>
          <w:rFonts w:ascii="Times New Roman" w:hAnsi="Times New Roman"/>
        </w:rPr>
        <w:t xml:space="preserve">.  If the ISO discovers a data error or if a Market Participant discovers and notifies the ISO of a data error prior to the Correction Limit, revised hourly data will be used to recalculate all markets and charges as appropriate, including but not limited to energy, NCPC, Regulation, </w:t>
      </w:r>
      <w:r>
        <w:rPr>
          <w:rFonts w:ascii="Times New Roman" w:hAnsi="Times New Roman"/>
        </w:rPr>
        <w:t xml:space="preserve">Operating </w:t>
      </w:r>
      <w:r w:rsidRPr="00B2684F">
        <w:rPr>
          <w:rFonts w:ascii="Times New Roman" w:hAnsi="Times New Roman"/>
        </w:rPr>
        <w:t xml:space="preserve">Reserves, Auction Revenue Rights allocations, Forward Capacity Market, </w:t>
      </w:r>
      <w:r>
        <w:rPr>
          <w:rFonts w:ascii="Times New Roman" w:hAnsi="Times New Roman"/>
        </w:rPr>
        <w:t>cost-of-service agreements</w:t>
      </w:r>
      <w:r w:rsidRPr="00B2684F">
        <w:rPr>
          <w:rFonts w:ascii="Times New Roman" w:hAnsi="Times New Roman"/>
        </w:rPr>
        <w:t xml:space="preserve">, and the ISO Tariff.  No settlement recalculations or other adjustments </w:t>
      </w:r>
      <w:r w:rsidRPr="00B2684F">
        <w:rPr>
          <w:rFonts w:ascii="Times New Roman" w:hAnsi="Times New Roman"/>
        </w:rPr>
        <w:lastRenderedPageBreak/>
        <w:t>may be made if the Correction Limit for the Operating Day to which the error applied has passed or if the correction does not qualify for treatment as a Meter Data Error correction pursuant to Section III.3.8 of Market Rule</w:t>
      </w:r>
      <w:r>
        <w:rPr>
          <w:rFonts w:ascii="Times New Roman" w:hAnsi="Times New Roman"/>
        </w:rPr>
        <w:t xml:space="preserve"> 1</w:t>
      </w:r>
      <w:r w:rsidRPr="00B2684F">
        <w:rPr>
          <w:rFonts w:ascii="Times New Roman" w:hAnsi="Times New Roman"/>
        </w:rPr>
        <w:t xml:space="preserve">. </w:t>
      </w:r>
    </w:p>
    <w:p w14:paraId="51B7FADD" w14:textId="77777777" w:rsidR="007F31EC" w:rsidRPr="00B2684F" w:rsidRDefault="007F31EC" w:rsidP="007F31EC">
      <w:pPr>
        <w:pStyle w:val="Normal0"/>
        <w:spacing w:after="0" w:line="360" w:lineRule="auto"/>
        <w:rPr>
          <w:rFonts w:ascii="Times New Roman" w:hAnsi="Times New Roman"/>
        </w:rPr>
      </w:pPr>
    </w:p>
    <w:p w14:paraId="1A1FCBED" w14:textId="77777777" w:rsidR="007F31EC" w:rsidRPr="00B8532D" w:rsidRDefault="00A711AA" w:rsidP="007F31EC">
      <w:pPr>
        <w:pStyle w:val="Normal0"/>
        <w:spacing w:after="0" w:line="360" w:lineRule="auto"/>
        <w:rPr>
          <w:rFonts w:ascii="Times New Roman" w:hAnsi="Times New Roman"/>
          <w:b/>
        </w:rPr>
      </w:pPr>
      <w:r w:rsidRPr="00B8532D">
        <w:rPr>
          <w:rFonts w:ascii="Times New Roman" w:hAnsi="Times New Roman"/>
          <w:b/>
        </w:rPr>
        <w:t>III.3.6.4</w:t>
      </w:r>
      <w:r>
        <w:rPr>
          <w:rFonts w:ascii="Times New Roman" w:hAnsi="Times New Roman"/>
          <w:b/>
        </w:rPr>
        <w:tab/>
      </w:r>
      <w:r w:rsidRPr="00B8532D">
        <w:rPr>
          <w:rFonts w:ascii="Times New Roman" w:hAnsi="Times New Roman"/>
          <w:b/>
        </w:rPr>
        <w:t xml:space="preserve"> </w:t>
      </w:r>
      <w:r>
        <w:rPr>
          <w:rFonts w:ascii="Times New Roman" w:hAnsi="Times New Roman"/>
          <w:b/>
        </w:rPr>
        <w:tab/>
      </w:r>
      <w:r w:rsidRPr="00B8532D">
        <w:rPr>
          <w:rFonts w:ascii="Times New Roman" w:hAnsi="Times New Roman"/>
          <w:b/>
        </w:rPr>
        <w:t xml:space="preserve">Meter Corrections </w:t>
      </w:r>
      <w:proofErr w:type="gramStart"/>
      <w:r w:rsidRPr="00B8532D">
        <w:rPr>
          <w:rFonts w:ascii="Times New Roman" w:hAnsi="Times New Roman"/>
          <w:b/>
        </w:rPr>
        <w:t>Between</w:t>
      </w:r>
      <w:proofErr w:type="gramEnd"/>
      <w:r w:rsidRPr="00B8532D">
        <w:rPr>
          <w:rFonts w:ascii="Times New Roman" w:hAnsi="Times New Roman"/>
          <w:b/>
        </w:rPr>
        <w:t xml:space="preserve"> Control Areas.</w:t>
      </w:r>
    </w:p>
    <w:p w14:paraId="50DEFC31"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For revisions to meter data associated with assets that connect the New England Control Area to other Control Areas, the ISO will, in addition to performing settlement recalculations, adjust the actual interchange between the New England Control Area and the other Control Area to maintain an accurate record of inadvertent energy flow. </w:t>
      </w:r>
    </w:p>
    <w:p w14:paraId="157DCD61" w14:textId="77777777" w:rsidR="007F31EC" w:rsidRPr="00B2684F" w:rsidRDefault="007F31EC" w:rsidP="007F31EC">
      <w:pPr>
        <w:pStyle w:val="Normal0"/>
        <w:spacing w:after="0" w:line="360" w:lineRule="auto"/>
        <w:rPr>
          <w:rFonts w:ascii="Times New Roman" w:hAnsi="Times New Roman"/>
        </w:rPr>
      </w:pPr>
    </w:p>
    <w:p w14:paraId="163CB318" w14:textId="77777777" w:rsidR="007F31EC" w:rsidRPr="00B8532D" w:rsidRDefault="00A711AA" w:rsidP="007F31EC">
      <w:pPr>
        <w:pStyle w:val="Normal0"/>
        <w:spacing w:after="0" w:line="360" w:lineRule="auto"/>
        <w:rPr>
          <w:rFonts w:ascii="Times New Roman" w:hAnsi="Times New Roman"/>
          <w:b/>
        </w:rPr>
      </w:pPr>
      <w:r w:rsidRPr="00B8532D">
        <w:rPr>
          <w:rFonts w:ascii="Times New Roman" w:hAnsi="Times New Roman"/>
          <w:b/>
        </w:rPr>
        <w:t xml:space="preserve">III.3.6.5 </w:t>
      </w:r>
      <w:r w:rsidRPr="00B8532D">
        <w:rPr>
          <w:rFonts w:ascii="Times New Roman" w:hAnsi="Times New Roman"/>
          <w:b/>
        </w:rPr>
        <w:tab/>
      </w:r>
      <w:r>
        <w:rPr>
          <w:rFonts w:ascii="Times New Roman" w:hAnsi="Times New Roman"/>
          <w:b/>
        </w:rPr>
        <w:tab/>
      </w:r>
      <w:r w:rsidRPr="00B8532D">
        <w:rPr>
          <w:rFonts w:ascii="Times New Roman" w:hAnsi="Times New Roman"/>
          <w:b/>
        </w:rPr>
        <w:t xml:space="preserve">Meter Correction Data. </w:t>
      </w:r>
    </w:p>
    <w:p w14:paraId="31AF63AE"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Revised meter data and daily Coincident Peak Contribution values shall be submitted to the ISO as soon as it is available and not later than the Correction Limit, and must be submitted in accordance with the criteria specified in Section III.3.7 of Market Rule</w:t>
      </w:r>
      <w:r>
        <w:rPr>
          <w:rFonts w:ascii="Times New Roman" w:hAnsi="Times New Roman"/>
        </w:rPr>
        <w:t xml:space="preserve"> 1</w:t>
      </w:r>
      <w:r w:rsidRPr="00B2684F">
        <w:rPr>
          <w:rFonts w:ascii="Times New Roman" w:hAnsi="Times New Roman"/>
        </w:rPr>
        <w:t xml:space="preserve">.  Specific data submittal deadlines are detailed in the ISO New England Manuals. </w:t>
      </w:r>
    </w:p>
    <w:p w14:paraId="308FDA63" w14:textId="77777777" w:rsidR="007F31EC" w:rsidRPr="00B2684F" w:rsidRDefault="007F31EC" w:rsidP="007F31EC">
      <w:pPr>
        <w:pStyle w:val="Normal0"/>
        <w:spacing w:after="0" w:line="360" w:lineRule="auto"/>
        <w:rPr>
          <w:rFonts w:ascii="Times New Roman" w:hAnsi="Times New Roman"/>
        </w:rPr>
      </w:pPr>
    </w:p>
    <w:p w14:paraId="19B9C915"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Errors on the part of the ISO in the administration of Market Participant supplied data shall be brought to the attention of the ISO as soon as possible and not later than the Correction Limit. </w:t>
      </w:r>
    </w:p>
    <w:p w14:paraId="0763D830" w14:textId="77777777" w:rsidR="007F31EC" w:rsidRPr="00B2684F" w:rsidRDefault="007F31EC" w:rsidP="007F31EC">
      <w:pPr>
        <w:pStyle w:val="Normal0"/>
        <w:spacing w:after="0" w:line="360" w:lineRule="auto"/>
        <w:rPr>
          <w:rFonts w:ascii="Times New Roman" w:hAnsi="Times New Roman"/>
        </w:rPr>
      </w:pPr>
    </w:p>
    <w:p w14:paraId="1C696DB3" w14:textId="77777777" w:rsidR="007F31EC" w:rsidRPr="00B2684F" w:rsidRDefault="00A711AA" w:rsidP="007F31EC">
      <w:pPr>
        <w:pStyle w:val="Normal0"/>
        <w:spacing w:after="0" w:line="360" w:lineRule="auto"/>
        <w:outlineLvl w:val="2"/>
        <w:rPr>
          <w:rFonts w:ascii="Times New Roman" w:hAnsi="Times New Roman"/>
        </w:rPr>
      </w:pPr>
      <w:bookmarkStart w:id="268" w:name="_Toc265214366"/>
      <w:r w:rsidRPr="00B8532D">
        <w:rPr>
          <w:rFonts w:ascii="Times New Roman" w:hAnsi="Times New Roman"/>
          <w:b/>
        </w:rPr>
        <w:t>III.3.7</w:t>
      </w:r>
      <w:r w:rsidRPr="00B8532D">
        <w:rPr>
          <w:rFonts w:ascii="Times New Roman" w:hAnsi="Times New Roman"/>
          <w:b/>
        </w:rPr>
        <w:tab/>
        <w:t xml:space="preserve"> </w:t>
      </w:r>
      <w:r>
        <w:rPr>
          <w:rFonts w:ascii="Times New Roman" w:hAnsi="Times New Roman"/>
          <w:b/>
        </w:rPr>
        <w:tab/>
      </w:r>
      <w:r>
        <w:rPr>
          <w:rFonts w:ascii="Times New Roman" w:hAnsi="Times New Roman"/>
          <w:b/>
        </w:rPr>
        <w:tab/>
      </w:r>
      <w:r w:rsidRPr="00B8532D">
        <w:rPr>
          <w:rFonts w:ascii="Times New Roman" w:hAnsi="Times New Roman"/>
          <w:b/>
        </w:rPr>
        <w:t>Eligibility for Billing Adjustments</w:t>
      </w:r>
      <w:r w:rsidRPr="00B2684F">
        <w:rPr>
          <w:rFonts w:ascii="Times New Roman" w:hAnsi="Times New Roman"/>
        </w:rPr>
        <w:t>.</w:t>
      </w:r>
      <w:bookmarkEnd w:id="268"/>
      <w:r w:rsidRPr="00B2684F">
        <w:rPr>
          <w:rFonts w:ascii="Times New Roman" w:hAnsi="Times New Roman"/>
        </w:rPr>
        <w:t xml:space="preserve"> </w:t>
      </w:r>
    </w:p>
    <w:p w14:paraId="13A231B7"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Errors in Market Participant’s statements resulting from errors in settlement software, errors in data entry by ISO personnel, and settlement production problems, that do not affect the day-ahead schedule or real-time system dispatch, will be corrected as promptly as practicable. If errors are identified prior to the issuance of final statements, the market will be resettled based on the corrected information. </w:t>
      </w:r>
    </w:p>
    <w:p w14:paraId="5059EA1C" w14:textId="77777777" w:rsidR="007F31EC" w:rsidRPr="00B2684F" w:rsidRDefault="007F31EC" w:rsidP="007F31EC">
      <w:pPr>
        <w:pStyle w:val="Normal0"/>
        <w:spacing w:after="0" w:line="360" w:lineRule="auto"/>
        <w:rPr>
          <w:rFonts w:ascii="Times New Roman" w:hAnsi="Times New Roman"/>
        </w:rPr>
      </w:pPr>
    </w:p>
    <w:p w14:paraId="24770998"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Calculations made by scheduling or dispatch software, operational decisions involving ISO discretion which affect scheduling or real-time operation, and the ISO’s execution of mandatory dispatch directions, such as self-schedules or external contract conditions, are not subject to retroactive correction and resettlement. The ISO will settle and bill the Day-Ahead Energy Market as actually scheduled and the Real-Time Energy Market as actually dispatched. Any post-settlement issues raised concerning operating decisions related to these markets will be corrected through revision of operations procedures and guidelines on a prospective basis. </w:t>
      </w:r>
    </w:p>
    <w:p w14:paraId="05B7C265" w14:textId="77777777" w:rsidR="007F31EC" w:rsidRPr="00B2684F" w:rsidRDefault="007F31EC" w:rsidP="007F31EC">
      <w:pPr>
        <w:pStyle w:val="Normal0"/>
        <w:spacing w:after="0" w:line="360" w:lineRule="auto"/>
        <w:rPr>
          <w:rFonts w:ascii="Times New Roman" w:hAnsi="Times New Roman"/>
        </w:rPr>
      </w:pPr>
    </w:p>
    <w:p w14:paraId="75A95CAD"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lastRenderedPageBreak/>
        <w:t xml:space="preserve">(c) </w:t>
      </w:r>
      <w:r>
        <w:rPr>
          <w:rFonts w:ascii="Times New Roman" w:hAnsi="Times New Roman"/>
        </w:rPr>
        <w:tab/>
      </w:r>
      <w:r w:rsidRPr="00B2684F">
        <w:rPr>
          <w:rFonts w:ascii="Times New Roman" w:hAnsi="Times New Roman"/>
        </w:rPr>
        <w:t xml:space="preserve">While errors in reporting hourly metered data may be corrected (pursuant to Section III.3.8), Market Participants have the responsibility to ensure the correctness of all data they submit to the market settlement system. </w:t>
      </w:r>
    </w:p>
    <w:p w14:paraId="7D555DB1" w14:textId="77777777" w:rsidR="007F31EC" w:rsidRPr="00B2684F" w:rsidRDefault="007F31EC" w:rsidP="007F31EC">
      <w:pPr>
        <w:pStyle w:val="Normal0"/>
        <w:spacing w:after="0" w:line="360" w:lineRule="auto"/>
        <w:rPr>
          <w:rFonts w:ascii="Times New Roman" w:hAnsi="Times New Roman"/>
        </w:rPr>
      </w:pPr>
    </w:p>
    <w:p w14:paraId="4EF85173"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Disputes between Market Participants regarding settlement of internal bilateral transactions shall not be subject to adjustment by the ISO, but shall be resolved directly by the Market Participants unless they involve an error by the ISO that is subject to resolution under Section </w:t>
      </w:r>
      <w:proofErr w:type="gramStart"/>
      <w:r w:rsidRPr="00B2684F">
        <w:rPr>
          <w:rFonts w:ascii="Times New Roman" w:hAnsi="Times New Roman"/>
        </w:rPr>
        <w:t>III.3.7(</w:t>
      </w:r>
      <w:proofErr w:type="gramEnd"/>
      <w:r w:rsidRPr="00B2684F">
        <w:rPr>
          <w:rFonts w:ascii="Times New Roman" w:hAnsi="Times New Roman"/>
        </w:rPr>
        <w:t xml:space="preserve">a). </w:t>
      </w:r>
    </w:p>
    <w:p w14:paraId="27599640" w14:textId="77777777" w:rsidR="007F31EC" w:rsidRPr="00B2684F" w:rsidRDefault="007F31EC" w:rsidP="007F31EC">
      <w:pPr>
        <w:pStyle w:val="Normal0"/>
        <w:spacing w:after="0" w:line="360" w:lineRule="auto"/>
        <w:rPr>
          <w:rFonts w:ascii="Times New Roman" w:hAnsi="Times New Roman"/>
        </w:rPr>
      </w:pPr>
    </w:p>
    <w:p w14:paraId="32E5D730"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(e)</w:t>
      </w:r>
      <w:r>
        <w:rPr>
          <w:rFonts w:ascii="Times New Roman" w:hAnsi="Times New Roman"/>
        </w:rPr>
        <w:tab/>
      </w:r>
      <w:r w:rsidRPr="00B2684F">
        <w:rPr>
          <w:rFonts w:ascii="Times New Roman" w:hAnsi="Times New Roman"/>
        </w:rPr>
        <w:t xml:space="preserve"> Billing disputes between Market Participants and the ISO or Non-Market Participants and the ISO shall be settled in accordance with procedures specified in the ISO New England Billing Policy. </w:t>
      </w:r>
    </w:p>
    <w:p w14:paraId="367D2048" w14:textId="77777777" w:rsidR="007F31EC" w:rsidRPr="00B2684F" w:rsidRDefault="007F31EC" w:rsidP="007F31EC">
      <w:pPr>
        <w:pStyle w:val="Normal0"/>
        <w:spacing w:after="0" w:line="360" w:lineRule="auto"/>
        <w:rPr>
          <w:rFonts w:ascii="Times New Roman" w:hAnsi="Times New Roman"/>
        </w:rPr>
      </w:pPr>
    </w:p>
    <w:p w14:paraId="794C4DCF"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(f) </w:t>
      </w:r>
      <w:r>
        <w:rPr>
          <w:rFonts w:ascii="Times New Roman" w:hAnsi="Times New Roman"/>
        </w:rPr>
        <w:tab/>
      </w:r>
      <w:r w:rsidRPr="00B2684F">
        <w:rPr>
          <w:rFonts w:ascii="Times New Roman" w:hAnsi="Times New Roman"/>
        </w:rPr>
        <w:t>Criteria for Meter Data Errors to be eligible for a Requested Billing Adjustment. In order to be eligible to submit a Requested Billing Adjustment due to a Meter Data Error on an Invoice issued by the ISO after the completion of the Data Reconciliation Process, a Market Participant must satisfy one of the following two conditions: (1) the Meter Data Error at issue was identified by the asset owner, Assigned Meter Reader or the Host Participant Assigned Meter Reader and communicated to the Host Participant Assigned Meter Reader no later than thirty-six (36) days prior to the Correction Limit for Directly Metered Assets and no later than two (2) days prior to the Correction Limit for Profiled Load Assets and could not be resolved prior to those deadlines; or (2) the Meter Data Error at issue was identified by the asset owner, Assigned Meter Reader or Host Participant Assigned Meter Reader and reported to the ISO by the Meter Data Error RBA Submission Limit, and such Meter Data Error represents an error that is equal to or greater than the 1,000 MW</w:t>
      </w:r>
      <w:r>
        <w:rPr>
          <w:rFonts w:ascii="Times New Roman" w:hAnsi="Times New Roman"/>
        </w:rPr>
        <w:t>h</w:t>
      </w:r>
      <w:r w:rsidRPr="00B2684F">
        <w:rPr>
          <w:rFonts w:ascii="Times New Roman" w:hAnsi="Times New Roman"/>
        </w:rPr>
        <w:t xml:space="preserve"> per Asset over a calendar month. If the Meter Data Error affects more than one metering domain, the ISO, and affected Host Participant Assigned Meter Readers and affected Assigned Meter Readers of affected metering domains, must be notified. </w:t>
      </w:r>
    </w:p>
    <w:p w14:paraId="7F51EE5D" w14:textId="77777777" w:rsidR="007F31EC" w:rsidRPr="00B2684F" w:rsidRDefault="007F31EC" w:rsidP="007F31EC">
      <w:pPr>
        <w:pStyle w:val="Normal0"/>
        <w:spacing w:after="0" w:line="360" w:lineRule="auto"/>
        <w:rPr>
          <w:rFonts w:ascii="Times New Roman" w:hAnsi="Times New Roman"/>
        </w:rPr>
      </w:pPr>
    </w:p>
    <w:p w14:paraId="053262D8" w14:textId="77777777" w:rsidR="007F31EC" w:rsidRPr="00B8532D" w:rsidRDefault="00A711AA" w:rsidP="007F31EC">
      <w:pPr>
        <w:pStyle w:val="Normal0"/>
        <w:spacing w:after="0" w:line="360" w:lineRule="auto"/>
        <w:outlineLvl w:val="2"/>
        <w:rPr>
          <w:rFonts w:ascii="Times New Roman" w:hAnsi="Times New Roman"/>
          <w:b/>
        </w:rPr>
      </w:pPr>
      <w:bookmarkStart w:id="269" w:name="_Toc265214367"/>
      <w:r w:rsidRPr="00C64EED">
        <w:rPr>
          <w:rFonts w:ascii="Times New Roman" w:hAnsi="Times New Roman"/>
          <w:b/>
        </w:rPr>
        <w:t xml:space="preserve">III.3.8 </w:t>
      </w:r>
      <w:r w:rsidRPr="00C64EED">
        <w:rPr>
          <w:rFonts w:ascii="Times New Roman" w:hAnsi="Times New Roman"/>
          <w:b/>
        </w:rPr>
        <w:tab/>
      </w:r>
      <w:r w:rsidRPr="00C64EED">
        <w:rPr>
          <w:rFonts w:ascii="Times New Roman" w:hAnsi="Times New Roman"/>
          <w:b/>
        </w:rPr>
        <w:tab/>
      </w:r>
      <w:r>
        <w:rPr>
          <w:rFonts w:ascii="Times New Roman" w:hAnsi="Times New Roman"/>
          <w:b/>
        </w:rPr>
        <w:tab/>
      </w:r>
      <w:r w:rsidRPr="00C64EED">
        <w:rPr>
          <w:rFonts w:ascii="Times New Roman" w:hAnsi="Times New Roman"/>
          <w:b/>
        </w:rPr>
        <w:t>Correction of Meter Data Errors</w:t>
      </w:r>
      <w:bookmarkEnd w:id="269"/>
      <w:r w:rsidRPr="00B8532D">
        <w:rPr>
          <w:rFonts w:ascii="Times New Roman" w:hAnsi="Times New Roman"/>
          <w:b/>
        </w:rPr>
        <w:t xml:space="preserve"> </w:t>
      </w:r>
    </w:p>
    <w:p w14:paraId="7906B216"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Any Market Participant, Assigned Meter Reader or Host Participant Assigned Meter Reader may submit notification of a Meter Data Error in accordance with the procedures provided in this Section III.3.8, provided that the notification is submitted no later than the Meter Data Error RBA Submission Limit and that the notice must be submitted using the RBA form for Meter Data Errors posted on the ISO’s website. </w:t>
      </w:r>
      <w:r>
        <w:rPr>
          <w:rFonts w:ascii="Times New Roman" w:hAnsi="Times New Roman"/>
        </w:rPr>
        <w:t xml:space="preserve">  Errors in telemetry values used in calculating Metered Quantity </w:t>
      </w:r>
      <w:proofErr w:type="gramStart"/>
      <w:r>
        <w:rPr>
          <w:rFonts w:ascii="Times New Roman" w:hAnsi="Times New Roman"/>
        </w:rPr>
        <w:t>For</w:t>
      </w:r>
      <w:proofErr w:type="gramEnd"/>
      <w:r>
        <w:rPr>
          <w:rFonts w:ascii="Times New Roman" w:hAnsi="Times New Roman"/>
        </w:rPr>
        <w:t xml:space="preserve"> Settlement are not eligible for correction under this Section III.3.8.</w:t>
      </w:r>
    </w:p>
    <w:p w14:paraId="10EAE9FC" w14:textId="77777777" w:rsidR="007F31EC" w:rsidRPr="00B2684F" w:rsidRDefault="007F31EC" w:rsidP="007F31EC">
      <w:pPr>
        <w:pStyle w:val="Normal0"/>
        <w:spacing w:after="0" w:line="360" w:lineRule="auto"/>
        <w:rPr>
          <w:rFonts w:ascii="Times New Roman" w:hAnsi="Times New Roman"/>
        </w:rPr>
      </w:pPr>
    </w:p>
    <w:p w14:paraId="1F1F22EB"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lastRenderedPageBreak/>
        <w:t>(b)</w:t>
      </w:r>
      <w:r>
        <w:rPr>
          <w:rFonts w:ascii="Times New Roman" w:hAnsi="Times New Roman"/>
        </w:rPr>
        <w:tab/>
      </w:r>
      <w:r w:rsidRPr="00B2684F">
        <w:rPr>
          <w:rFonts w:ascii="Times New Roman" w:hAnsi="Times New Roman"/>
        </w:rPr>
        <w:t xml:space="preserve"> Within three Business Days of the receipt by the ISO’s Chief Financial Officer of an RBA form for a Meter Data Error, the ISO shall prepare and submit to all Covered Entities and to the Chair of the NEPOOL Budget and Finance Subcommittee a notice of the Meter Data Error correction (“Notice of Meter Data Error Correction”), including, subject to the provisions of the ISO New England Information Policy, the specific details of the correction and the identity of the affected metering domains and the affected Host Participant Assigned Meter Readers. The “Notice of Meter Data Error Correction” shall identify a specific representative of the ISO to whom all communications regarding the matter are to be sent. </w:t>
      </w:r>
    </w:p>
    <w:p w14:paraId="088B57F5" w14:textId="77777777" w:rsidR="007F31EC" w:rsidRPr="00B2684F" w:rsidRDefault="007F31EC" w:rsidP="007F31EC">
      <w:pPr>
        <w:pStyle w:val="Normal0"/>
        <w:spacing w:after="0" w:line="360" w:lineRule="auto"/>
        <w:rPr>
          <w:rFonts w:ascii="Times New Roman" w:hAnsi="Times New Roman"/>
        </w:rPr>
      </w:pPr>
    </w:p>
    <w:p w14:paraId="64BA0986"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In order for a Meter Data Error on an Invoice issued by the ISO after the completion of the Data Reconciliation Process to be eligible for correction, the Meter Data Error must satisfy one of the following conditions: (1) the Meter Data Error at issue was identified by the asset owner, Assigned Meter Reader or the Host Participant Assigned Meter Reader and communicated to the Host Participant Assigned Meter Reader no later than 36 days prior to the Correction Limit for Directly Metered Assets and no later than two days prior to the Correction Limit for Profiled Load Assets and could not be resolved prior to those deadlines; (2) the Meter Data Error at issue was identified by the asset owner, Assigned Meter Reader or Host Participant Assigned Meter Reader, and such Meter Data Error represents an error that is equal to or greater than the 1,000 MWh per asset over a calendar month; and (3) if the Meter Data Error involves only Coincident Peak Contribution values, the average of the daily Meter Data Errors involving Coincident Peak Contribution values for the affected calendar month must be greater than or equal to 5 MW for an affected asset. If the Meter Data Error affects more than one metering domain, the ISO, and affected Host Participant Assigned Meter Readers and affected Assigned Meter Readers of affected metering domains, must be notified. </w:t>
      </w:r>
    </w:p>
    <w:p w14:paraId="500C4A5F" w14:textId="77777777" w:rsidR="007F31EC" w:rsidRPr="00B2684F" w:rsidRDefault="007F31EC" w:rsidP="007F31EC">
      <w:pPr>
        <w:pStyle w:val="Normal0"/>
        <w:spacing w:after="0" w:line="360" w:lineRule="auto"/>
        <w:rPr>
          <w:rFonts w:ascii="Times New Roman" w:hAnsi="Times New Roman"/>
        </w:rPr>
      </w:pPr>
    </w:p>
    <w:p w14:paraId="028DFF8C"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For a Meter Data Error, the Host Participant Assigned Meter Reader must submit to the ISO corrected meter data for Directly Metered Assets prior to the 46th calendar day after the Meter Data Error RBA Submission Limit.  Corrected metered data for Profiled Load Assets and Coincident Peak Contribution values, must be submitted to the ISO by the Host Participant Assigned Meter Reader prior to the 87th calendar day after the Meter Data Error RBA Submission Limit.  Corrected internal bilateral transactions data must be submitted to the ISO by a Market Participant prior to the 91st calendar day after the Meter Data Error RBA Submission Limit. </w:t>
      </w:r>
    </w:p>
    <w:p w14:paraId="1C9159F4" w14:textId="77777777" w:rsidR="007F31EC" w:rsidRPr="00B2684F" w:rsidRDefault="007F31EC" w:rsidP="007F31EC">
      <w:pPr>
        <w:pStyle w:val="Normal0"/>
        <w:spacing w:after="0" w:line="360" w:lineRule="auto"/>
        <w:rPr>
          <w:rFonts w:ascii="Times New Roman" w:hAnsi="Times New Roman"/>
        </w:rPr>
      </w:pPr>
    </w:p>
    <w:p w14:paraId="0F34B30C"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Any corrected data received after the specified deadlines is not eligible for use in the settlement process. </w:t>
      </w:r>
    </w:p>
    <w:p w14:paraId="73C58FD3" w14:textId="77777777" w:rsidR="007F31EC" w:rsidRPr="00B2684F" w:rsidRDefault="007F31EC" w:rsidP="007F31EC">
      <w:pPr>
        <w:pStyle w:val="Normal0"/>
        <w:spacing w:after="0" w:line="360" w:lineRule="auto"/>
        <w:rPr>
          <w:rFonts w:ascii="Times New Roman" w:hAnsi="Times New Roman"/>
        </w:rPr>
      </w:pPr>
    </w:p>
    <w:p w14:paraId="7D2B81E4"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lastRenderedPageBreak/>
        <w:t xml:space="preserve">The Host Participant Assigned Meter Reader or Market Participant, as applicable, must confirm as part of its submission of corrected data that the eligibility criteria described in Section III.3.8(c) of Market Rule 1 have been satisfied. </w:t>
      </w:r>
    </w:p>
    <w:p w14:paraId="09230BEE" w14:textId="77777777" w:rsidR="007F31EC" w:rsidRPr="00B2684F" w:rsidRDefault="007F31EC" w:rsidP="007F31EC">
      <w:pPr>
        <w:pStyle w:val="Normal0"/>
        <w:spacing w:after="0" w:line="360" w:lineRule="auto"/>
        <w:rPr>
          <w:rFonts w:ascii="Times New Roman" w:hAnsi="Times New Roman"/>
        </w:rPr>
      </w:pPr>
    </w:p>
    <w:p w14:paraId="208D65EE" w14:textId="77777777" w:rsidR="007F31EC" w:rsidRDefault="00A711AA" w:rsidP="007F31EC">
      <w:pPr>
        <w:pStyle w:val="Normal0"/>
        <w:spacing w:after="0" w:line="360" w:lineRule="auto"/>
        <w:rPr>
          <w:rFonts w:ascii="Times New Roman" w:hAnsi="Times New Roman"/>
        </w:rPr>
      </w:pPr>
      <w:r w:rsidRPr="00B2684F">
        <w:rPr>
          <w:rFonts w:ascii="Times New Roman" w:hAnsi="Times New Roman"/>
        </w:rPr>
        <w:t xml:space="preserve">To the extent that the correction of a Meter Data Error is for a Directly Metered Asset that affects multiple metering domains, all affected Host Participant Assigned Meter Readers or Assigned Meter Readers must notify the ISO prior to the 46th calendar day after the Meter Data Error RBA Submission Limit that the corrected Directly Metered Asset data is acceptable to them in order for the ISO to use the corrected data in the final settlement calculations. The Host Participant Assigned Meter Reader for the Directly Metered Asset is responsible for initiating an e-mail to every affected Host Participant Assigned Meter Reader or Assigned Meter Reader in order to obtain such acceptance and shall coordinate delivery of such acceptance to the ISO. The Host Participant Assigned Meter Reader for the Directly Metered Asset is also responsible for submitting all corrected and agreed upon Directly Metered Asset data to the ISO prior to the 46th calendar day after the Meter Data Error RBA Submission Limit. </w:t>
      </w:r>
    </w:p>
    <w:p w14:paraId="6B8C2557" w14:textId="77777777" w:rsidR="007F31EC" w:rsidRPr="00B2684F" w:rsidRDefault="007F31EC" w:rsidP="007F31EC">
      <w:pPr>
        <w:pStyle w:val="Normal0"/>
        <w:spacing w:after="0" w:line="360" w:lineRule="auto"/>
        <w:rPr>
          <w:rFonts w:ascii="Times New Roman" w:hAnsi="Times New Roman"/>
        </w:rPr>
      </w:pPr>
    </w:p>
    <w:p w14:paraId="7A815830" w14:textId="77777777" w:rsidR="007F31EC" w:rsidRPr="00B2684F" w:rsidRDefault="00A711AA" w:rsidP="007F31EC">
      <w:pPr>
        <w:pStyle w:val="Normal0"/>
        <w:spacing w:after="0" w:line="360" w:lineRule="auto"/>
        <w:rPr>
          <w:rFonts w:ascii="Times New Roman" w:hAnsi="Times New Roman"/>
        </w:rPr>
      </w:pPr>
      <w:r w:rsidRPr="00B2684F">
        <w:rPr>
          <w:rFonts w:ascii="Times New Roman" w:hAnsi="Times New Roman"/>
        </w:rPr>
        <w:t xml:space="preserve">(e) </w:t>
      </w:r>
      <w:r>
        <w:rPr>
          <w:rFonts w:ascii="Times New Roman" w:hAnsi="Times New Roman"/>
        </w:rPr>
        <w:tab/>
      </w:r>
      <w:r w:rsidRPr="00B2684F">
        <w:rPr>
          <w:rFonts w:ascii="Times New Roman" w:hAnsi="Times New Roman"/>
        </w:rPr>
        <w:t>After the submission of corrected meter and internal bilateral transactions data, the ISO will have a minimum of 30 calendar days to administer the final</w:t>
      </w:r>
      <w:r>
        <w:rPr>
          <w:rFonts w:ascii="Times New Roman" w:hAnsi="Times New Roman"/>
        </w:rPr>
        <w:t xml:space="preserve"> settlement based on that data.  Revised data will be used to recalculate all charges and credits, except that revised data will not be used to recalculate the PER adjustment, including the Hourly PER and Monthly PER values.  Revised data will also not be used to recalculate Demand Resource Seasonal Peak Hours. </w:t>
      </w:r>
      <w:r w:rsidRPr="00B2684F">
        <w:rPr>
          <w:rFonts w:ascii="Times New Roman" w:hAnsi="Times New Roman"/>
        </w:rPr>
        <w:t xml:space="preserve">The results of the final settlement will then be included in the next Invoice containing Non-Hourly Charges and the ISO will provide to the Chair of the NEPOOL Budget and Finance Subcommittee written notification that the final settlement has been administered. </w:t>
      </w:r>
    </w:p>
    <w:p w14:paraId="4F2124B2" w14:textId="77777777" w:rsidR="007F31EC" w:rsidRPr="00EE50CE" w:rsidRDefault="007F31EC" w:rsidP="007F31EC">
      <w:pPr>
        <w:pStyle w:val="Normal0"/>
        <w:spacing w:after="0" w:line="360" w:lineRule="auto"/>
        <w:rPr>
          <w:rFonts w:ascii="Times New Roman" w:hAnsi="Times New Roman"/>
        </w:rPr>
      </w:pPr>
    </w:p>
    <w:p w14:paraId="458992DC" w14:textId="77777777" w:rsidR="007F31EC" w:rsidRPr="00CC656E" w:rsidRDefault="007F31EC">
      <w:pPr>
        <w:pStyle w:val="Normal0"/>
        <w:spacing w:after="0" w:line="360" w:lineRule="auto"/>
        <w:rPr>
          <w:rFonts w:ascii="Times New Roman" w:hAnsi="Times New Roman"/>
        </w:rPr>
        <w:sectPr w:rsidR="007F31EC" w:rsidRPr="00CC656E" w:rsidSect="007F31EC">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noEndnote/>
          <w:docGrid w:linePitch="360"/>
        </w:sectPr>
      </w:pPr>
    </w:p>
    <w:p w14:paraId="49D3E5BA" w14:textId="77777777" w:rsidR="007F31EC" w:rsidRDefault="00A711AA" w:rsidP="007F31EC">
      <w:pPr>
        <w:pStyle w:val="Normal1"/>
        <w:spacing w:after="0" w:line="360" w:lineRule="auto"/>
        <w:outlineLvl w:val="1"/>
        <w:rPr>
          <w:rFonts w:ascii="Times New Roman" w:hAnsi="Times New Roman"/>
          <w:b/>
        </w:rPr>
      </w:pPr>
      <w:bookmarkStart w:id="270" w:name="_Toc265214368"/>
      <w:r w:rsidRPr="00F81AEC">
        <w:rPr>
          <w:rFonts w:ascii="Times New Roman" w:hAnsi="Times New Roman"/>
          <w:b/>
        </w:rPr>
        <w:lastRenderedPageBreak/>
        <w:t xml:space="preserve">III.4 </w:t>
      </w:r>
      <w:r w:rsidRPr="00F81AEC">
        <w:rPr>
          <w:rFonts w:ascii="Times New Roman" w:hAnsi="Times New Roman"/>
          <w:b/>
        </w:rPr>
        <w:tab/>
      </w:r>
      <w:r w:rsidRPr="00F81AEC">
        <w:rPr>
          <w:rFonts w:ascii="Times New Roman" w:hAnsi="Times New Roman"/>
          <w:b/>
        </w:rPr>
        <w:tab/>
      </w:r>
      <w:r>
        <w:rPr>
          <w:rFonts w:ascii="Times New Roman" w:hAnsi="Times New Roman"/>
          <w:b/>
        </w:rPr>
        <w:tab/>
      </w:r>
      <w:r w:rsidRPr="00F81AEC">
        <w:rPr>
          <w:rFonts w:ascii="Times New Roman" w:hAnsi="Times New Roman"/>
          <w:b/>
        </w:rPr>
        <w:t>Rate Table</w:t>
      </w:r>
      <w:bookmarkEnd w:id="270"/>
      <w:r w:rsidRPr="00F81AEC">
        <w:rPr>
          <w:rFonts w:ascii="Times New Roman" w:hAnsi="Times New Roman"/>
          <w:b/>
        </w:rPr>
        <w:t xml:space="preserve"> </w:t>
      </w:r>
    </w:p>
    <w:p w14:paraId="6120E84F" w14:textId="77777777" w:rsidR="007F31EC" w:rsidRPr="00F81AEC" w:rsidRDefault="007F31EC" w:rsidP="007F31EC">
      <w:pPr>
        <w:pStyle w:val="Normal1"/>
        <w:spacing w:after="0" w:line="360" w:lineRule="auto"/>
        <w:outlineLvl w:val="1"/>
        <w:rPr>
          <w:rFonts w:ascii="Times New Roman" w:hAnsi="Times New Roman"/>
          <w:b/>
        </w:rPr>
      </w:pPr>
    </w:p>
    <w:p w14:paraId="467D1370" w14:textId="77777777" w:rsidR="007F31EC" w:rsidRDefault="00A711AA" w:rsidP="007F31EC">
      <w:pPr>
        <w:pStyle w:val="Normal1"/>
        <w:spacing w:after="0" w:line="360" w:lineRule="auto"/>
        <w:outlineLvl w:val="2"/>
        <w:rPr>
          <w:rFonts w:ascii="Times New Roman" w:hAnsi="Times New Roman"/>
        </w:rPr>
      </w:pPr>
      <w:bookmarkStart w:id="271" w:name="_Toc265214369"/>
      <w:r w:rsidRPr="00844C5D">
        <w:rPr>
          <w:rFonts w:ascii="Times New Roman" w:hAnsi="Times New Roman"/>
          <w:b/>
        </w:rPr>
        <w:t xml:space="preserve">III.4.1 </w:t>
      </w:r>
      <w:r w:rsidRPr="00844C5D">
        <w:rPr>
          <w:rFonts w:ascii="Times New Roman" w:hAnsi="Times New Roman"/>
          <w:b/>
        </w:rPr>
        <w:tab/>
      </w:r>
      <w:r w:rsidRPr="00844C5D">
        <w:rPr>
          <w:rFonts w:ascii="Times New Roman" w:hAnsi="Times New Roman"/>
          <w:b/>
        </w:rPr>
        <w:tab/>
      </w:r>
      <w:r>
        <w:rPr>
          <w:rFonts w:ascii="Times New Roman" w:hAnsi="Times New Roman"/>
          <w:b/>
        </w:rPr>
        <w:tab/>
      </w:r>
      <w:r w:rsidRPr="00844C5D">
        <w:rPr>
          <w:rFonts w:ascii="Times New Roman" w:hAnsi="Times New Roman"/>
          <w:b/>
        </w:rPr>
        <w:t>Offered Price Rates</w:t>
      </w:r>
      <w:r w:rsidRPr="00B2684F">
        <w:rPr>
          <w:rFonts w:ascii="Times New Roman" w:hAnsi="Times New Roman"/>
        </w:rPr>
        <w:t>.</w:t>
      </w:r>
      <w:bookmarkEnd w:id="271"/>
      <w:r w:rsidRPr="00B2684F">
        <w:rPr>
          <w:rFonts w:ascii="Times New Roman" w:hAnsi="Times New Roman"/>
        </w:rPr>
        <w:t xml:space="preserve">  </w:t>
      </w:r>
    </w:p>
    <w:p w14:paraId="475F8960" w14:textId="77777777" w:rsidR="007F31EC" w:rsidRDefault="00A711AA" w:rsidP="007F31EC">
      <w:pPr>
        <w:pStyle w:val="Normal1"/>
        <w:spacing w:after="0" w:line="360" w:lineRule="auto"/>
        <w:rPr>
          <w:rFonts w:ascii="Times New Roman" w:hAnsi="Times New Roman"/>
        </w:rPr>
      </w:pPr>
      <w:r w:rsidRPr="00B2684F">
        <w:rPr>
          <w:rFonts w:ascii="Times New Roman" w:hAnsi="Times New Roman"/>
        </w:rPr>
        <w:t>Day-Ahead energy, Real-Time energy, Regulation, Real-Time Operating Reserve, Forward Reserve, NCPC, Congestion Cost and transmission loss costs are based on offers and bids submitted to the ISO as specified in this Market Rule</w:t>
      </w:r>
      <w:r>
        <w:rPr>
          <w:rFonts w:ascii="Times New Roman" w:hAnsi="Times New Roman"/>
        </w:rPr>
        <w:t xml:space="preserve"> 1</w:t>
      </w:r>
      <w:r w:rsidRPr="00B2684F">
        <w:rPr>
          <w:rFonts w:ascii="Times New Roman" w:hAnsi="Times New Roman"/>
        </w:rPr>
        <w:t xml:space="preserve">. </w:t>
      </w:r>
    </w:p>
    <w:p w14:paraId="372611F9" w14:textId="77777777" w:rsidR="007F31EC" w:rsidRPr="00B2684F" w:rsidRDefault="007F31EC" w:rsidP="007F31EC">
      <w:pPr>
        <w:pStyle w:val="Normal1"/>
        <w:spacing w:after="0" w:line="360" w:lineRule="auto"/>
        <w:rPr>
          <w:rFonts w:ascii="Times New Roman" w:hAnsi="Times New Roman"/>
        </w:rPr>
      </w:pPr>
    </w:p>
    <w:p w14:paraId="4A8C5F17" w14:textId="77777777" w:rsidR="007F31EC" w:rsidRDefault="00A711AA" w:rsidP="007F31EC">
      <w:pPr>
        <w:pStyle w:val="Normal1"/>
        <w:spacing w:after="0" w:line="360" w:lineRule="auto"/>
        <w:outlineLvl w:val="2"/>
        <w:rPr>
          <w:rFonts w:ascii="Times New Roman" w:hAnsi="Times New Roman"/>
          <w:b/>
        </w:rPr>
      </w:pPr>
      <w:bookmarkStart w:id="272" w:name="_Toc265214370"/>
      <w:r w:rsidRPr="00F81AEC">
        <w:rPr>
          <w:rFonts w:ascii="Times New Roman" w:hAnsi="Times New Roman"/>
          <w:b/>
        </w:rPr>
        <w:t xml:space="preserve">III.4.2 </w:t>
      </w:r>
      <w:r w:rsidRPr="00F81AEC">
        <w:rPr>
          <w:rFonts w:ascii="Times New Roman" w:hAnsi="Times New Roman"/>
          <w:b/>
        </w:rPr>
        <w:tab/>
      </w:r>
      <w:r w:rsidRPr="00F81AEC">
        <w:rPr>
          <w:rFonts w:ascii="Times New Roman" w:hAnsi="Times New Roman"/>
          <w:b/>
        </w:rPr>
        <w:tab/>
      </w:r>
      <w:r>
        <w:rPr>
          <w:rFonts w:ascii="Times New Roman" w:hAnsi="Times New Roman"/>
          <w:b/>
        </w:rPr>
        <w:tab/>
      </w:r>
      <w:r w:rsidRPr="00F81AEC">
        <w:rPr>
          <w:rFonts w:ascii="Times New Roman" w:hAnsi="Times New Roman"/>
          <w:b/>
        </w:rPr>
        <w:t>[Reserved.]</w:t>
      </w:r>
      <w:bookmarkEnd w:id="272"/>
      <w:r w:rsidRPr="00F81AEC">
        <w:rPr>
          <w:rFonts w:ascii="Times New Roman" w:hAnsi="Times New Roman"/>
          <w:b/>
        </w:rPr>
        <w:t xml:space="preserve"> </w:t>
      </w:r>
    </w:p>
    <w:p w14:paraId="0628C2D6" w14:textId="77777777" w:rsidR="007F31EC" w:rsidRPr="00F81AEC" w:rsidRDefault="007F31EC" w:rsidP="007F31EC">
      <w:pPr>
        <w:pStyle w:val="Normal1"/>
        <w:spacing w:after="0" w:line="360" w:lineRule="auto"/>
        <w:outlineLvl w:val="2"/>
        <w:rPr>
          <w:rFonts w:ascii="Times New Roman" w:hAnsi="Times New Roman"/>
          <w:b/>
        </w:rPr>
      </w:pPr>
    </w:p>
    <w:p w14:paraId="64C7382C" w14:textId="77777777" w:rsidR="007F31EC" w:rsidRPr="00F81AEC" w:rsidRDefault="00A711AA" w:rsidP="007F31EC">
      <w:pPr>
        <w:pStyle w:val="Normal1"/>
        <w:spacing w:after="0" w:line="360" w:lineRule="auto"/>
        <w:outlineLvl w:val="2"/>
        <w:rPr>
          <w:rFonts w:ascii="Times New Roman" w:hAnsi="Times New Roman"/>
          <w:b/>
        </w:rPr>
      </w:pPr>
      <w:bookmarkStart w:id="273" w:name="_Toc265214371"/>
      <w:r w:rsidRPr="00F81AEC">
        <w:rPr>
          <w:rFonts w:ascii="Times New Roman" w:hAnsi="Times New Roman"/>
          <w:b/>
        </w:rPr>
        <w:t>III.4.3</w:t>
      </w:r>
      <w:r w:rsidRPr="00F81AEC">
        <w:rPr>
          <w:rFonts w:ascii="Times New Roman" w:hAnsi="Times New Roman"/>
          <w:b/>
        </w:rPr>
        <w:tab/>
      </w:r>
      <w:r w:rsidRPr="00F81AEC">
        <w:rPr>
          <w:rFonts w:ascii="Times New Roman" w:hAnsi="Times New Roman"/>
          <w:b/>
        </w:rPr>
        <w:tab/>
        <w:t xml:space="preserve"> </w:t>
      </w:r>
      <w:r>
        <w:rPr>
          <w:rFonts w:ascii="Times New Roman" w:hAnsi="Times New Roman"/>
          <w:b/>
        </w:rPr>
        <w:tab/>
      </w:r>
      <w:r w:rsidRPr="00F81AEC">
        <w:rPr>
          <w:rFonts w:ascii="Times New Roman" w:hAnsi="Times New Roman"/>
          <w:b/>
        </w:rPr>
        <w:t>Emergency Energy Transaction.</w:t>
      </w:r>
      <w:bookmarkEnd w:id="273"/>
      <w:r w:rsidRPr="00F81AEC">
        <w:rPr>
          <w:rFonts w:ascii="Times New Roman" w:hAnsi="Times New Roman"/>
          <w:b/>
        </w:rPr>
        <w:t xml:space="preserve">  </w:t>
      </w:r>
    </w:p>
    <w:p w14:paraId="49C2E52C" w14:textId="77777777" w:rsidR="007F31EC" w:rsidRDefault="00A711AA" w:rsidP="007F31EC">
      <w:pPr>
        <w:pStyle w:val="Normal1"/>
        <w:spacing w:after="0" w:line="360" w:lineRule="auto"/>
        <w:rPr>
          <w:rFonts w:ascii="Times New Roman" w:hAnsi="Times New Roman"/>
        </w:rPr>
      </w:pPr>
      <w:r w:rsidRPr="00B2684F">
        <w:rPr>
          <w:rFonts w:ascii="Times New Roman" w:hAnsi="Times New Roman"/>
        </w:rPr>
        <w:t xml:space="preserve">The pricing for Emergency </w:t>
      </w:r>
      <w:r>
        <w:rPr>
          <w:rFonts w:ascii="Times New Roman" w:hAnsi="Times New Roman"/>
        </w:rPr>
        <w:t>E</w:t>
      </w:r>
      <w:r w:rsidRPr="00B2684F">
        <w:rPr>
          <w:rFonts w:ascii="Times New Roman" w:hAnsi="Times New Roman"/>
        </w:rPr>
        <w:t xml:space="preserve">nergy and New Brunswick Security Energy purchases and sales will be determined in accordance with:  </w:t>
      </w:r>
    </w:p>
    <w:p w14:paraId="54DEA61F" w14:textId="77777777" w:rsidR="007F31EC" w:rsidRPr="00B2684F" w:rsidRDefault="007F31EC" w:rsidP="007F31EC">
      <w:pPr>
        <w:pStyle w:val="Normal1"/>
        <w:spacing w:after="0" w:line="360" w:lineRule="auto"/>
        <w:rPr>
          <w:rFonts w:ascii="Times New Roman" w:hAnsi="Times New Roman"/>
        </w:rPr>
      </w:pPr>
    </w:p>
    <w:p w14:paraId="7C97C4A1" w14:textId="77777777" w:rsidR="007F31EC" w:rsidRDefault="00A711AA" w:rsidP="007F31EC">
      <w:pPr>
        <w:pStyle w:val="Normal1"/>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w:t>
      </w:r>
      <w:proofErr w:type="gramStart"/>
      <w:r w:rsidRPr="00B2684F">
        <w:rPr>
          <w:rFonts w:ascii="Times New Roman" w:hAnsi="Times New Roman"/>
        </w:rPr>
        <w:t>an</w:t>
      </w:r>
      <w:proofErr w:type="gramEnd"/>
      <w:r w:rsidRPr="00B2684F">
        <w:rPr>
          <w:rFonts w:ascii="Times New Roman" w:hAnsi="Times New Roman"/>
        </w:rPr>
        <w:t xml:space="preserve"> applicable agreement with an adjacent Control Area for Emergency and/or New Brunswick Security Energy purchases and sales, or </w:t>
      </w:r>
    </w:p>
    <w:p w14:paraId="655F5EBB" w14:textId="77777777" w:rsidR="007F31EC" w:rsidRPr="00B2684F" w:rsidRDefault="007F31EC" w:rsidP="007F31EC">
      <w:pPr>
        <w:pStyle w:val="Normal1"/>
        <w:spacing w:after="0" w:line="360" w:lineRule="auto"/>
        <w:rPr>
          <w:rFonts w:ascii="Times New Roman" w:hAnsi="Times New Roman"/>
        </w:rPr>
      </w:pPr>
    </w:p>
    <w:p w14:paraId="16C20AB9" w14:textId="77777777" w:rsidR="007F31EC" w:rsidRPr="00B2684F" w:rsidRDefault="00A711AA" w:rsidP="007F31EC">
      <w:pPr>
        <w:pStyle w:val="Normal1"/>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arrangements made by the ISO with Market Participants, in accordance with procedures defined in the ISO New England Manuals, to purchase Emergency </w:t>
      </w:r>
      <w:r>
        <w:rPr>
          <w:rFonts w:ascii="Times New Roman" w:hAnsi="Times New Roman"/>
        </w:rPr>
        <w:t>E</w:t>
      </w:r>
      <w:r w:rsidRPr="00B2684F">
        <w:rPr>
          <w:rFonts w:ascii="Times New Roman" w:hAnsi="Times New Roman"/>
        </w:rPr>
        <w:t>nergy offered by such Market Participant from External Transactions that are not associated with Import Capacity Resources.  The I</w:t>
      </w:r>
      <w:r>
        <w:rPr>
          <w:rFonts w:ascii="Times New Roman" w:hAnsi="Times New Roman"/>
        </w:rPr>
        <w:t xml:space="preserve">SO shall select offers to sell </w:t>
      </w:r>
      <w:r w:rsidRPr="00B2684F">
        <w:rPr>
          <w:rFonts w:ascii="Times New Roman" w:hAnsi="Times New Roman"/>
        </w:rPr>
        <w:t xml:space="preserve">Emergency </w:t>
      </w:r>
      <w:r>
        <w:rPr>
          <w:rFonts w:ascii="Times New Roman" w:hAnsi="Times New Roman"/>
        </w:rPr>
        <w:t>E</w:t>
      </w:r>
      <w:r w:rsidRPr="00B2684F">
        <w:rPr>
          <w:rFonts w:ascii="Times New Roman" w:hAnsi="Times New Roman"/>
        </w:rPr>
        <w:t xml:space="preserve">nergy made by Market Participants to the ISO on a least cost basis and the selected Market Participants shall receive payment for energy delivered at the higher of their offer price or the Real-Time Price at the applicable External Node. Such Emergency </w:t>
      </w:r>
      <w:r>
        <w:rPr>
          <w:rFonts w:ascii="Times New Roman" w:hAnsi="Times New Roman"/>
        </w:rPr>
        <w:t>E</w:t>
      </w:r>
      <w:bookmarkStart w:id="274" w:name="_GoBack_1"/>
      <w:bookmarkEnd w:id="274"/>
      <w:r w:rsidRPr="00B2684F">
        <w:rPr>
          <w:rFonts w:ascii="Times New Roman" w:hAnsi="Times New Roman"/>
        </w:rPr>
        <w:t xml:space="preserve">nergy purchases from Market Participants shall not be eligible to set Real-Time Prices. </w:t>
      </w:r>
    </w:p>
    <w:p w14:paraId="2D220611" w14:textId="77777777" w:rsidR="007F31EC" w:rsidRPr="00EE50CE" w:rsidRDefault="007F31EC" w:rsidP="007F31EC">
      <w:pPr>
        <w:pStyle w:val="Normal1"/>
        <w:spacing w:after="0" w:line="360" w:lineRule="auto"/>
        <w:rPr>
          <w:rFonts w:ascii="Times New Roman" w:hAnsi="Times New Roman"/>
        </w:rPr>
        <w:sectPr w:rsidR="007F31EC" w:rsidRPr="00EE50CE" w:rsidSect="007F31EC">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noEndnote/>
          <w:docGrid w:linePitch="360"/>
        </w:sectPr>
      </w:pPr>
    </w:p>
    <w:p w14:paraId="0D4F901F" w14:textId="77777777" w:rsidR="007F31EC" w:rsidRDefault="00A711AA" w:rsidP="007F31EC">
      <w:pPr>
        <w:pStyle w:val="Normal2"/>
        <w:spacing w:after="0" w:line="360" w:lineRule="auto"/>
        <w:outlineLvl w:val="1"/>
        <w:rPr>
          <w:rFonts w:ascii="Times New Roman" w:hAnsi="Times New Roman"/>
          <w:b/>
        </w:rPr>
      </w:pPr>
      <w:bookmarkStart w:id="275" w:name="_Toc265214372"/>
      <w:r w:rsidRPr="00F81AEC">
        <w:rPr>
          <w:rFonts w:ascii="Times New Roman" w:hAnsi="Times New Roman"/>
          <w:b/>
        </w:rPr>
        <w:lastRenderedPageBreak/>
        <w:t xml:space="preserve">III.5 </w:t>
      </w:r>
      <w:r w:rsidRPr="00F81AEC">
        <w:rPr>
          <w:rFonts w:ascii="Times New Roman" w:hAnsi="Times New Roman"/>
          <w:b/>
        </w:rPr>
        <w:tab/>
      </w:r>
      <w:r>
        <w:rPr>
          <w:rFonts w:ascii="Times New Roman" w:hAnsi="Times New Roman"/>
          <w:b/>
        </w:rPr>
        <w:tab/>
      </w:r>
      <w:r>
        <w:rPr>
          <w:rFonts w:ascii="Times New Roman" w:hAnsi="Times New Roman"/>
          <w:b/>
        </w:rPr>
        <w:tab/>
      </w:r>
      <w:r w:rsidRPr="00F81AEC">
        <w:rPr>
          <w:rFonts w:ascii="Times New Roman" w:hAnsi="Times New Roman"/>
          <w:b/>
        </w:rPr>
        <w:t>Transmission Congestion Revenue &amp; Credits Calculation</w:t>
      </w:r>
      <w:bookmarkEnd w:id="275"/>
      <w:r w:rsidRPr="00F81AEC">
        <w:rPr>
          <w:rFonts w:ascii="Times New Roman" w:hAnsi="Times New Roman"/>
          <w:b/>
        </w:rPr>
        <w:t xml:space="preserve"> </w:t>
      </w:r>
    </w:p>
    <w:p w14:paraId="4058B5DA" w14:textId="77777777" w:rsidR="007F31EC" w:rsidRDefault="00A711AA" w:rsidP="007F31EC">
      <w:pPr>
        <w:pStyle w:val="Normal6"/>
        <w:spacing w:after="0" w:line="360" w:lineRule="auto"/>
        <w:outlineLvl w:val="1"/>
        <w:rPr>
          <w:rFonts w:ascii="Times New Roman" w:hAnsi="Times New Roman"/>
        </w:rPr>
      </w:pPr>
      <w:r w:rsidRPr="00196561">
        <w:rPr>
          <w:rFonts w:ascii="Times New Roman" w:hAnsi="Times New Roman"/>
        </w:rPr>
        <w:t xml:space="preserve">For purposes of </w:t>
      </w:r>
      <w:r>
        <w:rPr>
          <w:rFonts w:ascii="Times New Roman" w:hAnsi="Times New Roman"/>
        </w:rPr>
        <w:t>this Section III.5,</w:t>
      </w:r>
      <w:r w:rsidRPr="00196561">
        <w:rPr>
          <w:rFonts w:ascii="Times New Roman" w:hAnsi="Times New Roman"/>
        </w:rPr>
        <w:t xml:space="preserve"> unless otherwise expressly stated, the settlement interval</w:t>
      </w:r>
      <w:r>
        <w:rPr>
          <w:rFonts w:ascii="Times New Roman" w:hAnsi="Times New Roman"/>
        </w:rPr>
        <w:t xml:space="preserve"> is five minutes.  </w:t>
      </w:r>
      <w:r w:rsidRPr="00E9606D">
        <w:rPr>
          <w:rFonts w:ascii="Times New Roman" w:hAnsi="Times New Roman"/>
        </w:rPr>
        <w:t xml:space="preserve">If a dollar-per-MW-hour value is applied in a calculation </w:t>
      </w:r>
      <w:r>
        <w:rPr>
          <w:rFonts w:ascii="Times New Roman" w:hAnsi="Times New Roman"/>
        </w:rPr>
        <w:t>where the interval of the value produced in that calculation</w:t>
      </w:r>
      <w:r w:rsidRPr="00E9606D">
        <w:rPr>
          <w:rFonts w:ascii="Times New Roman" w:hAnsi="Times New Roman"/>
        </w:rPr>
        <w:t xml:space="preserve"> is less than an hour, then</w:t>
      </w:r>
      <w:r>
        <w:rPr>
          <w:rFonts w:ascii="Times New Roman" w:hAnsi="Times New Roman"/>
        </w:rPr>
        <w:t xml:space="preserve"> for purposes of that calculation</w:t>
      </w:r>
      <w:r w:rsidRPr="00E9606D">
        <w:rPr>
          <w:rFonts w:ascii="Times New Roman" w:hAnsi="Times New Roman"/>
        </w:rPr>
        <w:t xml:space="preserve"> the dollar-per-MW-hour value is divided by the number of intervals in the hour.</w:t>
      </w:r>
    </w:p>
    <w:p w14:paraId="264535B4" w14:textId="77777777" w:rsidR="007F31EC" w:rsidRPr="00F81AEC" w:rsidRDefault="007F31EC" w:rsidP="007F31EC">
      <w:pPr>
        <w:pStyle w:val="Normal2"/>
        <w:spacing w:after="0" w:line="360" w:lineRule="auto"/>
        <w:outlineLvl w:val="1"/>
        <w:rPr>
          <w:rFonts w:ascii="Times New Roman" w:hAnsi="Times New Roman"/>
          <w:b/>
        </w:rPr>
      </w:pPr>
    </w:p>
    <w:p w14:paraId="4829F522" w14:textId="77777777" w:rsidR="007F31EC" w:rsidRDefault="00A711AA" w:rsidP="007F31EC">
      <w:pPr>
        <w:pStyle w:val="Normal2"/>
        <w:spacing w:after="0" w:line="360" w:lineRule="auto"/>
        <w:outlineLvl w:val="2"/>
        <w:rPr>
          <w:rFonts w:ascii="Times New Roman" w:hAnsi="Times New Roman"/>
          <w:b/>
        </w:rPr>
      </w:pPr>
      <w:bookmarkStart w:id="276" w:name="_Toc265214373"/>
      <w:r w:rsidRPr="00F81AEC">
        <w:rPr>
          <w:rFonts w:ascii="Times New Roman" w:hAnsi="Times New Roman"/>
          <w:b/>
        </w:rPr>
        <w:t xml:space="preserve">III.5.1 </w:t>
      </w:r>
      <w:r>
        <w:rPr>
          <w:rFonts w:ascii="Times New Roman" w:hAnsi="Times New Roman"/>
          <w:b/>
        </w:rPr>
        <w:tab/>
      </w:r>
      <w:r>
        <w:rPr>
          <w:rFonts w:ascii="Times New Roman" w:hAnsi="Times New Roman"/>
          <w:b/>
        </w:rPr>
        <w:tab/>
      </w:r>
      <w:r>
        <w:rPr>
          <w:rFonts w:ascii="Times New Roman" w:hAnsi="Times New Roman"/>
          <w:b/>
        </w:rPr>
        <w:tab/>
      </w:r>
      <w:r w:rsidRPr="00F81AEC">
        <w:rPr>
          <w:rFonts w:ascii="Times New Roman" w:hAnsi="Times New Roman"/>
          <w:b/>
        </w:rPr>
        <w:t>Non-Market Participant Transmission Congestion Cost Calculation.</w:t>
      </w:r>
      <w:bookmarkEnd w:id="276"/>
      <w:r w:rsidRPr="00F81AEC">
        <w:rPr>
          <w:rFonts w:ascii="Times New Roman" w:hAnsi="Times New Roman"/>
          <w:b/>
        </w:rPr>
        <w:t xml:space="preserve"> </w:t>
      </w:r>
    </w:p>
    <w:p w14:paraId="0CAE02C7" w14:textId="77777777" w:rsidR="007F31EC" w:rsidRPr="00F81AEC" w:rsidRDefault="007F31EC" w:rsidP="007F31EC">
      <w:pPr>
        <w:pStyle w:val="Normal2"/>
        <w:spacing w:after="0" w:line="360" w:lineRule="auto"/>
        <w:outlineLvl w:val="2"/>
        <w:rPr>
          <w:rFonts w:ascii="Times New Roman" w:hAnsi="Times New Roman"/>
          <w:b/>
        </w:rPr>
      </w:pPr>
    </w:p>
    <w:p w14:paraId="0AAD5594" w14:textId="77777777" w:rsidR="007F31EC" w:rsidRPr="00F81AEC" w:rsidRDefault="00A711AA" w:rsidP="007F31EC">
      <w:pPr>
        <w:pStyle w:val="Normal2"/>
        <w:spacing w:after="0" w:line="360" w:lineRule="auto"/>
        <w:rPr>
          <w:rFonts w:ascii="Times New Roman" w:hAnsi="Times New Roman"/>
          <w:b/>
        </w:rPr>
      </w:pPr>
      <w:r w:rsidRPr="00F81AEC">
        <w:rPr>
          <w:rFonts w:ascii="Times New Roman" w:hAnsi="Times New Roman"/>
          <w:b/>
        </w:rPr>
        <w:t xml:space="preserve">III.5.1.1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Calculation by ISO.  </w:t>
      </w:r>
    </w:p>
    <w:p w14:paraId="36B8B49B"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When the transmission system is operating under constrained conditions, the ISO shall calculate Congestion Costs. </w:t>
      </w:r>
    </w:p>
    <w:p w14:paraId="66F56DBB" w14:textId="77777777" w:rsidR="007F31EC" w:rsidRPr="00B2684F" w:rsidRDefault="007F31EC" w:rsidP="007F31EC">
      <w:pPr>
        <w:pStyle w:val="Normal2"/>
        <w:spacing w:after="0" w:line="360" w:lineRule="auto"/>
        <w:rPr>
          <w:rFonts w:ascii="Times New Roman" w:hAnsi="Times New Roman"/>
        </w:rPr>
      </w:pPr>
    </w:p>
    <w:p w14:paraId="707F8D73" w14:textId="77777777" w:rsidR="007F31EC" w:rsidRPr="00F81AEC" w:rsidRDefault="00A711AA" w:rsidP="007F31EC">
      <w:pPr>
        <w:pStyle w:val="Normal2"/>
        <w:spacing w:after="0" w:line="360" w:lineRule="auto"/>
        <w:rPr>
          <w:rFonts w:ascii="Times New Roman" w:hAnsi="Times New Roman"/>
          <w:b/>
        </w:rPr>
      </w:pPr>
      <w:r w:rsidRPr="00F81AEC">
        <w:rPr>
          <w:rFonts w:ascii="Times New Roman" w:hAnsi="Times New Roman"/>
          <w:b/>
        </w:rPr>
        <w:t xml:space="preserve">III.5.1.2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General.  </w:t>
      </w:r>
    </w:p>
    <w:p w14:paraId="686271E8"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The basis for the Congestion Costs shall be the differences in the Congestion Component of the Locational Marginal Prices between points of delivery and points of receipt, as determined in accordance with Section III.2 of this Market Rule</w:t>
      </w:r>
      <w:r>
        <w:rPr>
          <w:rFonts w:ascii="Times New Roman" w:hAnsi="Times New Roman"/>
        </w:rPr>
        <w:t xml:space="preserve"> 1</w:t>
      </w:r>
      <w:r w:rsidRPr="00B2684F">
        <w:rPr>
          <w:rFonts w:ascii="Times New Roman" w:hAnsi="Times New Roman"/>
        </w:rPr>
        <w:t xml:space="preserve">. </w:t>
      </w:r>
    </w:p>
    <w:p w14:paraId="23B8B84F" w14:textId="77777777" w:rsidR="007F31EC" w:rsidRPr="00B2684F" w:rsidRDefault="007F31EC" w:rsidP="007F31EC">
      <w:pPr>
        <w:pStyle w:val="Normal2"/>
        <w:spacing w:after="0" w:line="360" w:lineRule="auto"/>
        <w:rPr>
          <w:rFonts w:ascii="Times New Roman" w:hAnsi="Times New Roman"/>
        </w:rPr>
      </w:pPr>
    </w:p>
    <w:p w14:paraId="00837F2D" w14:textId="77777777" w:rsidR="007F31EC" w:rsidRDefault="00A711AA" w:rsidP="007F31EC">
      <w:pPr>
        <w:pStyle w:val="Normal2"/>
        <w:spacing w:after="0" w:line="360" w:lineRule="auto"/>
        <w:rPr>
          <w:rFonts w:ascii="Times New Roman" w:hAnsi="Times New Roman"/>
          <w:b/>
        </w:rPr>
      </w:pPr>
      <w:r w:rsidRPr="00F81AEC">
        <w:rPr>
          <w:rFonts w:ascii="Times New Roman" w:hAnsi="Times New Roman"/>
          <w:b/>
        </w:rPr>
        <w:t xml:space="preserve">III.5.1.3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[Reserved.] </w:t>
      </w:r>
    </w:p>
    <w:p w14:paraId="4FB297F8" w14:textId="77777777" w:rsidR="007F31EC" w:rsidRPr="00F81AEC" w:rsidRDefault="007F31EC" w:rsidP="007F31EC">
      <w:pPr>
        <w:pStyle w:val="Normal2"/>
        <w:spacing w:after="0" w:line="360" w:lineRule="auto"/>
        <w:rPr>
          <w:rFonts w:ascii="Times New Roman" w:hAnsi="Times New Roman"/>
          <w:b/>
        </w:rPr>
      </w:pPr>
    </w:p>
    <w:p w14:paraId="117CEEE6" w14:textId="77777777" w:rsidR="007F31EC" w:rsidRPr="00F81AEC" w:rsidRDefault="00A711AA" w:rsidP="007F31EC">
      <w:pPr>
        <w:pStyle w:val="Normal2"/>
        <w:spacing w:after="0" w:line="360" w:lineRule="auto"/>
        <w:rPr>
          <w:rFonts w:ascii="Times New Roman" w:hAnsi="Times New Roman"/>
          <w:b/>
        </w:rPr>
      </w:pPr>
      <w:r w:rsidRPr="00F81AEC">
        <w:rPr>
          <w:rFonts w:ascii="Times New Roman" w:hAnsi="Times New Roman"/>
          <w:b/>
        </w:rPr>
        <w:t xml:space="preserve">III.5.1.4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Non-Market Participant Transmission Customer Calculation. </w:t>
      </w:r>
    </w:p>
    <w:p w14:paraId="00E5986B"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Congestion Costs shall be assessed for transmission use scheduled in the Real-Time Energy Market, calculated as the amount to be delivered in each </w:t>
      </w:r>
      <w:r>
        <w:rPr>
          <w:rFonts w:ascii="Times New Roman" w:hAnsi="Times New Roman"/>
        </w:rPr>
        <w:t>settlement interval</w:t>
      </w:r>
      <w:r w:rsidRPr="00B2684F">
        <w:rPr>
          <w:rFonts w:ascii="Times New Roman" w:hAnsi="Times New Roman"/>
        </w:rPr>
        <w:t xml:space="preserve"> multiplied by the difference between the Congestion Component of the Real-Time Price at the delivery point or New England Control Area boundary delivery interface and the Congestion Component of the Real-Time Price at the source point or New England Control Area boundary source interface. Non-Market Participants using </w:t>
      </w:r>
      <w:r>
        <w:rPr>
          <w:rFonts w:ascii="Times New Roman" w:hAnsi="Times New Roman"/>
        </w:rPr>
        <w:t>TOUT Service</w:t>
      </w:r>
      <w:r w:rsidRPr="00B2684F">
        <w:rPr>
          <w:rFonts w:ascii="Times New Roman" w:hAnsi="Times New Roman"/>
        </w:rPr>
        <w:t xml:space="preserve"> for deliveries through the New England Control Area shall be included in the determination of the Congestion Costs. </w:t>
      </w:r>
    </w:p>
    <w:p w14:paraId="0314F074" w14:textId="77777777" w:rsidR="007F31EC" w:rsidRPr="00B2684F" w:rsidRDefault="007F31EC" w:rsidP="007F31EC">
      <w:pPr>
        <w:pStyle w:val="Normal2"/>
        <w:spacing w:after="0" w:line="360" w:lineRule="auto"/>
        <w:rPr>
          <w:rFonts w:ascii="Times New Roman" w:hAnsi="Times New Roman"/>
        </w:rPr>
      </w:pPr>
    </w:p>
    <w:p w14:paraId="555952BB" w14:textId="77777777" w:rsidR="007F31EC" w:rsidRDefault="00A711AA" w:rsidP="007F31EC">
      <w:pPr>
        <w:pStyle w:val="Normal2"/>
        <w:spacing w:after="0" w:line="360" w:lineRule="auto"/>
        <w:outlineLvl w:val="2"/>
        <w:rPr>
          <w:rFonts w:ascii="Times New Roman" w:hAnsi="Times New Roman"/>
        </w:rPr>
      </w:pPr>
      <w:bookmarkStart w:id="277" w:name="_Toc265214374"/>
      <w:r w:rsidRPr="00F81AEC">
        <w:rPr>
          <w:rFonts w:ascii="Times New Roman" w:hAnsi="Times New Roman"/>
          <w:b/>
        </w:rPr>
        <w:t xml:space="preserve">III.5.2 </w:t>
      </w:r>
      <w:r w:rsidRPr="00F81AEC">
        <w:rPr>
          <w:rFonts w:ascii="Times New Roman" w:hAnsi="Times New Roman"/>
          <w:b/>
        </w:rPr>
        <w:tab/>
      </w:r>
      <w:r w:rsidRPr="00F81AEC">
        <w:rPr>
          <w:rFonts w:ascii="Times New Roman" w:hAnsi="Times New Roman"/>
          <w:b/>
        </w:rPr>
        <w:tab/>
      </w:r>
      <w:r>
        <w:rPr>
          <w:rFonts w:ascii="Times New Roman" w:hAnsi="Times New Roman"/>
          <w:b/>
        </w:rPr>
        <w:tab/>
      </w:r>
      <w:r w:rsidRPr="00F81AEC">
        <w:rPr>
          <w:rFonts w:ascii="Times New Roman" w:hAnsi="Times New Roman"/>
          <w:b/>
        </w:rPr>
        <w:t>Transmission Congestion Credit Calculation</w:t>
      </w:r>
      <w:r w:rsidRPr="00B2684F">
        <w:rPr>
          <w:rFonts w:ascii="Times New Roman" w:hAnsi="Times New Roman"/>
        </w:rPr>
        <w:t>.</w:t>
      </w:r>
      <w:bookmarkEnd w:id="277"/>
      <w:r w:rsidRPr="00B2684F">
        <w:rPr>
          <w:rFonts w:ascii="Times New Roman" w:hAnsi="Times New Roman"/>
        </w:rPr>
        <w:t xml:space="preserve"> </w:t>
      </w:r>
    </w:p>
    <w:p w14:paraId="5EC7A4F0" w14:textId="77777777" w:rsidR="007F31EC" w:rsidRPr="00B2684F" w:rsidRDefault="007F31EC" w:rsidP="007F31EC">
      <w:pPr>
        <w:pStyle w:val="Normal2"/>
        <w:spacing w:after="0" w:line="360" w:lineRule="auto"/>
        <w:outlineLvl w:val="2"/>
        <w:rPr>
          <w:rFonts w:ascii="Times New Roman" w:hAnsi="Times New Roman"/>
        </w:rPr>
      </w:pPr>
    </w:p>
    <w:p w14:paraId="2C0F63FB" w14:textId="77777777" w:rsidR="007F31EC" w:rsidRPr="00F81AEC" w:rsidRDefault="00A711AA" w:rsidP="007F31EC">
      <w:pPr>
        <w:pStyle w:val="Normal2"/>
        <w:spacing w:after="0" w:line="360" w:lineRule="auto"/>
        <w:rPr>
          <w:rFonts w:ascii="Times New Roman" w:hAnsi="Times New Roman"/>
          <w:b/>
        </w:rPr>
      </w:pPr>
      <w:r w:rsidRPr="00F81AEC">
        <w:rPr>
          <w:rFonts w:ascii="Times New Roman" w:hAnsi="Times New Roman"/>
          <w:b/>
        </w:rPr>
        <w:t xml:space="preserve">III.5.2.1 </w:t>
      </w:r>
      <w:r w:rsidRPr="00F81AEC">
        <w:rPr>
          <w:rFonts w:ascii="Times New Roman" w:hAnsi="Times New Roman"/>
          <w:b/>
        </w:rPr>
        <w:tab/>
      </w:r>
      <w:r>
        <w:rPr>
          <w:rFonts w:ascii="Times New Roman" w:hAnsi="Times New Roman"/>
          <w:b/>
        </w:rPr>
        <w:tab/>
      </w:r>
      <w:r w:rsidRPr="00F81AEC">
        <w:rPr>
          <w:rFonts w:ascii="Times New Roman" w:hAnsi="Times New Roman"/>
          <w:b/>
        </w:rPr>
        <w:t xml:space="preserve">Eligibility. </w:t>
      </w:r>
    </w:p>
    <w:p w14:paraId="657B5106"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Except as provided in Section </w:t>
      </w:r>
      <w:r w:rsidRPr="00143A48">
        <w:rPr>
          <w:rFonts w:ascii="Times New Roman" w:hAnsi="Times New Roman"/>
        </w:rPr>
        <w:t>III.A.</w:t>
      </w:r>
      <w:r>
        <w:rPr>
          <w:rFonts w:ascii="Times New Roman" w:hAnsi="Times New Roman"/>
        </w:rPr>
        <w:t>12</w:t>
      </w:r>
      <w:bookmarkStart w:id="278" w:name="_GoBack_2"/>
      <w:bookmarkEnd w:id="278"/>
      <w:r>
        <w:rPr>
          <w:rFonts w:ascii="Times New Roman" w:hAnsi="Times New Roman"/>
        </w:rPr>
        <w:t xml:space="preserve"> </w:t>
      </w:r>
      <w:r w:rsidRPr="00B2684F">
        <w:rPr>
          <w:rFonts w:ascii="Times New Roman" w:hAnsi="Times New Roman"/>
        </w:rPr>
        <w:t xml:space="preserve">of Appendix A, each holder of a Financial Transmission Right shall receive as a Transmission Congestion Credit a proportional share of the total monthly Transmission </w:t>
      </w:r>
      <w:r>
        <w:rPr>
          <w:rFonts w:ascii="Times New Roman" w:hAnsi="Times New Roman"/>
        </w:rPr>
        <w:t xml:space="preserve">Congestion Revenues collected. </w:t>
      </w:r>
    </w:p>
    <w:p w14:paraId="46E03FE7" w14:textId="77777777" w:rsidR="007F31EC" w:rsidRPr="00B2684F" w:rsidRDefault="007F31EC" w:rsidP="007F31EC">
      <w:pPr>
        <w:pStyle w:val="Normal2"/>
        <w:spacing w:after="0" w:line="360" w:lineRule="auto"/>
        <w:rPr>
          <w:rFonts w:ascii="Times New Roman" w:hAnsi="Times New Roman"/>
        </w:rPr>
      </w:pPr>
    </w:p>
    <w:p w14:paraId="240049E6" w14:textId="77777777" w:rsidR="007F31EC" w:rsidRPr="00F81AEC" w:rsidRDefault="00A711AA" w:rsidP="007F31EC">
      <w:pPr>
        <w:pStyle w:val="Normal2"/>
        <w:spacing w:after="0" w:line="360" w:lineRule="auto"/>
        <w:rPr>
          <w:rFonts w:ascii="Times New Roman" w:hAnsi="Times New Roman"/>
          <w:b/>
        </w:rPr>
      </w:pPr>
      <w:r w:rsidRPr="00F81AEC">
        <w:rPr>
          <w:rFonts w:ascii="Times New Roman" w:hAnsi="Times New Roman"/>
          <w:b/>
        </w:rPr>
        <w:t>III.5.2.2</w:t>
      </w:r>
      <w:r w:rsidRPr="00F81AEC">
        <w:rPr>
          <w:rFonts w:ascii="Times New Roman" w:hAnsi="Times New Roman"/>
          <w:b/>
        </w:rPr>
        <w:tab/>
      </w:r>
      <w:r w:rsidRPr="00F81AEC">
        <w:rPr>
          <w:rFonts w:ascii="Times New Roman" w:hAnsi="Times New Roman"/>
          <w:b/>
        </w:rPr>
        <w:tab/>
        <w:t xml:space="preserve"> Financial Transmission Rights. </w:t>
      </w:r>
    </w:p>
    <w:p w14:paraId="3A1FD33F"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(a) </w:t>
      </w:r>
      <w:r w:rsidRPr="00B2684F">
        <w:rPr>
          <w:rFonts w:ascii="Times New Roman" w:hAnsi="Times New Roman"/>
        </w:rPr>
        <w:tab/>
        <w:t xml:space="preserve">Transmission Congestion Credits will be calculated based upon the FTRs held at the time of the constrained hour. </w:t>
      </w:r>
    </w:p>
    <w:p w14:paraId="71F7F7CB" w14:textId="77777777" w:rsidR="007F31EC" w:rsidRPr="00B2684F" w:rsidRDefault="007F31EC" w:rsidP="007F31EC">
      <w:pPr>
        <w:pStyle w:val="Normal2"/>
        <w:spacing w:after="0" w:line="360" w:lineRule="auto"/>
        <w:rPr>
          <w:rFonts w:ascii="Times New Roman" w:hAnsi="Times New Roman"/>
        </w:rPr>
      </w:pPr>
    </w:p>
    <w:p w14:paraId="50EA13C4"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FTRs shall be awarded to winning bidders in the FTR Auctions pursuant to Section III.7. </w:t>
      </w:r>
    </w:p>
    <w:p w14:paraId="3F052B22" w14:textId="77777777" w:rsidR="007F31EC" w:rsidRPr="00B2684F" w:rsidRDefault="007F31EC" w:rsidP="007F31EC">
      <w:pPr>
        <w:pStyle w:val="Normal2"/>
        <w:spacing w:after="0" w:line="360" w:lineRule="auto"/>
        <w:rPr>
          <w:rFonts w:ascii="Times New Roman" w:hAnsi="Times New Roman"/>
        </w:rPr>
      </w:pPr>
    </w:p>
    <w:p w14:paraId="44548487" w14:textId="77777777" w:rsidR="007F31EC" w:rsidRDefault="00A711AA" w:rsidP="007F31EC">
      <w:pPr>
        <w:pStyle w:val="Normal2"/>
        <w:spacing w:after="0" w:line="360" w:lineRule="auto"/>
        <w:ind w:left="720"/>
        <w:rPr>
          <w:rFonts w:ascii="Times New Roman" w:hAnsi="Times New Roman"/>
        </w:rPr>
      </w:pPr>
      <w:r w:rsidRPr="00B2684F">
        <w:rPr>
          <w:rFonts w:ascii="Times New Roman" w:hAnsi="Times New Roman"/>
        </w:rPr>
        <w:t>(i)</w:t>
      </w:r>
      <w:r>
        <w:rPr>
          <w:rFonts w:ascii="Times New Roman" w:hAnsi="Times New Roman"/>
        </w:rPr>
        <w:tab/>
      </w:r>
      <w:r w:rsidRPr="00B2684F">
        <w:rPr>
          <w:rFonts w:ascii="Times New Roman" w:hAnsi="Times New Roman"/>
        </w:rPr>
        <w:t xml:space="preserve"> An entity that acquires an FTR through the FTR Auction shall automatically be recognized by the ISO as the registered FTR Holder of that FTR, subject to having already met the eligibility criteria for bidding in the FTR Auction. The registered FTR Holder shall be entitled to receive or be obligated to make FTR payments arising from such FTR in accordance with Section III.5.2. </w:t>
      </w:r>
    </w:p>
    <w:p w14:paraId="796D0C53" w14:textId="77777777" w:rsidR="007F31EC" w:rsidRPr="00B2684F" w:rsidRDefault="007F31EC" w:rsidP="007F31EC">
      <w:pPr>
        <w:pStyle w:val="Normal2"/>
        <w:spacing w:after="0" w:line="360" w:lineRule="auto"/>
        <w:ind w:left="720"/>
        <w:rPr>
          <w:rFonts w:ascii="Times New Roman" w:hAnsi="Times New Roman"/>
        </w:rPr>
      </w:pPr>
    </w:p>
    <w:p w14:paraId="677ED1D3" w14:textId="77777777" w:rsidR="007F31EC" w:rsidRDefault="00A711AA" w:rsidP="007F31EC">
      <w:pPr>
        <w:pStyle w:val="Normal2"/>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An entity that acquires an FTR through the FTR Auction may elect to hold it, </w:t>
      </w:r>
      <w:r>
        <w:rPr>
          <w:rFonts w:ascii="Times New Roman" w:hAnsi="Times New Roman"/>
        </w:rPr>
        <w:t xml:space="preserve">or </w:t>
      </w:r>
      <w:r w:rsidRPr="00B2684F">
        <w:rPr>
          <w:rFonts w:ascii="Times New Roman" w:hAnsi="Times New Roman"/>
        </w:rPr>
        <w:t xml:space="preserve">sell it in the FTR Auction. The ISO shall settle FTRs only with the registered FTR Holders. At any given time, each FTR shall have only one registered FTR Holder. </w:t>
      </w:r>
    </w:p>
    <w:p w14:paraId="0744674B" w14:textId="77777777" w:rsidR="007F31EC" w:rsidRPr="00B2684F" w:rsidRDefault="007F31EC" w:rsidP="007F31EC">
      <w:pPr>
        <w:pStyle w:val="Normal2"/>
        <w:spacing w:after="0" w:line="360" w:lineRule="auto"/>
        <w:ind w:left="720"/>
        <w:rPr>
          <w:rFonts w:ascii="Times New Roman" w:hAnsi="Times New Roman"/>
        </w:rPr>
      </w:pPr>
    </w:p>
    <w:p w14:paraId="663B6157" w14:textId="77777777" w:rsidR="007F31EC" w:rsidRDefault="00A711AA" w:rsidP="007F31EC">
      <w:pPr>
        <w:pStyle w:val="Normal2"/>
        <w:spacing w:after="0" w:line="360" w:lineRule="auto"/>
        <w:rPr>
          <w:rFonts w:ascii="Times New Roman" w:hAnsi="Times New Roman"/>
          <w:b/>
        </w:rPr>
      </w:pPr>
      <w:r w:rsidRPr="003A2189">
        <w:rPr>
          <w:rFonts w:ascii="Times New Roman" w:hAnsi="Times New Roman"/>
          <w:b/>
        </w:rPr>
        <w:t xml:space="preserve">III.5.2.3 </w:t>
      </w:r>
      <w:r w:rsidRPr="003A2189">
        <w:rPr>
          <w:rFonts w:ascii="Times New Roman" w:hAnsi="Times New Roman"/>
          <w:b/>
        </w:rPr>
        <w:tab/>
      </w:r>
      <w:r>
        <w:rPr>
          <w:rFonts w:ascii="Times New Roman" w:hAnsi="Times New Roman"/>
          <w:b/>
        </w:rPr>
        <w:tab/>
      </w:r>
      <w:r w:rsidRPr="003A2189">
        <w:rPr>
          <w:rFonts w:ascii="Times New Roman" w:hAnsi="Times New Roman"/>
          <w:b/>
        </w:rPr>
        <w:t xml:space="preserve">[Reserved.] </w:t>
      </w:r>
    </w:p>
    <w:p w14:paraId="0F12302F" w14:textId="77777777" w:rsidR="007F31EC" w:rsidRPr="003A2189" w:rsidRDefault="007F31EC" w:rsidP="007F31EC">
      <w:pPr>
        <w:pStyle w:val="Normal2"/>
        <w:spacing w:after="0" w:line="360" w:lineRule="auto"/>
        <w:rPr>
          <w:rFonts w:ascii="Times New Roman" w:hAnsi="Times New Roman"/>
          <w:b/>
        </w:rPr>
      </w:pPr>
    </w:p>
    <w:p w14:paraId="47CF2BED" w14:textId="77777777" w:rsidR="007F31EC" w:rsidRPr="003A2189" w:rsidRDefault="00A711AA" w:rsidP="007F31EC">
      <w:pPr>
        <w:pStyle w:val="Normal2"/>
        <w:spacing w:after="0" w:line="360" w:lineRule="auto"/>
        <w:rPr>
          <w:rFonts w:ascii="Times New Roman" w:hAnsi="Times New Roman"/>
          <w:b/>
        </w:rPr>
      </w:pPr>
      <w:r w:rsidRPr="003A2189">
        <w:rPr>
          <w:rFonts w:ascii="Times New Roman" w:hAnsi="Times New Roman"/>
          <w:b/>
        </w:rPr>
        <w:t xml:space="preserve">III.5.2.4 </w:t>
      </w:r>
      <w:r w:rsidRPr="003A2189">
        <w:rPr>
          <w:rFonts w:ascii="Times New Roman" w:hAnsi="Times New Roman"/>
          <w:b/>
        </w:rPr>
        <w:tab/>
      </w:r>
      <w:r>
        <w:rPr>
          <w:rFonts w:ascii="Times New Roman" w:hAnsi="Times New Roman"/>
          <w:b/>
        </w:rPr>
        <w:tab/>
      </w:r>
      <w:r w:rsidRPr="003A2189">
        <w:rPr>
          <w:rFonts w:ascii="Times New Roman" w:hAnsi="Times New Roman"/>
          <w:b/>
        </w:rPr>
        <w:t xml:space="preserve">Target Allocation to FTR Holders. </w:t>
      </w:r>
    </w:p>
    <w:p w14:paraId="71D50D6B"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A target allocation of Transmission Congestion Credits for each FTR Holder shall be determined for all applicable FTRs. Each FTR shall be multiplied by the Day-Ahead Price Congestion Component differences for the associated receipt and delivery points. This calculation will result in a positive or negative FTR target allocation. All negative target allocations are obligations to pay. All positive target allocations will be summed for an FTR Holder for the month and compensated as Transmission Congestion Credits under Section III.5.2.5. </w:t>
      </w:r>
    </w:p>
    <w:p w14:paraId="1570B869" w14:textId="77777777" w:rsidR="007F31EC" w:rsidRPr="00B2684F" w:rsidRDefault="007F31EC" w:rsidP="007F31EC">
      <w:pPr>
        <w:pStyle w:val="Normal2"/>
        <w:spacing w:after="0" w:line="360" w:lineRule="auto"/>
        <w:rPr>
          <w:rFonts w:ascii="Times New Roman" w:hAnsi="Times New Roman"/>
        </w:rPr>
      </w:pPr>
    </w:p>
    <w:p w14:paraId="205F5569" w14:textId="77777777" w:rsidR="007F31EC" w:rsidRPr="003A2189" w:rsidRDefault="00A711AA" w:rsidP="007F31EC">
      <w:pPr>
        <w:pStyle w:val="Normal2"/>
        <w:spacing w:after="0" w:line="360" w:lineRule="auto"/>
        <w:rPr>
          <w:rFonts w:ascii="Times New Roman" w:hAnsi="Times New Roman"/>
          <w:b/>
        </w:rPr>
      </w:pPr>
      <w:r w:rsidRPr="003A2189">
        <w:rPr>
          <w:rFonts w:ascii="Times New Roman" w:hAnsi="Times New Roman"/>
          <w:b/>
        </w:rPr>
        <w:t>III.5.2.5</w:t>
      </w:r>
      <w:r>
        <w:rPr>
          <w:rFonts w:ascii="Times New Roman" w:hAnsi="Times New Roman"/>
          <w:b/>
        </w:rPr>
        <w:tab/>
      </w:r>
      <w:r w:rsidRPr="003A2189">
        <w:rPr>
          <w:rFonts w:ascii="Times New Roman" w:hAnsi="Times New Roman"/>
          <w:b/>
        </w:rPr>
        <w:t xml:space="preserve"> </w:t>
      </w:r>
      <w:r>
        <w:rPr>
          <w:rFonts w:ascii="Times New Roman" w:hAnsi="Times New Roman"/>
          <w:b/>
        </w:rPr>
        <w:tab/>
      </w:r>
      <w:r w:rsidRPr="003A2189">
        <w:rPr>
          <w:rFonts w:ascii="Times New Roman" w:hAnsi="Times New Roman"/>
          <w:b/>
        </w:rPr>
        <w:t xml:space="preserve">Calculation of Transmission Congestion Credits. </w:t>
      </w:r>
    </w:p>
    <w:p w14:paraId="045C58A4"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The total Transmission Congestion Revenue available for the month shall be equal to the sum of: (i) the hourly Day-Ahead Congestion Revenue amounts for the month, (ii) the Real-Time Congestion Revenue amounts for the month plus Congestion Costs collected under Section III.5.1.4, and (iii) the negative FTR target allocations calculated under Section III.5.2.4. </w:t>
      </w:r>
    </w:p>
    <w:p w14:paraId="65C14798" w14:textId="77777777" w:rsidR="007F31EC" w:rsidRPr="00B2684F" w:rsidRDefault="007F31EC" w:rsidP="007F31EC">
      <w:pPr>
        <w:pStyle w:val="Normal2"/>
        <w:spacing w:after="0" w:line="360" w:lineRule="auto"/>
        <w:rPr>
          <w:rFonts w:ascii="Times New Roman" w:hAnsi="Times New Roman"/>
        </w:rPr>
      </w:pPr>
    </w:p>
    <w:p w14:paraId="42E47F04"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lastRenderedPageBreak/>
        <w:t xml:space="preserve">(b) </w:t>
      </w:r>
      <w:r>
        <w:rPr>
          <w:rFonts w:ascii="Times New Roman" w:hAnsi="Times New Roman"/>
        </w:rPr>
        <w:tab/>
      </w:r>
      <w:r w:rsidRPr="00B2684F">
        <w:rPr>
          <w:rFonts w:ascii="Times New Roman" w:hAnsi="Times New Roman"/>
        </w:rPr>
        <w:t xml:space="preserve">The sum of all monthly positive target allocations, as determined in Section III.5.2.4, shall be compared to the Transmission Congestion Revenue for the current month. If the sum of all monthly positive target allocations is less than the Transmission Congestion Revenue for the current month, the Transmission Congestion Credit for each FTR Holder shall be equal to its total monthly positive target allocation. All remaining Transmission Congestion Revenues from the current month shall be carried over to the end of the calendar year. </w:t>
      </w:r>
    </w:p>
    <w:p w14:paraId="52E98C67" w14:textId="77777777" w:rsidR="007F31EC" w:rsidRPr="00B2684F" w:rsidRDefault="007F31EC" w:rsidP="007F31EC">
      <w:pPr>
        <w:pStyle w:val="Normal2"/>
        <w:spacing w:after="0" w:line="360" w:lineRule="auto"/>
        <w:rPr>
          <w:rFonts w:ascii="Times New Roman" w:hAnsi="Times New Roman"/>
        </w:rPr>
      </w:pPr>
    </w:p>
    <w:p w14:paraId="64BC1DFD" w14:textId="77777777" w:rsidR="007F31EC" w:rsidRDefault="00A711AA" w:rsidP="007F31EC">
      <w:pPr>
        <w:pStyle w:val="Normal2"/>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If the sum of all the monthly positive target allocations is greater than the Transmission Congestion Revenue for the current month, each FTR Holder shall be assigned a share of the total Transmission Congestion Revenue for the current month in proportion to its total monthly positive target allocations. </w:t>
      </w:r>
    </w:p>
    <w:p w14:paraId="1FD75332" w14:textId="77777777" w:rsidR="007F31EC" w:rsidRPr="00B2684F" w:rsidRDefault="007F31EC" w:rsidP="007F31EC">
      <w:pPr>
        <w:pStyle w:val="Normal2"/>
        <w:spacing w:after="0" w:line="360" w:lineRule="auto"/>
        <w:rPr>
          <w:rFonts w:ascii="Times New Roman" w:hAnsi="Times New Roman"/>
        </w:rPr>
      </w:pPr>
    </w:p>
    <w:p w14:paraId="229F684D" w14:textId="77777777" w:rsidR="007F31EC" w:rsidRPr="00D90402" w:rsidRDefault="00A711AA" w:rsidP="007F31EC">
      <w:pPr>
        <w:pStyle w:val="Normal2"/>
        <w:spacing w:after="0" w:line="360" w:lineRule="auto"/>
        <w:rPr>
          <w:rFonts w:ascii="Times New Roman" w:hAnsi="Times New Roman"/>
          <w:b/>
        </w:rPr>
      </w:pPr>
      <w:r w:rsidRPr="00D90402">
        <w:rPr>
          <w:rFonts w:ascii="Times New Roman" w:hAnsi="Times New Roman"/>
          <w:b/>
        </w:rPr>
        <w:t xml:space="preserve">III.5.2.6 </w:t>
      </w:r>
      <w:r w:rsidRPr="00D90402">
        <w:rPr>
          <w:rFonts w:ascii="Times New Roman" w:hAnsi="Times New Roman"/>
          <w:b/>
        </w:rPr>
        <w:tab/>
      </w:r>
      <w:r>
        <w:rPr>
          <w:rFonts w:ascii="Times New Roman" w:hAnsi="Times New Roman"/>
          <w:b/>
        </w:rPr>
        <w:tab/>
      </w:r>
      <w:r w:rsidRPr="00D90402">
        <w:rPr>
          <w:rFonts w:ascii="Times New Roman" w:hAnsi="Times New Roman"/>
          <w:b/>
        </w:rPr>
        <w:t xml:space="preserve">Distribution of Excess Congestion Revenue. </w:t>
      </w:r>
    </w:p>
    <w:p w14:paraId="58712238" w14:textId="77777777" w:rsidR="007F31EC" w:rsidRPr="00B2684F" w:rsidRDefault="00A711AA" w:rsidP="007F31EC">
      <w:pPr>
        <w:pStyle w:val="Normal2"/>
        <w:spacing w:after="0" w:line="360" w:lineRule="auto"/>
        <w:rPr>
          <w:rFonts w:ascii="Times New Roman" w:hAnsi="Times New Roman"/>
        </w:rPr>
      </w:pPr>
      <w:r w:rsidRPr="00B2684F">
        <w:rPr>
          <w:rFonts w:ascii="Times New Roman" w:hAnsi="Times New Roman"/>
        </w:rPr>
        <w:t xml:space="preserve">If there is any Transmission Congestion Revenue at the end of the calendar year, this amount shall be proportionally allocated to any remaining unpaid monthly positive target allocations plus interest on the unpaid monthly positive target allocations in the months of that year, but shall not exceed an amount equal to the unpaid monthly positive target allocation plus interest on the unpaid monthly positive target allocations in the months of the calendar year. Any remaining surplus Transmission Congestion Revenue shall be allocated to the entities who paid Congestion Costs in that calendar year in proportion to the amount of total Congestion Costs paid during the year. </w:t>
      </w:r>
    </w:p>
    <w:p w14:paraId="073AACCB" w14:textId="77777777" w:rsidR="007F31EC" w:rsidRPr="00EE50CE" w:rsidRDefault="007F31EC" w:rsidP="007F31EC">
      <w:pPr>
        <w:pStyle w:val="Normal2"/>
        <w:spacing w:after="0" w:line="360" w:lineRule="auto"/>
        <w:rPr>
          <w:rFonts w:ascii="Times New Roman" w:hAnsi="Times New Roman"/>
        </w:rPr>
        <w:sectPr w:rsidR="007F31EC" w:rsidRPr="00EE50CE" w:rsidSect="007F31EC">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noEndnote/>
          <w:docGrid w:linePitch="360"/>
        </w:sectPr>
      </w:pPr>
    </w:p>
    <w:p w14:paraId="73FEE071" w14:textId="77777777" w:rsidR="00422F3A" w:rsidRDefault="00422F3A" w:rsidP="00422F3A">
      <w:pPr>
        <w:pStyle w:val="Normal12"/>
        <w:spacing w:after="0" w:line="360" w:lineRule="auto"/>
        <w:rPr>
          <w:ins w:id="279" w:author="Author"/>
          <w:rFonts w:ascii="Times New Roman" w:hAnsi="Times New Roman"/>
          <w:b/>
        </w:rPr>
      </w:pPr>
      <w:bookmarkStart w:id="280" w:name="_Toc265214375"/>
      <w:ins w:id="281" w:author="Author">
        <w:r w:rsidRPr="007F31EC">
          <w:rPr>
            <w:rFonts w:ascii="Times New Roman" w:hAnsi="Times New Roman"/>
            <w:b/>
          </w:rPr>
          <w:lastRenderedPageBreak/>
          <w:t>III.</w:t>
        </w:r>
        <w:r>
          <w:rPr>
            <w:rFonts w:ascii="Times New Roman" w:hAnsi="Times New Roman"/>
            <w:b/>
          </w:rPr>
          <w:t>6</w:t>
        </w:r>
        <w:r>
          <w:rPr>
            <w:rFonts w:ascii="Times New Roman" w:hAnsi="Times New Roman"/>
            <w:b/>
          </w:rPr>
          <w:tab/>
        </w:r>
        <w:r>
          <w:rPr>
            <w:rFonts w:ascii="Times New Roman" w:hAnsi="Times New Roman"/>
            <w:b/>
          </w:rPr>
          <w:tab/>
        </w:r>
        <w:r>
          <w:rPr>
            <w:rFonts w:ascii="Times New Roman" w:hAnsi="Times New Roman"/>
            <w:b/>
          </w:rPr>
          <w:tab/>
          <w:t>Distributed Energy Resource Aggregations</w:t>
        </w:r>
      </w:ins>
    </w:p>
    <w:p w14:paraId="13F53F4C" w14:textId="77777777" w:rsidR="00422F3A" w:rsidRPr="00717622" w:rsidRDefault="00422F3A" w:rsidP="00422F3A">
      <w:pPr>
        <w:spacing w:after="0" w:line="360" w:lineRule="auto"/>
        <w:rPr>
          <w:ins w:id="282" w:author="Author"/>
          <w:rFonts w:ascii="Times New Roman" w:hAnsi="Times New Roman"/>
        </w:rPr>
      </w:pPr>
      <w:ins w:id="283" w:author="Author">
        <w:r w:rsidRPr="00717622">
          <w:rPr>
            <w:rFonts w:ascii="Times New Roman" w:hAnsi="Times New Roman"/>
          </w:rPr>
          <w:t xml:space="preserve">A Distributed Energy Resource Aggregation may participate in the New England Markets as described below. A </w:t>
        </w:r>
        <w:r>
          <w:rPr>
            <w:rFonts w:ascii="Times New Roman" w:hAnsi="Times New Roman"/>
          </w:rPr>
          <w:t>Distributed Energy Resource Aggregation</w:t>
        </w:r>
        <w:r w:rsidRPr="00717622">
          <w:rPr>
            <w:rFonts w:ascii="Times New Roman" w:hAnsi="Times New Roman"/>
          </w:rPr>
          <w:t xml:space="preserve"> must comply with all applicable registration, metering, and accounting rules</w:t>
        </w:r>
        <w:r>
          <w:rPr>
            <w:rFonts w:ascii="Times New Roman" w:hAnsi="Times New Roman"/>
          </w:rPr>
          <w:t xml:space="preserve"> in this section.</w:t>
        </w:r>
      </w:ins>
    </w:p>
    <w:p w14:paraId="4289FDFB" w14:textId="77777777" w:rsidR="00422F3A" w:rsidRPr="007F31EC" w:rsidRDefault="00422F3A" w:rsidP="00422F3A">
      <w:pPr>
        <w:pStyle w:val="Normal12"/>
        <w:spacing w:after="0" w:line="360" w:lineRule="auto"/>
        <w:rPr>
          <w:ins w:id="284" w:author="Author"/>
          <w:rFonts w:ascii="Times New Roman" w:hAnsi="Times New Roman"/>
          <w:b/>
        </w:rPr>
      </w:pPr>
    </w:p>
    <w:p w14:paraId="42E168F0" w14:textId="77777777" w:rsidR="00422F3A" w:rsidRDefault="00422F3A" w:rsidP="00422F3A">
      <w:pPr>
        <w:spacing w:after="0" w:line="360" w:lineRule="auto"/>
        <w:rPr>
          <w:ins w:id="285" w:author="Author"/>
          <w:rFonts w:ascii="Times New Roman" w:hAnsi="Times New Roman"/>
          <w:b/>
        </w:rPr>
      </w:pPr>
      <w:ins w:id="286" w:author="Author">
        <w:r>
          <w:rPr>
            <w:rFonts w:ascii="Times New Roman" w:hAnsi="Times New Roman"/>
            <w:b/>
          </w:rPr>
          <w:t>III.6.1</w:t>
        </w:r>
        <w:r>
          <w:rPr>
            <w:rFonts w:ascii="Times New Roman" w:hAnsi="Times New Roman"/>
            <w:b/>
          </w:rPr>
          <w:tab/>
        </w:r>
        <w:r>
          <w:rPr>
            <w:rFonts w:ascii="Times New Roman" w:hAnsi="Times New Roman"/>
            <w:b/>
          </w:rPr>
          <w:tab/>
          <w:t>Participation Requirements</w:t>
        </w:r>
      </w:ins>
    </w:p>
    <w:p w14:paraId="5C83A876" w14:textId="77777777" w:rsidR="00422F3A" w:rsidRDefault="00422F3A" w:rsidP="00422F3A">
      <w:pPr>
        <w:spacing w:after="0" w:line="360" w:lineRule="auto"/>
        <w:rPr>
          <w:ins w:id="287" w:author="Author"/>
          <w:rFonts w:ascii="Times New Roman" w:hAnsi="Times New Roman"/>
          <w:b/>
        </w:rPr>
      </w:pPr>
      <w:ins w:id="288" w:author="Author">
        <w:r w:rsidRPr="00717622">
          <w:rPr>
            <w:rFonts w:ascii="Times New Roman" w:hAnsi="Times New Roman"/>
          </w:rPr>
          <w:t>A</w:t>
        </w:r>
        <w:r>
          <w:rPr>
            <w:rFonts w:ascii="Times New Roman" w:hAnsi="Times New Roman"/>
          </w:rPr>
          <w:t>n aggregation</w:t>
        </w:r>
        <w:r w:rsidRPr="00717622">
          <w:rPr>
            <w:rFonts w:ascii="Times New Roman" w:hAnsi="Times New Roman"/>
          </w:rPr>
          <w:t xml:space="preserve"> of </w:t>
        </w:r>
        <w:r>
          <w:rPr>
            <w:rFonts w:ascii="Times New Roman" w:hAnsi="Times New Roman"/>
          </w:rPr>
          <w:t>Distributed Energy Resources</w:t>
        </w:r>
        <w:r w:rsidRPr="00717622">
          <w:rPr>
            <w:rFonts w:ascii="Times New Roman" w:hAnsi="Times New Roman"/>
          </w:rPr>
          <w:t xml:space="preserve"> that satisf</w:t>
        </w:r>
        <w:r>
          <w:rPr>
            <w:rFonts w:ascii="Times New Roman" w:hAnsi="Times New Roman"/>
          </w:rPr>
          <w:t>ies the requirements of Section III.6</w:t>
        </w:r>
        <w:r w:rsidRPr="00717622">
          <w:rPr>
            <w:rFonts w:ascii="Times New Roman" w:hAnsi="Times New Roman"/>
          </w:rPr>
          <w:t xml:space="preserve"> may participate in the New England Markets as a </w:t>
        </w:r>
        <w:r>
          <w:rPr>
            <w:rFonts w:ascii="Times New Roman" w:hAnsi="Times New Roman"/>
          </w:rPr>
          <w:t>Distributed Energy Resource Aggregation</w:t>
        </w:r>
        <w:r w:rsidRPr="00717622">
          <w:rPr>
            <w:rFonts w:ascii="Times New Roman" w:hAnsi="Times New Roman"/>
          </w:rPr>
          <w:t xml:space="preserve">. A </w:t>
        </w:r>
        <w:r>
          <w:rPr>
            <w:rFonts w:ascii="Times New Roman" w:hAnsi="Times New Roman"/>
          </w:rPr>
          <w:t>Distributed Energy Resource Aggregation</w:t>
        </w:r>
        <w:r w:rsidRPr="00717622">
          <w:rPr>
            <w:rFonts w:ascii="Times New Roman" w:hAnsi="Times New Roman"/>
          </w:rPr>
          <w:t xml:space="preserve"> shall:</w:t>
        </w:r>
      </w:ins>
    </w:p>
    <w:p w14:paraId="41E29893" w14:textId="77777777" w:rsidR="00422F3A" w:rsidRPr="00580062" w:rsidRDefault="00422F3A" w:rsidP="00422F3A">
      <w:pPr>
        <w:pStyle w:val="ListParagraph"/>
        <w:keepNext/>
        <w:numPr>
          <w:ilvl w:val="0"/>
          <w:numId w:val="77"/>
        </w:numPr>
        <w:spacing w:after="0" w:line="360" w:lineRule="auto"/>
        <w:rPr>
          <w:ins w:id="289" w:author="Author"/>
          <w:rFonts w:ascii="Times New Roman" w:hAnsi="Times New Roman"/>
        </w:rPr>
      </w:pPr>
      <w:ins w:id="290" w:author="Author">
        <w:r w:rsidRPr="00580062">
          <w:rPr>
            <w:rFonts w:ascii="Times New Roman" w:hAnsi="Times New Roman"/>
          </w:rPr>
          <w:t xml:space="preserve">comprise one or multiple facilities at one or more </w:t>
        </w:r>
        <w:r>
          <w:rPr>
            <w:rFonts w:ascii="Times New Roman" w:hAnsi="Times New Roman"/>
          </w:rPr>
          <w:t>i</w:t>
        </w:r>
        <w:r w:rsidRPr="00580062">
          <w:rPr>
            <w:rFonts w:ascii="Times New Roman" w:hAnsi="Times New Roman"/>
          </w:rPr>
          <w:t>nterconnection</w:t>
        </w:r>
        <w:r>
          <w:rPr>
            <w:rFonts w:ascii="Times New Roman" w:hAnsi="Times New Roman"/>
          </w:rPr>
          <w:t xml:space="preserve"> points or</w:t>
        </w:r>
        <w:r w:rsidRPr="00580062">
          <w:rPr>
            <w:rFonts w:ascii="Times New Roman" w:hAnsi="Times New Roman"/>
          </w:rPr>
          <w:t xml:space="preserve"> Retail Delivery Points;</w:t>
        </w:r>
      </w:ins>
    </w:p>
    <w:p w14:paraId="2D0413D9" w14:textId="77777777" w:rsidR="00422F3A" w:rsidRPr="00580062" w:rsidRDefault="00422F3A" w:rsidP="00422F3A">
      <w:pPr>
        <w:pStyle w:val="ListParagraph"/>
        <w:keepNext/>
        <w:numPr>
          <w:ilvl w:val="0"/>
          <w:numId w:val="77"/>
        </w:numPr>
        <w:spacing w:after="0" w:line="360" w:lineRule="auto"/>
        <w:rPr>
          <w:ins w:id="291" w:author="Author"/>
          <w:rFonts w:ascii="Times New Roman" w:hAnsi="Times New Roman"/>
        </w:rPr>
      </w:pPr>
      <w:ins w:id="292" w:author="Author">
        <w:r w:rsidRPr="00580062">
          <w:rPr>
            <w:rFonts w:ascii="Times New Roman" w:hAnsi="Times New Roman"/>
          </w:rPr>
          <w:t>have regulation capability, energy injection capability, or combined demand reduction capability and energy injection capability of at least 0.1 MW;</w:t>
        </w:r>
      </w:ins>
    </w:p>
    <w:p w14:paraId="107A3A83" w14:textId="77777777" w:rsidR="00422F3A" w:rsidRPr="00580062" w:rsidRDefault="00422F3A" w:rsidP="00422F3A">
      <w:pPr>
        <w:pStyle w:val="ListParagraph"/>
        <w:keepNext/>
        <w:numPr>
          <w:ilvl w:val="0"/>
          <w:numId w:val="77"/>
        </w:numPr>
        <w:spacing w:after="0" w:line="360" w:lineRule="auto"/>
        <w:rPr>
          <w:ins w:id="293" w:author="Author"/>
          <w:rFonts w:ascii="Times New Roman" w:hAnsi="Times New Roman"/>
        </w:rPr>
      </w:pPr>
      <w:ins w:id="294" w:author="Author">
        <w:r w:rsidRPr="00580062">
          <w:rPr>
            <w:rFonts w:ascii="Times New Roman" w:hAnsi="Times New Roman"/>
          </w:rPr>
          <w:t xml:space="preserve">be metered in accordance with </w:t>
        </w:r>
        <w:r>
          <w:rPr>
            <w:rFonts w:ascii="Times New Roman" w:hAnsi="Times New Roman"/>
          </w:rPr>
          <w:t>S</w:t>
        </w:r>
        <w:r w:rsidRPr="00580062">
          <w:rPr>
            <w:rFonts w:ascii="Times New Roman" w:hAnsi="Times New Roman"/>
          </w:rPr>
          <w:t>ection</w:t>
        </w:r>
        <w:r>
          <w:rPr>
            <w:rFonts w:ascii="Times New Roman" w:hAnsi="Times New Roman"/>
          </w:rPr>
          <w:t xml:space="preserve"> III.6.4</w:t>
        </w:r>
        <w:r w:rsidRPr="00580062">
          <w:rPr>
            <w:rFonts w:ascii="Times New Roman" w:hAnsi="Times New Roman"/>
          </w:rPr>
          <w:t xml:space="preserve">; </w:t>
        </w:r>
      </w:ins>
    </w:p>
    <w:p w14:paraId="3C235C6D" w14:textId="77777777" w:rsidR="00422F3A" w:rsidRPr="00580062" w:rsidRDefault="00422F3A" w:rsidP="00422F3A">
      <w:pPr>
        <w:pStyle w:val="ListParagraph"/>
        <w:keepNext/>
        <w:numPr>
          <w:ilvl w:val="0"/>
          <w:numId w:val="77"/>
        </w:numPr>
        <w:spacing w:after="0" w:line="360" w:lineRule="auto"/>
        <w:rPr>
          <w:ins w:id="295" w:author="Author"/>
          <w:rFonts w:ascii="Times New Roman" w:hAnsi="Times New Roman"/>
        </w:rPr>
      </w:pPr>
      <w:ins w:id="296" w:author="Author">
        <w:r w:rsidRPr="00580062">
          <w:rPr>
            <w:rFonts w:ascii="Times New Roman" w:hAnsi="Times New Roman"/>
          </w:rPr>
          <w:t xml:space="preserve">be registered pursuant to Section </w:t>
        </w:r>
        <w:r>
          <w:rPr>
            <w:rFonts w:ascii="Times New Roman" w:hAnsi="Times New Roman"/>
          </w:rPr>
          <w:t>III.6.7</w:t>
        </w:r>
        <w:r w:rsidRPr="00580062">
          <w:rPr>
            <w:rFonts w:ascii="Times New Roman" w:hAnsi="Times New Roman"/>
          </w:rPr>
          <w:t xml:space="preserve">; </w:t>
        </w:r>
      </w:ins>
    </w:p>
    <w:p w14:paraId="339D9B37" w14:textId="77777777" w:rsidR="00422F3A" w:rsidRPr="00580062" w:rsidRDefault="00422F3A" w:rsidP="00422F3A">
      <w:pPr>
        <w:pStyle w:val="ListParagraph"/>
        <w:keepNext/>
        <w:numPr>
          <w:ilvl w:val="0"/>
          <w:numId w:val="77"/>
        </w:numPr>
        <w:spacing w:after="0" w:line="360" w:lineRule="auto"/>
        <w:rPr>
          <w:ins w:id="297" w:author="Author"/>
          <w:rFonts w:ascii="Times New Roman" w:hAnsi="Times New Roman"/>
        </w:rPr>
      </w:pPr>
      <w:ins w:id="298" w:author="Author">
        <w:r w:rsidRPr="00580062">
          <w:rPr>
            <w:rFonts w:ascii="Times New Roman" w:hAnsi="Times New Roman"/>
          </w:rPr>
          <w:t xml:space="preserve">participate in the wholesale markets as, and subject to all requirements applicable to a Generator Asset, Alternative Technology Regulation Resource, Continuous Storage Facility, Binary Storage Facility, Demand Response Resource, Settlement Only Distributed Energy Resource Aggregation, or Demand Response Distributed Energy Resource Aggregation; </w:t>
        </w:r>
      </w:ins>
    </w:p>
    <w:p w14:paraId="405849BF" w14:textId="77777777" w:rsidR="00422F3A" w:rsidRPr="00580062" w:rsidRDefault="00422F3A" w:rsidP="00422F3A">
      <w:pPr>
        <w:pStyle w:val="ListParagraph"/>
        <w:keepNext/>
        <w:numPr>
          <w:ilvl w:val="0"/>
          <w:numId w:val="77"/>
        </w:numPr>
        <w:spacing w:after="0" w:line="360" w:lineRule="auto"/>
        <w:rPr>
          <w:ins w:id="299" w:author="Author"/>
          <w:rFonts w:ascii="Times New Roman" w:hAnsi="Times New Roman"/>
        </w:rPr>
      </w:pPr>
      <w:ins w:id="300" w:author="Author">
        <w:r w:rsidRPr="00580062">
          <w:rPr>
            <w:rFonts w:ascii="Times New Roman" w:hAnsi="Times New Roman"/>
          </w:rPr>
          <w:t>not be located in the metering domain of a Host Utility that distributed 4 million MWh or less in the previous fiscal year, unless the relevant electric retail regulatory authority permits such Host Utility to host Distributed Energy Resource Aggregations; and</w:t>
        </w:r>
      </w:ins>
    </w:p>
    <w:p w14:paraId="16120A24" w14:textId="77777777" w:rsidR="00422F3A" w:rsidRPr="00580062" w:rsidRDefault="00422F3A" w:rsidP="00422F3A">
      <w:pPr>
        <w:pStyle w:val="ListParagraph"/>
        <w:numPr>
          <w:ilvl w:val="0"/>
          <w:numId w:val="77"/>
        </w:numPr>
        <w:tabs>
          <w:tab w:val="left" w:pos="720"/>
        </w:tabs>
        <w:spacing w:after="0" w:line="360" w:lineRule="auto"/>
        <w:rPr>
          <w:ins w:id="301" w:author="Author"/>
          <w:rFonts w:ascii="Times New Roman" w:hAnsi="Times New Roman"/>
        </w:rPr>
      </w:pPr>
      <w:proofErr w:type="gramStart"/>
      <w:ins w:id="302" w:author="Author">
        <w:r w:rsidRPr="00580062">
          <w:rPr>
            <w:rFonts w:ascii="Times New Roman" w:hAnsi="Times New Roman"/>
          </w:rPr>
          <w:t>meet</w:t>
        </w:r>
        <w:proofErr w:type="gramEnd"/>
        <w:r w:rsidRPr="00580062">
          <w:rPr>
            <w:rFonts w:ascii="Times New Roman" w:hAnsi="Times New Roman"/>
          </w:rPr>
          <w:t xml:space="preserve"> the locational rules specified </w:t>
        </w:r>
        <w:r>
          <w:rPr>
            <w:rFonts w:ascii="Times New Roman" w:hAnsi="Times New Roman"/>
          </w:rPr>
          <w:t>S</w:t>
        </w:r>
        <w:r w:rsidRPr="00580062">
          <w:rPr>
            <w:rFonts w:ascii="Times New Roman" w:hAnsi="Times New Roman"/>
          </w:rPr>
          <w:t>ection</w:t>
        </w:r>
        <w:r>
          <w:rPr>
            <w:rFonts w:ascii="Times New Roman" w:hAnsi="Times New Roman"/>
          </w:rPr>
          <w:t xml:space="preserve"> III.6.2</w:t>
        </w:r>
        <w:r w:rsidRPr="00580062">
          <w:rPr>
            <w:rFonts w:ascii="Times New Roman" w:hAnsi="Times New Roman"/>
          </w:rPr>
          <w:t>.</w:t>
        </w:r>
      </w:ins>
    </w:p>
    <w:p w14:paraId="4D1BD42E" w14:textId="77777777" w:rsidR="00422F3A" w:rsidRDefault="00422F3A" w:rsidP="00422F3A">
      <w:pPr>
        <w:spacing w:after="0" w:line="360" w:lineRule="auto"/>
        <w:rPr>
          <w:ins w:id="303" w:author="Author"/>
          <w:rFonts w:ascii="Times New Roman" w:hAnsi="Times New Roman"/>
          <w:b/>
        </w:rPr>
      </w:pPr>
    </w:p>
    <w:p w14:paraId="3FA7BF07" w14:textId="77777777" w:rsidR="00422F3A" w:rsidRDefault="00422F3A" w:rsidP="00422F3A">
      <w:pPr>
        <w:spacing w:after="0" w:line="360" w:lineRule="auto"/>
        <w:rPr>
          <w:ins w:id="304" w:author="Author"/>
          <w:rFonts w:ascii="Times New Roman" w:hAnsi="Times New Roman"/>
          <w:b/>
        </w:rPr>
      </w:pPr>
    </w:p>
    <w:p w14:paraId="215852FA" w14:textId="77777777" w:rsidR="00422F3A" w:rsidRDefault="00422F3A" w:rsidP="00422F3A">
      <w:pPr>
        <w:spacing w:after="0" w:line="360" w:lineRule="auto"/>
        <w:rPr>
          <w:ins w:id="305" w:author="Author"/>
          <w:rFonts w:ascii="Times New Roman" w:hAnsi="Times New Roman"/>
          <w:b/>
        </w:rPr>
      </w:pPr>
      <w:ins w:id="306" w:author="Author">
        <w:r>
          <w:rPr>
            <w:rFonts w:ascii="Times New Roman" w:hAnsi="Times New Roman"/>
            <w:b/>
          </w:rPr>
          <w:t>III.6.2</w:t>
        </w:r>
        <w:r>
          <w:rPr>
            <w:rFonts w:ascii="Times New Roman" w:hAnsi="Times New Roman"/>
            <w:b/>
          </w:rPr>
          <w:tab/>
        </w:r>
        <w:r>
          <w:rPr>
            <w:rFonts w:ascii="Times New Roman" w:hAnsi="Times New Roman"/>
            <w:b/>
          </w:rPr>
          <w:tab/>
          <w:t>Locational Requirements</w:t>
        </w:r>
      </w:ins>
    </w:p>
    <w:p w14:paraId="5473F5B8" w14:textId="77777777" w:rsidR="00422F3A" w:rsidRPr="00E35B79" w:rsidRDefault="00422F3A" w:rsidP="00422F3A">
      <w:pPr>
        <w:tabs>
          <w:tab w:val="left" w:pos="720"/>
        </w:tabs>
        <w:spacing w:after="0" w:line="360" w:lineRule="auto"/>
        <w:rPr>
          <w:ins w:id="307" w:author="Author"/>
          <w:rFonts w:ascii="Times New Roman" w:hAnsi="Times New Roman"/>
        </w:rPr>
      </w:pPr>
      <w:ins w:id="308" w:author="Author">
        <w:r w:rsidRPr="00717622">
          <w:rPr>
            <w:rFonts w:ascii="Times New Roman" w:hAnsi="Times New Roman"/>
          </w:rPr>
          <w:t xml:space="preserve">A </w:t>
        </w:r>
        <w:r>
          <w:rPr>
            <w:rFonts w:ascii="Times New Roman" w:hAnsi="Times New Roman"/>
          </w:rPr>
          <w:t>Distributed Energy Resource Aggregation</w:t>
        </w:r>
        <w:r w:rsidRPr="00717622">
          <w:rPr>
            <w:rFonts w:ascii="Times New Roman" w:hAnsi="Times New Roman"/>
          </w:rPr>
          <w:t xml:space="preserve"> must meet the following locational requirements.</w:t>
        </w:r>
      </w:ins>
    </w:p>
    <w:p w14:paraId="7FA676D2" w14:textId="77777777" w:rsidR="00422F3A" w:rsidRPr="00216980" w:rsidRDefault="00422F3A" w:rsidP="00422F3A">
      <w:pPr>
        <w:pStyle w:val="ListParagraph"/>
        <w:numPr>
          <w:ilvl w:val="0"/>
          <w:numId w:val="78"/>
        </w:numPr>
        <w:spacing w:after="0" w:line="360" w:lineRule="auto"/>
        <w:rPr>
          <w:ins w:id="309" w:author="Author"/>
          <w:rFonts w:ascii="Times New Roman" w:hAnsi="Times New Roman"/>
        </w:rPr>
      </w:pPr>
      <w:ins w:id="310" w:author="Author">
        <w:r w:rsidRPr="00216980">
          <w:rPr>
            <w:rFonts w:ascii="Times New Roman" w:hAnsi="Times New Roman"/>
          </w:rPr>
          <w:t xml:space="preserve">For a Distributed Energy Resource Aggregation participating as an Alternative Technology Regulation Resource or a Demand Response Resource, all </w:t>
        </w:r>
        <w:r>
          <w:rPr>
            <w:rFonts w:ascii="Times New Roman" w:hAnsi="Times New Roman"/>
          </w:rPr>
          <w:t>associated</w:t>
        </w:r>
        <w:r w:rsidRPr="00216980">
          <w:rPr>
            <w:rFonts w:ascii="Times New Roman" w:hAnsi="Times New Roman"/>
          </w:rPr>
          <w:t xml:space="preserve"> Distributed Energy Resources shall be located in a single DRR Aggregation Zone.</w:t>
        </w:r>
      </w:ins>
    </w:p>
    <w:p w14:paraId="30295478" w14:textId="77777777" w:rsidR="00422F3A" w:rsidRPr="00216980" w:rsidRDefault="00422F3A" w:rsidP="00422F3A">
      <w:pPr>
        <w:pStyle w:val="ListParagraph"/>
        <w:numPr>
          <w:ilvl w:val="0"/>
          <w:numId w:val="78"/>
        </w:numPr>
        <w:spacing w:after="0" w:line="360" w:lineRule="auto"/>
        <w:rPr>
          <w:ins w:id="311" w:author="Author"/>
          <w:rFonts w:ascii="Times New Roman" w:hAnsi="Times New Roman"/>
        </w:rPr>
      </w:pPr>
      <w:ins w:id="312" w:author="Author">
        <w:r w:rsidRPr="00216980">
          <w:rPr>
            <w:rFonts w:ascii="Times New Roman" w:hAnsi="Times New Roman"/>
          </w:rPr>
          <w:t xml:space="preserve">For a Distributed Energy Resource Aggregation participating as a Generator Asset, Binary Storage Facility, Continuous Storage Facility, Settlement Only Distributed Energy Resource Aggregation, or Demand Response Distributed Energy Resource Aggregation, all </w:t>
        </w:r>
        <w:r>
          <w:rPr>
            <w:rFonts w:ascii="Times New Roman" w:hAnsi="Times New Roman"/>
          </w:rPr>
          <w:t>associated</w:t>
        </w:r>
        <w:r w:rsidRPr="00216980">
          <w:rPr>
            <w:rFonts w:ascii="Times New Roman" w:hAnsi="Times New Roman"/>
          </w:rPr>
          <w:t xml:space="preserve"> </w:t>
        </w:r>
        <w:r w:rsidRPr="00216980">
          <w:rPr>
            <w:rFonts w:ascii="Times New Roman" w:hAnsi="Times New Roman"/>
          </w:rPr>
          <w:lastRenderedPageBreak/>
          <w:t>Distributed Energy Resources</w:t>
        </w:r>
        <w:r w:rsidRPr="00216980" w:rsidDel="004F035E">
          <w:rPr>
            <w:rFonts w:ascii="Times New Roman" w:hAnsi="Times New Roman"/>
          </w:rPr>
          <w:t xml:space="preserve"> </w:t>
        </w:r>
        <w:r w:rsidRPr="00216980">
          <w:rPr>
            <w:rFonts w:ascii="Times New Roman" w:hAnsi="Times New Roman"/>
          </w:rPr>
          <w:t xml:space="preserve">shall be located within both a single DRR Aggregation Zone and a single Host Utility metering domain. </w:t>
        </w:r>
      </w:ins>
    </w:p>
    <w:p w14:paraId="3C9A54F0" w14:textId="25A43483" w:rsidR="00422F3A" w:rsidRPr="0054041F" w:rsidRDefault="00422F3A" w:rsidP="00422F3A">
      <w:pPr>
        <w:pStyle w:val="ListParagraph"/>
        <w:numPr>
          <w:ilvl w:val="0"/>
          <w:numId w:val="78"/>
        </w:numPr>
        <w:tabs>
          <w:tab w:val="left" w:pos="720"/>
        </w:tabs>
        <w:spacing w:after="0" w:line="360" w:lineRule="auto"/>
        <w:contextualSpacing w:val="0"/>
        <w:rPr>
          <w:ins w:id="313" w:author="Author"/>
          <w:rFonts w:ascii="Times New Roman" w:hAnsi="Times New Roman"/>
        </w:rPr>
      </w:pPr>
      <w:ins w:id="314" w:author="Author">
        <w:r>
          <w:rPr>
            <w:rFonts w:ascii="Times New Roman" w:hAnsi="Times New Roman"/>
          </w:rPr>
          <w:t xml:space="preserve">A </w:t>
        </w:r>
        <w:r w:rsidRPr="004C6999">
          <w:rPr>
            <w:rFonts w:ascii="Times New Roman" w:hAnsi="Times New Roman"/>
          </w:rPr>
          <w:t xml:space="preserve"> </w:t>
        </w:r>
        <w:r>
          <w:rPr>
            <w:rFonts w:ascii="Times New Roman" w:hAnsi="Times New Roman"/>
          </w:rPr>
          <w:t xml:space="preserve">Distributed Energy Resource Aggregation shall be </w:t>
        </w:r>
        <w:r w:rsidRPr="00F0755F">
          <w:rPr>
            <w:rFonts w:ascii="Times New Roman" w:hAnsi="Times New Roman"/>
          </w:rPr>
          <w:t xml:space="preserve">settled at the DRR Aggregation Zone </w:t>
        </w:r>
        <w:r>
          <w:rPr>
            <w:rFonts w:ascii="Times New Roman" w:hAnsi="Times New Roman"/>
          </w:rPr>
          <w:t>N</w:t>
        </w:r>
        <w:r w:rsidRPr="00F0755F">
          <w:rPr>
            <w:rFonts w:ascii="Times New Roman" w:hAnsi="Times New Roman"/>
          </w:rPr>
          <w:t>ode price</w:t>
        </w:r>
        <w:r>
          <w:rPr>
            <w:rFonts w:ascii="Times New Roman" w:hAnsi="Times New Roman"/>
          </w:rPr>
          <w:t>, except where</w:t>
        </w:r>
        <w:r w:rsidRPr="00F345F7">
          <w:rPr>
            <w:rFonts w:ascii="Times New Roman" w:hAnsi="Times New Roman"/>
          </w:rPr>
          <w:t xml:space="preserve"> </w:t>
        </w:r>
        <w:r>
          <w:rPr>
            <w:rFonts w:ascii="Times New Roman" w:hAnsi="Times New Roman"/>
          </w:rPr>
          <w:t xml:space="preserve">a single Distributed Energy Resource or </w:t>
        </w:r>
        <w:r w:rsidRPr="00F345F7">
          <w:rPr>
            <w:rFonts w:ascii="Times New Roman" w:hAnsi="Times New Roman"/>
          </w:rPr>
          <w:t xml:space="preserve">a group of </w:t>
        </w:r>
        <w:r>
          <w:rPr>
            <w:rFonts w:ascii="Times New Roman" w:hAnsi="Times New Roman"/>
          </w:rPr>
          <w:t xml:space="preserve">Distributed Energy Resources </w:t>
        </w:r>
        <w:r w:rsidRPr="00F345F7">
          <w:rPr>
            <w:rFonts w:ascii="Times New Roman" w:hAnsi="Times New Roman"/>
          </w:rPr>
          <w:t xml:space="preserve">can inject greater than or equal to 5 MW at a single transmission </w:t>
        </w:r>
        <w:r>
          <w:rPr>
            <w:rFonts w:ascii="Times New Roman" w:hAnsi="Times New Roman"/>
          </w:rPr>
          <w:t>N</w:t>
        </w:r>
        <w:r w:rsidRPr="00F345F7">
          <w:rPr>
            <w:rFonts w:ascii="Times New Roman" w:hAnsi="Times New Roman"/>
          </w:rPr>
          <w:t xml:space="preserve">ode, </w:t>
        </w:r>
        <w:r>
          <w:rPr>
            <w:rFonts w:ascii="Times New Roman" w:hAnsi="Times New Roman"/>
          </w:rPr>
          <w:t xml:space="preserve">in which case, </w:t>
        </w:r>
        <w:r w:rsidRPr="00F345F7">
          <w:rPr>
            <w:rFonts w:ascii="Times New Roman" w:hAnsi="Times New Roman"/>
          </w:rPr>
          <w:t>they are prohibited from aggreg</w:t>
        </w:r>
        <w:r>
          <w:rPr>
            <w:rFonts w:ascii="Times New Roman" w:hAnsi="Times New Roman"/>
          </w:rPr>
          <w:t>ating with facilities at other N</w:t>
        </w:r>
        <w:r w:rsidRPr="00F345F7">
          <w:rPr>
            <w:rFonts w:ascii="Times New Roman" w:hAnsi="Times New Roman"/>
          </w:rPr>
          <w:t>odes</w:t>
        </w:r>
        <w:r>
          <w:rPr>
            <w:rFonts w:ascii="Times New Roman" w:hAnsi="Times New Roman"/>
          </w:rPr>
          <w:t>, and</w:t>
        </w:r>
        <w:r w:rsidRPr="00F345F7">
          <w:rPr>
            <w:rFonts w:ascii="Times New Roman" w:hAnsi="Times New Roman"/>
          </w:rPr>
          <w:t xml:space="preserve"> </w:t>
        </w:r>
        <w:r>
          <w:rPr>
            <w:rFonts w:ascii="Times New Roman" w:hAnsi="Times New Roman"/>
          </w:rPr>
          <w:t>will</w:t>
        </w:r>
        <w:r w:rsidRPr="00F345F7">
          <w:rPr>
            <w:rFonts w:ascii="Times New Roman" w:hAnsi="Times New Roman"/>
          </w:rPr>
          <w:t xml:space="preserve"> be settled at the single transmission </w:t>
        </w:r>
        <w:r>
          <w:rPr>
            <w:rFonts w:ascii="Times New Roman" w:hAnsi="Times New Roman"/>
          </w:rPr>
          <w:t>N</w:t>
        </w:r>
        <w:r w:rsidRPr="00F345F7">
          <w:rPr>
            <w:rFonts w:ascii="Times New Roman" w:hAnsi="Times New Roman"/>
          </w:rPr>
          <w:t>ode</w:t>
        </w:r>
        <w:r>
          <w:rPr>
            <w:rFonts w:ascii="Times New Roman" w:hAnsi="Times New Roman"/>
          </w:rPr>
          <w:t xml:space="preserve"> price</w:t>
        </w:r>
        <w:r w:rsidRPr="00F345F7">
          <w:rPr>
            <w:rFonts w:ascii="Times New Roman" w:hAnsi="Times New Roman"/>
          </w:rPr>
          <w:t>, no</w:t>
        </w:r>
        <w:r>
          <w:rPr>
            <w:rFonts w:ascii="Times New Roman" w:hAnsi="Times New Roman"/>
          </w:rPr>
          <w:t>t at the DRR Aggregation Zone N</w:t>
        </w:r>
        <w:r w:rsidRPr="00F345F7">
          <w:rPr>
            <w:rFonts w:ascii="Times New Roman" w:hAnsi="Times New Roman"/>
          </w:rPr>
          <w:t>ode</w:t>
        </w:r>
        <w:r>
          <w:rPr>
            <w:rFonts w:ascii="Times New Roman" w:hAnsi="Times New Roman"/>
          </w:rPr>
          <w:t xml:space="preserve"> price</w:t>
        </w:r>
        <w:r w:rsidR="00A60F74">
          <w:rPr>
            <w:rFonts w:ascii="Times New Roman" w:hAnsi="Times New Roman"/>
          </w:rPr>
          <w:t>.</w:t>
        </w:r>
      </w:ins>
    </w:p>
    <w:p w14:paraId="07B950C2" w14:textId="77777777" w:rsidR="00422F3A" w:rsidRPr="00717622" w:rsidRDefault="00422F3A" w:rsidP="00422F3A">
      <w:pPr>
        <w:spacing w:after="0" w:line="360" w:lineRule="auto"/>
        <w:ind w:left="720" w:hanging="720"/>
        <w:rPr>
          <w:ins w:id="315" w:author="Author"/>
          <w:rFonts w:ascii="Times New Roman" w:hAnsi="Times New Roman"/>
        </w:rPr>
      </w:pPr>
    </w:p>
    <w:p w14:paraId="6B5BE696" w14:textId="77777777" w:rsidR="00422F3A" w:rsidRDefault="00422F3A" w:rsidP="00422F3A">
      <w:pPr>
        <w:spacing w:after="0" w:line="360" w:lineRule="auto"/>
        <w:rPr>
          <w:ins w:id="316" w:author="Author"/>
          <w:rFonts w:ascii="Times New Roman" w:hAnsi="Times New Roman"/>
          <w:b/>
        </w:rPr>
      </w:pPr>
      <w:ins w:id="317" w:author="Author">
        <w:r>
          <w:rPr>
            <w:rFonts w:ascii="Times New Roman" w:hAnsi="Times New Roman"/>
            <w:b/>
          </w:rPr>
          <w:t>III.6.3</w:t>
        </w:r>
        <w:r>
          <w:rPr>
            <w:rFonts w:ascii="Times New Roman" w:hAnsi="Times New Roman"/>
            <w:b/>
          </w:rPr>
          <w:tab/>
        </w:r>
        <w:r>
          <w:rPr>
            <w:rFonts w:ascii="Times New Roman" w:hAnsi="Times New Roman"/>
            <w:b/>
          </w:rPr>
          <w:tab/>
          <w:t>Distributed Energy Resource Size Requirements</w:t>
        </w:r>
      </w:ins>
    </w:p>
    <w:p w14:paraId="3FA9E69A" w14:textId="77777777" w:rsidR="00422F3A" w:rsidRDefault="00422F3A" w:rsidP="00422F3A">
      <w:pPr>
        <w:spacing w:after="0" w:line="360" w:lineRule="auto"/>
        <w:rPr>
          <w:ins w:id="318" w:author="Author"/>
          <w:rFonts w:ascii="Times New Roman" w:hAnsi="Times New Roman"/>
        </w:rPr>
      </w:pPr>
      <w:ins w:id="319" w:author="Author">
        <w:r w:rsidRPr="00717622">
          <w:rPr>
            <w:rFonts w:ascii="Times New Roman" w:hAnsi="Times New Roman"/>
          </w:rPr>
          <w:t>Individual D</w:t>
        </w:r>
        <w:r>
          <w:rPr>
            <w:rFonts w:ascii="Times New Roman" w:hAnsi="Times New Roman"/>
          </w:rPr>
          <w:t xml:space="preserve">istributed 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s participating in a </w:t>
        </w:r>
        <w:r>
          <w:rPr>
            <w:rFonts w:ascii="Times New Roman" w:hAnsi="Times New Roman"/>
          </w:rPr>
          <w:t>Distributed Energy Resource Aggregation</w:t>
        </w:r>
        <w:r w:rsidRPr="00717622">
          <w:rPr>
            <w:rFonts w:ascii="Times New Roman" w:hAnsi="Times New Roman"/>
          </w:rPr>
          <w:t xml:space="preserve"> must meet the following size requirements.</w:t>
        </w:r>
      </w:ins>
    </w:p>
    <w:p w14:paraId="7400812D" w14:textId="77777777" w:rsidR="00422F3A" w:rsidRPr="002C6C3B" w:rsidRDefault="00422F3A" w:rsidP="00422F3A">
      <w:pPr>
        <w:pStyle w:val="ListParagraph"/>
        <w:numPr>
          <w:ilvl w:val="0"/>
          <w:numId w:val="79"/>
        </w:numPr>
        <w:spacing w:after="0" w:line="360" w:lineRule="auto"/>
        <w:rPr>
          <w:ins w:id="320" w:author="Author"/>
          <w:rFonts w:ascii="Times New Roman" w:hAnsi="Times New Roman"/>
        </w:rPr>
      </w:pPr>
      <w:ins w:id="321" w:author="Author">
        <w:r w:rsidRPr="002C6C3B">
          <w:rPr>
            <w:rFonts w:ascii="Times New Roman" w:hAnsi="Times New Roman"/>
          </w:rPr>
          <w:t>For a Distributed Energy Resource Aggregation participating as a Generator Asset, Binary Storage Facility, or Continuous Storage Facility, each participating Distributed Energy Resource in the aggregation must have injection capability of less than 5 MW; Distributed Energy Resources with overall injection capability of 5 MW or greater may participate as a single facility Distributed Energy Resource Aggregation.</w:t>
        </w:r>
      </w:ins>
    </w:p>
    <w:p w14:paraId="52689661" w14:textId="77777777" w:rsidR="00422F3A" w:rsidRPr="002C6C3B" w:rsidRDefault="00422F3A" w:rsidP="00422F3A">
      <w:pPr>
        <w:pStyle w:val="ListParagraph"/>
        <w:numPr>
          <w:ilvl w:val="0"/>
          <w:numId w:val="79"/>
        </w:numPr>
        <w:spacing w:after="0" w:line="360" w:lineRule="auto"/>
        <w:rPr>
          <w:ins w:id="322" w:author="Author"/>
          <w:rFonts w:ascii="Times New Roman" w:hAnsi="Times New Roman"/>
        </w:rPr>
      </w:pPr>
      <w:ins w:id="323" w:author="Author">
        <w:r w:rsidRPr="002C6C3B">
          <w:rPr>
            <w:rFonts w:ascii="Times New Roman" w:hAnsi="Times New Roman"/>
          </w:rPr>
          <w:t>If a group of Distributed Energy Resources can inject greater than or equal to 5 MW at a single transmission Node, this group of Distributed Energy Resources cannot aggregate with facilities at other Nodes. This group of Distributed Energy Resources may participate as a Generator Asset, Binary Storage Facility, or Continuous Storage Facility that is modeled and priced at the single transmission Node.</w:t>
        </w:r>
      </w:ins>
    </w:p>
    <w:p w14:paraId="115DEAF9" w14:textId="77777777" w:rsidR="00422F3A" w:rsidRPr="002C6C3B" w:rsidRDefault="00422F3A" w:rsidP="00422F3A">
      <w:pPr>
        <w:pStyle w:val="ListParagraph"/>
        <w:numPr>
          <w:ilvl w:val="0"/>
          <w:numId w:val="79"/>
        </w:numPr>
        <w:spacing w:after="0" w:line="360" w:lineRule="auto"/>
        <w:rPr>
          <w:ins w:id="324" w:author="Author"/>
          <w:rFonts w:ascii="Times New Roman" w:hAnsi="Times New Roman"/>
        </w:rPr>
      </w:pPr>
      <w:ins w:id="325" w:author="Author">
        <w:r w:rsidRPr="002C6C3B">
          <w:rPr>
            <w:rFonts w:ascii="Times New Roman" w:hAnsi="Times New Roman"/>
          </w:rPr>
          <w:t>For a Distributed Energy Resource Aggregation participating as a Demand Response Resource, the size requirements in Section III.8 shall apply.</w:t>
        </w:r>
      </w:ins>
    </w:p>
    <w:p w14:paraId="5B0BFCDD" w14:textId="277F5444" w:rsidR="00422F3A" w:rsidRPr="002C6C3B" w:rsidRDefault="00422F3A" w:rsidP="00422F3A">
      <w:pPr>
        <w:pStyle w:val="ListParagraph"/>
        <w:numPr>
          <w:ilvl w:val="0"/>
          <w:numId w:val="79"/>
        </w:numPr>
        <w:spacing w:after="0" w:line="360" w:lineRule="auto"/>
        <w:rPr>
          <w:ins w:id="326" w:author="Author"/>
          <w:rFonts w:ascii="Times New Roman" w:hAnsi="Times New Roman"/>
        </w:rPr>
      </w:pPr>
      <w:ins w:id="327" w:author="Author">
        <w:r w:rsidRPr="002C6C3B">
          <w:rPr>
            <w:rFonts w:ascii="Times New Roman" w:hAnsi="Times New Roman"/>
          </w:rPr>
          <w:t xml:space="preserve">For a Distributed Energy Resource Aggregation participating as a Demand Response Distributed Energy Resource Aggregation, the size requirements in </w:t>
        </w:r>
        <w:proofErr w:type="gramStart"/>
        <w:r w:rsidRPr="002C6C3B">
          <w:rPr>
            <w:rFonts w:ascii="Times New Roman" w:hAnsi="Times New Roman"/>
          </w:rPr>
          <w:t>III.</w:t>
        </w:r>
        <w:r w:rsidR="00740526">
          <w:rPr>
            <w:rFonts w:ascii="Times New Roman" w:hAnsi="Times New Roman"/>
          </w:rPr>
          <w:t>6.</w:t>
        </w:r>
        <w:r w:rsidRPr="002C6C3B">
          <w:rPr>
            <w:rFonts w:ascii="Times New Roman" w:hAnsi="Times New Roman"/>
          </w:rPr>
          <w:t>5(</w:t>
        </w:r>
        <w:proofErr w:type="gramEnd"/>
        <w:r w:rsidR="00740526">
          <w:rPr>
            <w:rFonts w:ascii="Times New Roman" w:hAnsi="Times New Roman"/>
          </w:rPr>
          <w:t>b</w:t>
        </w:r>
        <w:r w:rsidRPr="002C6C3B">
          <w:rPr>
            <w:rFonts w:ascii="Times New Roman" w:hAnsi="Times New Roman"/>
          </w:rPr>
          <w:t>) shall apply</w:t>
        </w:r>
        <w:r w:rsidR="00A60F74">
          <w:rPr>
            <w:rFonts w:ascii="Times New Roman" w:hAnsi="Times New Roman"/>
          </w:rPr>
          <w:t>.</w:t>
        </w:r>
      </w:ins>
    </w:p>
    <w:p w14:paraId="75F0A324" w14:textId="77777777" w:rsidR="00422F3A" w:rsidRPr="002C6C3B" w:rsidRDefault="00422F3A" w:rsidP="00422F3A">
      <w:pPr>
        <w:pStyle w:val="ListParagraph"/>
        <w:numPr>
          <w:ilvl w:val="0"/>
          <w:numId w:val="79"/>
        </w:numPr>
        <w:spacing w:after="0" w:line="360" w:lineRule="auto"/>
        <w:rPr>
          <w:ins w:id="328" w:author="Author"/>
          <w:rFonts w:ascii="Times New Roman" w:hAnsi="Times New Roman"/>
        </w:rPr>
      </w:pPr>
      <w:ins w:id="329" w:author="Author">
        <w:r w:rsidRPr="002C6C3B">
          <w:rPr>
            <w:rFonts w:ascii="Times New Roman" w:hAnsi="Times New Roman"/>
          </w:rPr>
          <w:t>For a Distributed Energy Resource Aggregation participating as an ATRR, the size requirements in Section III.14 shall apply.</w:t>
        </w:r>
      </w:ins>
    </w:p>
    <w:p w14:paraId="2BAF9BC2" w14:textId="77777777" w:rsidR="00422F3A" w:rsidRDefault="00422F3A" w:rsidP="00422F3A">
      <w:pPr>
        <w:spacing w:after="0" w:line="360" w:lineRule="auto"/>
        <w:rPr>
          <w:ins w:id="330" w:author="Author"/>
          <w:rFonts w:ascii="Times New Roman" w:hAnsi="Times New Roman"/>
          <w:b/>
        </w:rPr>
      </w:pPr>
    </w:p>
    <w:p w14:paraId="0AF728BD" w14:textId="77777777" w:rsidR="00422F3A" w:rsidRDefault="00422F3A" w:rsidP="00422F3A">
      <w:pPr>
        <w:spacing w:after="0" w:line="360" w:lineRule="auto"/>
        <w:rPr>
          <w:ins w:id="331" w:author="Author"/>
          <w:rFonts w:ascii="Times New Roman" w:hAnsi="Times New Roman"/>
          <w:b/>
        </w:rPr>
      </w:pPr>
      <w:ins w:id="332" w:author="Author">
        <w:r>
          <w:rPr>
            <w:rFonts w:ascii="Times New Roman" w:hAnsi="Times New Roman"/>
            <w:b/>
          </w:rPr>
          <w:t>III.6.4</w:t>
        </w:r>
        <w:r>
          <w:rPr>
            <w:rFonts w:ascii="Times New Roman" w:hAnsi="Times New Roman"/>
            <w:b/>
          </w:rPr>
          <w:tab/>
        </w:r>
        <w:r>
          <w:rPr>
            <w:rFonts w:ascii="Times New Roman" w:hAnsi="Times New Roman"/>
            <w:b/>
          </w:rPr>
          <w:tab/>
          <w:t>Metering and Telemetry Requirements</w:t>
        </w:r>
      </w:ins>
    </w:p>
    <w:p w14:paraId="46E2842C" w14:textId="77777777" w:rsidR="00422F3A" w:rsidRPr="00F0755F" w:rsidRDefault="00422F3A" w:rsidP="00422F3A">
      <w:pPr>
        <w:tabs>
          <w:tab w:val="left" w:pos="720"/>
        </w:tabs>
        <w:spacing w:after="0" w:line="360" w:lineRule="auto"/>
        <w:rPr>
          <w:ins w:id="333" w:author="Author"/>
          <w:rFonts w:ascii="Times New Roman" w:hAnsi="Times New Roman"/>
        </w:rPr>
      </w:pPr>
      <w:ins w:id="334" w:author="Author">
        <w:r w:rsidRPr="0054041F">
          <w:rPr>
            <w:rFonts w:ascii="Times New Roman" w:hAnsi="Times New Roman"/>
          </w:rPr>
          <w:t>Distributed Energy Resource Aggregations must meet the following metering and telemetry requirements</w:t>
        </w:r>
        <w:r w:rsidRPr="00F0755F">
          <w:rPr>
            <w:rFonts w:ascii="Times New Roman" w:hAnsi="Times New Roman"/>
          </w:rPr>
          <w:t>.</w:t>
        </w:r>
      </w:ins>
    </w:p>
    <w:p w14:paraId="7AF55795" w14:textId="77777777" w:rsidR="00422F3A" w:rsidRPr="00F0755F" w:rsidRDefault="00422F3A" w:rsidP="00422F3A">
      <w:pPr>
        <w:pStyle w:val="ListParagraph"/>
        <w:numPr>
          <w:ilvl w:val="1"/>
          <w:numId w:val="80"/>
        </w:numPr>
        <w:spacing w:after="0" w:line="360" w:lineRule="auto"/>
        <w:contextualSpacing w:val="0"/>
        <w:rPr>
          <w:ins w:id="335" w:author="Author"/>
          <w:rFonts w:ascii="Times New Roman" w:hAnsi="Times New Roman"/>
        </w:rPr>
      </w:pPr>
      <w:ins w:id="336" w:author="Author">
        <w:r>
          <w:rPr>
            <w:rFonts w:ascii="Times New Roman" w:hAnsi="Times New Roman"/>
          </w:rPr>
          <w:t xml:space="preserve">Distributed Energy Resource Aggregations </w:t>
        </w:r>
        <w:r w:rsidRPr="00F0755F">
          <w:rPr>
            <w:rFonts w:ascii="Times New Roman" w:hAnsi="Times New Roman"/>
          </w:rPr>
          <w:t>participating as</w:t>
        </w:r>
        <w:r>
          <w:rPr>
            <w:rFonts w:ascii="Times New Roman" w:hAnsi="Times New Roman"/>
          </w:rPr>
          <w:t xml:space="preserve"> a</w:t>
        </w:r>
        <w:r w:rsidRPr="00F0755F">
          <w:rPr>
            <w:rFonts w:ascii="Times New Roman" w:hAnsi="Times New Roman"/>
          </w:rPr>
          <w:t xml:space="preserve"> </w:t>
        </w:r>
        <w:r>
          <w:rPr>
            <w:rFonts w:ascii="Times New Roman" w:hAnsi="Times New Roman"/>
          </w:rPr>
          <w:t xml:space="preserve">Generator Asset, Binary Storage Facility, or Continuous Storage Facility, must comply with </w:t>
        </w:r>
        <w:r w:rsidRPr="00AE6EE5">
          <w:rPr>
            <w:rFonts w:ascii="Times New Roman" w:hAnsi="Times New Roman"/>
          </w:rPr>
          <w:t>the metering and telemetry requirements in Sections III.</w:t>
        </w:r>
        <w:r>
          <w:rPr>
            <w:rFonts w:ascii="Times New Roman" w:hAnsi="Times New Roman"/>
          </w:rPr>
          <w:t>3.</w:t>
        </w:r>
        <w:r w:rsidRPr="00AE6EE5">
          <w:rPr>
            <w:rFonts w:ascii="Times New Roman" w:hAnsi="Times New Roman"/>
          </w:rPr>
          <w:t>2.1 and III.</w:t>
        </w:r>
        <w:r>
          <w:rPr>
            <w:rFonts w:ascii="Times New Roman" w:hAnsi="Times New Roman"/>
          </w:rPr>
          <w:t>3.</w:t>
        </w:r>
        <w:r w:rsidRPr="00AE6EE5">
          <w:rPr>
            <w:rFonts w:ascii="Times New Roman" w:hAnsi="Times New Roman"/>
          </w:rPr>
          <w:t>2.2.</w:t>
        </w:r>
      </w:ins>
    </w:p>
    <w:p w14:paraId="312DF9E6" w14:textId="77777777" w:rsidR="00422F3A" w:rsidRPr="00F0755F" w:rsidRDefault="00422F3A" w:rsidP="00422F3A">
      <w:pPr>
        <w:pStyle w:val="ListParagraph"/>
        <w:numPr>
          <w:ilvl w:val="1"/>
          <w:numId w:val="80"/>
        </w:numPr>
        <w:spacing w:after="0" w:line="360" w:lineRule="auto"/>
        <w:contextualSpacing w:val="0"/>
        <w:rPr>
          <w:ins w:id="337" w:author="Author"/>
          <w:rFonts w:ascii="Times New Roman" w:hAnsi="Times New Roman"/>
        </w:rPr>
      </w:pPr>
      <w:ins w:id="338" w:author="Author">
        <w:r>
          <w:rPr>
            <w:rFonts w:ascii="Times New Roman" w:hAnsi="Times New Roman"/>
          </w:rPr>
          <w:lastRenderedPageBreak/>
          <w:t>Distributed Energy Resource Aggregation</w:t>
        </w:r>
        <w:r w:rsidRPr="00F0755F">
          <w:rPr>
            <w:rFonts w:ascii="Times New Roman" w:hAnsi="Times New Roman"/>
          </w:rPr>
          <w:t xml:space="preserve">s participating as </w:t>
        </w:r>
        <w:r>
          <w:rPr>
            <w:rFonts w:ascii="Times New Roman" w:hAnsi="Times New Roman"/>
          </w:rPr>
          <w:t xml:space="preserve">an </w:t>
        </w:r>
        <w:r w:rsidRPr="00F0755F">
          <w:rPr>
            <w:rFonts w:ascii="Times New Roman" w:hAnsi="Times New Roman"/>
          </w:rPr>
          <w:t>A</w:t>
        </w:r>
        <w:r>
          <w:rPr>
            <w:rFonts w:ascii="Times New Roman" w:hAnsi="Times New Roman"/>
          </w:rPr>
          <w:t>lternative Technology Regulation Resource must comply with</w:t>
        </w:r>
        <w:r w:rsidRPr="00F0755F">
          <w:rPr>
            <w:rFonts w:ascii="Times New Roman" w:hAnsi="Times New Roman"/>
          </w:rPr>
          <w:t xml:space="preserve"> the metering</w:t>
        </w:r>
        <w:r>
          <w:rPr>
            <w:rFonts w:ascii="Times New Roman" w:hAnsi="Times New Roman"/>
          </w:rPr>
          <w:t xml:space="preserve"> and telemetry</w:t>
        </w:r>
        <w:r w:rsidRPr="00F0755F">
          <w:rPr>
            <w:rFonts w:ascii="Times New Roman" w:hAnsi="Times New Roman"/>
          </w:rPr>
          <w:t xml:space="preserve"> </w:t>
        </w:r>
        <w:r>
          <w:rPr>
            <w:rFonts w:ascii="Times New Roman" w:hAnsi="Times New Roman"/>
          </w:rPr>
          <w:t>requirements</w:t>
        </w:r>
        <w:r w:rsidRPr="00F0755F">
          <w:rPr>
            <w:rFonts w:ascii="Times New Roman" w:hAnsi="Times New Roman"/>
          </w:rPr>
          <w:t xml:space="preserve"> in Section </w:t>
        </w:r>
        <w:r>
          <w:rPr>
            <w:rFonts w:ascii="Times New Roman" w:hAnsi="Times New Roman"/>
          </w:rPr>
          <w:t>III.14.2</w:t>
        </w:r>
        <w:r w:rsidRPr="00F0755F">
          <w:rPr>
            <w:rFonts w:ascii="Times New Roman" w:hAnsi="Times New Roman"/>
          </w:rPr>
          <w:t>.</w:t>
        </w:r>
      </w:ins>
    </w:p>
    <w:p w14:paraId="4BD8AF51" w14:textId="77777777" w:rsidR="00422F3A" w:rsidRPr="00755A5C" w:rsidRDefault="00422F3A" w:rsidP="00422F3A">
      <w:pPr>
        <w:pStyle w:val="ListParagraph"/>
        <w:numPr>
          <w:ilvl w:val="1"/>
          <w:numId w:val="80"/>
        </w:numPr>
        <w:spacing w:after="0" w:line="360" w:lineRule="auto"/>
        <w:contextualSpacing w:val="0"/>
        <w:rPr>
          <w:ins w:id="339" w:author="Author"/>
          <w:rFonts w:ascii="Times New Roman" w:hAnsi="Times New Roman"/>
        </w:rPr>
      </w:pPr>
      <w:ins w:id="340" w:author="Author">
        <w:r>
          <w:rPr>
            <w:rFonts w:ascii="Times New Roman" w:hAnsi="Times New Roman"/>
          </w:rPr>
          <w:t>Distributed Energy Resource Aggregation</w:t>
        </w:r>
        <w:r w:rsidRPr="00F0755F">
          <w:rPr>
            <w:rFonts w:ascii="Times New Roman" w:hAnsi="Times New Roman"/>
          </w:rPr>
          <w:t>s participating as</w:t>
        </w:r>
        <w:r w:rsidRPr="00717622">
          <w:rPr>
            <w:rFonts w:ascii="Times New Roman" w:hAnsi="Times New Roman"/>
          </w:rPr>
          <w:t xml:space="preserve"> D</w:t>
        </w:r>
        <w:r>
          <w:rPr>
            <w:rFonts w:ascii="Times New Roman" w:hAnsi="Times New Roman"/>
          </w:rPr>
          <w:t xml:space="preserve">emand Response </w:t>
        </w:r>
        <w:r w:rsidRPr="00717622">
          <w:rPr>
            <w:rFonts w:ascii="Times New Roman" w:hAnsi="Times New Roman"/>
          </w:rPr>
          <w:t>R</w:t>
        </w:r>
        <w:r>
          <w:rPr>
            <w:rFonts w:ascii="Times New Roman" w:hAnsi="Times New Roman"/>
          </w:rPr>
          <w:t>esources or Demand Response Distributed Energy Resource Aggregations must comply with</w:t>
        </w:r>
        <w:r w:rsidRPr="00717622">
          <w:rPr>
            <w:rFonts w:ascii="Times New Roman" w:hAnsi="Times New Roman"/>
          </w:rPr>
          <w:t xml:space="preserve"> the metering</w:t>
        </w:r>
        <w:r>
          <w:rPr>
            <w:rFonts w:ascii="Times New Roman" w:hAnsi="Times New Roman"/>
          </w:rPr>
          <w:t xml:space="preserve"> and telemetry</w:t>
        </w:r>
        <w:r w:rsidRPr="00717622">
          <w:rPr>
            <w:rFonts w:ascii="Times New Roman" w:hAnsi="Times New Roman"/>
          </w:rPr>
          <w:t xml:space="preserve"> </w:t>
        </w:r>
        <w:r>
          <w:rPr>
            <w:rFonts w:ascii="Times New Roman" w:hAnsi="Times New Roman"/>
          </w:rPr>
          <w:t>requirements</w:t>
        </w:r>
        <w:r w:rsidRPr="00717622">
          <w:rPr>
            <w:rFonts w:ascii="Times New Roman" w:hAnsi="Times New Roman"/>
          </w:rPr>
          <w:t xml:space="preserve"> in Section</w:t>
        </w:r>
        <w:r w:rsidRPr="00404A7A">
          <w:rPr>
            <w:rFonts w:ascii="Times New Roman" w:hAnsi="Times New Roman"/>
          </w:rPr>
          <w:t xml:space="preserve"> III.3.2.2</w:t>
        </w:r>
        <w:r>
          <w:rPr>
            <w:rFonts w:ascii="Times New Roman" w:hAnsi="Times New Roman"/>
          </w:rPr>
          <w:t>. T</w:t>
        </w:r>
        <w:r w:rsidRPr="00755457">
          <w:rPr>
            <w:rFonts w:ascii="Times New Roman" w:hAnsi="Times New Roman"/>
          </w:rPr>
          <w:t xml:space="preserve">he metering and communication equipment associated </w:t>
        </w:r>
        <w:r w:rsidRPr="00E1311F">
          <w:rPr>
            <w:rFonts w:ascii="Times New Roman" w:hAnsi="Times New Roman"/>
          </w:rPr>
          <w:t>with each participating Distributed Energy Resource must meet the requirements in Section III.3.2.2 an</w:t>
        </w:r>
        <w:r w:rsidRPr="00755A5C">
          <w:rPr>
            <w:rFonts w:ascii="Times New Roman" w:hAnsi="Times New Roman"/>
          </w:rPr>
          <w:t>d ISO New England Operating Procedure No. 18, Metering and Telemetering.</w:t>
        </w:r>
      </w:ins>
    </w:p>
    <w:p w14:paraId="52CA8A32" w14:textId="77777777" w:rsidR="00422F3A" w:rsidRPr="00E1311F" w:rsidRDefault="00422F3A" w:rsidP="00422F3A">
      <w:pPr>
        <w:numPr>
          <w:ilvl w:val="1"/>
          <w:numId w:val="80"/>
        </w:numPr>
        <w:spacing w:after="0" w:line="360" w:lineRule="auto"/>
        <w:rPr>
          <w:ins w:id="341" w:author="Author"/>
          <w:rFonts w:ascii="Times New Roman" w:hAnsi="Times New Roman"/>
        </w:rPr>
      </w:pPr>
      <w:ins w:id="342" w:author="Author">
        <w:r w:rsidRPr="00755A5C">
          <w:rPr>
            <w:rFonts w:ascii="Times New Roman" w:hAnsi="Times New Roman"/>
          </w:rPr>
          <w:t>Metering for each D</w:t>
        </w:r>
        <w:r w:rsidRPr="003A59FD">
          <w:rPr>
            <w:rFonts w:ascii="Times New Roman" w:hAnsi="Times New Roman"/>
          </w:rPr>
          <w:t>istributed Energy Resource participating in</w:t>
        </w:r>
        <w:r w:rsidRPr="00CF17C7">
          <w:rPr>
            <w:rFonts w:ascii="Times New Roman" w:hAnsi="Times New Roman"/>
          </w:rPr>
          <w:t xml:space="preserve"> a Distributed Energy Resource Aggregation</w:t>
        </w:r>
        <w:r w:rsidRPr="002D339C">
          <w:rPr>
            <w:rFonts w:ascii="Times New Roman" w:hAnsi="Times New Roman"/>
          </w:rPr>
          <w:t xml:space="preserve"> shall meet all applicable state and distribution utility requirements and be located at, or compensated to </w:t>
        </w:r>
        <w:r w:rsidRPr="00E1311F">
          <w:rPr>
            <w:rFonts w:ascii="Times New Roman" w:hAnsi="Times New Roman"/>
          </w:rPr>
          <w:t xml:space="preserve">a Retail Delivery Point, or interconnection point as applicable. </w:t>
        </w:r>
      </w:ins>
    </w:p>
    <w:p w14:paraId="3F247CDA" w14:textId="77777777" w:rsidR="00422F3A" w:rsidRPr="00E1311F" w:rsidRDefault="00422F3A" w:rsidP="00422F3A">
      <w:pPr>
        <w:pStyle w:val="ListParagraph"/>
        <w:numPr>
          <w:ilvl w:val="1"/>
          <w:numId w:val="80"/>
        </w:numPr>
        <w:spacing w:after="0" w:line="360" w:lineRule="auto"/>
        <w:rPr>
          <w:ins w:id="343" w:author="Author"/>
          <w:rFonts w:ascii="Times New Roman" w:hAnsi="Times New Roman"/>
        </w:rPr>
      </w:pPr>
      <w:ins w:id="344" w:author="Author">
        <w:r w:rsidRPr="00E1311F">
          <w:rPr>
            <w:rFonts w:ascii="Times New Roman" w:hAnsi="Times New Roman"/>
          </w:rPr>
          <w:t>If a Distributed Energy Resource’s metering is located behind a Retail Delivery Point it shall be reported such that its output or load does not impact the load reported for the Retail Delivery Point.</w:t>
        </w:r>
      </w:ins>
    </w:p>
    <w:p w14:paraId="75D6851E" w14:textId="77777777" w:rsidR="00422F3A" w:rsidRPr="00185DC2" w:rsidRDefault="00422F3A" w:rsidP="00422F3A">
      <w:pPr>
        <w:pStyle w:val="ListParagraph"/>
        <w:numPr>
          <w:ilvl w:val="1"/>
          <w:numId w:val="80"/>
        </w:numPr>
        <w:spacing w:after="0" w:line="360" w:lineRule="auto"/>
        <w:rPr>
          <w:ins w:id="345" w:author="Author"/>
          <w:b/>
        </w:rPr>
      </w:pPr>
      <w:ins w:id="346" w:author="Author">
        <w:r w:rsidRPr="00E1311F">
          <w:rPr>
            <w:rFonts w:ascii="Times New Roman" w:hAnsi="Times New Roman"/>
          </w:rPr>
          <w:t>The Distributed Energy Resource Aggregator shall retain metering data for each participating Distributed Energy Resource for a period of six years for purposes of auditing.</w:t>
        </w:r>
      </w:ins>
    </w:p>
    <w:p w14:paraId="41BDCC81" w14:textId="77777777" w:rsidR="00422F3A" w:rsidRDefault="00422F3A" w:rsidP="00422F3A">
      <w:pPr>
        <w:pStyle w:val="ListParagraph"/>
        <w:spacing w:after="0" w:line="360" w:lineRule="auto"/>
        <w:rPr>
          <w:ins w:id="347" w:author="Author"/>
          <w:b/>
        </w:rPr>
      </w:pPr>
    </w:p>
    <w:p w14:paraId="295B4D67" w14:textId="77777777" w:rsidR="00422F3A" w:rsidRDefault="00422F3A" w:rsidP="00422F3A">
      <w:pPr>
        <w:spacing w:after="0" w:line="360" w:lineRule="auto"/>
        <w:rPr>
          <w:ins w:id="348" w:author="Author"/>
          <w:rFonts w:ascii="Times New Roman" w:hAnsi="Times New Roman"/>
          <w:b/>
        </w:rPr>
      </w:pPr>
      <w:ins w:id="349" w:author="Author">
        <w:r>
          <w:rPr>
            <w:rFonts w:ascii="Times New Roman" w:hAnsi="Times New Roman"/>
            <w:b/>
          </w:rPr>
          <w:t xml:space="preserve">III.6.5 </w:t>
        </w:r>
        <w:r>
          <w:rPr>
            <w:rFonts w:ascii="Times New Roman" w:hAnsi="Times New Roman"/>
            <w:b/>
          </w:rPr>
          <w:tab/>
        </w:r>
        <w:r>
          <w:rPr>
            <w:rFonts w:ascii="Times New Roman" w:hAnsi="Times New Roman"/>
            <w:b/>
          </w:rPr>
          <w:tab/>
          <w:t xml:space="preserve">Additional Requirements </w:t>
        </w:r>
        <w:proofErr w:type="gramStart"/>
        <w:r>
          <w:rPr>
            <w:rFonts w:ascii="Times New Roman" w:hAnsi="Times New Roman"/>
            <w:b/>
          </w:rPr>
          <w:t>For</w:t>
        </w:r>
        <w:proofErr w:type="gramEnd"/>
        <w:r>
          <w:rPr>
            <w:rFonts w:ascii="Times New Roman" w:hAnsi="Times New Roman"/>
            <w:b/>
          </w:rPr>
          <w:t xml:space="preserve"> Demand Response Distributed Energy Resource Aggregations</w:t>
        </w:r>
      </w:ins>
    </w:p>
    <w:p w14:paraId="2EB52868" w14:textId="77777777" w:rsidR="00422F3A" w:rsidRDefault="00422F3A" w:rsidP="00422F3A">
      <w:pPr>
        <w:spacing w:after="0" w:line="360" w:lineRule="auto"/>
        <w:rPr>
          <w:ins w:id="350" w:author="Author"/>
          <w:rFonts w:ascii="Times New Roman" w:hAnsi="Times New Roman"/>
        </w:rPr>
      </w:pPr>
      <w:ins w:id="351" w:author="Author">
        <w:r>
          <w:rPr>
            <w:rFonts w:ascii="Times New Roman" w:hAnsi="Times New Roman"/>
          </w:rPr>
          <w:t xml:space="preserve">In addition to the rules applicable to all Distributed Energy Resource Aggregations, the following rules apply to </w:t>
        </w:r>
        <w:r w:rsidRPr="00536C0C">
          <w:rPr>
            <w:rFonts w:ascii="Times New Roman" w:hAnsi="Times New Roman"/>
          </w:rPr>
          <w:t>Demand Response Distributed Energy Resource Aggregation</w:t>
        </w:r>
        <w:r>
          <w:rPr>
            <w:rFonts w:ascii="Times New Roman" w:hAnsi="Times New Roman"/>
          </w:rPr>
          <w:t xml:space="preserve">s. </w:t>
        </w:r>
        <w:r w:rsidRPr="00536C0C">
          <w:rPr>
            <w:rFonts w:ascii="Times New Roman" w:hAnsi="Times New Roman"/>
          </w:rPr>
          <w:t xml:space="preserve">A Demand Response Distributed Energy Resource Aggregation </w:t>
        </w:r>
        <w:r>
          <w:rPr>
            <w:rFonts w:ascii="Times New Roman" w:hAnsi="Times New Roman"/>
          </w:rPr>
          <w:t>allows</w:t>
        </w:r>
        <w:r w:rsidRPr="00536C0C">
          <w:rPr>
            <w:rFonts w:ascii="Times New Roman" w:hAnsi="Times New Roman"/>
          </w:rPr>
          <w:t xml:space="preserve"> </w:t>
        </w:r>
        <w:r>
          <w:rPr>
            <w:rFonts w:ascii="Times New Roman" w:hAnsi="Times New Roman"/>
          </w:rPr>
          <w:t xml:space="preserve">Distributed Energy Resources with demand reduction capability, Distributed Energy Resources with energy injection capability and Distributed Energy Resources with energy withdrawal capability to participate in the wholesale markets as a single resource. </w:t>
        </w:r>
      </w:ins>
    </w:p>
    <w:p w14:paraId="76DBFC43" w14:textId="77777777" w:rsidR="00422F3A" w:rsidRDefault="00422F3A" w:rsidP="00422F3A">
      <w:pPr>
        <w:pStyle w:val="ListParagraph"/>
        <w:numPr>
          <w:ilvl w:val="0"/>
          <w:numId w:val="81"/>
        </w:numPr>
        <w:tabs>
          <w:tab w:val="left" w:pos="720"/>
        </w:tabs>
        <w:spacing w:after="0" w:line="360" w:lineRule="auto"/>
        <w:contextualSpacing w:val="0"/>
        <w:rPr>
          <w:ins w:id="352" w:author="Author"/>
          <w:rFonts w:ascii="Times New Roman" w:hAnsi="Times New Roman"/>
        </w:rPr>
      </w:pPr>
      <w:ins w:id="353" w:author="Author">
        <w:r w:rsidRPr="00536C0C">
          <w:rPr>
            <w:rFonts w:ascii="Times New Roman" w:hAnsi="Times New Roman"/>
          </w:rPr>
          <w:t xml:space="preserve">A Demand Response Distributed Energy Resource Aggregation </w:t>
        </w:r>
        <w:r>
          <w:rPr>
            <w:rFonts w:ascii="Times New Roman" w:hAnsi="Times New Roman"/>
          </w:rPr>
          <w:t>must include Distributed Energy Resources with both demand reduction capability and energy injection capability and may include Distributed Energy Resources with energy withdrawal capability.</w:t>
        </w:r>
        <w:r w:rsidDel="00755457">
          <w:rPr>
            <w:rFonts w:ascii="Times New Roman" w:hAnsi="Times New Roman"/>
          </w:rPr>
          <w:t xml:space="preserve"> </w:t>
        </w:r>
      </w:ins>
    </w:p>
    <w:p w14:paraId="7069986A" w14:textId="77777777" w:rsidR="00422F3A" w:rsidRPr="00536C0C" w:rsidRDefault="00422F3A" w:rsidP="00422F3A">
      <w:pPr>
        <w:pStyle w:val="ListParagraph"/>
        <w:numPr>
          <w:ilvl w:val="0"/>
          <w:numId w:val="81"/>
        </w:numPr>
        <w:spacing w:after="0" w:line="360" w:lineRule="auto"/>
        <w:contextualSpacing w:val="0"/>
        <w:rPr>
          <w:ins w:id="354" w:author="Author"/>
          <w:rFonts w:ascii="Times New Roman" w:hAnsi="Times New Roman"/>
        </w:rPr>
      </w:pPr>
      <w:ins w:id="355" w:author="Author">
        <w:r w:rsidRPr="0054041F">
          <w:rPr>
            <w:rFonts w:ascii="Times New Roman" w:hAnsi="Times New Roman"/>
          </w:rPr>
          <w:t>Size Requirements.</w:t>
        </w:r>
        <w:r>
          <w:rPr>
            <w:rFonts w:ascii="Times New Roman" w:hAnsi="Times New Roman"/>
          </w:rPr>
          <w:t xml:space="preserve">  </w:t>
        </w:r>
        <w:r w:rsidRPr="00536C0C">
          <w:rPr>
            <w:rFonts w:ascii="Times New Roman" w:hAnsi="Times New Roman"/>
          </w:rPr>
          <w:t xml:space="preserve">Individual </w:t>
        </w:r>
        <w:r>
          <w:rPr>
            <w:rFonts w:ascii="Times New Roman" w:hAnsi="Times New Roman"/>
          </w:rPr>
          <w:t>Distributed Energy Resources</w:t>
        </w:r>
        <w:r w:rsidRPr="00536C0C">
          <w:rPr>
            <w:rFonts w:ascii="Times New Roman" w:hAnsi="Times New Roman"/>
          </w:rPr>
          <w:t xml:space="preserve"> participating in a D</w:t>
        </w:r>
        <w:r>
          <w:rPr>
            <w:rFonts w:ascii="Times New Roman" w:hAnsi="Times New Roman"/>
          </w:rPr>
          <w:t xml:space="preserve">emand </w:t>
        </w:r>
        <w:r w:rsidRPr="00536C0C">
          <w:rPr>
            <w:rFonts w:ascii="Times New Roman" w:hAnsi="Times New Roman"/>
          </w:rPr>
          <w:t>R</w:t>
        </w:r>
        <w:r>
          <w:rPr>
            <w:rFonts w:ascii="Times New Roman" w:hAnsi="Times New Roman"/>
          </w:rPr>
          <w:t>esponse Distributed Energy Resource Aggregation</w:t>
        </w:r>
        <w:r w:rsidRPr="00536C0C">
          <w:rPr>
            <w:rFonts w:ascii="Times New Roman" w:hAnsi="Times New Roman"/>
          </w:rPr>
          <w:t xml:space="preserve"> must meet the following size requirements: </w:t>
        </w:r>
      </w:ins>
    </w:p>
    <w:p w14:paraId="1E0900F0" w14:textId="6CBD26FA" w:rsidR="00422F3A" w:rsidRDefault="00422F3A" w:rsidP="00422F3A">
      <w:pPr>
        <w:pStyle w:val="ListParagraph"/>
        <w:numPr>
          <w:ilvl w:val="1"/>
          <w:numId w:val="87"/>
        </w:numPr>
        <w:spacing w:after="0" w:line="360" w:lineRule="auto"/>
        <w:ind w:hanging="450"/>
        <w:contextualSpacing w:val="0"/>
        <w:rPr>
          <w:ins w:id="356" w:author="Author"/>
          <w:rFonts w:ascii="Times New Roman" w:hAnsi="Times New Roman"/>
        </w:rPr>
      </w:pPr>
      <w:ins w:id="357" w:author="Author">
        <w:r w:rsidRPr="005E7AFF">
          <w:rPr>
            <w:rFonts w:ascii="Times New Roman" w:hAnsi="Times New Roman"/>
          </w:rPr>
          <w:t>A</w:t>
        </w:r>
        <w:r>
          <w:rPr>
            <w:rFonts w:ascii="Times New Roman" w:hAnsi="Times New Roman"/>
          </w:rPr>
          <w:t xml:space="preserve">n individual </w:t>
        </w:r>
        <w:r w:rsidRPr="00536C0C">
          <w:rPr>
            <w:rFonts w:ascii="Times New Roman" w:hAnsi="Times New Roman"/>
          </w:rPr>
          <w:t xml:space="preserve">Distributed Energy Resource </w:t>
        </w:r>
        <w:r>
          <w:rPr>
            <w:rFonts w:ascii="Times New Roman" w:hAnsi="Times New Roman"/>
          </w:rPr>
          <w:t>with a Maximum Deviation Capability</w:t>
        </w:r>
        <w:r w:rsidR="00194676">
          <w:rPr>
            <w:rFonts w:ascii="Times New Roman" w:hAnsi="Times New Roman"/>
          </w:rPr>
          <w:t xml:space="preserve"> or ability to inject greater than or equal to</w:t>
        </w:r>
        <w:r w:rsidRPr="005E7AFF">
          <w:rPr>
            <w:rFonts w:ascii="Times New Roman" w:hAnsi="Times New Roman"/>
          </w:rPr>
          <w:t xml:space="preserve"> 5 MW</w:t>
        </w:r>
        <w:r>
          <w:rPr>
            <w:rFonts w:ascii="Times New Roman" w:hAnsi="Times New Roman"/>
          </w:rPr>
          <w:t xml:space="preserve"> </w:t>
        </w:r>
        <w:r w:rsidRPr="005E7AFF">
          <w:rPr>
            <w:rFonts w:ascii="Times New Roman" w:hAnsi="Times New Roman"/>
          </w:rPr>
          <w:t xml:space="preserve">may not be registered as a </w:t>
        </w:r>
        <w:r>
          <w:rPr>
            <w:rFonts w:ascii="Times New Roman" w:hAnsi="Times New Roman"/>
          </w:rPr>
          <w:t>component of a Demand Response Distributed Energy Resource Aggregation</w:t>
        </w:r>
        <w:r w:rsidRPr="005E7AFF">
          <w:rPr>
            <w:rFonts w:ascii="Times New Roman" w:hAnsi="Times New Roman"/>
          </w:rPr>
          <w:t xml:space="preserve"> if it</w:t>
        </w:r>
        <w:r>
          <w:rPr>
            <w:rFonts w:ascii="Times New Roman" w:hAnsi="Times New Roman"/>
          </w:rPr>
          <w:t>s</w:t>
        </w:r>
        <w:r w:rsidRPr="005E7AFF">
          <w:rPr>
            <w:rFonts w:ascii="Times New Roman" w:hAnsi="Times New Roman"/>
          </w:rPr>
          <w:t xml:space="preserve"> </w:t>
        </w:r>
        <w:r>
          <w:rPr>
            <w:rFonts w:ascii="Times New Roman" w:hAnsi="Times New Roman"/>
          </w:rPr>
          <w:t>maximum energy injection capability is</w:t>
        </w:r>
        <w:r w:rsidRPr="005E7AFF">
          <w:rPr>
            <w:rFonts w:ascii="Times New Roman" w:hAnsi="Times New Roman"/>
          </w:rPr>
          <w:t xml:space="preserve"> </w:t>
        </w:r>
        <w:r>
          <w:rPr>
            <w:rFonts w:ascii="Times New Roman" w:hAnsi="Times New Roman"/>
          </w:rPr>
          <w:t>greater</w:t>
        </w:r>
        <w:r w:rsidRPr="005E7AFF">
          <w:rPr>
            <w:rFonts w:ascii="Times New Roman" w:hAnsi="Times New Roman"/>
          </w:rPr>
          <w:t xml:space="preserve"> than</w:t>
        </w:r>
        <w:r>
          <w:rPr>
            <w:rFonts w:ascii="Times New Roman" w:hAnsi="Times New Roman"/>
          </w:rPr>
          <w:t xml:space="preserve"> its Maximum Facility Load</w:t>
        </w:r>
        <w:r w:rsidRPr="005E7AFF">
          <w:rPr>
            <w:rFonts w:ascii="Times New Roman" w:hAnsi="Times New Roman"/>
          </w:rPr>
          <w:t>.</w:t>
        </w:r>
        <w:r>
          <w:rPr>
            <w:rFonts w:ascii="Times New Roman" w:hAnsi="Times New Roman"/>
          </w:rPr>
          <w:t xml:space="preserve"> Such a Distributed Energy Resource must be the only facility</w:t>
        </w:r>
        <w:r w:rsidRPr="00536C0C">
          <w:rPr>
            <w:rFonts w:ascii="Times New Roman" w:hAnsi="Times New Roman"/>
          </w:rPr>
          <w:t xml:space="preserve"> associated with a D</w:t>
        </w:r>
        <w:r>
          <w:rPr>
            <w:rFonts w:ascii="Times New Roman" w:hAnsi="Times New Roman"/>
          </w:rPr>
          <w:t xml:space="preserve">emand </w:t>
        </w:r>
        <w:r w:rsidRPr="00536C0C">
          <w:rPr>
            <w:rFonts w:ascii="Times New Roman" w:hAnsi="Times New Roman"/>
          </w:rPr>
          <w:t>R</w:t>
        </w:r>
        <w:r>
          <w:rPr>
            <w:rFonts w:ascii="Times New Roman" w:hAnsi="Times New Roman"/>
          </w:rPr>
          <w:t>esponse Distributed Energy Resource Aggregation and shall be</w:t>
        </w:r>
        <w:r w:rsidRPr="00536C0C">
          <w:rPr>
            <w:rFonts w:ascii="Times New Roman" w:hAnsi="Times New Roman"/>
          </w:rPr>
          <w:t xml:space="preserve"> modeled and priced at the </w:t>
        </w:r>
        <w:r>
          <w:rPr>
            <w:rFonts w:ascii="Times New Roman" w:hAnsi="Times New Roman"/>
          </w:rPr>
          <w:t>transmission</w:t>
        </w:r>
        <w:r w:rsidRPr="00536C0C">
          <w:rPr>
            <w:rFonts w:ascii="Times New Roman" w:hAnsi="Times New Roman"/>
          </w:rPr>
          <w:t xml:space="preserve"> </w:t>
        </w:r>
        <w:r>
          <w:rPr>
            <w:rFonts w:ascii="Times New Roman" w:hAnsi="Times New Roman"/>
          </w:rPr>
          <w:t>Node.</w:t>
        </w:r>
      </w:ins>
    </w:p>
    <w:p w14:paraId="5A75B65A" w14:textId="64164794" w:rsidR="00422F3A" w:rsidRDefault="00422F3A" w:rsidP="00422F3A">
      <w:pPr>
        <w:pStyle w:val="ListParagraph"/>
        <w:numPr>
          <w:ilvl w:val="1"/>
          <w:numId w:val="87"/>
        </w:numPr>
        <w:spacing w:after="0" w:line="360" w:lineRule="auto"/>
        <w:ind w:hanging="450"/>
        <w:contextualSpacing w:val="0"/>
        <w:rPr>
          <w:ins w:id="358" w:author="Author"/>
          <w:rFonts w:ascii="Times New Roman" w:hAnsi="Times New Roman"/>
        </w:rPr>
      </w:pPr>
      <w:ins w:id="359" w:author="Author">
        <w:r>
          <w:rPr>
            <w:rFonts w:ascii="Times New Roman" w:hAnsi="Times New Roman"/>
          </w:rPr>
          <w:lastRenderedPageBreak/>
          <w:t>A</w:t>
        </w:r>
        <w:r w:rsidRPr="00EC420B">
          <w:rPr>
            <w:rFonts w:ascii="Times New Roman" w:hAnsi="Times New Roman"/>
          </w:rPr>
          <w:t>n individual D</w:t>
        </w:r>
        <w:r>
          <w:rPr>
            <w:rFonts w:ascii="Times New Roman" w:hAnsi="Times New Roman"/>
          </w:rPr>
          <w:t>istributed Energy Resource with a</w:t>
        </w:r>
        <w:r w:rsidRPr="00EC420B">
          <w:rPr>
            <w:rFonts w:ascii="Times New Roman" w:hAnsi="Times New Roman"/>
          </w:rPr>
          <w:t xml:space="preserve"> </w:t>
        </w:r>
        <w:r>
          <w:rPr>
            <w:rFonts w:ascii="Times New Roman" w:hAnsi="Times New Roman"/>
          </w:rPr>
          <w:t>M</w:t>
        </w:r>
        <w:r w:rsidRPr="00EC420B">
          <w:rPr>
            <w:rFonts w:ascii="Times New Roman" w:hAnsi="Times New Roman"/>
          </w:rPr>
          <w:t xml:space="preserve">aximum </w:t>
        </w:r>
        <w:r>
          <w:rPr>
            <w:rFonts w:ascii="Times New Roman" w:hAnsi="Times New Roman"/>
          </w:rPr>
          <w:t>D</w:t>
        </w:r>
        <w:r w:rsidRPr="00EC420B">
          <w:rPr>
            <w:rFonts w:ascii="Times New Roman" w:hAnsi="Times New Roman"/>
          </w:rPr>
          <w:t xml:space="preserve">eviation </w:t>
        </w:r>
        <w:r>
          <w:rPr>
            <w:rFonts w:ascii="Times New Roman" w:hAnsi="Times New Roman"/>
          </w:rPr>
          <w:t>C</w:t>
        </w:r>
        <w:r w:rsidRPr="00EC420B">
          <w:rPr>
            <w:rFonts w:ascii="Times New Roman" w:hAnsi="Times New Roman"/>
          </w:rPr>
          <w:t>apability</w:t>
        </w:r>
        <w:r w:rsidR="00194676">
          <w:rPr>
            <w:rFonts w:ascii="Times New Roman" w:hAnsi="Times New Roman"/>
          </w:rPr>
          <w:t xml:space="preserve"> and maximum energy injection capability</w:t>
        </w:r>
        <w:r>
          <w:rPr>
            <w:rFonts w:ascii="Times New Roman" w:hAnsi="Times New Roman"/>
          </w:rPr>
          <w:t xml:space="preserve"> less than 5 MW </w:t>
        </w:r>
        <w:r w:rsidRPr="00EC420B">
          <w:rPr>
            <w:rFonts w:ascii="Times New Roman" w:hAnsi="Times New Roman"/>
          </w:rPr>
          <w:t xml:space="preserve">may </w:t>
        </w:r>
        <w:r>
          <w:rPr>
            <w:rFonts w:ascii="Times New Roman" w:hAnsi="Times New Roman"/>
          </w:rPr>
          <w:t>participate in</w:t>
        </w:r>
        <w:r w:rsidRPr="00EC420B">
          <w:rPr>
            <w:rFonts w:ascii="Times New Roman" w:hAnsi="Times New Roman"/>
          </w:rPr>
          <w:t xml:space="preserve"> a D</w:t>
        </w:r>
        <w:r>
          <w:rPr>
            <w:rFonts w:ascii="Times New Roman" w:hAnsi="Times New Roman"/>
          </w:rPr>
          <w:t xml:space="preserve">emand </w:t>
        </w:r>
        <w:r w:rsidRPr="00EC420B">
          <w:rPr>
            <w:rFonts w:ascii="Times New Roman" w:hAnsi="Times New Roman"/>
          </w:rPr>
          <w:t>R</w:t>
        </w:r>
        <w:r>
          <w:rPr>
            <w:rFonts w:ascii="Times New Roman" w:hAnsi="Times New Roman"/>
          </w:rPr>
          <w:t xml:space="preserve">esponse </w:t>
        </w:r>
        <w:r w:rsidRPr="00EC420B">
          <w:rPr>
            <w:rFonts w:ascii="Times New Roman" w:hAnsi="Times New Roman"/>
          </w:rPr>
          <w:t>Distributed Energy Resource Aggregation with other facilities located withi</w:t>
        </w:r>
        <w:r>
          <w:rPr>
            <w:rFonts w:ascii="Times New Roman" w:hAnsi="Times New Roman"/>
          </w:rPr>
          <w:t>n the same DRR Aggregation Zone and metering domain. Such a Demand Response Distributed Energy Resource Aggregation</w:t>
        </w:r>
        <w:r w:rsidRPr="00EC420B">
          <w:rPr>
            <w:rFonts w:ascii="Times New Roman" w:hAnsi="Times New Roman"/>
          </w:rPr>
          <w:t xml:space="preserve"> shall be modeled and priced at the DRR Aggregation Zone </w:t>
        </w:r>
        <w:r>
          <w:rPr>
            <w:rFonts w:ascii="Times New Roman" w:hAnsi="Times New Roman"/>
          </w:rPr>
          <w:t>N</w:t>
        </w:r>
        <w:r w:rsidRPr="00EC420B">
          <w:rPr>
            <w:rFonts w:ascii="Times New Roman" w:hAnsi="Times New Roman"/>
          </w:rPr>
          <w:t>ode.</w:t>
        </w:r>
      </w:ins>
    </w:p>
    <w:p w14:paraId="70E17941" w14:textId="0746A548" w:rsidR="00422F3A" w:rsidRDefault="00422F3A" w:rsidP="00422F3A">
      <w:pPr>
        <w:pStyle w:val="ListParagraph"/>
        <w:numPr>
          <w:ilvl w:val="1"/>
          <w:numId w:val="87"/>
        </w:numPr>
        <w:spacing w:after="0" w:line="360" w:lineRule="auto"/>
        <w:ind w:hanging="450"/>
        <w:contextualSpacing w:val="0"/>
        <w:rPr>
          <w:ins w:id="360" w:author="Author"/>
          <w:rFonts w:ascii="Times New Roman" w:hAnsi="Times New Roman"/>
        </w:rPr>
      </w:pPr>
      <w:ins w:id="361" w:author="Author">
        <w:r w:rsidRPr="00285295">
          <w:rPr>
            <w:rFonts w:ascii="Times New Roman" w:hAnsi="Times New Roman"/>
          </w:rPr>
          <w:t xml:space="preserve">If a group of </w:t>
        </w:r>
        <w:r w:rsidRPr="00536C0C">
          <w:rPr>
            <w:rFonts w:ascii="Times New Roman" w:hAnsi="Times New Roman"/>
          </w:rPr>
          <w:t>Distributed Energy Resource</w:t>
        </w:r>
        <w:r>
          <w:rPr>
            <w:rFonts w:ascii="Times New Roman" w:hAnsi="Times New Roman"/>
          </w:rPr>
          <w:t>s has a Maximum Deviation Capability of, or</w:t>
        </w:r>
        <w:r w:rsidRPr="00536C0C">
          <w:rPr>
            <w:rFonts w:ascii="Times New Roman" w:hAnsi="Times New Roman"/>
          </w:rPr>
          <w:t xml:space="preserve"> </w:t>
        </w:r>
        <w:r w:rsidRPr="00285295">
          <w:rPr>
            <w:rFonts w:ascii="Times New Roman" w:hAnsi="Times New Roman"/>
          </w:rPr>
          <w:t xml:space="preserve">can inject greater than or equal to 5 MW at a single transmission </w:t>
        </w:r>
        <w:r>
          <w:rPr>
            <w:rFonts w:ascii="Times New Roman" w:hAnsi="Times New Roman"/>
          </w:rPr>
          <w:t>Node</w:t>
        </w:r>
        <w:r w:rsidRPr="00285295">
          <w:rPr>
            <w:rFonts w:ascii="Times New Roman" w:hAnsi="Times New Roman"/>
          </w:rPr>
          <w:t xml:space="preserve">, this group </w:t>
        </w:r>
        <w:bookmarkStart w:id="362" w:name="_GoBack"/>
        <w:bookmarkEnd w:id="362"/>
        <w:r w:rsidR="00EF6974" w:rsidRPr="00285295">
          <w:rPr>
            <w:rFonts w:ascii="Times New Roman" w:hAnsi="Times New Roman"/>
          </w:rPr>
          <w:t xml:space="preserve">of </w:t>
        </w:r>
        <w:r w:rsidR="00EF6974">
          <w:rPr>
            <w:rFonts w:ascii="Times New Roman" w:hAnsi="Times New Roman"/>
          </w:rPr>
          <w:t>Distributed</w:t>
        </w:r>
        <w:r w:rsidR="007F285D">
          <w:rPr>
            <w:rFonts w:ascii="Times New Roman" w:hAnsi="Times New Roman"/>
          </w:rPr>
          <w:t xml:space="preserve"> Energy </w:t>
        </w:r>
        <w:r w:rsidRPr="00536C0C">
          <w:rPr>
            <w:rFonts w:ascii="Times New Roman" w:hAnsi="Times New Roman"/>
          </w:rPr>
          <w:t>Resource</w:t>
        </w:r>
        <w:r>
          <w:rPr>
            <w:rFonts w:ascii="Times New Roman" w:hAnsi="Times New Roman"/>
          </w:rPr>
          <w:t>s</w:t>
        </w:r>
        <w:r w:rsidRPr="00536C0C">
          <w:rPr>
            <w:rFonts w:ascii="Times New Roman" w:hAnsi="Times New Roman"/>
          </w:rPr>
          <w:t xml:space="preserve"> </w:t>
        </w:r>
        <w:r w:rsidRPr="00285295">
          <w:rPr>
            <w:rFonts w:ascii="Times New Roman" w:hAnsi="Times New Roman"/>
          </w:rPr>
          <w:t xml:space="preserve">cannot aggregate with facilities at </w:t>
        </w:r>
        <w:r w:rsidR="0037460F">
          <w:rPr>
            <w:rFonts w:ascii="Times New Roman" w:hAnsi="Times New Roman"/>
          </w:rPr>
          <w:t>an</w:t>
        </w:r>
        <w:r w:rsidRPr="00285295">
          <w:rPr>
            <w:rFonts w:ascii="Times New Roman" w:hAnsi="Times New Roman"/>
          </w:rPr>
          <w:t xml:space="preserve">other </w:t>
        </w:r>
        <w:r>
          <w:rPr>
            <w:rFonts w:ascii="Times New Roman" w:hAnsi="Times New Roman"/>
          </w:rPr>
          <w:t>Node</w:t>
        </w:r>
        <w:r w:rsidRPr="00285295">
          <w:rPr>
            <w:rFonts w:ascii="Times New Roman" w:hAnsi="Times New Roman"/>
          </w:rPr>
          <w:t xml:space="preserve">. This group of </w:t>
        </w:r>
        <w:r w:rsidRPr="00536C0C">
          <w:rPr>
            <w:rFonts w:ascii="Times New Roman" w:hAnsi="Times New Roman"/>
          </w:rPr>
          <w:t>Distributed Energy Resource</w:t>
        </w:r>
        <w:r>
          <w:rPr>
            <w:rFonts w:ascii="Times New Roman" w:hAnsi="Times New Roman"/>
          </w:rPr>
          <w:t>s</w:t>
        </w:r>
        <w:r w:rsidRPr="00536C0C">
          <w:rPr>
            <w:rFonts w:ascii="Times New Roman" w:hAnsi="Times New Roman"/>
          </w:rPr>
          <w:t xml:space="preserve"> </w:t>
        </w:r>
        <w:r w:rsidRPr="00285295">
          <w:rPr>
            <w:rFonts w:ascii="Times New Roman" w:hAnsi="Times New Roman"/>
          </w:rPr>
          <w:t xml:space="preserve">may </w:t>
        </w:r>
        <w:r>
          <w:rPr>
            <w:rFonts w:ascii="Times New Roman" w:hAnsi="Times New Roman"/>
          </w:rPr>
          <w:t>participate as</w:t>
        </w:r>
        <w:r w:rsidRPr="00285295">
          <w:rPr>
            <w:rFonts w:ascii="Times New Roman" w:hAnsi="Times New Roman"/>
          </w:rPr>
          <w:t xml:space="preserve"> a </w:t>
        </w:r>
        <w:r>
          <w:rPr>
            <w:rFonts w:ascii="Times New Roman" w:hAnsi="Times New Roman"/>
          </w:rPr>
          <w:t xml:space="preserve">Demand Response </w:t>
        </w:r>
        <w:r w:rsidRPr="00285295">
          <w:rPr>
            <w:rFonts w:ascii="Times New Roman" w:hAnsi="Times New Roman"/>
          </w:rPr>
          <w:t xml:space="preserve">Distributed Energy Resource Aggregation that is modeled and priced at the single transmission </w:t>
        </w:r>
        <w:r>
          <w:rPr>
            <w:rFonts w:ascii="Times New Roman" w:hAnsi="Times New Roman"/>
          </w:rPr>
          <w:t>Node.</w:t>
        </w:r>
      </w:ins>
    </w:p>
    <w:p w14:paraId="14F5954C" w14:textId="77777777" w:rsidR="00422F3A" w:rsidRPr="00FC5DB0" w:rsidRDefault="00422F3A" w:rsidP="00422F3A">
      <w:pPr>
        <w:pStyle w:val="ListParagraph"/>
        <w:numPr>
          <w:ilvl w:val="1"/>
          <w:numId w:val="87"/>
        </w:numPr>
        <w:spacing w:after="0" w:line="360" w:lineRule="auto"/>
        <w:ind w:hanging="450"/>
        <w:contextualSpacing w:val="0"/>
        <w:rPr>
          <w:ins w:id="363" w:author="Author"/>
          <w:rFonts w:ascii="Times New Roman" w:hAnsi="Times New Roman"/>
        </w:rPr>
      </w:pPr>
      <w:ins w:id="364" w:author="Author">
        <w:r w:rsidRPr="00B454C8">
          <w:rPr>
            <w:rFonts w:ascii="Times New Roman" w:hAnsi="Times New Roman"/>
          </w:rPr>
          <w:t xml:space="preserve">A </w:t>
        </w:r>
        <w:r w:rsidRPr="00536C0C">
          <w:rPr>
            <w:rFonts w:ascii="Times New Roman" w:hAnsi="Times New Roman"/>
          </w:rPr>
          <w:t xml:space="preserve">Distributed Energy Resource </w:t>
        </w:r>
        <w:r w:rsidRPr="00B454C8">
          <w:rPr>
            <w:rFonts w:ascii="Times New Roman" w:hAnsi="Times New Roman"/>
          </w:rPr>
          <w:t>may be the aggregate demand reduction capability of multiple end-use customers with multiple Retail Delivery Points within a single DRR Aggregation Zone</w:t>
        </w:r>
        <w:r>
          <w:rPr>
            <w:rFonts w:ascii="Times New Roman" w:hAnsi="Times New Roman"/>
          </w:rPr>
          <w:t xml:space="preserve"> and single metering domain</w:t>
        </w:r>
        <w:r w:rsidRPr="00B454C8">
          <w:rPr>
            <w:rFonts w:ascii="Times New Roman" w:hAnsi="Times New Roman"/>
          </w:rPr>
          <w:t xml:space="preserve"> if (i) the demand reduction from each Retail Delivery Point is less than 10 kW and (ii) the demand at all Retail Delivery Points represents a homogeneous population as determined by the ISO. </w:t>
        </w:r>
      </w:ins>
    </w:p>
    <w:p w14:paraId="2C6D40A1" w14:textId="77777777" w:rsidR="00422F3A" w:rsidRPr="00536C0C" w:rsidRDefault="00422F3A" w:rsidP="00422F3A">
      <w:pPr>
        <w:pStyle w:val="ListParagraph"/>
        <w:numPr>
          <w:ilvl w:val="0"/>
          <w:numId w:val="81"/>
        </w:numPr>
        <w:tabs>
          <w:tab w:val="left" w:pos="720"/>
        </w:tabs>
        <w:spacing w:after="0" w:line="360" w:lineRule="auto"/>
        <w:contextualSpacing w:val="0"/>
        <w:rPr>
          <w:ins w:id="365" w:author="Author"/>
          <w:rFonts w:ascii="Times New Roman" w:hAnsi="Times New Roman"/>
        </w:rPr>
      </w:pPr>
      <w:ins w:id="366" w:author="Author">
        <w:r>
          <w:rPr>
            <w:rFonts w:ascii="Times New Roman" w:hAnsi="Times New Roman"/>
          </w:rPr>
          <w:t xml:space="preserve">Baseline, Offer Requirements and Related Threshold Requirements.  For each </w:t>
        </w:r>
        <w:r w:rsidRPr="00536C0C">
          <w:rPr>
            <w:rFonts w:ascii="Times New Roman" w:hAnsi="Times New Roman"/>
          </w:rPr>
          <w:t>D</w:t>
        </w:r>
        <w:r>
          <w:rPr>
            <w:rFonts w:ascii="Times New Roman" w:hAnsi="Times New Roman"/>
          </w:rPr>
          <w:t>emand Response Distributed Energy Resource Aggregation</w:t>
        </w:r>
        <w:r w:rsidRPr="00536C0C">
          <w:rPr>
            <w:rFonts w:ascii="Times New Roman" w:hAnsi="Times New Roman"/>
          </w:rPr>
          <w:t>:</w:t>
        </w:r>
      </w:ins>
    </w:p>
    <w:p w14:paraId="765526EB" w14:textId="77777777" w:rsidR="00422F3A" w:rsidRDefault="00422F3A" w:rsidP="00422F3A">
      <w:pPr>
        <w:pStyle w:val="ListParagraph"/>
        <w:numPr>
          <w:ilvl w:val="1"/>
          <w:numId w:val="88"/>
        </w:numPr>
        <w:tabs>
          <w:tab w:val="left" w:pos="720"/>
        </w:tabs>
        <w:spacing w:after="0" w:line="360" w:lineRule="auto"/>
        <w:ind w:hanging="450"/>
        <w:contextualSpacing w:val="0"/>
        <w:rPr>
          <w:ins w:id="367" w:author="Author"/>
          <w:rFonts w:ascii="Times New Roman" w:hAnsi="Times New Roman"/>
        </w:rPr>
      </w:pPr>
      <w:ins w:id="368" w:author="Author">
        <w:r>
          <w:rPr>
            <w:rFonts w:ascii="Times New Roman" w:hAnsi="Times New Roman"/>
          </w:rPr>
          <w:t>The ISO s</w:t>
        </w:r>
        <w:r w:rsidRPr="004B6D04">
          <w:rPr>
            <w:rFonts w:ascii="Times New Roman" w:hAnsi="Times New Roman"/>
          </w:rPr>
          <w:t xml:space="preserve">hall establish a baseline </w:t>
        </w:r>
        <w:r>
          <w:rPr>
            <w:rFonts w:ascii="Times New Roman" w:hAnsi="Times New Roman"/>
          </w:rPr>
          <w:t xml:space="preserve">for each Distributed Energy Resource </w:t>
        </w:r>
        <w:r w:rsidRPr="004B6D04">
          <w:rPr>
            <w:rFonts w:ascii="Times New Roman" w:hAnsi="Times New Roman"/>
          </w:rPr>
          <w:t xml:space="preserve">in the </w:t>
        </w:r>
        <w:r>
          <w:rPr>
            <w:rFonts w:ascii="Times New Roman" w:hAnsi="Times New Roman"/>
          </w:rPr>
          <w:t xml:space="preserve">same </w:t>
        </w:r>
        <w:r w:rsidRPr="004B6D04">
          <w:rPr>
            <w:rFonts w:ascii="Times New Roman" w:hAnsi="Times New Roman"/>
          </w:rPr>
          <w:t xml:space="preserve">manner </w:t>
        </w:r>
        <w:r>
          <w:rPr>
            <w:rFonts w:ascii="Times New Roman" w:hAnsi="Times New Roman"/>
          </w:rPr>
          <w:t xml:space="preserve">as </w:t>
        </w:r>
        <w:r w:rsidRPr="004B6D04">
          <w:rPr>
            <w:rFonts w:ascii="Times New Roman" w:hAnsi="Times New Roman"/>
          </w:rPr>
          <w:t xml:space="preserve">prescribed </w:t>
        </w:r>
        <w:r>
          <w:rPr>
            <w:rFonts w:ascii="Times New Roman" w:hAnsi="Times New Roman"/>
          </w:rPr>
          <w:t xml:space="preserve">for a Demand Response Asset </w:t>
        </w:r>
        <w:r w:rsidRPr="004B6D04">
          <w:rPr>
            <w:rFonts w:ascii="Times New Roman" w:hAnsi="Times New Roman"/>
          </w:rPr>
          <w:t>in Section III.8.2</w:t>
        </w:r>
        <w:r>
          <w:rPr>
            <w:rFonts w:ascii="Times New Roman" w:hAnsi="Times New Roman"/>
          </w:rPr>
          <w:t>.</w:t>
        </w:r>
      </w:ins>
    </w:p>
    <w:p w14:paraId="3BC2FBAF" w14:textId="77777777" w:rsidR="00422F3A" w:rsidRPr="004B6D04" w:rsidRDefault="00422F3A" w:rsidP="00422F3A">
      <w:pPr>
        <w:pStyle w:val="ListParagraph"/>
        <w:numPr>
          <w:ilvl w:val="1"/>
          <w:numId w:val="88"/>
        </w:numPr>
        <w:tabs>
          <w:tab w:val="left" w:pos="720"/>
        </w:tabs>
        <w:spacing w:after="0" w:line="360" w:lineRule="auto"/>
        <w:ind w:hanging="450"/>
        <w:contextualSpacing w:val="0"/>
        <w:rPr>
          <w:ins w:id="369" w:author="Author"/>
          <w:rFonts w:ascii="Times New Roman" w:hAnsi="Times New Roman"/>
        </w:rPr>
      </w:pPr>
      <w:ins w:id="370" w:author="Author">
        <w:r>
          <w:rPr>
            <w:rFonts w:ascii="Times New Roman" w:hAnsi="Times New Roman"/>
          </w:rPr>
          <w:t>The Distributed Energy Resource Aggregator shall</w:t>
        </w:r>
        <w:r w:rsidRPr="004B6D04">
          <w:rPr>
            <w:rFonts w:ascii="Times New Roman" w:hAnsi="Times New Roman"/>
          </w:rPr>
          <w:t xml:space="preserve"> submit a </w:t>
        </w:r>
        <w:r>
          <w:rPr>
            <w:rFonts w:ascii="Times New Roman" w:hAnsi="Times New Roman"/>
          </w:rPr>
          <w:t xml:space="preserve">Baseline </w:t>
        </w:r>
        <w:r w:rsidRPr="004B6D04">
          <w:rPr>
            <w:rFonts w:ascii="Times New Roman" w:hAnsi="Times New Roman"/>
          </w:rPr>
          <w:t xml:space="preserve">Deviation Offer pursuant to Section </w:t>
        </w:r>
        <w:proofErr w:type="gramStart"/>
        <w:r w:rsidRPr="004B6D04">
          <w:rPr>
            <w:rFonts w:ascii="Times New Roman" w:hAnsi="Times New Roman"/>
          </w:rPr>
          <w:t>III.1.10.1A</w:t>
        </w:r>
        <w:r>
          <w:rPr>
            <w:rFonts w:ascii="Times New Roman" w:hAnsi="Times New Roman"/>
          </w:rPr>
          <w:t>(</w:t>
        </w:r>
        <w:proofErr w:type="gramEnd"/>
        <w:r>
          <w:rPr>
            <w:rFonts w:ascii="Times New Roman" w:hAnsi="Times New Roman"/>
          </w:rPr>
          <w:t>l)</w:t>
        </w:r>
        <w:r w:rsidRPr="004B6D04">
          <w:rPr>
            <w:rFonts w:ascii="Times New Roman" w:hAnsi="Times New Roman"/>
          </w:rPr>
          <w:t xml:space="preserve"> that reflects the </w:t>
        </w:r>
        <w:r>
          <w:rPr>
            <w:rFonts w:ascii="Times New Roman" w:hAnsi="Times New Roman"/>
          </w:rPr>
          <w:t>a</w:t>
        </w:r>
        <w:r w:rsidRPr="004B6D04">
          <w:rPr>
            <w:rFonts w:ascii="Times New Roman" w:hAnsi="Times New Roman"/>
          </w:rPr>
          <w:t>ggregation’s ability to deviate from its normal operational level.</w:t>
        </w:r>
      </w:ins>
    </w:p>
    <w:p w14:paraId="423E3B38" w14:textId="77777777" w:rsidR="00422F3A" w:rsidRPr="004B6D04" w:rsidRDefault="00422F3A" w:rsidP="00422F3A">
      <w:pPr>
        <w:pStyle w:val="ListParagraph"/>
        <w:numPr>
          <w:ilvl w:val="1"/>
          <w:numId w:val="88"/>
        </w:numPr>
        <w:tabs>
          <w:tab w:val="left" w:pos="720"/>
        </w:tabs>
        <w:spacing w:after="0" w:line="360" w:lineRule="auto"/>
        <w:ind w:hanging="450"/>
        <w:contextualSpacing w:val="0"/>
        <w:rPr>
          <w:ins w:id="371" w:author="Author"/>
          <w:rFonts w:ascii="Times New Roman" w:hAnsi="Times New Roman"/>
        </w:rPr>
      </w:pPr>
      <w:ins w:id="372" w:author="Author">
        <w:r>
          <w:rPr>
            <w:rFonts w:ascii="Times New Roman" w:hAnsi="Times New Roman"/>
          </w:rPr>
          <w:t>Its Baseline Deviation Offer s</w:t>
        </w:r>
        <w:r w:rsidRPr="004B6D04">
          <w:rPr>
            <w:rFonts w:ascii="Times New Roman" w:hAnsi="Times New Roman"/>
          </w:rPr>
          <w:t>hall be subject to the Demand Reduction Threshold calculated pursuant to Section III.1.10.1A(f)</w:t>
        </w:r>
        <w:r>
          <w:rPr>
            <w:rFonts w:ascii="Times New Roman" w:hAnsi="Times New Roman"/>
          </w:rPr>
          <w:t xml:space="preserve"> </w:t>
        </w:r>
      </w:ins>
    </w:p>
    <w:p w14:paraId="6872BA98" w14:textId="77777777" w:rsidR="00422F3A" w:rsidRPr="002E425E" w:rsidRDefault="00422F3A" w:rsidP="00422F3A">
      <w:pPr>
        <w:pStyle w:val="ListParagraph"/>
        <w:numPr>
          <w:ilvl w:val="1"/>
          <w:numId w:val="88"/>
        </w:numPr>
        <w:tabs>
          <w:tab w:val="left" w:pos="720"/>
        </w:tabs>
        <w:spacing w:after="0" w:line="360" w:lineRule="auto"/>
        <w:ind w:hanging="450"/>
        <w:contextualSpacing w:val="0"/>
        <w:rPr>
          <w:ins w:id="373" w:author="Author"/>
          <w:rFonts w:ascii="Times New Roman" w:hAnsi="Times New Roman"/>
        </w:rPr>
      </w:pPr>
      <w:ins w:id="374" w:author="Author">
        <w:r w:rsidRPr="002E425E">
          <w:rPr>
            <w:rFonts w:ascii="Times New Roman" w:hAnsi="Times New Roman"/>
          </w:rPr>
          <w:t>It may inject energy outside of dispatch intervals, which will be settled consistent with the rules for Settlement Only Resources.</w:t>
        </w:r>
      </w:ins>
    </w:p>
    <w:p w14:paraId="146D3E9A" w14:textId="77777777" w:rsidR="00422F3A" w:rsidRPr="004B6D04" w:rsidRDefault="00422F3A" w:rsidP="00422F3A">
      <w:pPr>
        <w:pStyle w:val="ListParagraph"/>
        <w:numPr>
          <w:ilvl w:val="1"/>
          <w:numId w:val="88"/>
        </w:numPr>
        <w:spacing w:after="0" w:line="360" w:lineRule="auto"/>
        <w:rPr>
          <w:ins w:id="375" w:author="Author"/>
        </w:rPr>
      </w:pPr>
      <w:ins w:id="376" w:author="Author">
        <w:r w:rsidRPr="00B418B2">
          <w:rPr>
            <w:rFonts w:ascii="Times New Roman" w:hAnsi="Times New Roman"/>
          </w:rPr>
          <w:t>It may withdraw energy outside of dispatch intervals, which will be settled consistent with the rules for Load Assets.</w:t>
        </w:r>
      </w:ins>
    </w:p>
    <w:p w14:paraId="3E074435" w14:textId="77777777" w:rsidR="00422F3A" w:rsidRDefault="00422F3A" w:rsidP="00422F3A">
      <w:pPr>
        <w:pStyle w:val="ListParagraph"/>
        <w:numPr>
          <w:ilvl w:val="0"/>
          <w:numId w:val="81"/>
        </w:numPr>
        <w:spacing w:after="0" w:line="360" w:lineRule="auto"/>
        <w:rPr>
          <w:ins w:id="377" w:author="Author"/>
          <w:b/>
        </w:rPr>
      </w:pPr>
      <w:ins w:id="378" w:author="Author">
        <w:r w:rsidRPr="00514B8E">
          <w:rPr>
            <w:rFonts w:ascii="Times New Roman" w:hAnsi="Times New Roman"/>
          </w:rPr>
          <w:t xml:space="preserve">Performance Calculation.  The ISO shall calculate a </w:t>
        </w:r>
        <w:r w:rsidRPr="00514B8E">
          <w:rPr>
            <w:rFonts w:ascii="Times New Roman" w:hAnsi="Times New Roman"/>
            <w:color w:val="000000"/>
          </w:rPr>
          <w:t>Demand Response Distributed Energy Resource Aggregation</w:t>
        </w:r>
        <w:r w:rsidRPr="00514B8E">
          <w:rPr>
            <w:rFonts w:ascii="Times New Roman" w:hAnsi="Times New Roman"/>
          </w:rPr>
          <w:t xml:space="preserve">’s performance when it is dispatched. Such performance shall be the sum of the performance of each constituent Distributed Energy Resource. The ISO shall calculate the </w:t>
        </w:r>
        <w:r w:rsidRPr="00514B8E">
          <w:rPr>
            <w:rFonts w:ascii="Times New Roman" w:hAnsi="Times New Roman"/>
          </w:rPr>
          <w:lastRenderedPageBreak/>
          <w:t>performance of each Distributed Energy Resource in the same manner as prescribed for a Demand Response Asset in Section III.8.4.</w:t>
        </w:r>
      </w:ins>
    </w:p>
    <w:p w14:paraId="37D069D0" w14:textId="77777777" w:rsidR="00422F3A" w:rsidRDefault="00422F3A" w:rsidP="00422F3A">
      <w:pPr>
        <w:spacing w:after="0" w:line="360" w:lineRule="auto"/>
        <w:rPr>
          <w:ins w:id="379" w:author="Author"/>
          <w:rFonts w:ascii="Times New Roman" w:hAnsi="Times New Roman"/>
          <w:b/>
        </w:rPr>
      </w:pPr>
    </w:p>
    <w:p w14:paraId="5178321E" w14:textId="77777777" w:rsidR="00422F3A" w:rsidRDefault="00422F3A" w:rsidP="00422F3A">
      <w:pPr>
        <w:spacing w:after="0" w:line="360" w:lineRule="auto"/>
        <w:rPr>
          <w:ins w:id="380" w:author="Author"/>
          <w:rFonts w:ascii="Times New Roman" w:hAnsi="Times New Roman"/>
          <w:b/>
        </w:rPr>
      </w:pPr>
      <w:ins w:id="381" w:author="Author">
        <w:r>
          <w:rPr>
            <w:rFonts w:ascii="Times New Roman" w:hAnsi="Times New Roman"/>
            <w:b/>
          </w:rPr>
          <w:t xml:space="preserve">III.6.6 </w:t>
        </w:r>
        <w:r>
          <w:rPr>
            <w:rFonts w:ascii="Times New Roman" w:hAnsi="Times New Roman"/>
            <w:b/>
          </w:rPr>
          <w:tab/>
        </w:r>
        <w:r>
          <w:rPr>
            <w:rFonts w:ascii="Times New Roman" w:hAnsi="Times New Roman"/>
            <w:b/>
          </w:rPr>
          <w:tab/>
          <w:t xml:space="preserve">Additional Requirements </w:t>
        </w:r>
        <w:proofErr w:type="gramStart"/>
        <w:r>
          <w:rPr>
            <w:rFonts w:ascii="Times New Roman" w:hAnsi="Times New Roman"/>
            <w:b/>
          </w:rPr>
          <w:t>For</w:t>
        </w:r>
        <w:proofErr w:type="gramEnd"/>
        <w:r>
          <w:rPr>
            <w:rFonts w:ascii="Times New Roman" w:hAnsi="Times New Roman"/>
            <w:b/>
          </w:rPr>
          <w:t xml:space="preserve"> Settlement Only Distributed Energy Resource Aggregations</w:t>
        </w:r>
      </w:ins>
    </w:p>
    <w:p w14:paraId="0B2795C6" w14:textId="0C610E89" w:rsidR="00422F3A" w:rsidRDefault="00422F3A" w:rsidP="00422F3A">
      <w:pPr>
        <w:spacing w:after="0" w:line="360" w:lineRule="auto"/>
        <w:rPr>
          <w:ins w:id="382" w:author="Author"/>
          <w:rFonts w:ascii="Times New Roman" w:hAnsi="Times New Roman"/>
        </w:rPr>
      </w:pPr>
      <w:ins w:id="383" w:author="Author">
        <w:r w:rsidRPr="00F0755F">
          <w:rPr>
            <w:rFonts w:ascii="Times New Roman" w:hAnsi="Times New Roman"/>
          </w:rPr>
          <w:t>A Settlement</w:t>
        </w:r>
        <w:r w:rsidR="00A60F74">
          <w:rPr>
            <w:rFonts w:ascii="Times New Roman" w:hAnsi="Times New Roman"/>
          </w:rPr>
          <w:t xml:space="preserve"> </w:t>
        </w:r>
        <w:r w:rsidRPr="00F0755F">
          <w:rPr>
            <w:rFonts w:ascii="Times New Roman" w:hAnsi="Times New Roman"/>
          </w:rPr>
          <w:t xml:space="preserve">Only Distributed Energy Resource Aggregation </w:t>
        </w:r>
        <w:r>
          <w:rPr>
            <w:rFonts w:ascii="Times New Roman" w:hAnsi="Times New Roman"/>
          </w:rPr>
          <w:t xml:space="preserve">is a Distributed Energy Resource Aggregation that </w:t>
        </w:r>
        <w:r w:rsidRPr="00F0755F">
          <w:rPr>
            <w:rFonts w:ascii="Times New Roman" w:hAnsi="Times New Roman"/>
          </w:rPr>
          <w:t>may include D</w:t>
        </w:r>
        <w:r>
          <w:rPr>
            <w:rFonts w:ascii="Times New Roman" w:hAnsi="Times New Roman"/>
          </w:rPr>
          <w:t xml:space="preserve">istributed </w:t>
        </w:r>
        <w:r w:rsidRPr="00F0755F">
          <w:rPr>
            <w:rFonts w:ascii="Times New Roman" w:hAnsi="Times New Roman"/>
          </w:rPr>
          <w:t>E</w:t>
        </w:r>
        <w:r>
          <w:rPr>
            <w:rFonts w:ascii="Times New Roman" w:hAnsi="Times New Roman"/>
          </w:rPr>
          <w:t xml:space="preserve">nergy </w:t>
        </w:r>
        <w:r w:rsidRPr="00F0755F">
          <w:rPr>
            <w:rFonts w:ascii="Times New Roman" w:hAnsi="Times New Roman"/>
          </w:rPr>
          <w:t>R</w:t>
        </w:r>
        <w:r>
          <w:rPr>
            <w:rFonts w:ascii="Times New Roman" w:hAnsi="Times New Roman"/>
          </w:rPr>
          <w:t>esource</w:t>
        </w:r>
        <w:r w:rsidRPr="00F0755F">
          <w:rPr>
            <w:rFonts w:ascii="Times New Roman" w:hAnsi="Times New Roman"/>
          </w:rPr>
          <w:t>s with non-dispatchable energy injection capability and/or non-dispatchable energy withdrawal capability.</w:t>
        </w:r>
        <w:r>
          <w:rPr>
            <w:rFonts w:ascii="Times New Roman" w:hAnsi="Times New Roman"/>
          </w:rPr>
          <w:t xml:space="preserve">  A Settlement Only Distributed Energy Resource Aggregation shall comply with all Market Rules applicable to Settlement Only Resources and the following additional rules.</w:t>
        </w:r>
      </w:ins>
    </w:p>
    <w:p w14:paraId="08A97D7D" w14:textId="37D91F86" w:rsidR="00422F3A" w:rsidRDefault="00422F3A" w:rsidP="00422F3A">
      <w:pPr>
        <w:pStyle w:val="ListParagraph"/>
        <w:numPr>
          <w:ilvl w:val="0"/>
          <w:numId w:val="84"/>
        </w:numPr>
        <w:tabs>
          <w:tab w:val="left" w:pos="720"/>
        </w:tabs>
        <w:spacing w:after="0" w:line="360" w:lineRule="auto"/>
        <w:contextualSpacing w:val="0"/>
        <w:rPr>
          <w:ins w:id="384" w:author="Author"/>
          <w:rFonts w:ascii="Times New Roman" w:hAnsi="Times New Roman"/>
        </w:rPr>
      </w:pPr>
      <w:ins w:id="385" w:author="Author">
        <w:r w:rsidRPr="00F0755F">
          <w:rPr>
            <w:rFonts w:ascii="Times New Roman" w:hAnsi="Times New Roman"/>
          </w:rPr>
          <w:t>A S</w:t>
        </w:r>
        <w:r>
          <w:rPr>
            <w:rFonts w:ascii="Times New Roman" w:hAnsi="Times New Roman"/>
          </w:rPr>
          <w:t xml:space="preserve">ettlement </w:t>
        </w:r>
        <w:r w:rsidRPr="00F0755F">
          <w:rPr>
            <w:rFonts w:ascii="Times New Roman" w:hAnsi="Times New Roman"/>
          </w:rPr>
          <w:t>O</w:t>
        </w:r>
        <w:r>
          <w:rPr>
            <w:rFonts w:ascii="Times New Roman" w:hAnsi="Times New Roman"/>
          </w:rPr>
          <w:t>nly Distributed Energy Resource Aggregation</w:t>
        </w:r>
        <w:r w:rsidRPr="00F0755F">
          <w:rPr>
            <w:rFonts w:ascii="Times New Roman" w:hAnsi="Times New Roman"/>
          </w:rPr>
          <w:t xml:space="preserve"> may submit </w:t>
        </w:r>
        <w:r>
          <w:rPr>
            <w:rFonts w:ascii="Times New Roman" w:hAnsi="Times New Roman"/>
          </w:rPr>
          <w:t>a Supply Offer and/or Demand Bid in the Day</w:t>
        </w:r>
        <w:r w:rsidR="00A60F74">
          <w:rPr>
            <w:rFonts w:ascii="Times New Roman" w:hAnsi="Times New Roman"/>
          </w:rPr>
          <w:t>-</w:t>
        </w:r>
        <w:r>
          <w:rPr>
            <w:rFonts w:ascii="Times New Roman" w:hAnsi="Times New Roman"/>
          </w:rPr>
          <w:t xml:space="preserve">Ahead Energy Market in accordance with the requirements in Section </w:t>
        </w:r>
        <w:proofErr w:type="gramStart"/>
        <w:r>
          <w:rPr>
            <w:rFonts w:ascii="Times New Roman" w:hAnsi="Times New Roman"/>
          </w:rPr>
          <w:t>III.1.10.1A(</w:t>
        </w:r>
        <w:proofErr w:type="gramEnd"/>
        <w:r>
          <w:rPr>
            <w:rFonts w:ascii="Times New Roman" w:hAnsi="Times New Roman"/>
          </w:rPr>
          <w:t>m).</w:t>
        </w:r>
      </w:ins>
    </w:p>
    <w:p w14:paraId="693FCC7F" w14:textId="77777777" w:rsidR="00422F3A" w:rsidRPr="00F0755F" w:rsidRDefault="00422F3A" w:rsidP="00422F3A">
      <w:pPr>
        <w:pStyle w:val="ListParagraph"/>
        <w:numPr>
          <w:ilvl w:val="0"/>
          <w:numId w:val="84"/>
        </w:numPr>
        <w:tabs>
          <w:tab w:val="left" w:pos="720"/>
        </w:tabs>
        <w:spacing w:after="0" w:line="360" w:lineRule="auto"/>
        <w:contextualSpacing w:val="0"/>
        <w:rPr>
          <w:ins w:id="386" w:author="Author"/>
          <w:rFonts w:ascii="Times New Roman" w:hAnsi="Times New Roman"/>
        </w:rPr>
      </w:pPr>
      <w:ins w:id="387" w:author="Author">
        <w:r w:rsidRPr="00F0755F">
          <w:rPr>
            <w:rFonts w:ascii="Times New Roman" w:hAnsi="Times New Roman"/>
          </w:rPr>
          <w:t>There i</w:t>
        </w:r>
        <w:r>
          <w:rPr>
            <w:rFonts w:ascii="Times New Roman" w:hAnsi="Times New Roman"/>
          </w:rPr>
          <w:t>s no maximum size limit for a Settlement Only Distributed Energy Resource Aggregation</w:t>
        </w:r>
        <w:r w:rsidRPr="00F0755F">
          <w:rPr>
            <w:rFonts w:ascii="Times New Roman" w:hAnsi="Times New Roman"/>
          </w:rPr>
          <w:t xml:space="preserve">, provided each </w:t>
        </w:r>
        <w:r>
          <w:rPr>
            <w:rFonts w:ascii="Times New Roman" w:hAnsi="Times New Roman"/>
          </w:rPr>
          <w:t>constituent Distributed Energy Resource would otherwise be eligible to register as a Settlement Only Resource pursuant to OP-14</w:t>
        </w:r>
        <w:r w:rsidRPr="00F0755F">
          <w:rPr>
            <w:rFonts w:ascii="Times New Roman" w:hAnsi="Times New Roman"/>
          </w:rPr>
          <w:t xml:space="preserve">. </w:t>
        </w:r>
      </w:ins>
    </w:p>
    <w:p w14:paraId="4F9504CB" w14:textId="77777777" w:rsidR="00422F3A" w:rsidRDefault="00422F3A" w:rsidP="00422F3A">
      <w:pPr>
        <w:spacing w:after="0" w:line="360" w:lineRule="auto"/>
        <w:rPr>
          <w:ins w:id="388" w:author="Author"/>
          <w:rFonts w:ascii="Times New Roman" w:hAnsi="Times New Roman"/>
          <w:b/>
        </w:rPr>
      </w:pPr>
    </w:p>
    <w:p w14:paraId="22E5C5BA" w14:textId="77777777" w:rsidR="00422F3A" w:rsidRDefault="00422F3A" w:rsidP="00422F3A">
      <w:pPr>
        <w:spacing w:after="0" w:line="360" w:lineRule="auto"/>
        <w:rPr>
          <w:ins w:id="389" w:author="Author"/>
          <w:rFonts w:ascii="Times New Roman" w:hAnsi="Times New Roman"/>
          <w:b/>
        </w:rPr>
      </w:pPr>
      <w:ins w:id="390" w:author="Author">
        <w:r>
          <w:rPr>
            <w:rFonts w:ascii="Times New Roman" w:hAnsi="Times New Roman"/>
            <w:b/>
          </w:rPr>
          <w:t>III.6.7</w:t>
        </w:r>
        <w:r>
          <w:rPr>
            <w:rFonts w:ascii="Times New Roman" w:hAnsi="Times New Roman"/>
            <w:b/>
          </w:rPr>
          <w:tab/>
        </w:r>
        <w:r>
          <w:rPr>
            <w:rFonts w:ascii="Times New Roman" w:hAnsi="Times New Roman"/>
            <w:b/>
          </w:rPr>
          <w:tab/>
          <w:t>Coordination of Registration and Modification</w:t>
        </w:r>
      </w:ins>
    </w:p>
    <w:p w14:paraId="63DF2C36" w14:textId="77777777" w:rsidR="00422F3A" w:rsidRDefault="00422F3A" w:rsidP="00422F3A">
      <w:pPr>
        <w:spacing w:after="0" w:line="360" w:lineRule="auto"/>
        <w:rPr>
          <w:ins w:id="391" w:author="Author"/>
          <w:rFonts w:ascii="Times New Roman" w:hAnsi="Times New Roman"/>
        </w:rPr>
      </w:pPr>
      <w:ins w:id="392" w:author="Author">
        <w:r w:rsidRPr="00664104">
          <w:rPr>
            <w:rFonts w:ascii="Times New Roman" w:hAnsi="Times New Roman"/>
          </w:rPr>
          <w:t>The process of coordinating the registration and activation for participation in the</w:t>
        </w:r>
        <w:r>
          <w:rPr>
            <w:rFonts w:ascii="Times New Roman" w:hAnsi="Times New Roman"/>
          </w:rPr>
          <w:t xml:space="preserve"> New England Markets</w:t>
        </w:r>
        <w:r w:rsidRPr="00664104">
          <w:rPr>
            <w:rFonts w:ascii="Times New Roman" w:hAnsi="Times New Roman"/>
          </w:rPr>
          <w:t xml:space="preserve"> between the ISO, the D</w:t>
        </w:r>
        <w:r>
          <w:rPr>
            <w:rFonts w:ascii="Times New Roman" w:hAnsi="Times New Roman"/>
          </w:rPr>
          <w:t xml:space="preserve">istributed </w:t>
        </w:r>
        <w:r w:rsidRPr="00664104">
          <w:rPr>
            <w:rFonts w:ascii="Times New Roman" w:hAnsi="Times New Roman"/>
          </w:rPr>
          <w:t>E</w:t>
        </w:r>
        <w:r>
          <w:rPr>
            <w:rFonts w:ascii="Times New Roman" w:hAnsi="Times New Roman"/>
          </w:rPr>
          <w:t xml:space="preserve">nergy </w:t>
        </w:r>
        <w:r w:rsidRPr="00664104">
          <w:rPr>
            <w:rFonts w:ascii="Times New Roman" w:hAnsi="Times New Roman"/>
          </w:rPr>
          <w:t>R</w:t>
        </w:r>
        <w:r>
          <w:rPr>
            <w:rFonts w:ascii="Times New Roman" w:hAnsi="Times New Roman"/>
          </w:rPr>
          <w:t>esource</w:t>
        </w:r>
        <w:r w:rsidRPr="00664104">
          <w:rPr>
            <w:rFonts w:ascii="Times New Roman" w:hAnsi="Times New Roman"/>
          </w:rPr>
          <w:t xml:space="preserve"> Aggregator and the Host </w:t>
        </w:r>
        <w:r>
          <w:rPr>
            <w:rFonts w:ascii="Times New Roman" w:hAnsi="Times New Roman"/>
          </w:rPr>
          <w:t>Utility, regardless of the participation model chosen,</w:t>
        </w:r>
        <w:r w:rsidRPr="00664104">
          <w:rPr>
            <w:rFonts w:ascii="Times New Roman" w:hAnsi="Times New Roman"/>
          </w:rPr>
          <w:t xml:space="preserve"> </w:t>
        </w:r>
        <w:r>
          <w:rPr>
            <w:rFonts w:ascii="Times New Roman" w:hAnsi="Times New Roman"/>
          </w:rPr>
          <w:t>includes</w:t>
        </w:r>
        <w:r w:rsidRPr="00664104">
          <w:rPr>
            <w:rFonts w:ascii="Times New Roman" w:hAnsi="Times New Roman"/>
          </w:rPr>
          <w:t xml:space="preserve"> four </w:t>
        </w:r>
        <w:r>
          <w:rPr>
            <w:rFonts w:ascii="Times New Roman" w:hAnsi="Times New Roman"/>
          </w:rPr>
          <w:t xml:space="preserve">stages: 1) </w:t>
        </w:r>
        <w:r w:rsidRPr="00664104">
          <w:rPr>
            <w:rFonts w:ascii="Times New Roman" w:hAnsi="Times New Roman"/>
          </w:rPr>
          <w:t>Initial Notification of Intent to Register a D</w:t>
        </w:r>
        <w:r>
          <w:rPr>
            <w:rFonts w:ascii="Times New Roman" w:hAnsi="Times New Roman"/>
          </w:rPr>
          <w:t xml:space="preserve">istributed </w:t>
        </w:r>
        <w:r w:rsidRPr="00664104">
          <w:rPr>
            <w:rFonts w:ascii="Times New Roman" w:hAnsi="Times New Roman"/>
          </w:rPr>
          <w:t>E</w:t>
        </w:r>
        <w:r>
          <w:rPr>
            <w:rFonts w:ascii="Times New Roman" w:hAnsi="Times New Roman"/>
          </w:rPr>
          <w:t xml:space="preserve">nergy </w:t>
        </w:r>
        <w:r w:rsidRPr="00664104">
          <w:rPr>
            <w:rFonts w:ascii="Times New Roman" w:hAnsi="Times New Roman"/>
          </w:rPr>
          <w:t>R</w:t>
        </w:r>
        <w:r>
          <w:rPr>
            <w:rFonts w:ascii="Times New Roman" w:hAnsi="Times New Roman"/>
          </w:rPr>
          <w:t xml:space="preserve">esource </w:t>
        </w:r>
        <w:r w:rsidRPr="00664104">
          <w:rPr>
            <w:rFonts w:ascii="Times New Roman" w:hAnsi="Times New Roman"/>
          </w:rPr>
          <w:t>A</w:t>
        </w:r>
        <w:r>
          <w:rPr>
            <w:rFonts w:ascii="Times New Roman" w:hAnsi="Times New Roman"/>
          </w:rPr>
          <w:t xml:space="preserve">ggregation; 2) Eligibility Confirmation; 3) </w:t>
        </w:r>
        <w:r w:rsidRPr="00664104">
          <w:rPr>
            <w:rFonts w:ascii="Times New Roman" w:hAnsi="Times New Roman"/>
          </w:rPr>
          <w:t>Registration and Activation</w:t>
        </w:r>
        <w:r>
          <w:rPr>
            <w:rFonts w:ascii="Times New Roman" w:hAnsi="Times New Roman"/>
          </w:rPr>
          <w:t xml:space="preserve">; and 4) </w:t>
        </w:r>
        <w:r w:rsidRPr="00664104">
          <w:rPr>
            <w:rFonts w:ascii="Times New Roman" w:hAnsi="Times New Roman"/>
          </w:rPr>
          <w:t xml:space="preserve">Updates to an Existing </w:t>
        </w:r>
        <w:r>
          <w:rPr>
            <w:rFonts w:ascii="Times New Roman" w:hAnsi="Times New Roman"/>
          </w:rPr>
          <w:t>Distributed Energy Resource Aggregation</w:t>
        </w:r>
        <w:r w:rsidRPr="00664104">
          <w:rPr>
            <w:rFonts w:ascii="Times New Roman" w:hAnsi="Times New Roman"/>
          </w:rPr>
          <w:t xml:space="preserve"> Registration</w:t>
        </w:r>
        <w:r>
          <w:rPr>
            <w:rFonts w:ascii="Times New Roman" w:hAnsi="Times New Roman"/>
          </w:rPr>
          <w:t>. Completion of the Distributed Energy Resource Aggregation registration process requires that the Distributed Energy Resource Aggregator, Host Utility and ISO meet the following requirements for each stage.</w:t>
        </w:r>
      </w:ins>
    </w:p>
    <w:p w14:paraId="03B003F0" w14:textId="77777777" w:rsidR="00422F3A" w:rsidRDefault="00422F3A" w:rsidP="00422F3A">
      <w:pPr>
        <w:spacing w:after="0" w:line="360" w:lineRule="auto"/>
        <w:rPr>
          <w:ins w:id="393" w:author="Author"/>
          <w:rFonts w:ascii="Times New Roman" w:hAnsi="Times New Roman"/>
        </w:rPr>
      </w:pPr>
    </w:p>
    <w:p w14:paraId="1293CC62" w14:textId="77777777" w:rsidR="00422F3A" w:rsidRPr="00717622" w:rsidRDefault="00422F3A" w:rsidP="00422F3A">
      <w:pPr>
        <w:pStyle w:val="ListParagraph"/>
        <w:numPr>
          <w:ilvl w:val="2"/>
          <w:numId w:val="64"/>
        </w:numPr>
        <w:spacing w:after="0" w:line="360" w:lineRule="auto"/>
        <w:ind w:left="720" w:hanging="720"/>
        <w:contextualSpacing w:val="0"/>
        <w:rPr>
          <w:ins w:id="394" w:author="Author"/>
          <w:rFonts w:ascii="Times New Roman" w:hAnsi="Times New Roman"/>
        </w:rPr>
      </w:pPr>
      <w:ins w:id="395" w:author="Author">
        <w:r w:rsidRPr="00717622">
          <w:rPr>
            <w:rFonts w:ascii="Times New Roman" w:hAnsi="Times New Roman"/>
          </w:rPr>
          <w:t>Initial Notification</w:t>
        </w:r>
      </w:ins>
    </w:p>
    <w:p w14:paraId="4B1475F0" w14:textId="77777777" w:rsidR="00422F3A" w:rsidRPr="00717622" w:rsidRDefault="00422F3A" w:rsidP="00422F3A">
      <w:pPr>
        <w:pStyle w:val="ListParagraph"/>
        <w:numPr>
          <w:ilvl w:val="3"/>
          <w:numId w:val="67"/>
        </w:numPr>
        <w:spacing w:after="0" w:line="360" w:lineRule="auto"/>
        <w:ind w:left="1440" w:hanging="720"/>
        <w:contextualSpacing w:val="0"/>
        <w:rPr>
          <w:ins w:id="396" w:author="Author"/>
          <w:rFonts w:ascii="Times New Roman" w:hAnsi="Times New Roman"/>
        </w:rPr>
      </w:pPr>
      <w:ins w:id="397" w:author="Author">
        <w:r w:rsidRPr="00717622">
          <w:rPr>
            <w:rFonts w:ascii="Times New Roman" w:hAnsi="Times New Roman"/>
          </w:rPr>
          <w:t>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shall make a</w:t>
        </w:r>
        <w:r>
          <w:rPr>
            <w:rFonts w:ascii="Times New Roman" w:hAnsi="Times New Roman"/>
          </w:rPr>
          <w:t>n</w:t>
        </w:r>
        <w:r w:rsidRPr="00717622">
          <w:rPr>
            <w:rFonts w:ascii="Times New Roman" w:hAnsi="Times New Roman"/>
          </w:rPr>
          <w:t xml:space="preserve"> initial notification to both the ISO and the Host Utility of its intent to register a </w:t>
        </w:r>
        <w:r>
          <w:rPr>
            <w:rFonts w:ascii="Times New Roman" w:hAnsi="Times New Roman"/>
          </w:rPr>
          <w:t>Distributed Energy Resource Aggregation</w:t>
        </w:r>
        <w:r w:rsidRPr="00717622">
          <w:rPr>
            <w:rFonts w:ascii="Times New Roman" w:hAnsi="Times New Roman"/>
          </w:rPr>
          <w:t>.  Such notification shall include</w:t>
        </w:r>
        <w:r>
          <w:rPr>
            <w:rFonts w:ascii="Times New Roman" w:hAnsi="Times New Roman"/>
          </w:rPr>
          <w:t xml:space="preserve"> the information required by applicable ISO New England Manuals, including, but not limited to</w:t>
        </w:r>
        <w:r w:rsidRPr="00717622">
          <w:rPr>
            <w:rFonts w:ascii="Times New Roman" w:hAnsi="Times New Roman"/>
          </w:rPr>
          <w:t xml:space="preserve">: information regarding the location, anticipated size, technologies to be included, and markets in which participation is planned; the participation model that the </w:t>
        </w:r>
        <w:r>
          <w:rPr>
            <w:rFonts w:ascii="Times New Roman" w:hAnsi="Times New Roman"/>
          </w:rPr>
          <w:t>Distributed Energy Resource Aggregation intends to use for the Distributed Energy Resource Aggregation;</w:t>
        </w:r>
        <w:r w:rsidRPr="00717622">
          <w:rPr>
            <w:rFonts w:ascii="Times New Roman" w:hAnsi="Times New Roman"/>
          </w:rPr>
          <w:t xml:space="preserve"> interconnection agreement(s) for each </w:t>
        </w:r>
        <w:r>
          <w:rPr>
            <w:rFonts w:ascii="Times New Roman" w:hAnsi="Times New Roman"/>
          </w:rPr>
          <w:lastRenderedPageBreak/>
          <w:t>participating</w:t>
        </w:r>
        <w:r w:rsidRPr="00717622">
          <w:rPr>
            <w:rFonts w:ascii="Times New Roman" w:hAnsi="Times New Roman"/>
          </w:rPr>
          <w:t xml:space="preserv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if required under state law</w:t>
        </w:r>
        <w:r>
          <w:rPr>
            <w:rFonts w:ascii="Times New Roman" w:hAnsi="Times New Roman"/>
          </w:rPr>
          <w:t>; and</w:t>
        </w:r>
        <w:r w:rsidRPr="00717622">
          <w:rPr>
            <w:rFonts w:ascii="Times New Roman" w:hAnsi="Times New Roman"/>
          </w:rPr>
          <w:t xml:space="preserve"> a</w:t>
        </w:r>
        <w:r>
          <w:rPr>
            <w:rFonts w:ascii="Times New Roman" w:hAnsi="Times New Roman"/>
          </w:rPr>
          <w:t>n anticipated</w:t>
        </w:r>
        <w:r w:rsidRPr="00717622">
          <w:rPr>
            <w:rFonts w:ascii="Times New Roman" w:hAnsi="Times New Roman"/>
          </w:rPr>
          <w:t xml:space="preserve"> date to begin energy and/or ancillary service market participation.</w:t>
        </w:r>
        <w:r>
          <w:rPr>
            <w:rFonts w:ascii="Times New Roman" w:hAnsi="Times New Roman"/>
          </w:rPr>
          <w:t xml:space="preserve"> </w:t>
        </w:r>
      </w:ins>
    </w:p>
    <w:p w14:paraId="6AFD43B7" w14:textId="77777777" w:rsidR="00422F3A" w:rsidRPr="0090417F" w:rsidRDefault="00422F3A" w:rsidP="00422F3A">
      <w:pPr>
        <w:pStyle w:val="ListParagraph"/>
        <w:numPr>
          <w:ilvl w:val="2"/>
          <w:numId w:val="64"/>
        </w:numPr>
        <w:spacing w:after="0" w:line="360" w:lineRule="auto"/>
        <w:ind w:left="720" w:hanging="720"/>
        <w:contextualSpacing w:val="0"/>
        <w:rPr>
          <w:ins w:id="398" w:author="Author"/>
          <w:rFonts w:ascii="Times New Roman" w:hAnsi="Times New Roman"/>
        </w:rPr>
      </w:pPr>
      <w:ins w:id="399" w:author="Author">
        <w:r w:rsidRPr="00717622">
          <w:rPr>
            <w:rFonts w:ascii="Times New Roman" w:hAnsi="Times New Roman"/>
          </w:rPr>
          <w:t>Eligibility Confirmation</w:t>
        </w:r>
        <w:r>
          <w:rPr>
            <w:rFonts w:ascii="Times New Roman" w:hAnsi="Times New Roman"/>
          </w:rPr>
          <w:t xml:space="preserve">. </w:t>
        </w:r>
        <w:r w:rsidRPr="0090417F">
          <w:rPr>
            <w:rFonts w:ascii="Times New Roman" w:hAnsi="Times New Roman"/>
          </w:rPr>
          <w:t xml:space="preserve">The Host Utility shall review the </w:t>
        </w:r>
        <w:r>
          <w:rPr>
            <w:rFonts w:ascii="Times New Roman" w:hAnsi="Times New Roman"/>
          </w:rPr>
          <w:t>each Distributed Energy Resource’s</w:t>
        </w:r>
        <w:r w:rsidRPr="0090417F">
          <w:rPr>
            <w:rFonts w:ascii="Times New Roman" w:hAnsi="Times New Roman"/>
          </w:rPr>
          <w:t xml:space="preserve"> eligibility to participate in a Distributed Energy Resource Aggregation</w:t>
        </w:r>
        <w:r>
          <w:rPr>
            <w:rFonts w:ascii="Times New Roman" w:hAnsi="Times New Roman"/>
          </w:rPr>
          <w:t xml:space="preserve"> and evaluate</w:t>
        </w:r>
        <w:r w:rsidRPr="0090417F">
          <w:rPr>
            <w:rFonts w:ascii="Times New Roman" w:hAnsi="Times New Roman"/>
          </w:rPr>
          <w:t xml:space="preserve"> the Aggregator’s eligibility to register the proposed Distributed Energy Resource Aggregation</w:t>
        </w:r>
        <w:r>
          <w:rPr>
            <w:rFonts w:ascii="Times New Roman" w:hAnsi="Times New Roman"/>
          </w:rPr>
          <w:t xml:space="preserve"> in the manner established in this subsection</w:t>
        </w:r>
        <w:r w:rsidRPr="0090417F">
          <w:rPr>
            <w:rFonts w:ascii="Times New Roman" w:hAnsi="Times New Roman"/>
          </w:rPr>
          <w:t>. The time period for such review shall not exceed 60 calendar days.</w:t>
        </w:r>
        <w:r>
          <w:rPr>
            <w:rFonts w:ascii="Times New Roman" w:hAnsi="Times New Roman"/>
          </w:rPr>
          <w:t xml:space="preserve"> </w:t>
        </w:r>
        <w:r w:rsidRPr="0090417F">
          <w:rPr>
            <w:rFonts w:ascii="Times New Roman" w:hAnsi="Times New Roman"/>
          </w:rPr>
          <w:t>The Host Utility shall provide written notice to the ISO and the D</w:t>
        </w:r>
        <w:r>
          <w:rPr>
            <w:rFonts w:ascii="Times New Roman" w:hAnsi="Times New Roman"/>
          </w:rPr>
          <w:t xml:space="preserve">istributed </w:t>
        </w:r>
        <w:r w:rsidRPr="0090417F">
          <w:rPr>
            <w:rFonts w:ascii="Times New Roman" w:hAnsi="Times New Roman"/>
          </w:rPr>
          <w:t>E</w:t>
        </w:r>
        <w:r>
          <w:rPr>
            <w:rFonts w:ascii="Times New Roman" w:hAnsi="Times New Roman"/>
          </w:rPr>
          <w:t xml:space="preserve">nergy </w:t>
        </w:r>
        <w:r w:rsidRPr="0090417F">
          <w:rPr>
            <w:rFonts w:ascii="Times New Roman" w:hAnsi="Times New Roman"/>
          </w:rPr>
          <w:t>R</w:t>
        </w:r>
        <w:r>
          <w:rPr>
            <w:rFonts w:ascii="Times New Roman" w:hAnsi="Times New Roman"/>
          </w:rPr>
          <w:t>esource</w:t>
        </w:r>
        <w:r w:rsidRPr="0090417F">
          <w:rPr>
            <w:rFonts w:ascii="Times New Roman" w:hAnsi="Times New Roman"/>
          </w:rPr>
          <w:t xml:space="preserve"> Aggregator of the eligibility determination findings, in accordance with the eligibility criteria described in this subsection. The eligibility determination shall be provided by the Host Utility to the appropriate retail regulatory authority upon request.</w:t>
        </w:r>
      </w:ins>
    </w:p>
    <w:p w14:paraId="111BA0EB" w14:textId="77777777" w:rsidR="00422F3A" w:rsidRPr="00717622" w:rsidRDefault="00422F3A" w:rsidP="00422F3A">
      <w:pPr>
        <w:pStyle w:val="ListParagraph"/>
        <w:numPr>
          <w:ilvl w:val="3"/>
          <w:numId w:val="68"/>
        </w:numPr>
        <w:spacing w:after="0" w:line="360" w:lineRule="auto"/>
        <w:ind w:left="1440" w:hanging="630"/>
        <w:contextualSpacing w:val="0"/>
        <w:rPr>
          <w:ins w:id="400" w:author="Author"/>
          <w:rFonts w:ascii="Times New Roman" w:hAnsi="Times New Roman"/>
        </w:rPr>
      </w:pPr>
      <w:ins w:id="401" w:author="Author">
        <w:r w:rsidRPr="00717622">
          <w:rPr>
            <w:rFonts w:ascii="Times New Roman" w:hAnsi="Times New Roman"/>
          </w:rPr>
          <w:t>In order to ver</w:t>
        </w:r>
        <w:r>
          <w:rPr>
            <w:rFonts w:ascii="Times New Roman" w:hAnsi="Times New Roman"/>
          </w:rPr>
          <w:t>if</w:t>
        </w:r>
        <w:r w:rsidRPr="00717622">
          <w:rPr>
            <w:rFonts w:ascii="Times New Roman" w:hAnsi="Times New Roman"/>
          </w:rPr>
          <w:t>y eligibility, the Host Utility shall:</w:t>
        </w:r>
      </w:ins>
    </w:p>
    <w:p w14:paraId="6BF91E53" w14:textId="77777777" w:rsidR="00422F3A" w:rsidRPr="00717622" w:rsidRDefault="00422F3A" w:rsidP="00422F3A">
      <w:pPr>
        <w:pStyle w:val="ListParagraph"/>
        <w:numPr>
          <w:ilvl w:val="4"/>
          <w:numId w:val="69"/>
        </w:numPr>
        <w:spacing w:after="0" w:line="360" w:lineRule="auto"/>
        <w:ind w:left="2160" w:hanging="720"/>
        <w:contextualSpacing w:val="0"/>
        <w:rPr>
          <w:ins w:id="402" w:author="Author"/>
          <w:rFonts w:ascii="Times New Roman" w:hAnsi="Times New Roman"/>
        </w:rPr>
      </w:pPr>
      <w:proofErr w:type="gramStart"/>
      <w:ins w:id="403" w:author="Author">
        <w:r w:rsidRPr="00717622">
          <w:rPr>
            <w:rFonts w:ascii="Times New Roman" w:hAnsi="Times New Roman"/>
          </w:rPr>
          <w:t>verify</w:t>
        </w:r>
        <w:proofErr w:type="gramEnd"/>
        <w:r w:rsidRPr="00717622">
          <w:rPr>
            <w:rFonts w:ascii="Times New Roman" w:hAnsi="Times New Roman"/>
          </w:rPr>
          <w:t xml:space="preserve"> that </w:t>
        </w:r>
        <w:r>
          <w:rPr>
            <w:rFonts w:ascii="Times New Roman" w:hAnsi="Times New Roman"/>
          </w:rPr>
          <w:t xml:space="preserve">each </w:t>
        </w:r>
        <w:r w:rsidRPr="00717622">
          <w:rPr>
            <w:rFonts w:ascii="Times New Roman" w:hAnsi="Times New Roman"/>
          </w:rPr>
          <w:t>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’s metered net consumption or injection of energy will not be included in another Load Asset</w:t>
        </w:r>
        <w:r>
          <w:rPr>
            <w:rFonts w:ascii="Times New Roman" w:hAnsi="Times New Roman"/>
          </w:rPr>
          <w:t xml:space="preserve"> (if the Distributed Energy Resource Aggregation includes load) or Generator</w:t>
        </w:r>
        <w:r w:rsidRPr="00717622">
          <w:rPr>
            <w:rFonts w:ascii="Times New Roman" w:hAnsi="Times New Roman"/>
          </w:rPr>
          <w:t xml:space="preserve">. </w:t>
        </w:r>
      </w:ins>
    </w:p>
    <w:p w14:paraId="4F0D56E1" w14:textId="77777777" w:rsidR="00422F3A" w:rsidRDefault="00422F3A" w:rsidP="00422F3A">
      <w:pPr>
        <w:pStyle w:val="ListParagraph"/>
        <w:numPr>
          <w:ilvl w:val="4"/>
          <w:numId w:val="69"/>
        </w:numPr>
        <w:spacing w:after="0" w:line="360" w:lineRule="auto"/>
        <w:ind w:left="2160" w:hanging="720"/>
        <w:contextualSpacing w:val="0"/>
        <w:rPr>
          <w:ins w:id="404" w:author="Author"/>
          <w:rFonts w:ascii="Times New Roman" w:hAnsi="Times New Roman"/>
        </w:rPr>
      </w:pPr>
      <w:proofErr w:type="gramStart"/>
      <w:ins w:id="405" w:author="Author">
        <w:r w:rsidRPr="00717622">
          <w:rPr>
            <w:rFonts w:ascii="Times New Roman" w:hAnsi="Times New Roman"/>
          </w:rPr>
          <w:t>verify</w:t>
        </w:r>
        <w:proofErr w:type="gramEnd"/>
        <w:r w:rsidRPr="00717622">
          <w:rPr>
            <w:rFonts w:ascii="Times New Roman" w:hAnsi="Times New Roman"/>
          </w:rPr>
          <w:t xml:space="preserve"> that </w:t>
        </w:r>
        <w:r>
          <w:rPr>
            <w:rFonts w:ascii="Times New Roman" w:hAnsi="Times New Roman"/>
          </w:rPr>
          <w:t xml:space="preserve">no </w:t>
        </w:r>
        <w:r w:rsidRPr="00717622">
          <w:rPr>
            <w:rFonts w:ascii="Times New Roman" w:hAnsi="Times New Roman"/>
          </w:rPr>
          <w:t>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w:t>
        </w:r>
        <w:r>
          <w:rPr>
            <w:rFonts w:ascii="Times New Roman" w:hAnsi="Times New Roman"/>
          </w:rPr>
          <w:t xml:space="preserve">is </w:t>
        </w:r>
        <w:r w:rsidRPr="00717622">
          <w:rPr>
            <w:rFonts w:ascii="Times New Roman" w:hAnsi="Times New Roman"/>
          </w:rPr>
          <w:t>participating in a retail program that prohibits participation</w:t>
        </w:r>
        <w:r>
          <w:rPr>
            <w:rFonts w:ascii="Times New Roman" w:hAnsi="Times New Roman"/>
          </w:rPr>
          <w:t xml:space="preserve"> in New England Markets</w:t>
        </w:r>
        <w:r w:rsidRPr="00717622">
          <w:rPr>
            <w:rFonts w:ascii="Times New Roman" w:hAnsi="Times New Roman"/>
          </w:rPr>
          <w:t>.</w:t>
        </w:r>
      </w:ins>
    </w:p>
    <w:p w14:paraId="4DCAD1F9" w14:textId="77777777" w:rsidR="00422F3A" w:rsidRPr="00717622" w:rsidRDefault="00422F3A" w:rsidP="00422F3A">
      <w:pPr>
        <w:pStyle w:val="ListParagraph"/>
        <w:numPr>
          <w:ilvl w:val="4"/>
          <w:numId w:val="69"/>
        </w:numPr>
        <w:spacing w:after="0" w:line="360" w:lineRule="auto"/>
        <w:ind w:left="2160" w:hanging="720"/>
        <w:contextualSpacing w:val="0"/>
        <w:rPr>
          <w:ins w:id="406" w:author="Author"/>
          <w:rFonts w:ascii="Times New Roman" w:hAnsi="Times New Roman"/>
        </w:rPr>
      </w:pPr>
      <w:proofErr w:type="gramStart"/>
      <w:ins w:id="407" w:author="Author">
        <w:r>
          <w:rPr>
            <w:rFonts w:ascii="Times New Roman" w:hAnsi="Times New Roman"/>
          </w:rPr>
          <w:t>verify</w:t>
        </w:r>
        <w:proofErr w:type="gramEnd"/>
        <w:r>
          <w:rPr>
            <w:rFonts w:ascii="Times New Roman" w:hAnsi="Times New Roman"/>
          </w:rPr>
          <w:t xml:space="preserve"> that each Distributed Energy Resource is compliant with state tariff requirements.</w:t>
        </w:r>
      </w:ins>
    </w:p>
    <w:p w14:paraId="78E62E4C" w14:textId="77777777" w:rsidR="00422F3A" w:rsidRPr="00717622" w:rsidRDefault="00422F3A" w:rsidP="00422F3A">
      <w:pPr>
        <w:pStyle w:val="ListParagraph"/>
        <w:numPr>
          <w:ilvl w:val="4"/>
          <w:numId w:val="69"/>
        </w:numPr>
        <w:spacing w:after="0" w:line="360" w:lineRule="auto"/>
        <w:ind w:left="2160" w:hanging="720"/>
        <w:contextualSpacing w:val="0"/>
        <w:rPr>
          <w:ins w:id="408" w:author="Author"/>
          <w:rFonts w:ascii="Times New Roman" w:hAnsi="Times New Roman"/>
        </w:rPr>
      </w:pPr>
      <w:proofErr w:type="gramStart"/>
      <w:ins w:id="409" w:author="Author">
        <w:r w:rsidRPr="00717622">
          <w:rPr>
            <w:rFonts w:ascii="Times New Roman" w:hAnsi="Times New Roman"/>
          </w:rPr>
          <w:t>determine</w:t>
        </w:r>
        <w:proofErr w:type="gramEnd"/>
        <w:r w:rsidRPr="00717622">
          <w:rPr>
            <w:rFonts w:ascii="Times New Roman" w:hAnsi="Times New Roman"/>
          </w:rPr>
          <w:t xml:space="preserve"> whether the </w:t>
        </w:r>
        <w:r>
          <w:rPr>
            <w:rFonts w:ascii="Times New Roman" w:hAnsi="Times New Roman"/>
          </w:rPr>
          <w:t>Distributed Energy Resource Aggregation</w:t>
        </w:r>
        <w:r w:rsidRPr="00717622">
          <w:rPr>
            <w:rFonts w:ascii="Times New Roman" w:hAnsi="Times New Roman"/>
          </w:rPr>
          <w:t xml:space="preserve"> will pose significant risks to the safe and reliable operation of the distribution system based on analysis of overloads, voltage</w:t>
        </w:r>
        <w:r>
          <w:rPr>
            <w:rFonts w:ascii="Times New Roman" w:hAnsi="Times New Roman"/>
          </w:rPr>
          <w:t>,</w:t>
        </w:r>
        <w:r w:rsidRPr="00717622">
          <w:rPr>
            <w:rFonts w:ascii="Times New Roman" w:hAnsi="Times New Roman"/>
          </w:rPr>
          <w:t xml:space="preserve"> stability, and short circuit interrupting capability.</w:t>
        </w:r>
      </w:ins>
    </w:p>
    <w:p w14:paraId="318B0894" w14:textId="77777777" w:rsidR="00422F3A" w:rsidRPr="00717622" w:rsidRDefault="00422F3A" w:rsidP="00422F3A">
      <w:pPr>
        <w:pStyle w:val="ListParagraph"/>
        <w:numPr>
          <w:ilvl w:val="4"/>
          <w:numId w:val="69"/>
        </w:numPr>
        <w:spacing w:after="0" w:line="360" w:lineRule="auto"/>
        <w:ind w:left="2160" w:hanging="720"/>
        <w:contextualSpacing w:val="0"/>
        <w:rPr>
          <w:ins w:id="410" w:author="Author"/>
          <w:rFonts w:ascii="Times New Roman" w:hAnsi="Times New Roman"/>
        </w:rPr>
      </w:pPr>
      <w:proofErr w:type="gramStart"/>
      <w:ins w:id="411" w:author="Author">
        <w:r w:rsidRPr="00717622">
          <w:rPr>
            <w:rFonts w:ascii="Times New Roman" w:hAnsi="Times New Roman"/>
          </w:rPr>
          <w:t>determine</w:t>
        </w:r>
        <w:proofErr w:type="gramEnd"/>
        <w:r w:rsidRPr="00717622">
          <w:rPr>
            <w:rFonts w:ascii="Times New Roman" w:hAnsi="Times New Roman"/>
          </w:rPr>
          <w:t xml:space="preserve"> whether any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w:t>
        </w:r>
        <w:r>
          <w:rPr>
            <w:rFonts w:ascii="Times New Roman" w:hAnsi="Times New Roman"/>
          </w:rPr>
          <w:t xml:space="preserve">participating </w:t>
        </w:r>
        <w:r w:rsidRPr="00717622">
          <w:rPr>
            <w:rFonts w:ascii="Times New Roman" w:hAnsi="Times New Roman"/>
          </w:rPr>
          <w:t xml:space="preserve">in a </w:t>
        </w:r>
        <w:r>
          <w:rPr>
            <w:rFonts w:ascii="Times New Roman" w:hAnsi="Times New Roman"/>
          </w:rPr>
          <w:t>Distributed Energy Resource Aggregation</w:t>
        </w:r>
        <w:r w:rsidRPr="00717622">
          <w:rPr>
            <w:rFonts w:ascii="Times New Roman" w:hAnsi="Times New Roman"/>
          </w:rPr>
          <w:t xml:space="preserve"> imposes a need for distribution system upgrades to avoid reliability impacts and</w:t>
        </w:r>
        <w:r>
          <w:rPr>
            <w:rFonts w:ascii="Times New Roman" w:hAnsi="Times New Roman"/>
          </w:rPr>
          <w:t>,</w:t>
        </w:r>
        <w:r w:rsidRPr="00717622">
          <w:rPr>
            <w:rFonts w:ascii="Times New Roman" w:hAnsi="Times New Roman"/>
          </w:rPr>
          <w:t xml:space="preserve"> if so, whether such upgrades have been completed or are in the process of being completed.</w:t>
        </w:r>
      </w:ins>
    </w:p>
    <w:p w14:paraId="3DD4F00E" w14:textId="77777777" w:rsidR="00422F3A" w:rsidRDefault="00422F3A" w:rsidP="00422F3A">
      <w:pPr>
        <w:pStyle w:val="ListParagraph"/>
        <w:numPr>
          <w:ilvl w:val="4"/>
          <w:numId w:val="69"/>
        </w:numPr>
        <w:spacing w:after="0" w:line="360" w:lineRule="auto"/>
        <w:ind w:left="2160" w:hanging="720"/>
        <w:contextualSpacing w:val="0"/>
        <w:rPr>
          <w:ins w:id="412" w:author="Author"/>
          <w:rFonts w:ascii="Times New Roman" w:hAnsi="Times New Roman"/>
        </w:rPr>
      </w:pPr>
      <w:proofErr w:type="gramStart"/>
      <w:ins w:id="413" w:author="Author">
        <w:r w:rsidRPr="00717622">
          <w:rPr>
            <w:rFonts w:ascii="Times New Roman" w:hAnsi="Times New Roman"/>
          </w:rPr>
          <w:t>verify</w:t>
        </w:r>
        <w:proofErr w:type="gramEnd"/>
        <w:r w:rsidRPr="00717622">
          <w:rPr>
            <w:rFonts w:ascii="Times New Roman" w:hAnsi="Times New Roman"/>
          </w:rPr>
          <w:t xml:space="preserve"> that all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s</w:t>
        </w:r>
        <w:r>
          <w:rPr>
            <w:rFonts w:ascii="Times New Roman" w:hAnsi="Times New Roman"/>
          </w:rPr>
          <w:t xml:space="preserve"> </w:t>
        </w:r>
        <w:r w:rsidRPr="00717622">
          <w:rPr>
            <w:rFonts w:ascii="Times New Roman" w:hAnsi="Times New Roman"/>
          </w:rPr>
          <w:t>are within the</w:t>
        </w:r>
        <w:r>
          <w:rPr>
            <w:rFonts w:ascii="Times New Roman" w:hAnsi="Times New Roman"/>
          </w:rPr>
          <w:t xml:space="preserve"> </w:t>
        </w:r>
        <w:r w:rsidRPr="00717622">
          <w:rPr>
            <w:rFonts w:ascii="Times New Roman" w:hAnsi="Times New Roman"/>
          </w:rPr>
          <w:t>Host Utility’s metering domain, and are electrically located in the appropriate DRR Aggregation Zone</w:t>
        </w:r>
        <w:r>
          <w:rPr>
            <w:rFonts w:ascii="Times New Roman" w:hAnsi="Times New Roman"/>
          </w:rPr>
          <w:t>.</w:t>
        </w:r>
      </w:ins>
    </w:p>
    <w:p w14:paraId="2D0A1E35" w14:textId="77777777" w:rsidR="00422F3A" w:rsidRPr="00141AB1" w:rsidRDefault="00422F3A" w:rsidP="00422F3A">
      <w:pPr>
        <w:pStyle w:val="ListParagraph"/>
        <w:numPr>
          <w:ilvl w:val="4"/>
          <w:numId w:val="69"/>
        </w:numPr>
        <w:spacing w:after="0" w:line="360" w:lineRule="auto"/>
        <w:ind w:left="2160" w:hanging="720"/>
        <w:contextualSpacing w:val="0"/>
        <w:rPr>
          <w:ins w:id="414" w:author="Author"/>
          <w:rFonts w:ascii="Times New Roman" w:hAnsi="Times New Roman"/>
        </w:rPr>
      </w:pPr>
      <w:proofErr w:type="gramStart"/>
      <w:ins w:id="415" w:author="Author">
        <w:r w:rsidRPr="00141AB1">
          <w:rPr>
            <w:rFonts w:ascii="Times New Roman" w:hAnsi="Times New Roman"/>
          </w:rPr>
          <w:t>confirm</w:t>
        </w:r>
        <w:proofErr w:type="gramEnd"/>
        <w:r w:rsidRPr="00141AB1">
          <w:rPr>
            <w:rFonts w:ascii="Times New Roman" w:hAnsi="Times New Roman"/>
          </w:rPr>
          <w:t xml:space="preserve"> that the net injection and consumption capability of the D</w:t>
        </w:r>
        <w:r>
          <w:rPr>
            <w:rFonts w:ascii="Times New Roman" w:hAnsi="Times New Roman"/>
          </w:rPr>
          <w:t xml:space="preserve">istributed </w:t>
        </w:r>
        <w:r w:rsidRPr="00141AB1">
          <w:rPr>
            <w:rFonts w:ascii="Times New Roman" w:hAnsi="Times New Roman"/>
          </w:rPr>
          <w:t>E</w:t>
        </w:r>
        <w:r>
          <w:rPr>
            <w:rFonts w:ascii="Times New Roman" w:hAnsi="Times New Roman"/>
          </w:rPr>
          <w:t xml:space="preserve">nergy </w:t>
        </w:r>
        <w:r w:rsidRPr="00141AB1">
          <w:rPr>
            <w:rFonts w:ascii="Times New Roman" w:hAnsi="Times New Roman"/>
          </w:rPr>
          <w:t>R</w:t>
        </w:r>
        <w:r>
          <w:rPr>
            <w:rFonts w:ascii="Times New Roman" w:hAnsi="Times New Roman"/>
          </w:rPr>
          <w:t>esource</w:t>
        </w:r>
        <w:r w:rsidRPr="00141AB1">
          <w:rPr>
            <w:rFonts w:ascii="Times New Roman" w:hAnsi="Times New Roman"/>
          </w:rPr>
          <w:t>s</w:t>
        </w:r>
        <w:r>
          <w:rPr>
            <w:rFonts w:ascii="Times New Roman" w:hAnsi="Times New Roman"/>
          </w:rPr>
          <w:t xml:space="preserve"> participating in the</w:t>
        </w:r>
        <w:r w:rsidRPr="00141AB1">
          <w:rPr>
            <w:rFonts w:ascii="Times New Roman" w:hAnsi="Times New Roman"/>
          </w:rPr>
          <w:t xml:space="preserve"> D</w:t>
        </w:r>
        <w:r>
          <w:rPr>
            <w:rFonts w:ascii="Times New Roman" w:hAnsi="Times New Roman"/>
          </w:rPr>
          <w:t xml:space="preserve">istributed </w:t>
        </w:r>
        <w:r w:rsidRPr="00141AB1">
          <w:rPr>
            <w:rFonts w:ascii="Times New Roman" w:hAnsi="Times New Roman"/>
          </w:rPr>
          <w:t>E</w:t>
        </w:r>
        <w:r>
          <w:rPr>
            <w:rFonts w:ascii="Times New Roman" w:hAnsi="Times New Roman"/>
          </w:rPr>
          <w:t xml:space="preserve">nergy </w:t>
        </w:r>
        <w:r w:rsidRPr="00141AB1">
          <w:rPr>
            <w:rFonts w:ascii="Times New Roman" w:hAnsi="Times New Roman"/>
          </w:rPr>
          <w:t>R</w:t>
        </w:r>
        <w:r>
          <w:rPr>
            <w:rFonts w:ascii="Times New Roman" w:hAnsi="Times New Roman"/>
          </w:rPr>
          <w:t>esource</w:t>
        </w:r>
        <w:r w:rsidRPr="00141AB1">
          <w:rPr>
            <w:rFonts w:ascii="Times New Roman" w:hAnsi="Times New Roman"/>
          </w:rPr>
          <w:t xml:space="preserve"> Aggregat</w:t>
        </w:r>
        <w:r>
          <w:rPr>
            <w:rFonts w:ascii="Times New Roman" w:hAnsi="Times New Roman"/>
          </w:rPr>
          <w:t>ion</w:t>
        </w:r>
        <w:r w:rsidRPr="00141AB1">
          <w:rPr>
            <w:rFonts w:ascii="Times New Roman" w:hAnsi="Times New Roman"/>
          </w:rPr>
          <w:t xml:space="preserve"> do not exceed the capabilities as authorized by</w:t>
        </w:r>
        <w:r>
          <w:rPr>
            <w:rFonts w:ascii="Times New Roman" w:hAnsi="Times New Roman"/>
          </w:rPr>
          <w:t xml:space="preserve"> any</w:t>
        </w:r>
        <w:r w:rsidRPr="00141AB1">
          <w:rPr>
            <w:rFonts w:ascii="Times New Roman" w:hAnsi="Times New Roman"/>
          </w:rPr>
          <w:t xml:space="preserve"> associated interconnection agreements.</w:t>
        </w:r>
      </w:ins>
    </w:p>
    <w:p w14:paraId="783597EA" w14:textId="77777777" w:rsidR="00422F3A" w:rsidRPr="00717622" w:rsidRDefault="00422F3A" w:rsidP="00422F3A">
      <w:pPr>
        <w:pStyle w:val="ListParagraph"/>
        <w:numPr>
          <w:ilvl w:val="3"/>
          <w:numId w:val="68"/>
        </w:numPr>
        <w:spacing w:after="0" w:line="360" w:lineRule="auto"/>
        <w:ind w:left="1440" w:hanging="630"/>
        <w:contextualSpacing w:val="0"/>
        <w:rPr>
          <w:ins w:id="416" w:author="Author"/>
          <w:rFonts w:ascii="Times New Roman" w:hAnsi="Times New Roman"/>
        </w:rPr>
      </w:pPr>
      <w:ins w:id="417" w:author="Author">
        <w:r w:rsidRPr="00717622">
          <w:rPr>
            <w:rFonts w:ascii="Times New Roman" w:hAnsi="Times New Roman"/>
          </w:rPr>
          <w:lastRenderedPageBreak/>
          <w:t xml:space="preserve">For a </w:t>
        </w:r>
        <w:r>
          <w:rPr>
            <w:rFonts w:ascii="Times New Roman" w:hAnsi="Times New Roman"/>
          </w:rPr>
          <w:t>Distributed Energy Resource Aggregation</w:t>
        </w:r>
        <w:r w:rsidRPr="00717622">
          <w:rPr>
            <w:rFonts w:ascii="Times New Roman" w:hAnsi="Times New Roman"/>
          </w:rPr>
          <w:t xml:space="preserve"> connecting to a</w:t>
        </w:r>
        <w:r>
          <w:rPr>
            <w:rFonts w:ascii="Times New Roman" w:hAnsi="Times New Roman"/>
          </w:rPr>
          <w:t xml:space="preserve"> host distribution</w:t>
        </w:r>
        <w:r w:rsidRPr="00717622">
          <w:rPr>
            <w:rFonts w:ascii="Times New Roman" w:hAnsi="Times New Roman"/>
          </w:rPr>
          <w:t xml:space="preserve"> utility</w:t>
        </w:r>
        <w:r>
          <w:rPr>
            <w:rFonts w:ascii="Times New Roman" w:hAnsi="Times New Roman"/>
          </w:rPr>
          <w:t xml:space="preserve"> that served less than or equal to 4 million MWh of load in the previous fiscal year</w:t>
        </w:r>
        <w:r w:rsidRPr="00717622">
          <w:rPr>
            <w:rFonts w:ascii="Times New Roman" w:hAnsi="Times New Roman"/>
          </w:rPr>
          <w:t xml:space="preserve">, the Host Utility shall confirm that the connecting utility has opted to allow </w:t>
        </w:r>
        <w:r>
          <w:rPr>
            <w:rFonts w:ascii="Times New Roman" w:hAnsi="Times New Roman"/>
          </w:rPr>
          <w:t>Distributed Energy Resource Aggregation</w:t>
        </w:r>
        <w:r w:rsidRPr="00717622">
          <w:rPr>
            <w:rFonts w:ascii="Times New Roman" w:hAnsi="Times New Roman"/>
          </w:rPr>
          <w:t>s to participate in wholesale markets</w:t>
        </w:r>
        <w:r>
          <w:rPr>
            <w:rFonts w:ascii="Times New Roman" w:hAnsi="Times New Roman"/>
          </w:rPr>
          <w:t>.</w:t>
        </w:r>
      </w:ins>
    </w:p>
    <w:p w14:paraId="3B11E2D8" w14:textId="45F5EA2C" w:rsidR="00422F3A" w:rsidRPr="00717622" w:rsidRDefault="00422F3A" w:rsidP="00422F3A">
      <w:pPr>
        <w:pStyle w:val="ListParagraph"/>
        <w:numPr>
          <w:ilvl w:val="3"/>
          <w:numId w:val="68"/>
        </w:numPr>
        <w:spacing w:after="0" w:line="360" w:lineRule="auto"/>
        <w:ind w:left="1440" w:hanging="630"/>
        <w:contextualSpacing w:val="0"/>
        <w:rPr>
          <w:ins w:id="418" w:author="Author"/>
          <w:rFonts w:ascii="Times New Roman" w:hAnsi="Times New Roman"/>
        </w:rPr>
      </w:pPr>
      <w:ins w:id="419" w:author="Author">
        <w:r w:rsidRPr="00717622">
          <w:rPr>
            <w:rFonts w:ascii="Times New Roman" w:hAnsi="Times New Roman"/>
          </w:rPr>
          <w:t xml:space="preserve">If the Host Utility determines that the </w:t>
        </w:r>
        <w:r>
          <w:rPr>
            <w:rFonts w:ascii="Times New Roman" w:hAnsi="Times New Roman"/>
          </w:rPr>
          <w:t>Distributed Energy Resource Aggregation</w:t>
        </w:r>
        <w:r w:rsidRPr="00717622">
          <w:rPr>
            <w:rFonts w:ascii="Times New Roman" w:hAnsi="Times New Roman"/>
          </w:rPr>
          <w:t xml:space="preserve"> is eligible in full or in part,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shall provide a finalized list to the ISO and the Host Utility of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s</w:t>
        </w:r>
        <w:r>
          <w:rPr>
            <w:rFonts w:ascii="Times New Roman" w:hAnsi="Times New Roman"/>
          </w:rPr>
          <w:t xml:space="preserve"> that have been found to be eligible for participation </w:t>
        </w:r>
        <w:r w:rsidRPr="00717622">
          <w:rPr>
            <w:rFonts w:ascii="Times New Roman" w:hAnsi="Times New Roman"/>
          </w:rPr>
          <w:t xml:space="preserve">in the </w:t>
        </w:r>
        <w:r>
          <w:rPr>
            <w:rFonts w:ascii="Times New Roman" w:hAnsi="Times New Roman"/>
          </w:rPr>
          <w:t>Distributed Energy Resource Aggregation</w:t>
        </w:r>
        <w:r w:rsidRPr="00717622">
          <w:rPr>
            <w:rFonts w:ascii="Times New Roman" w:hAnsi="Times New Roman"/>
          </w:rPr>
          <w:t xml:space="preserve">, the participation model that the </w:t>
        </w:r>
        <w:r>
          <w:rPr>
            <w:rFonts w:ascii="Times New Roman" w:hAnsi="Times New Roman"/>
          </w:rPr>
          <w:t>Distributed Energy Resource Aggregation</w:t>
        </w:r>
        <w:r w:rsidRPr="00717622">
          <w:rPr>
            <w:rFonts w:ascii="Times New Roman" w:hAnsi="Times New Roman"/>
          </w:rPr>
          <w:t xml:space="preserve"> </w:t>
        </w:r>
        <w:r>
          <w:rPr>
            <w:rFonts w:ascii="Times New Roman" w:hAnsi="Times New Roman"/>
          </w:rPr>
          <w:t>intends</w:t>
        </w:r>
        <w:r w:rsidRPr="00717622">
          <w:rPr>
            <w:rFonts w:ascii="Times New Roman" w:hAnsi="Times New Roman"/>
          </w:rPr>
          <w:t xml:space="preserve"> to use, and the </w:t>
        </w:r>
        <w:r>
          <w:rPr>
            <w:rFonts w:ascii="Times New Roman" w:hAnsi="Times New Roman"/>
          </w:rPr>
          <w:t>New England Markets</w:t>
        </w:r>
        <w:r w:rsidRPr="00717622">
          <w:rPr>
            <w:rFonts w:ascii="Times New Roman" w:hAnsi="Times New Roman"/>
          </w:rPr>
          <w:t xml:space="preserve"> in which the </w:t>
        </w:r>
        <w:r>
          <w:rPr>
            <w:rFonts w:ascii="Times New Roman" w:hAnsi="Times New Roman"/>
          </w:rPr>
          <w:t>Distributed Energy Resource Aggregation</w:t>
        </w:r>
        <w:r w:rsidRPr="00717622">
          <w:rPr>
            <w:rFonts w:ascii="Times New Roman" w:hAnsi="Times New Roman"/>
          </w:rPr>
          <w:t xml:space="preserve"> plans to participate.</w:t>
        </w:r>
      </w:ins>
    </w:p>
    <w:p w14:paraId="3838559B" w14:textId="77777777" w:rsidR="00422F3A" w:rsidRPr="00717622" w:rsidRDefault="00422F3A" w:rsidP="00422F3A">
      <w:pPr>
        <w:pStyle w:val="ListParagraph"/>
        <w:numPr>
          <w:ilvl w:val="3"/>
          <w:numId w:val="68"/>
        </w:numPr>
        <w:spacing w:after="0" w:line="360" w:lineRule="auto"/>
        <w:ind w:left="1440" w:hanging="630"/>
        <w:contextualSpacing w:val="0"/>
        <w:rPr>
          <w:ins w:id="420" w:author="Author"/>
          <w:rFonts w:ascii="Times New Roman" w:hAnsi="Times New Roman"/>
        </w:rPr>
      </w:pPr>
      <w:ins w:id="421" w:author="Author">
        <w:r w:rsidRPr="00717622">
          <w:rPr>
            <w:rFonts w:ascii="Times New Roman" w:hAnsi="Times New Roman"/>
          </w:rPr>
          <w:t xml:space="preserve">If the Host Utility determines that the </w:t>
        </w:r>
        <w:r>
          <w:rPr>
            <w:rFonts w:ascii="Times New Roman" w:hAnsi="Times New Roman"/>
          </w:rPr>
          <w:t>Distributed Energy Resource Aggregation</w:t>
        </w:r>
        <w:r w:rsidRPr="00717622">
          <w:rPr>
            <w:rFonts w:ascii="Times New Roman" w:hAnsi="Times New Roman"/>
          </w:rPr>
          <w:t xml:space="preserve"> is not eligible in full or in part, the Host Utility shall provide a written notice to the ISO and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describing the eligibility criteria that were not met</w:t>
        </w:r>
        <w:r>
          <w:rPr>
            <w:rFonts w:ascii="Times New Roman" w:hAnsi="Times New Roman"/>
          </w:rPr>
          <w:t xml:space="preserve"> for any Distributed Energy Resource</w:t>
        </w:r>
        <w:r w:rsidRPr="00717622">
          <w:rPr>
            <w:rFonts w:ascii="Times New Roman" w:hAnsi="Times New Roman"/>
          </w:rPr>
          <w:t>.</w:t>
        </w:r>
      </w:ins>
    </w:p>
    <w:p w14:paraId="6438ECAE" w14:textId="77777777" w:rsidR="00422F3A" w:rsidRPr="00717622" w:rsidRDefault="00422F3A" w:rsidP="00422F3A">
      <w:pPr>
        <w:pStyle w:val="ListParagraph"/>
        <w:numPr>
          <w:ilvl w:val="3"/>
          <w:numId w:val="68"/>
        </w:numPr>
        <w:spacing w:after="0" w:line="360" w:lineRule="auto"/>
        <w:ind w:left="1440" w:hanging="630"/>
        <w:contextualSpacing w:val="0"/>
        <w:rPr>
          <w:ins w:id="422" w:author="Author"/>
          <w:rFonts w:ascii="Times New Roman" w:hAnsi="Times New Roman"/>
        </w:rPr>
      </w:pPr>
      <w:ins w:id="423" w:author="Author">
        <w:r w:rsidRPr="00717622">
          <w:rPr>
            <w:rFonts w:ascii="Times New Roman" w:hAnsi="Times New Roman"/>
          </w:rPr>
          <w:t xml:space="preserve">In the event the Host Utility determines that a </w:t>
        </w:r>
        <w:r>
          <w:rPr>
            <w:rFonts w:ascii="Times New Roman" w:hAnsi="Times New Roman"/>
          </w:rPr>
          <w:t>Distributed Energy Resource Aggregation</w:t>
        </w:r>
        <w:r w:rsidRPr="00717622">
          <w:rPr>
            <w:rFonts w:ascii="Times New Roman" w:hAnsi="Times New Roman"/>
          </w:rPr>
          <w:t xml:space="preserve"> has not fulfilled the requirements of this subsection to be activated for participation in the </w:t>
        </w:r>
        <w:r>
          <w:rPr>
            <w:rFonts w:ascii="Times New Roman" w:hAnsi="Times New Roman"/>
          </w:rPr>
          <w:t>New England M</w:t>
        </w:r>
        <w:r w:rsidRPr="00717622">
          <w:rPr>
            <w:rFonts w:ascii="Times New Roman" w:hAnsi="Times New Roman"/>
          </w:rPr>
          <w:t>arkets, and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disputes this determination, the </w:t>
        </w:r>
        <w:r>
          <w:rPr>
            <w:rFonts w:ascii="Times New Roman" w:hAnsi="Times New Roman"/>
          </w:rPr>
          <w:t>Distributed Energy Resource Aggregation</w:t>
        </w:r>
        <w:r w:rsidRPr="00717622">
          <w:rPr>
            <w:rFonts w:ascii="Times New Roman" w:hAnsi="Times New Roman"/>
          </w:rPr>
          <w:t xml:space="preserve"> may seek dispute resolution in a process established by the </w:t>
        </w:r>
        <w:r>
          <w:rPr>
            <w:rFonts w:ascii="Times New Roman" w:hAnsi="Times New Roman"/>
            <w:iCs/>
          </w:rPr>
          <w:t>r</w:t>
        </w:r>
        <w:r w:rsidRPr="00717622">
          <w:rPr>
            <w:rFonts w:ascii="Times New Roman" w:hAnsi="Times New Roman"/>
            <w:iCs/>
          </w:rPr>
          <w:t xml:space="preserve">elevant </w:t>
        </w:r>
        <w:r>
          <w:rPr>
            <w:rFonts w:ascii="Times New Roman" w:hAnsi="Times New Roman"/>
            <w:iCs/>
          </w:rPr>
          <w:t>e</w:t>
        </w:r>
        <w:r w:rsidRPr="00717622">
          <w:rPr>
            <w:rFonts w:ascii="Times New Roman" w:hAnsi="Times New Roman"/>
            <w:iCs/>
          </w:rPr>
          <w:t xml:space="preserve">lectric </w:t>
        </w:r>
        <w:r>
          <w:rPr>
            <w:rFonts w:ascii="Times New Roman" w:hAnsi="Times New Roman"/>
            <w:iCs/>
          </w:rPr>
          <w:t>r</w:t>
        </w:r>
        <w:r w:rsidRPr="00717622">
          <w:rPr>
            <w:rFonts w:ascii="Times New Roman" w:hAnsi="Times New Roman"/>
            <w:iCs/>
          </w:rPr>
          <w:t xml:space="preserve">etail </w:t>
        </w:r>
        <w:r>
          <w:rPr>
            <w:rFonts w:ascii="Times New Roman" w:hAnsi="Times New Roman"/>
            <w:iCs/>
          </w:rPr>
          <w:t>r</w:t>
        </w:r>
        <w:r w:rsidRPr="00717622">
          <w:rPr>
            <w:rFonts w:ascii="Times New Roman" w:hAnsi="Times New Roman"/>
            <w:iCs/>
          </w:rPr>
          <w:t xml:space="preserve">egulatory </w:t>
        </w:r>
        <w:r>
          <w:rPr>
            <w:rFonts w:ascii="Times New Roman" w:hAnsi="Times New Roman"/>
            <w:iCs/>
          </w:rPr>
          <w:t>a</w:t>
        </w:r>
        <w:r w:rsidRPr="00717622">
          <w:rPr>
            <w:rFonts w:ascii="Times New Roman" w:hAnsi="Times New Roman"/>
            <w:iCs/>
          </w:rPr>
          <w:t>uthority, if available, o</w:t>
        </w:r>
        <w:r w:rsidRPr="00717622">
          <w:rPr>
            <w:rFonts w:ascii="Times New Roman" w:hAnsi="Times New Roman"/>
          </w:rPr>
          <w:t xml:space="preserve">r if not available, in accordance with Section I.6 </w:t>
        </w:r>
        <w:r>
          <w:rPr>
            <w:rFonts w:ascii="Times New Roman" w:hAnsi="Times New Roman"/>
          </w:rPr>
          <w:t>of the Tariff</w:t>
        </w:r>
        <w:r w:rsidRPr="00717622">
          <w:rPr>
            <w:rFonts w:ascii="Times New Roman" w:hAnsi="Times New Roman"/>
          </w:rPr>
          <w:t>.</w:t>
        </w:r>
      </w:ins>
    </w:p>
    <w:p w14:paraId="76DCB316" w14:textId="77777777" w:rsidR="00422F3A" w:rsidRPr="00717622" w:rsidRDefault="00422F3A" w:rsidP="00422F3A">
      <w:pPr>
        <w:pStyle w:val="ListParagraph"/>
        <w:numPr>
          <w:ilvl w:val="3"/>
          <w:numId w:val="68"/>
        </w:numPr>
        <w:spacing w:after="0" w:line="360" w:lineRule="auto"/>
        <w:ind w:left="1440" w:hanging="630"/>
        <w:contextualSpacing w:val="0"/>
        <w:rPr>
          <w:ins w:id="424" w:author="Author"/>
          <w:rFonts w:ascii="Times New Roman" w:hAnsi="Times New Roman"/>
        </w:rPr>
      </w:pPr>
      <w:ins w:id="425" w:author="Author">
        <w:r w:rsidRPr="00717622">
          <w:rPr>
            <w:rFonts w:ascii="Times New Roman" w:hAnsi="Times New Roman"/>
          </w:rPr>
          <w:t xml:space="preserve">In the event the ISO determines that a </w:t>
        </w:r>
        <w:r>
          <w:rPr>
            <w:rFonts w:ascii="Times New Roman" w:hAnsi="Times New Roman"/>
          </w:rPr>
          <w:t>Distributed Energy Resource Aggregation</w:t>
        </w:r>
        <w:r w:rsidRPr="00717622">
          <w:rPr>
            <w:rFonts w:ascii="Times New Roman" w:hAnsi="Times New Roman"/>
          </w:rPr>
          <w:t xml:space="preserve"> is ineligible to participate in the </w:t>
        </w:r>
        <w:r>
          <w:rPr>
            <w:rFonts w:ascii="Times New Roman" w:hAnsi="Times New Roman"/>
          </w:rPr>
          <w:t>New England Markets</w:t>
        </w:r>
        <w:r w:rsidRPr="00717622">
          <w:rPr>
            <w:rFonts w:ascii="Times New Roman" w:hAnsi="Times New Roman"/>
          </w:rPr>
          <w:t xml:space="preserve"> for reasons </w:t>
        </w:r>
        <w:r>
          <w:rPr>
            <w:rFonts w:ascii="Times New Roman" w:hAnsi="Times New Roman"/>
          </w:rPr>
          <w:t xml:space="preserve">that are not related to </w:t>
        </w:r>
        <w:r w:rsidRPr="00717622">
          <w:rPr>
            <w:rFonts w:ascii="Times New Roman" w:hAnsi="Times New Roman"/>
          </w:rPr>
          <w:t>the Host Utility’s review,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may seek resolution in accordance with Section I.6 </w:t>
        </w:r>
        <w:r>
          <w:rPr>
            <w:rFonts w:ascii="Times New Roman" w:hAnsi="Times New Roman"/>
          </w:rPr>
          <w:t>of the Tariff</w:t>
        </w:r>
        <w:r w:rsidRPr="00717622">
          <w:rPr>
            <w:rFonts w:ascii="Times New Roman" w:hAnsi="Times New Roman"/>
          </w:rPr>
          <w:t xml:space="preserve">. </w:t>
        </w:r>
      </w:ins>
    </w:p>
    <w:p w14:paraId="0BCF5811" w14:textId="77777777" w:rsidR="00422F3A" w:rsidRPr="00717622" w:rsidRDefault="00422F3A" w:rsidP="00422F3A">
      <w:pPr>
        <w:pStyle w:val="ListParagraph"/>
        <w:spacing w:after="0" w:line="360" w:lineRule="auto"/>
        <w:ind w:left="1800"/>
        <w:contextualSpacing w:val="0"/>
        <w:rPr>
          <w:ins w:id="426" w:author="Author"/>
          <w:rFonts w:ascii="Times New Roman" w:hAnsi="Times New Roman"/>
        </w:rPr>
      </w:pPr>
    </w:p>
    <w:p w14:paraId="2C724E6E" w14:textId="77777777" w:rsidR="00422F3A" w:rsidRDefault="00422F3A" w:rsidP="00422F3A">
      <w:pPr>
        <w:pStyle w:val="ListParagraph"/>
        <w:numPr>
          <w:ilvl w:val="2"/>
          <w:numId w:val="64"/>
        </w:numPr>
        <w:spacing w:after="0" w:line="360" w:lineRule="auto"/>
        <w:ind w:left="540" w:hanging="540"/>
        <w:contextualSpacing w:val="0"/>
        <w:rPr>
          <w:ins w:id="427" w:author="Author"/>
          <w:rFonts w:ascii="Times New Roman" w:hAnsi="Times New Roman"/>
        </w:rPr>
      </w:pPr>
      <w:ins w:id="428" w:author="Author">
        <w:r w:rsidRPr="00717622">
          <w:rPr>
            <w:rFonts w:ascii="Times New Roman" w:hAnsi="Times New Roman"/>
          </w:rPr>
          <w:t>Registration/Activation</w:t>
        </w:r>
      </w:ins>
    </w:p>
    <w:p w14:paraId="3837AC07" w14:textId="77777777" w:rsidR="00422F3A" w:rsidRPr="00141AB1" w:rsidRDefault="00422F3A" w:rsidP="00422F3A">
      <w:pPr>
        <w:pStyle w:val="ListParagraph"/>
        <w:numPr>
          <w:ilvl w:val="1"/>
          <w:numId w:val="65"/>
        </w:numPr>
        <w:spacing w:after="0" w:line="360" w:lineRule="auto"/>
        <w:ind w:hanging="630"/>
        <w:contextualSpacing w:val="0"/>
        <w:rPr>
          <w:ins w:id="429" w:author="Author"/>
          <w:rFonts w:ascii="Times New Roman" w:hAnsi="Times New Roman"/>
        </w:rPr>
      </w:pPr>
      <w:ins w:id="430" w:author="Author">
        <w:r w:rsidRPr="00141AB1">
          <w:rPr>
            <w:rFonts w:ascii="Times New Roman" w:hAnsi="Times New Roman"/>
          </w:rPr>
          <w:t>In order to complete the registration and activation of a DERA the DER Aggregator shall</w:t>
        </w:r>
        <w:r>
          <w:rPr>
            <w:rFonts w:ascii="Times New Roman" w:hAnsi="Times New Roman"/>
          </w:rPr>
          <w:t>:</w:t>
        </w:r>
      </w:ins>
    </w:p>
    <w:p w14:paraId="4ACF48C2" w14:textId="77777777" w:rsidR="00422F3A" w:rsidRPr="00717622" w:rsidRDefault="00422F3A" w:rsidP="00422F3A">
      <w:pPr>
        <w:pStyle w:val="ListParagraph"/>
        <w:numPr>
          <w:ilvl w:val="2"/>
          <w:numId w:val="85"/>
        </w:numPr>
        <w:spacing w:after="0" w:line="360" w:lineRule="auto"/>
        <w:ind w:hanging="360"/>
        <w:contextualSpacing w:val="0"/>
        <w:rPr>
          <w:ins w:id="431" w:author="Author"/>
          <w:rFonts w:ascii="Times New Roman" w:hAnsi="Times New Roman"/>
        </w:rPr>
      </w:pPr>
      <w:ins w:id="432" w:author="Author">
        <w:r w:rsidRPr="00717622">
          <w:rPr>
            <w:rFonts w:ascii="Times New Roman" w:hAnsi="Times New Roman"/>
          </w:rPr>
          <w:t>Provide both the ISO and the</w:t>
        </w:r>
        <w:r>
          <w:rPr>
            <w:rFonts w:ascii="Times New Roman" w:hAnsi="Times New Roman"/>
          </w:rPr>
          <w:t xml:space="preserve"> Host Utility</w:t>
        </w:r>
        <w:r w:rsidRPr="00717622">
          <w:rPr>
            <w:rFonts w:ascii="Times New Roman" w:hAnsi="Times New Roman"/>
          </w:rPr>
          <w:t xml:space="preserve"> with a desired activation date, once eligibility has been confirmed.  </w:t>
        </w:r>
      </w:ins>
    </w:p>
    <w:p w14:paraId="0D270782" w14:textId="77777777" w:rsidR="00422F3A" w:rsidRPr="00B44CC3" w:rsidRDefault="00422F3A" w:rsidP="00422F3A">
      <w:pPr>
        <w:pStyle w:val="ListParagraph"/>
        <w:numPr>
          <w:ilvl w:val="2"/>
          <w:numId w:val="85"/>
        </w:numPr>
        <w:spacing w:after="0" w:line="360" w:lineRule="auto"/>
        <w:ind w:hanging="360"/>
        <w:contextualSpacing w:val="0"/>
        <w:rPr>
          <w:ins w:id="433" w:author="Author"/>
          <w:rFonts w:ascii="Times New Roman" w:hAnsi="Times New Roman"/>
        </w:rPr>
      </w:pPr>
      <w:ins w:id="434" w:author="Author">
        <w:r>
          <w:rPr>
            <w:rFonts w:ascii="Times New Roman" w:hAnsi="Times New Roman"/>
          </w:rPr>
          <w:t>P</w:t>
        </w:r>
        <w:r w:rsidRPr="00717622">
          <w:rPr>
            <w:rFonts w:ascii="Times New Roman" w:hAnsi="Times New Roman"/>
          </w:rPr>
          <w:t>rovide</w:t>
        </w:r>
        <w:r>
          <w:rPr>
            <w:rFonts w:ascii="Times New Roman" w:hAnsi="Times New Roman"/>
          </w:rPr>
          <w:t xml:space="preserve"> the information required by applicable ISO New England Manuals, as well as 1) a</w:t>
        </w:r>
        <w:r w:rsidRPr="00A23EA8">
          <w:rPr>
            <w:rFonts w:ascii="Times New Roman" w:hAnsi="Times New Roman"/>
          </w:rPr>
          <w:t xml:space="preserve">n attestation, in a form prescribed by the ISO, stating that all </w:t>
        </w:r>
        <w:r>
          <w:rPr>
            <w:rFonts w:ascii="Times New Roman" w:hAnsi="Times New Roman"/>
          </w:rPr>
          <w:t>participating</w:t>
        </w:r>
        <w:r w:rsidRPr="00A23EA8">
          <w:rPr>
            <w:rFonts w:ascii="Times New Roman" w:hAnsi="Times New Roman"/>
          </w:rPr>
          <w:t xml:space="preserve"> D</w:t>
        </w:r>
        <w:r>
          <w:rPr>
            <w:rFonts w:ascii="Times New Roman" w:hAnsi="Times New Roman"/>
          </w:rPr>
          <w:t xml:space="preserve">istributed </w:t>
        </w:r>
        <w:r w:rsidRPr="00A23EA8">
          <w:rPr>
            <w:rFonts w:ascii="Times New Roman" w:hAnsi="Times New Roman"/>
          </w:rPr>
          <w:t>E</w:t>
        </w:r>
        <w:r>
          <w:rPr>
            <w:rFonts w:ascii="Times New Roman" w:hAnsi="Times New Roman"/>
          </w:rPr>
          <w:t xml:space="preserve">nergy </w:t>
        </w:r>
        <w:r w:rsidRPr="00A23EA8">
          <w:rPr>
            <w:rFonts w:ascii="Times New Roman" w:hAnsi="Times New Roman"/>
          </w:rPr>
          <w:t>R</w:t>
        </w:r>
        <w:r>
          <w:rPr>
            <w:rFonts w:ascii="Times New Roman" w:hAnsi="Times New Roman"/>
          </w:rPr>
          <w:t>esource</w:t>
        </w:r>
        <w:r w:rsidRPr="00A23EA8">
          <w:rPr>
            <w:rFonts w:ascii="Times New Roman" w:hAnsi="Times New Roman"/>
          </w:rPr>
          <w:t xml:space="preserve">s are fully compliant with the tariffs and operating procedures of the distribution utilities and the rules and regulations </w:t>
        </w:r>
        <w:r w:rsidRPr="00A23EA8">
          <w:rPr>
            <w:rFonts w:ascii="Times New Roman" w:hAnsi="Times New Roman"/>
          </w:rPr>
          <w:lastRenderedPageBreak/>
          <w:t xml:space="preserve">of any </w:t>
        </w:r>
        <w:r>
          <w:rPr>
            <w:rFonts w:ascii="Times New Roman" w:hAnsi="Times New Roman"/>
          </w:rPr>
          <w:t>r</w:t>
        </w:r>
        <w:r w:rsidRPr="00A23EA8">
          <w:rPr>
            <w:rFonts w:ascii="Times New Roman" w:hAnsi="Times New Roman"/>
          </w:rPr>
          <w:t xml:space="preserve">elevant </w:t>
        </w:r>
        <w:r>
          <w:rPr>
            <w:rFonts w:ascii="Times New Roman" w:hAnsi="Times New Roman"/>
          </w:rPr>
          <w:t>e</w:t>
        </w:r>
        <w:r w:rsidRPr="00A23EA8">
          <w:rPr>
            <w:rFonts w:ascii="Times New Roman" w:hAnsi="Times New Roman"/>
          </w:rPr>
          <w:t xml:space="preserve">lectric </w:t>
        </w:r>
        <w:r>
          <w:rPr>
            <w:rFonts w:ascii="Times New Roman" w:hAnsi="Times New Roman"/>
          </w:rPr>
          <w:t>r</w:t>
        </w:r>
        <w:r w:rsidRPr="00A23EA8">
          <w:rPr>
            <w:rFonts w:ascii="Times New Roman" w:hAnsi="Times New Roman"/>
          </w:rPr>
          <w:t xml:space="preserve">etail </w:t>
        </w:r>
        <w:r>
          <w:rPr>
            <w:rFonts w:ascii="Times New Roman" w:hAnsi="Times New Roman"/>
          </w:rPr>
          <w:t>r</w:t>
        </w:r>
        <w:r w:rsidRPr="00A23EA8">
          <w:rPr>
            <w:rFonts w:ascii="Times New Roman" w:hAnsi="Times New Roman"/>
          </w:rPr>
          <w:t xml:space="preserve">egulatory </w:t>
        </w:r>
        <w:r>
          <w:rPr>
            <w:rFonts w:ascii="Times New Roman" w:hAnsi="Times New Roman"/>
          </w:rPr>
          <w:t>a</w:t>
        </w:r>
        <w:r w:rsidRPr="00A23EA8">
          <w:rPr>
            <w:rFonts w:ascii="Times New Roman" w:hAnsi="Times New Roman"/>
          </w:rPr>
          <w:t xml:space="preserve">uthority, including the terms of any </w:t>
        </w:r>
        <w:r w:rsidRPr="00B44CC3">
          <w:rPr>
            <w:rFonts w:ascii="Times New Roman" w:hAnsi="Times New Roman"/>
          </w:rPr>
          <w:t>state interconnection agreements; and 2) confirmation in writing to the ISO and Host Utility that all Distributed Energy Resources in the Distributed Energy Resource Aggregation have been deemed eligible under subsection (</w:t>
        </w:r>
        <w:r>
          <w:rPr>
            <w:rFonts w:ascii="Times New Roman" w:hAnsi="Times New Roman"/>
          </w:rPr>
          <w:t>b</w:t>
        </w:r>
        <w:r w:rsidRPr="00B44CC3">
          <w:rPr>
            <w:rFonts w:ascii="Times New Roman" w:hAnsi="Times New Roman"/>
          </w:rPr>
          <w:t>)</w:t>
        </w:r>
        <w:r>
          <w:rPr>
            <w:rFonts w:ascii="Times New Roman" w:hAnsi="Times New Roman"/>
          </w:rPr>
          <w:t xml:space="preserve"> of this section</w:t>
        </w:r>
        <w:r w:rsidRPr="00B44CC3">
          <w:rPr>
            <w:rFonts w:ascii="Times New Roman" w:hAnsi="Times New Roman"/>
          </w:rPr>
          <w:t>; and that the required metering and telemetry is in place, or will be in place by the time of activation, to meet the ISO requirements for participation in the planned markets.</w:t>
        </w:r>
      </w:ins>
    </w:p>
    <w:p w14:paraId="2D57AF37" w14:textId="77777777" w:rsidR="00422F3A" w:rsidRPr="00B418B2" w:rsidRDefault="00422F3A" w:rsidP="00422F3A">
      <w:pPr>
        <w:pStyle w:val="ListParagraph"/>
        <w:numPr>
          <w:ilvl w:val="1"/>
          <w:numId w:val="65"/>
        </w:numPr>
        <w:spacing w:line="360" w:lineRule="auto"/>
        <w:ind w:hanging="630"/>
        <w:rPr>
          <w:ins w:id="435" w:author="Author"/>
          <w:rFonts w:ascii="Times New Roman" w:hAnsi="Times New Roman"/>
        </w:rPr>
      </w:pPr>
      <w:ins w:id="436" w:author="Author">
        <w:r w:rsidRPr="00B418B2">
          <w:rPr>
            <w:rFonts w:ascii="Times New Roman" w:hAnsi="Times New Roman"/>
          </w:rPr>
          <w:t>Prior to activation, the ISO must receive confirmation from the Host Utility that the Distributed Energy Resource Aggregator has met all applicable requirements with respect to metering and telemetry to enable the Host Utility or Assigned Meter Reader to include the Distributed Energy Resource Aggregation’s metering in the appropriate Load Asset and metering domain.</w:t>
        </w:r>
      </w:ins>
    </w:p>
    <w:p w14:paraId="17E9922C" w14:textId="790FE2D8" w:rsidR="00422F3A" w:rsidRPr="00B418B2" w:rsidRDefault="00422F3A" w:rsidP="00422F3A">
      <w:pPr>
        <w:pStyle w:val="ListParagraph"/>
        <w:numPr>
          <w:ilvl w:val="1"/>
          <w:numId w:val="65"/>
        </w:numPr>
        <w:spacing w:after="0" w:line="360" w:lineRule="auto"/>
        <w:ind w:hanging="630"/>
        <w:contextualSpacing w:val="0"/>
        <w:rPr>
          <w:ins w:id="437" w:author="Author"/>
          <w:rFonts w:ascii="Times New Roman" w:eastAsiaTheme="minorHAnsi" w:hAnsi="Times New Roman"/>
        </w:rPr>
      </w:pPr>
      <w:ins w:id="438" w:author="Author">
        <w:r w:rsidRPr="00B418B2">
          <w:rPr>
            <w:rFonts w:ascii="Times New Roman" w:hAnsi="Times New Roman"/>
          </w:rPr>
          <w:t>D</w:t>
        </w:r>
        <w:r w:rsidRPr="00B44CC3">
          <w:rPr>
            <w:rFonts w:ascii="Times New Roman" w:hAnsi="Times New Roman"/>
          </w:rPr>
          <w:t xml:space="preserve">istributed </w:t>
        </w:r>
        <w:r w:rsidRPr="00B418B2">
          <w:rPr>
            <w:rFonts w:ascii="Times New Roman" w:hAnsi="Times New Roman"/>
          </w:rPr>
          <w:t>E</w:t>
        </w:r>
        <w:r w:rsidRPr="00B44CC3">
          <w:rPr>
            <w:rFonts w:ascii="Times New Roman" w:hAnsi="Times New Roman"/>
          </w:rPr>
          <w:t xml:space="preserve">nergy </w:t>
        </w:r>
        <w:r w:rsidRPr="00B418B2">
          <w:rPr>
            <w:rFonts w:ascii="Times New Roman" w:hAnsi="Times New Roman"/>
          </w:rPr>
          <w:t>R</w:t>
        </w:r>
        <w:r w:rsidRPr="00B44CC3">
          <w:rPr>
            <w:rFonts w:ascii="Times New Roman" w:hAnsi="Times New Roman"/>
          </w:rPr>
          <w:t>esource</w:t>
        </w:r>
        <w:r w:rsidRPr="00B418B2">
          <w:rPr>
            <w:rFonts w:ascii="Times New Roman" w:hAnsi="Times New Roman"/>
          </w:rPr>
          <w:t>s</w:t>
        </w:r>
        <w:r w:rsidRPr="00B44CC3">
          <w:rPr>
            <w:rFonts w:ascii="Times New Roman" w:hAnsi="Times New Roman"/>
          </w:rPr>
          <w:t xml:space="preserve"> participating</w:t>
        </w:r>
        <w:r w:rsidRPr="00B418B2">
          <w:rPr>
            <w:rFonts w:ascii="Times New Roman" w:hAnsi="Times New Roman"/>
          </w:rPr>
          <w:t xml:space="preserve"> in a Distributed Energy Resource Aggregation may provide both retail and wholesale services to the extent such dual participation is allowed under state law or regulation and so long </w:t>
        </w:r>
        <w:r w:rsidR="00740526">
          <w:rPr>
            <w:rFonts w:ascii="Times New Roman" w:hAnsi="Times New Roman"/>
          </w:rPr>
          <w:t xml:space="preserve">as </w:t>
        </w:r>
        <w:r w:rsidRPr="00B418B2">
          <w:rPr>
            <w:rFonts w:ascii="Times New Roman" w:hAnsi="Times New Roman"/>
          </w:rPr>
          <w:t>the Distributed Energy Resource Aggregation is able to comply with all requirements under the ISO Tariff.</w:t>
        </w:r>
      </w:ins>
    </w:p>
    <w:p w14:paraId="76995682" w14:textId="77777777" w:rsidR="00422F3A" w:rsidRPr="00717622" w:rsidRDefault="00422F3A" w:rsidP="00422F3A">
      <w:pPr>
        <w:pStyle w:val="ListParagraph"/>
        <w:spacing w:after="0" w:line="360" w:lineRule="auto"/>
        <w:contextualSpacing w:val="0"/>
        <w:rPr>
          <w:ins w:id="439" w:author="Author"/>
          <w:rFonts w:ascii="Times New Roman" w:hAnsi="Times New Roman"/>
        </w:rPr>
      </w:pPr>
    </w:p>
    <w:p w14:paraId="73989FBA" w14:textId="77777777" w:rsidR="00422F3A" w:rsidRPr="00717622" w:rsidRDefault="00422F3A" w:rsidP="00422F3A">
      <w:pPr>
        <w:pStyle w:val="ListParagraph"/>
        <w:numPr>
          <w:ilvl w:val="2"/>
          <w:numId w:val="64"/>
        </w:numPr>
        <w:spacing w:after="0" w:line="360" w:lineRule="auto"/>
        <w:ind w:left="720" w:hanging="720"/>
        <w:contextualSpacing w:val="0"/>
        <w:rPr>
          <w:ins w:id="440" w:author="Author"/>
          <w:rFonts w:ascii="Times New Roman" w:hAnsi="Times New Roman"/>
        </w:rPr>
      </w:pPr>
      <w:ins w:id="441" w:author="Author">
        <w:r w:rsidRPr="00717622">
          <w:rPr>
            <w:rFonts w:ascii="Times New Roman" w:hAnsi="Times New Roman"/>
          </w:rPr>
          <w:t xml:space="preserve">Updates/Modifications to Existing </w:t>
        </w:r>
        <w:r>
          <w:rPr>
            <w:rFonts w:ascii="Times New Roman" w:hAnsi="Times New Roman"/>
          </w:rPr>
          <w:t>Distributed Energy Resource Aggregation</w:t>
        </w:r>
      </w:ins>
    </w:p>
    <w:p w14:paraId="41348EFE" w14:textId="2A03D282" w:rsidR="00422F3A" w:rsidRPr="00E77893" w:rsidRDefault="00422F3A" w:rsidP="00422F3A">
      <w:pPr>
        <w:pStyle w:val="ListParagraph"/>
        <w:numPr>
          <w:ilvl w:val="0"/>
          <w:numId w:val="66"/>
        </w:numPr>
        <w:spacing w:after="0" w:line="360" w:lineRule="auto"/>
        <w:ind w:left="1440" w:hanging="630"/>
        <w:contextualSpacing w:val="0"/>
        <w:rPr>
          <w:ins w:id="442" w:author="Author"/>
          <w:rFonts w:ascii="Times New Roman" w:hAnsi="Times New Roman"/>
        </w:rPr>
      </w:pPr>
      <w:ins w:id="443" w:author="Author">
        <w:r w:rsidRPr="00717622">
          <w:rPr>
            <w:rFonts w:ascii="Times New Roman" w:hAnsi="Times New Roman"/>
          </w:rPr>
          <w:t>When a</w:t>
        </w:r>
        <w:r>
          <w:rPr>
            <w:rFonts w:ascii="Times New Roman" w:hAnsi="Times New Roman"/>
          </w:rPr>
          <w:t xml:space="preserve"> </w:t>
        </w:r>
        <w:r w:rsidRPr="00717622">
          <w:rPr>
            <w:rFonts w:ascii="Times New Roman" w:hAnsi="Times New Roman"/>
          </w:rPr>
          <w:t>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is added</w:t>
        </w:r>
        <w:r>
          <w:rPr>
            <w:rFonts w:ascii="Times New Roman" w:hAnsi="Times New Roman"/>
          </w:rPr>
          <w:t xml:space="preserve"> to</w:t>
        </w:r>
        <w:r w:rsidRPr="00717622">
          <w:rPr>
            <w:rFonts w:ascii="Times New Roman" w:hAnsi="Times New Roman"/>
          </w:rPr>
          <w:t xml:space="preserve"> or removed from an existing </w:t>
        </w:r>
        <w:r>
          <w:rPr>
            <w:rFonts w:ascii="Times New Roman" w:hAnsi="Times New Roman"/>
          </w:rPr>
          <w:t>Distributed Energy Resource Aggregation</w:t>
        </w:r>
        <w:r w:rsidRPr="00717622">
          <w:rPr>
            <w:rFonts w:ascii="Times New Roman" w:hAnsi="Times New Roman"/>
          </w:rPr>
          <w:t>,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shall update </w:t>
        </w:r>
        <w:r>
          <w:rPr>
            <w:rFonts w:ascii="Times New Roman" w:hAnsi="Times New Roman"/>
          </w:rPr>
          <w:t>the Distributed Energy Resource Aggregation’s</w:t>
        </w:r>
        <w:r w:rsidRPr="00717622">
          <w:rPr>
            <w:rFonts w:ascii="Times New Roman" w:hAnsi="Times New Roman"/>
          </w:rPr>
          <w:t xml:space="preserve"> registration information. Such updates shall include</w:t>
        </w:r>
        <w:r>
          <w:rPr>
            <w:rFonts w:ascii="Times New Roman" w:hAnsi="Times New Roman"/>
          </w:rPr>
          <w:t>: the information required by applicable ISO New England Manuals</w:t>
        </w:r>
        <w:r w:rsidRPr="00E77893">
          <w:rPr>
            <w:rFonts w:ascii="Times New Roman" w:hAnsi="Times New Roman"/>
          </w:rPr>
          <w:t xml:space="preserve">, sufficient to confirm that </w:t>
        </w:r>
        <w:r>
          <w:rPr>
            <w:rFonts w:ascii="Times New Roman" w:hAnsi="Times New Roman"/>
          </w:rPr>
          <w:t xml:space="preserve">any </w:t>
        </w:r>
        <w:r w:rsidRPr="00E77893">
          <w:rPr>
            <w:rFonts w:ascii="Times New Roman" w:hAnsi="Times New Roman"/>
          </w:rPr>
          <w:t>newly added D</w:t>
        </w:r>
        <w:r>
          <w:rPr>
            <w:rFonts w:ascii="Times New Roman" w:hAnsi="Times New Roman"/>
          </w:rPr>
          <w:t xml:space="preserve">istributed </w:t>
        </w:r>
        <w:r w:rsidRPr="00E77893">
          <w:rPr>
            <w:rFonts w:ascii="Times New Roman" w:hAnsi="Times New Roman"/>
          </w:rPr>
          <w:t>E</w:t>
        </w:r>
        <w:r>
          <w:rPr>
            <w:rFonts w:ascii="Times New Roman" w:hAnsi="Times New Roman"/>
          </w:rPr>
          <w:t xml:space="preserve">nergy </w:t>
        </w:r>
        <w:r w:rsidRPr="00E77893">
          <w:rPr>
            <w:rFonts w:ascii="Times New Roman" w:hAnsi="Times New Roman"/>
          </w:rPr>
          <w:t>R</w:t>
        </w:r>
        <w:r>
          <w:rPr>
            <w:rFonts w:ascii="Times New Roman" w:hAnsi="Times New Roman"/>
          </w:rPr>
          <w:t>esource</w:t>
        </w:r>
        <w:r w:rsidRPr="00E77893">
          <w:rPr>
            <w:rFonts w:ascii="Times New Roman" w:hAnsi="Times New Roman"/>
          </w:rPr>
          <w:t>s are eligible for participation</w:t>
        </w:r>
        <w:r>
          <w:rPr>
            <w:rFonts w:ascii="Times New Roman" w:hAnsi="Times New Roman"/>
          </w:rPr>
          <w:t>; n</w:t>
        </w:r>
        <w:r w:rsidRPr="00E77893">
          <w:rPr>
            <w:rFonts w:ascii="Times New Roman" w:hAnsi="Times New Roman"/>
          </w:rPr>
          <w:t>otification to the ISO and the Host Utility by the D</w:t>
        </w:r>
        <w:r>
          <w:rPr>
            <w:rFonts w:ascii="Times New Roman" w:hAnsi="Times New Roman"/>
          </w:rPr>
          <w:t xml:space="preserve">istributed </w:t>
        </w:r>
        <w:r w:rsidRPr="00E77893">
          <w:rPr>
            <w:rFonts w:ascii="Times New Roman" w:hAnsi="Times New Roman"/>
          </w:rPr>
          <w:t>E</w:t>
        </w:r>
        <w:r>
          <w:rPr>
            <w:rFonts w:ascii="Times New Roman" w:hAnsi="Times New Roman"/>
          </w:rPr>
          <w:t xml:space="preserve">nergy </w:t>
        </w:r>
        <w:r w:rsidRPr="00E77893">
          <w:rPr>
            <w:rFonts w:ascii="Times New Roman" w:hAnsi="Times New Roman"/>
          </w:rPr>
          <w:t>R</w:t>
        </w:r>
        <w:r>
          <w:rPr>
            <w:rFonts w:ascii="Times New Roman" w:hAnsi="Times New Roman"/>
          </w:rPr>
          <w:t>esource</w:t>
        </w:r>
        <w:r w:rsidRPr="00E77893">
          <w:rPr>
            <w:rFonts w:ascii="Times New Roman" w:hAnsi="Times New Roman"/>
          </w:rPr>
          <w:t xml:space="preserve"> Aggregator of any D</w:t>
        </w:r>
        <w:r>
          <w:rPr>
            <w:rFonts w:ascii="Times New Roman" w:hAnsi="Times New Roman"/>
          </w:rPr>
          <w:t xml:space="preserve">istributed </w:t>
        </w:r>
        <w:r w:rsidRPr="00E77893">
          <w:rPr>
            <w:rFonts w:ascii="Times New Roman" w:hAnsi="Times New Roman"/>
          </w:rPr>
          <w:t>E</w:t>
        </w:r>
        <w:r>
          <w:rPr>
            <w:rFonts w:ascii="Times New Roman" w:hAnsi="Times New Roman"/>
          </w:rPr>
          <w:t xml:space="preserve">nergy </w:t>
        </w:r>
        <w:r w:rsidRPr="00E77893">
          <w:rPr>
            <w:rFonts w:ascii="Times New Roman" w:hAnsi="Times New Roman"/>
          </w:rPr>
          <w:t>R</w:t>
        </w:r>
        <w:r>
          <w:rPr>
            <w:rFonts w:ascii="Times New Roman" w:hAnsi="Times New Roman"/>
          </w:rPr>
          <w:t>esource</w:t>
        </w:r>
        <w:r w:rsidRPr="00E77893">
          <w:rPr>
            <w:rFonts w:ascii="Times New Roman" w:hAnsi="Times New Roman"/>
          </w:rPr>
          <w:t xml:space="preserve"> being removed</w:t>
        </w:r>
        <w:r>
          <w:rPr>
            <w:rFonts w:ascii="Times New Roman" w:hAnsi="Times New Roman"/>
          </w:rPr>
          <w:t xml:space="preserve"> from the aggregation; v</w:t>
        </w:r>
        <w:r w:rsidRPr="00E77893">
          <w:rPr>
            <w:rFonts w:ascii="Times New Roman" w:hAnsi="Times New Roman"/>
          </w:rPr>
          <w:t xml:space="preserve">erification that </w:t>
        </w:r>
        <w:r>
          <w:rPr>
            <w:rFonts w:ascii="Times New Roman" w:hAnsi="Times New Roman"/>
          </w:rPr>
          <w:t>any required metering is in place for</w:t>
        </w:r>
        <w:r w:rsidRPr="00E77893">
          <w:rPr>
            <w:rFonts w:ascii="Times New Roman" w:hAnsi="Times New Roman"/>
          </w:rPr>
          <w:t xml:space="preserve"> the reconfigured Distributed Energy Resource Aggregation</w:t>
        </w:r>
        <w:r>
          <w:rPr>
            <w:rFonts w:ascii="Times New Roman" w:hAnsi="Times New Roman"/>
          </w:rPr>
          <w:t>; and</w:t>
        </w:r>
        <w:r w:rsidR="00740526">
          <w:rPr>
            <w:rFonts w:ascii="Times New Roman" w:hAnsi="Times New Roman"/>
          </w:rPr>
          <w:t xml:space="preserve"> </w:t>
        </w:r>
        <w:r>
          <w:rPr>
            <w:rFonts w:ascii="Times New Roman" w:hAnsi="Times New Roman"/>
          </w:rPr>
          <w:t>a</w:t>
        </w:r>
        <w:r w:rsidRPr="00E77893">
          <w:rPr>
            <w:rFonts w:ascii="Times New Roman" w:hAnsi="Times New Roman"/>
          </w:rPr>
          <w:t xml:space="preserve">n updated list of </w:t>
        </w:r>
        <w:r>
          <w:rPr>
            <w:rFonts w:ascii="Times New Roman" w:hAnsi="Times New Roman"/>
          </w:rPr>
          <w:t>participating</w:t>
        </w:r>
        <w:r w:rsidRPr="00E77893">
          <w:rPr>
            <w:rFonts w:ascii="Times New Roman" w:hAnsi="Times New Roman"/>
          </w:rPr>
          <w:t xml:space="preserve"> D</w:t>
        </w:r>
        <w:r>
          <w:rPr>
            <w:rFonts w:ascii="Times New Roman" w:hAnsi="Times New Roman"/>
          </w:rPr>
          <w:t xml:space="preserve">istributed </w:t>
        </w:r>
        <w:r w:rsidRPr="00E77893">
          <w:rPr>
            <w:rFonts w:ascii="Times New Roman" w:hAnsi="Times New Roman"/>
          </w:rPr>
          <w:t>E</w:t>
        </w:r>
        <w:r>
          <w:rPr>
            <w:rFonts w:ascii="Times New Roman" w:hAnsi="Times New Roman"/>
          </w:rPr>
          <w:t xml:space="preserve">nergy </w:t>
        </w:r>
        <w:r w:rsidRPr="00E77893">
          <w:rPr>
            <w:rFonts w:ascii="Times New Roman" w:hAnsi="Times New Roman"/>
          </w:rPr>
          <w:t>R</w:t>
        </w:r>
        <w:r>
          <w:rPr>
            <w:rFonts w:ascii="Times New Roman" w:hAnsi="Times New Roman"/>
          </w:rPr>
          <w:t>esource</w:t>
        </w:r>
        <w:r w:rsidRPr="00E77893">
          <w:rPr>
            <w:rFonts w:ascii="Times New Roman" w:hAnsi="Times New Roman"/>
          </w:rPr>
          <w:t>s</w:t>
        </w:r>
        <w:r>
          <w:rPr>
            <w:rFonts w:ascii="Times New Roman" w:hAnsi="Times New Roman"/>
          </w:rPr>
          <w:t xml:space="preserve"> </w:t>
        </w:r>
        <w:r w:rsidRPr="00E77893">
          <w:rPr>
            <w:rFonts w:ascii="Times New Roman" w:hAnsi="Times New Roman"/>
          </w:rPr>
          <w:t xml:space="preserve">and the updated performance capabilities of the aggregation to be reflected in the aggregation’s registration information.  </w:t>
        </w:r>
      </w:ins>
    </w:p>
    <w:p w14:paraId="185E79D2" w14:textId="77777777" w:rsidR="00422F3A" w:rsidRPr="00717622" w:rsidRDefault="00422F3A" w:rsidP="00422F3A">
      <w:pPr>
        <w:pStyle w:val="ListParagraph"/>
        <w:numPr>
          <w:ilvl w:val="0"/>
          <w:numId w:val="66"/>
        </w:numPr>
        <w:spacing w:after="0" w:line="360" w:lineRule="auto"/>
        <w:ind w:left="1440" w:hanging="630"/>
        <w:contextualSpacing w:val="0"/>
        <w:rPr>
          <w:ins w:id="444" w:author="Author"/>
          <w:rFonts w:ascii="Times New Roman" w:hAnsi="Times New Roman"/>
        </w:rPr>
      </w:pPr>
      <w:ins w:id="445" w:author="Author">
        <w:r w:rsidRPr="00717622">
          <w:rPr>
            <w:rFonts w:ascii="Times New Roman" w:hAnsi="Times New Roman"/>
          </w:rPr>
          <w:t>The Host Utility shall</w:t>
        </w:r>
        <w:r>
          <w:rPr>
            <w:rFonts w:ascii="Times New Roman" w:hAnsi="Times New Roman"/>
          </w:rPr>
          <w:t xml:space="preserve"> have</w:t>
        </w:r>
        <w:r w:rsidRPr="00717622">
          <w:rPr>
            <w:rFonts w:ascii="Times New Roman" w:hAnsi="Times New Roman"/>
          </w:rPr>
          <w:t xml:space="preserve"> up to 60</w:t>
        </w:r>
        <w:r>
          <w:rPr>
            <w:rFonts w:ascii="Times New Roman" w:hAnsi="Times New Roman"/>
          </w:rPr>
          <w:t xml:space="preserve"> </w:t>
        </w:r>
        <w:r w:rsidRPr="00717622">
          <w:rPr>
            <w:rFonts w:ascii="Times New Roman" w:hAnsi="Times New Roman"/>
          </w:rPr>
          <w:t>days to confirm eligibility and review any impacts associated with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s that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Aggregator is proposing to add to or remove from an existing </w:t>
        </w:r>
        <w:r>
          <w:rPr>
            <w:rFonts w:ascii="Times New Roman" w:hAnsi="Times New Roman"/>
          </w:rPr>
          <w:t>Distributed Energy Resource Aggregation</w:t>
        </w:r>
        <w:r w:rsidRPr="00717622">
          <w:rPr>
            <w:rFonts w:ascii="Times New Roman" w:hAnsi="Times New Roman"/>
          </w:rPr>
          <w:t>.</w:t>
        </w:r>
      </w:ins>
    </w:p>
    <w:p w14:paraId="7B743511" w14:textId="77777777" w:rsidR="00422F3A" w:rsidRPr="00717622" w:rsidRDefault="00422F3A" w:rsidP="00422F3A">
      <w:pPr>
        <w:pStyle w:val="ListParagraph"/>
        <w:numPr>
          <w:ilvl w:val="0"/>
          <w:numId w:val="66"/>
        </w:numPr>
        <w:spacing w:after="0" w:line="360" w:lineRule="auto"/>
        <w:ind w:left="1440" w:hanging="630"/>
        <w:contextualSpacing w:val="0"/>
        <w:rPr>
          <w:ins w:id="446" w:author="Author"/>
          <w:rFonts w:ascii="Times New Roman" w:hAnsi="Times New Roman"/>
        </w:rPr>
      </w:pPr>
      <w:ins w:id="447" w:author="Author">
        <w:r w:rsidRPr="00717622">
          <w:rPr>
            <w:rFonts w:ascii="Times New Roman" w:hAnsi="Times New Roman"/>
          </w:rPr>
          <w:lastRenderedPageBreak/>
          <w:t>Changes to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s </w:t>
        </w:r>
        <w:r>
          <w:rPr>
            <w:rFonts w:ascii="Times New Roman" w:hAnsi="Times New Roman"/>
          </w:rPr>
          <w:t>participating in</w:t>
        </w:r>
        <w:r w:rsidRPr="00717622">
          <w:rPr>
            <w:rFonts w:ascii="Times New Roman" w:hAnsi="Times New Roman"/>
          </w:rPr>
          <w:t xml:space="preserve"> a </w:t>
        </w:r>
        <w:r>
          <w:rPr>
            <w:rFonts w:ascii="Times New Roman" w:hAnsi="Times New Roman"/>
          </w:rPr>
          <w:t>Distributed Energy Resource Aggregation</w:t>
        </w:r>
        <w:r w:rsidRPr="00717622">
          <w:rPr>
            <w:rFonts w:ascii="Times New Roman" w:hAnsi="Times New Roman"/>
          </w:rPr>
          <w:t xml:space="preserve"> </w:t>
        </w:r>
        <w:r>
          <w:rPr>
            <w:rFonts w:ascii="Times New Roman" w:hAnsi="Times New Roman"/>
          </w:rPr>
          <w:t>shall become effective in the manner stated in Manual M-RPA.</w:t>
        </w:r>
      </w:ins>
    </w:p>
    <w:p w14:paraId="3424CDD4" w14:textId="77777777" w:rsidR="00422F3A" w:rsidRDefault="00422F3A" w:rsidP="00422F3A">
      <w:pPr>
        <w:spacing w:after="0" w:line="360" w:lineRule="auto"/>
        <w:rPr>
          <w:ins w:id="448" w:author="Author"/>
          <w:rFonts w:ascii="Times New Roman" w:hAnsi="Times New Roman"/>
          <w:b/>
        </w:rPr>
      </w:pPr>
    </w:p>
    <w:p w14:paraId="02F91337" w14:textId="77777777" w:rsidR="00422F3A" w:rsidRDefault="00422F3A" w:rsidP="00422F3A">
      <w:pPr>
        <w:spacing w:after="0" w:line="360" w:lineRule="auto"/>
        <w:rPr>
          <w:ins w:id="449" w:author="Author"/>
          <w:rFonts w:ascii="Times New Roman" w:hAnsi="Times New Roman"/>
          <w:b/>
        </w:rPr>
      </w:pPr>
    </w:p>
    <w:p w14:paraId="2862C640" w14:textId="77777777" w:rsidR="00422F3A" w:rsidRDefault="00422F3A" w:rsidP="00422F3A">
      <w:pPr>
        <w:spacing w:after="0" w:line="360" w:lineRule="auto"/>
        <w:rPr>
          <w:ins w:id="450" w:author="Author"/>
          <w:rFonts w:ascii="Times New Roman" w:hAnsi="Times New Roman"/>
          <w:b/>
        </w:rPr>
      </w:pPr>
      <w:ins w:id="451" w:author="Author">
        <w:r>
          <w:rPr>
            <w:rFonts w:ascii="Times New Roman" w:hAnsi="Times New Roman"/>
            <w:b/>
          </w:rPr>
          <w:t>III.6.8</w:t>
        </w:r>
        <w:r>
          <w:rPr>
            <w:rFonts w:ascii="Times New Roman" w:hAnsi="Times New Roman"/>
            <w:b/>
          </w:rPr>
          <w:tab/>
        </w:r>
        <w:r>
          <w:rPr>
            <w:rFonts w:ascii="Times New Roman" w:hAnsi="Times New Roman"/>
            <w:b/>
          </w:rPr>
          <w:tab/>
          <w:t>Operational Coordination</w:t>
        </w:r>
      </w:ins>
    </w:p>
    <w:p w14:paraId="705C519A" w14:textId="77777777" w:rsidR="00422F3A" w:rsidRDefault="00422F3A" w:rsidP="00422F3A">
      <w:pPr>
        <w:spacing w:after="0" w:line="360" w:lineRule="auto"/>
        <w:rPr>
          <w:ins w:id="452" w:author="Author"/>
          <w:rFonts w:ascii="Times New Roman" w:hAnsi="Times New Roman"/>
        </w:rPr>
      </w:pPr>
      <w:ins w:id="453" w:author="Author">
        <w:r w:rsidRPr="007F31EC">
          <w:rPr>
            <w:rFonts w:ascii="Times New Roman" w:hAnsi="Times New Roman"/>
          </w:rPr>
          <w:t>The responsibilities related to the coordination of operations of a Distributed Energy Resource Aggregation between the D</w:t>
        </w:r>
        <w:r>
          <w:rPr>
            <w:rFonts w:ascii="Times New Roman" w:hAnsi="Times New Roman"/>
          </w:rPr>
          <w:t xml:space="preserve">istributed </w:t>
        </w:r>
        <w:r w:rsidRPr="007F31EC">
          <w:rPr>
            <w:rFonts w:ascii="Times New Roman" w:hAnsi="Times New Roman"/>
          </w:rPr>
          <w:t>E</w:t>
        </w:r>
        <w:r>
          <w:rPr>
            <w:rFonts w:ascii="Times New Roman" w:hAnsi="Times New Roman"/>
          </w:rPr>
          <w:t xml:space="preserve">nergy </w:t>
        </w:r>
        <w:r w:rsidRPr="007F31EC">
          <w:rPr>
            <w:rFonts w:ascii="Times New Roman" w:hAnsi="Times New Roman"/>
          </w:rPr>
          <w:t>R</w:t>
        </w:r>
        <w:r>
          <w:rPr>
            <w:rFonts w:ascii="Times New Roman" w:hAnsi="Times New Roman"/>
          </w:rPr>
          <w:t>esource</w:t>
        </w:r>
        <w:r w:rsidRPr="007F31EC">
          <w:rPr>
            <w:rFonts w:ascii="Times New Roman" w:hAnsi="Times New Roman"/>
          </w:rPr>
          <w:t xml:space="preserve"> Aggregator, the ISO, and the Host Utility </w:t>
        </w:r>
        <w:r>
          <w:rPr>
            <w:rFonts w:ascii="Times New Roman" w:hAnsi="Times New Roman"/>
          </w:rPr>
          <w:t>are</w:t>
        </w:r>
        <w:r w:rsidRPr="007F31EC">
          <w:rPr>
            <w:rFonts w:ascii="Times New Roman" w:hAnsi="Times New Roman"/>
          </w:rPr>
          <w:t xml:space="preserve"> as follows:</w:t>
        </w:r>
      </w:ins>
    </w:p>
    <w:p w14:paraId="20B37550" w14:textId="77777777" w:rsidR="00422F3A" w:rsidRPr="007F31EC" w:rsidRDefault="00422F3A" w:rsidP="00422F3A">
      <w:pPr>
        <w:spacing w:after="0" w:line="360" w:lineRule="auto"/>
        <w:rPr>
          <w:ins w:id="454" w:author="Author"/>
          <w:rFonts w:ascii="Times New Roman" w:hAnsi="Times New Roman"/>
        </w:rPr>
      </w:pPr>
    </w:p>
    <w:p w14:paraId="1FA834FD" w14:textId="77777777" w:rsidR="00422F3A" w:rsidRPr="00717622" w:rsidRDefault="00422F3A" w:rsidP="00422F3A">
      <w:pPr>
        <w:pStyle w:val="ListParagraph"/>
        <w:numPr>
          <w:ilvl w:val="0"/>
          <w:numId w:val="86"/>
        </w:numPr>
        <w:spacing w:after="0" w:line="360" w:lineRule="auto"/>
        <w:contextualSpacing w:val="0"/>
        <w:rPr>
          <w:ins w:id="455" w:author="Author"/>
          <w:rFonts w:ascii="Times New Roman" w:hAnsi="Times New Roman"/>
        </w:rPr>
      </w:pPr>
      <w:ins w:id="456" w:author="Author">
        <w:r w:rsidRPr="00717622">
          <w:rPr>
            <w:rFonts w:ascii="Times New Roman" w:hAnsi="Times New Roman"/>
          </w:rPr>
          <w:t>The D</w:t>
        </w:r>
        <w:r>
          <w:rPr>
            <w:rFonts w:ascii="Times New Roman" w:hAnsi="Times New Roman"/>
          </w:rPr>
          <w:t xml:space="preserve">istributed </w:t>
        </w:r>
        <w:r w:rsidRPr="00717622">
          <w:rPr>
            <w:rFonts w:ascii="Times New Roman" w:hAnsi="Times New Roman"/>
          </w:rPr>
          <w:t>E</w:t>
        </w:r>
        <w:r>
          <w:rPr>
            <w:rFonts w:ascii="Times New Roman" w:hAnsi="Times New Roman"/>
          </w:rPr>
          <w:t>nergy Resource</w:t>
        </w:r>
        <w:r w:rsidRPr="00717622">
          <w:rPr>
            <w:rFonts w:ascii="Times New Roman" w:hAnsi="Times New Roman"/>
          </w:rPr>
          <w:t xml:space="preserve"> Aggregator shall: operate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s in a manner consistent with the limitations </w:t>
        </w:r>
        <w:r>
          <w:rPr>
            <w:rFonts w:ascii="Times New Roman" w:hAnsi="Times New Roman"/>
          </w:rPr>
          <w:t>and</w:t>
        </w:r>
        <w:r w:rsidRPr="00717622">
          <w:rPr>
            <w:rFonts w:ascii="Times New Roman" w:hAnsi="Times New Roman"/>
          </w:rPr>
          <w:t xml:space="preserve"> operating orders established by the distribution utility; confer with the applicable </w:t>
        </w:r>
        <w:r>
          <w:rPr>
            <w:rFonts w:ascii="Times New Roman" w:hAnsi="Times New Roman"/>
          </w:rPr>
          <w:t>Host Utility</w:t>
        </w:r>
        <w:r w:rsidRPr="00717622">
          <w:rPr>
            <w:rFonts w:ascii="Times New Roman" w:hAnsi="Times New Roman"/>
          </w:rPr>
          <w:t xml:space="preserve"> on a periodic basis to ensure available distribution service exists to operate its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s consistent with its </w:t>
        </w:r>
        <w:r>
          <w:rPr>
            <w:rFonts w:ascii="Times New Roman" w:hAnsi="Times New Roman"/>
          </w:rPr>
          <w:t>New England Market</w:t>
        </w:r>
        <w:r w:rsidRPr="00717622">
          <w:rPr>
            <w:rFonts w:ascii="Times New Roman" w:hAnsi="Times New Roman"/>
          </w:rPr>
          <w:t xml:space="preserve"> obligations; submit outage requests</w:t>
        </w:r>
        <w:r>
          <w:rPr>
            <w:rFonts w:ascii="Times New Roman" w:hAnsi="Times New Roman"/>
          </w:rPr>
          <w:t xml:space="preserve"> for each Distributed Energy Resource Aggregation</w:t>
        </w:r>
        <w:r w:rsidRPr="00717622">
          <w:rPr>
            <w:rFonts w:ascii="Times New Roman" w:hAnsi="Times New Roman"/>
          </w:rPr>
          <w:t xml:space="preserve"> as necessary and to the extent required by ISO Operating Documents, in order</w:t>
        </w:r>
        <w:r>
          <w:rPr>
            <w:rFonts w:ascii="Times New Roman" w:hAnsi="Times New Roman"/>
          </w:rPr>
          <w:t xml:space="preserve"> to</w:t>
        </w:r>
        <w:r w:rsidRPr="00717622">
          <w:rPr>
            <w:rFonts w:ascii="Times New Roman" w:hAnsi="Times New Roman"/>
          </w:rPr>
          <w:t xml:space="preserve"> reflect known distribution system constraints or limitations that reduce the overall capability of the </w:t>
        </w:r>
        <w:r>
          <w:rPr>
            <w:rFonts w:ascii="Times New Roman" w:hAnsi="Times New Roman"/>
          </w:rPr>
          <w:t>Distributed Energy Resource Aggregation</w:t>
        </w:r>
        <w:r w:rsidRPr="00717622">
          <w:rPr>
            <w:rFonts w:ascii="Times New Roman" w:hAnsi="Times New Roman"/>
          </w:rPr>
          <w:t xml:space="preserve">; as required, </w:t>
        </w:r>
        <w:r>
          <w:rPr>
            <w:rFonts w:ascii="Times New Roman" w:hAnsi="Times New Roman"/>
          </w:rPr>
          <w:t xml:space="preserve">account for </w:t>
        </w:r>
        <w:r w:rsidRPr="00717622">
          <w:rPr>
            <w:rFonts w:ascii="Times New Roman" w:hAnsi="Times New Roman"/>
          </w:rPr>
          <w:t xml:space="preserve">any known limitations of the distribution </w:t>
        </w:r>
        <w:r>
          <w:rPr>
            <w:rFonts w:ascii="Times New Roman" w:hAnsi="Times New Roman"/>
          </w:rPr>
          <w:t>system</w:t>
        </w:r>
        <w:r w:rsidRPr="00717622">
          <w:rPr>
            <w:rFonts w:ascii="Times New Roman" w:hAnsi="Times New Roman"/>
          </w:rPr>
          <w:t xml:space="preserve"> to which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s are connected</w:t>
        </w:r>
        <w:r>
          <w:rPr>
            <w:rFonts w:ascii="Times New Roman" w:hAnsi="Times New Roman"/>
          </w:rPr>
          <w:t xml:space="preserve"> in its Offer Data for the Distributed Energy Resource Aggregation</w:t>
        </w:r>
        <w:r w:rsidRPr="00717622">
          <w:rPr>
            <w:rFonts w:ascii="Times New Roman" w:hAnsi="Times New Roman"/>
          </w:rPr>
          <w:t xml:space="preserve"> including restrictions that have been placed directly on the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Aggregation by the distribution utility in the form of an override of an ISO Dispatch Instruction; </w:t>
        </w:r>
        <w:r w:rsidRPr="00745D0A">
          <w:rPr>
            <w:rFonts w:ascii="Times New Roman" w:hAnsi="Times New Roman"/>
          </w:rPr>
          <w:t>determine a</w:t>
        </w:r>
        <w:r>
          <w:rPr>
            <w:rFonts w:ascii="Times New Roman" w:hAnsi="Times New Roman"/>
          </w:rPr>
          <w:t xml:space="preserve"> Distributed Energy Resource</w:t>
        </w:r>
        <w:r w:rsidRPr="00745D0A">
          <w:rPr>
            <w:rFonts w:ascii="Times New Roman" w:hAnsi="Times New Roman"/>
          </w:rPr>
          <w:t>-level operating plan to be provided to the Host Utility for analysis, subject to the requirements of each Host Utility</w:t>
        </w:r>
        <w:r>
          <w:rPr>
            <w:rFonts w:ascii="Times New Roman" w:hAnsi="Times New Roman"/>
          </w:rPr>
          <w:t>.</w:t>
        </w:r>
        <w:r w:rsidRPr="00967EC3">
          <w:rPr>
            <w:rFonts w:ascii="Times New Roman" w:hAnsi="Times New Roman"/>
          </w:rPr>
          <w:t xml:space="preserve">  Failure of a Distributed Energy Resource Aggregation to follow an ISO Dispatch Instruction due to a distribution utility override does not excuse the D</w:t>
        </w:r>
        <w:r>
          <w:rPr>
            <w:rFonts w:ascii="Times New Roman" w:hAnsi="Times New Roman"/>
          </w:rPr>
          <w:t xml:space="preserve">istributed </w:t>
        </w:r>
        <w:r w:rsidRPr="00967EC3">
          <w:rPr>
            <w:rFonts w:ascii="Times New Roman" w:hAnsi="Times New Roman"/>
          </w:rPr>
          <w:t>E</w:t>
        </w:r>
        <w:r>
          <w:rPr>
            <w:rFonts w:ascii="Times New Roman" w:hAnsi="Times New Roman"/>
          </w:rPr>
          <w:t xml:space="preserve">nergy </w:t>
        </w:r>
        <w:r w:rsidRPr="00967EC3">
          <w:rPr>
            <w:rFonts w:ascii="Times New Roman" w:hAnsi="Times New Roman"/>
          </w:rPr>
          <w:t>R</w:t>
        </w:r>
        <w:r>
          <w:rPr>
            <w:rFonts w:ascii="Times New Roman" w:hAnsi="Times New Roman"/>
          </w:rPr>
          <w:t>esource</w:t>
        </w:r>
        <w:r w:rsidRPr="00967EC3">
          <w:rPr>
            <w:rFonts w:ascii="Times New Roman" w:hAnsi="Times New Roman"/>
          </w:rPr>
          <w:t xml:space="preserve"> Aggregator from any applicable charges (including any penalties) to which the aggregator is subject under the terms of the Tariff.</w:t>
        </w:r>
      </w:ins>
    </w:p>
    <w:p w14:paraId="130586DC" w14:textId="77777777" w:rsidR="00422F3A" w:rsidRPr="00717622" w:rsidRDefault="00422F3A" w:rsidP="00422F3A">
      <w:pPr>
        <w:pStyle w:val="ListParagraph"/>
        <w:numPr>
          <w:ilvl w:val="0"/>
          <w:numId w:val="86"/>
        </w:numPr>
        <w:spacing w:after="0" w:line="360" w:lineRule="auto"/>
        <w:contextualSpacing w:val="0"/>
        <w:rPr>
          <w:ins w:id="457" w:author="Author"/>
          <w:rFonts w:ascii="Times New Roman" w:hAnsi="Times New Roman"/>
        </w:rPr>
      </w:pPr>
      <w:ins w:id="458" w:author="Author">
        <w:r>
          <w:rPr>
            <w:rFonts w:ascii="Times New Roman" w:hAnsi="Times New Roman"/>
          </w:rPr>
          <w:t>The</w:t>
        </w:r>
        <w:r w:rsidRPr="00717622">
          <w:rPr>
            <w:rFonts w:ascii="Times New Roman" w:hAnsi="Times New Roman"/>
          </w:rPr>
          <w:t xml:space="preserve"> Host Utility may temporarily override the ISO’s dispatch of a D</w:t>
        </w:r>
        <w:r>
          <w:rPr>
            <w:rFonts w:ascii="Times New Roman" w:hAnsi="Times New Roman"/>
          </w:rPr>
          <w:t xml:space="preserve">istributed </w:t>
        </w:r>
        <w:r w:rsidRPr="00717622">
          <w:rPr>
            <w:rFonts w:ascii="Times New Roman" w:hAnsi="Times New Roman"/>
          </w:rPr>
          <w:t>E</w:t>
        </w:r>
        <w:r>
          <w:rPr>
            <w:rFonts w:ascii="Times New Roman" w:hAnsi="Times New Roman"/>
          </w:rPr>
          <w:t xml:space="preserve">nergy </w:t>
        </w:r>
        <w:r w:rsidRPr="00717622">
          <w:rPr>
            <w:rFonts w:ascii="Times New Roman" w:hAnsi="Times New Roman"/>
          </w:rPr>
          <w:t>R</w:t>
        </w:r>
        <w:r>
          <w:rPr>
            <w:rFonts w:ascii="Times New Roman" w:hAnsi="Times New Roman"/>
          </w:rPr>
          <w:t>esource</w:t>
        </w:r>
        <w:r w:rsidRPr="00717622">
          <w:rPr>
            <w:rFonts w:ascii="Times New Roman" w:hAnsi="Times New Roman"/>
          </w:rPr>
          <w:t xml:space="preserve"> </w:t>
        </w:r>
        <w:r>
          <w:rPr>
            <w:rFonts w:ascii="Times New Roman" w:hAnsi="Times New Roman"/>
          </w:rPr>
          <w:t>A</w:t>
        </w:r>
        <w:r w:rsidRPr="00717622">
          <w:rPr>
            <w:rFonts w:ascii="Times New Roman" w:hAnsi="Times New Roman"/>
          </w:rPr>
          <w:t>ggregation</w:t>
        </w:r>
        <w:r>
          <w:rPr>
            <w:rFonts w:ascii="Times New Roman" w:hAnsi="Times New Roman"/>
          </w:rPr>
          <w:t>. Such override shall</w:t>
        </w:r>
        <w:r w:rsidRPr="00717622">
          <w:rPr>
            <w:rFonts w:ascii="Times New Roman" w:hAnsi="Times New Roman"/>
          </w:rPr>
          <w:t xml:space="preserve"> only</w:t>
        </w:r>
        <w:r>
          <w:rPr>
            <w:rFonts w:ascii="Times New Roman" w:hAnsi="Times New Roman"/>
          </w:rPr>
          <w:t xml:space="preserve"> occur</w:t>
        </w:r>
        <w:r w:rsidRPr="00717622">
          <w:rPr>
            <w:rFonts w:ascii="Times New Roman" w:hAnsi="Times New Roman"/>
          </w:rPr>
          <w:t xml:space="preserve"> in circumstances where needed to maintain the reliable and safe operation of the distribution system.</w:t>
        </w:r>
        <w:r>
          <w:rPr>
            <w:rFonts w:ascii="Times New Roman" w:hAnsi="Times New Roman"/>
          </w:rPr>
          <w:t xml:space="preserve"> </w:t>
        </w:r>
      </w:ins>
    </w:p>
    <w:p w14:paraId="56135B32" w14:textId="2471154B" w:rsidR="00422F3A" w:rsidRPr="009F29CA" w:rsidRDefault="00422F3A" w:rsidP="00422F3A">
      <w:pPr>
        <w:pStyle w:val="ListParagraph"/>
        <w:numPr>
          <w:ilvl w:val="0"/>
          <w:numId w:val="86"/>
        </w:numPr>
        <w:spacing w:after="0" w:line="360" w:lineRule="auto"/>
        <w:contextualSpacing w:val="0"/>
        <w:rPr>
          <w:ins w:id="459" w:author="Author"/>
          <w:rFonts w:ascii="Times New Roman" w:hAnsi="Times New Roman"/>
        </w:rPr>
      </w:pPr>
      <w:ins w:id="460" w:author="Author">
        <w:r w:rsidRPr="00717622">
          <w:rPr>
            <w:rFonts w:ascii="Times New Roman" w:hAnsi="Times New Roman"/>
          </w:rPr>
          <w:t xml:space="preserve">The ISO </w:t>
        </w:r>
        <w:r w:rsidRPr="00717622">
          <w:rPr>
            <w:rFonts w:ascii="Times New Roman" w:eastAsia="ArialMT" w:hAnsi="Times New Roman"/>
          </w:rPr>
          <w:t>shall coordinate with the applicable distribution utility to avoid conflicting operational directives, which may include but is not limited to sharing Day-Ahead Energy Market results and Real-Time Dispatch Instructions</w:t>
        </w:r>
        <w:r>
          <w:rPr>
            <w:rFonts w:ascii="Times New Roman" w:eastAsia="ArialMT" w:hAnsi="Times New Roman"/>
          </w:rPr>
          <w:t>.</w:t>
        </w:r>
        <w:r w:rsidRPr="00717622">
          <w:rPr>
            <w:rFonts w:ascii="Times New Roman" w:hAnsi="Times New Roman"/>
          </w:rPr>
          <w:t xml:space="preserve"> </w:t>
        </w:r>
      </w:ins>
    </w:p>
    <w:p w14:paraId="55854041" w14:textId="77777777" w:rsidR="00422F3A" w:rsidRDefault="00422F3A" w:rsidP="007F31EC">
      <w:pPr>
        <w:pStyle w:val="Normal5"/>
        <w:spacing w:after="0" w:line="360" w:lineRule="auto"/>
        <w:outlineLvl w:val="1"/>
        <w:rPr>
          <w:ins w:id="461" w:author="Author"/>
          <w:rFonts w:ascii="Times New Roman" w:hAnsi="Times New Roman"/>
          <w:b/>
        </w:rPr>
      </w:pPr>
    </w:p>
    <w:p w14:paraId="7103912E" w14:textId="3B520B38" w:rsidR="007F31EC" w:rsidDel="008B21D0" w:rsidRDefault="00A711AA" w:rsidP="007F31EC">
      <w:pPr>
        <w:pStyle w:val="Normal5"/>
        <w:spacing w:after="0" w:line="360" w:lineRule="auto"/>
        <w:outlineLvl w:val="1"/>
        <w:rPr>
          <w:del w:id="462" w:author="Author"/>
          <w:rFonts w:ascii="Times New Roman" w:hAnsi="Times New Roman"/>
          <w:b/>
        </w:rPr>
      </w:pPr>
      <w:del w:id="463" w:author="Author">
        <w:r w:rsidRPr="00D90402" w:rsidDel="008B21D0">
          <w:rPr>
            <w:rFonts w:ascii="Times New Roman" w:hAnsi="Times New Roman"/>
            <w:b/>
          </w:rPr>
          <w:lastRenderedPageBreak/>
          <w:delText>III.6</w:delText>
        </w:r>
        <w:r w:rsidRPr="00D90402" w:rsidDel="008B21D0">
          <w:rPr>
            <w:rFonts w:ascii="Times New Roman" w:hAnsi="Times New Roman"/>
            <w:b/>
          </w:rPr>
          <w:tab/>
        </w:r>
        <w:r w:rsidRPr="00D90402" w:rsidDel="008B21D0">
          <w:rPr>
            <w:rFonts w:ascii="Times New Roman" w:hAnsi="Times New Roman"/>
            <w:b/>
          </w:rPr>
          <w:tab/>
          <w:delText xml:space="preserve"> </w:delText>
        </w:r>
        <w:r w:rsidDel="008B21D0">
          <w:rPr>
            <w:rFonts w:ascii="Times New Roman" w:hAnsi="Times New Roman"/>
            <w:b/>
          </w:rPr>
          <w:tab/>
        </w:r>
        <w:r w:rsidRPr="00D90402" w:rsidDel="008B21D0">
          <w:rPr>
            <w:rFonts w:ascii="Times New Roman" w:hAnsi="Times New Roman"/>
            <w:b/>
          </w:rPr>
          <w:delText>Local Second Contingency Protection Resources</w:delText>
        </w:r>
        <w:bookmarkEnd w:id="280"/>
        <w:r w:rsidRPr="00D90402" w:rsidDel="008B21D0">
          <w:rPr>
            <w:rFonts w:ascii="Times New Roman" w:hAnsi="Times New Roman"/>
            <w:b/>
          </w:rPr>
          <w:delText xml:space="preserve"> </w:delText>
        </w:r>
      </w:del>
    </w:p>
    <w:p w14:paraId="30E57CB6" w14:textId="7F42DC68" w:rsidR="007F31EC" w:rsidRPr="00D90402" w:rsidDel="008B21D0" w:rsidRDefault="007F31EC" w:rsidP="007F31EC">
      <w:pPr>
        <w:pStyle w:val="Normal5"/>
        <w:spacing w:after="0" w:line="360" w:lineRule="auto"/>
        <w:outlineLvl w:val="1"/>
        <w:rPr>
          <w:del w:id="464" w:author="Author"/>
          <w:rFonts w:ascii="Times New Roman" w:hAnsi="Times New Roman"/>
          <w:b/>
        </w:rPr>
      </w:pPr>
    </w:p>
    <w:p w14:paraId="6EEE1447" w14:textId="66DDE334" w:rsidR="007F31EC" w:rsidRPr="00D90402" w:rsidDel="008B21D0" w:rsidRDefault="00A711AA" w:rsidP="007F31EC">
      <w:pPr>
        <w:pStyle w:val="Normal5"/>
        <w:spacing w:after="0" w:line="360" w:lineRule="auto"/>
        <w:outlineLvl w:val="2"/>
        <w:rPr>
          <w:del w:id="465" w:author="Author"/>
          <w:rFonts w:ascii="Times New Roman" w:hAnsi="Times New Roman"/>
          <w:b/>
        </w:rPr>
      </w:pPr>
      <w:bookmarkStart w:id="466" w:name="_Toc265214376"/>
      <w:del w:id="467" w:author="Author">
        <w:r w:rsidRPr="00D90402" w:rsidDel="008B21D0">
          <w:rPr>
            <w:rFonts w:ascii="Times New Roman" w:hAnsi="Times New Roman"/>
            <w:b/>
          </w:rPr>
          <w:delText xml:space="preserve">III.6.1 </w:delText>
        </w:r>
        <w:r w:rsidRPr="00D90402" w:rsidDel="008B21D0">
          <w:rPr>
            <w:rFonts w:ascii="Times New Roman" w:hAnsi="Times New Roman"/>
            <w:b/>
          </w:rPr>
          <w:tab/>
        </w:r>
        <w:r w:rsidRPr="00D90402" w:rsidDel="008B21D0">
          <w:rPr>
            <w:rFonts w:ascii="Times New Roman" w:hAnsi="Times New Roman"/>
            <w:b/>
          </w:rPr>
          <w:tab/>
        </w:r>
        <w:r w:rsidDel="008B21D0">
          <w:rPr>
            <w:rFonts w:ascii="Times New Roman" w:hAnsi="Times New Roman"/>
            <w:b/>
          </w:rPr>
          <w:tab/>
          <w:delText>[Reserved</w:delText>
        </w:r>
        <w:r w:rsidRPr="00D90402" w:rsidDel="008B21D0">
          <w:rPr>
            <w:rFonts w:ascii="Times New Roman" w:hAnsi="Times New Roman"/>
            <w:b/>
          </w:rPr>
          <w:delText>.</w:delText>
        </w:r>
        <w:bookmarkEnd w:id="466"/>
        <w:r w:rsidDel="008B21D0">
          <w:rPr>
            <w:rFonts w:ascii="Times New Roman" w:hAnsi="Times New Roman"/>
            <w:b/>
          </w:rPr>
          <w:delText>]</w:delText>
        </w:r>
        <w:r w:rsidRPr="00D90402" w:rsidDel="008B21D0">
          <w:rPr>
            <w:rFonts w:ascii="Times New Roman" w:hAnsi="Times New Roman"/>
            <w:b/>
          </w:rPr>
          <w:delText xml:space="preserve"> </w:delText>
        </w:r>
      </w:del>
    </w:p>
    <w:p w14:paraId="3E8CD08B" w14:textId="69622FCF" w:rsidR="007F31EC" w:rsidRPr="00B2684F" w:rsidDel="008B21D0" w:rsidRDefault="007F31EC" w:rsidP="007F31EC">
      <w:pPr>
        <w:pStyle w:val="Normal5"/>
        <w:spacing w:after="0" w:line="360" w:lineRule="auto"/>
        <w:rPr>
          <w:del w:id="468" w:author="Author"/>
          <w:rFonts w:ascii="Times New Roman" w:hAnsi="Times New Roman"/>
        </w:rPr>
      </w:pPr>
    </w:p>
    <w:p w14:paraId="3B293BF0" w14:textId="7D143BCB" w:rsidR="007F31EC" w:rsidRPr="00D90402" w:rsidDel="008B21D0" w:rsidRDefault="00A711AA" w:rsidP="007F31EC">
      <w:pPr>
        <w:pStyle w:val="Normal5"/>
        <w:spacing w:after="0" w:line="360" w:lineRule="auto"/>
        <w:outlineLvl w:val="2"/>
        <w:rPr>
          <w:del w:id="469" w:author="Author"/>
          <w:rFonts w:ascii="Times New Roman" w:hAnsi="Times New Roman"/>
          <w:b/>
        </w:rPr>
      </w:pPr>
      <w:bookmarkStart w:id="470" w:name="_Toc265214377"/>
      <w:del w:id="471" w:author="Author">
        <w:r w:rsidRPr="00D90402" w:rsidDel="008B21D0">
          <w:rPr>
            <w:rFonts w:ascii="Times New Roman" w:hAnsi="Times New Roman"/>
            <w:b/>
          </w:rPr>
          <w:delText xml:space="preserve">III.6.2 </w:delText>
        </w:r>
        <w:r w:rsidRPr="00D90402" w:rsidDel="008B21D0">
          <w:rPr>
            <w:rFonts w:ascii="Times New Roman" w:hAnsi="Times New Roman"/>
            <w:b/>
          </w:rPr>
          <w:tab/>
        </w:r>
        <w:r w:rsidRPr="00D90402" w:rsidDel="008B21D0">
          <w:rPr>
            <w:rFonts w:ascii="Times New Roman" w:hAnsi="Times New Roman"/>
            <w:b/>
          </w:rPr>
          <w:tab/>
        </w:r>
        <w:r w:rsidDel="008B21D0">
          <w:rPr>
            <w:rFonts w:ascii="Times New Roman" w:hAnsi="Times New Roman"/>
            <w:b/>
          </w:rPr>
          <w:tab/>
        </w:r>
        <w:r w:rsidRPr="00D90402" w:rsidDel="008B21D0">
          <w:rPr>
            <w:rFonts w:ascii="Times New Roman" w:hAnsi="Times New Roman"/>
            <w:b/>
          </w:rPr>
          <w:delText>Day-Ahead and Real-Time Energy Market.</w:delText>
        </w:r>
        <w:bookmarkEnd w:id="470"/>
        <w:r w:rsidRPr="00D90402" w:rsidDel="008B21D0">
          <w:rPr>
            <w:rFonts w:ascii="Times New Roman" w:hAnsi="Times New Roman"/>
            <w:b/>
          </w:rPr>
          <w:delText xml:space="preserve"> </w:delText>
        </w:r>
      </w:del>
    </w:p>
    <w:p w14:paraId="37ED3F0E" w14:textId="4A57B042" w:rsidR="007F31EC" w:rsidDel="008B21D0" w:rsidRDefault="00A711AA" w:rsidP="007F31EC">
      <w:pPr>
        <w:pStyle w:val="Normal5"/>
        <w:spacing w:after="0" w:line="360" w:lineRule="auto"/>
        <w:rPr>
          <w:del w:id="472" w:author="Author"/>
          <w:rFonts w:ascii="Times New Roman" w:hAnsi="Times New Roman"/>
        </w:rPr>
      </w:pPr>
      <w:del w:id="473" w:author="Author">
        <w:r w:rsidRPr="00B2684F" w:rsidDel="008B21D0">
          <w:rPr>
            <w:rFonts w:ascii="Times New Roman" w:hAnsi="Times New Roman"/>
          </w:rPr>
          <w:delText xml:space="preserve">When establishing operating schedules, the ISO will select and identify Local Second Contingency Protection Resources on a not unduly discriminatory basis in accordance with the procedures defined in the ISO New England Manuals. Appendix A will determine which, if any, Supply Offers will be adjusted. The ISO will also record, in an auditable log, the reason the Resource was selected. </w:delText>
        </w:r>
      </w:del>
    </w:p>
    <w:p w14:paraId="2398BFE6" w14:textId="2111A6C6" w:rsidR="007F31EC" w:rsidRPr="00B2684F" w:rsidDel="008B21D0" w:rsidRDefault="007F31EC" w:rsidP="007F31EC">
      <w:pPr>
        <w:pStyle w:val="Normal5"/>
        <w:spacing w:after="0" w:line="360" w:lineRule="auto"/>
        <w:rPr>
          <w:del w:id="474" w:author="Author"/>
          <w:rFonts w:ascii="Times New Roman" w:hAnsi="Times New Roman"/>
        </w:rPr>
      </w:pPr>
    </w:p>
    <w:p w14:paraId="36069CCB" w14:textId="15E0CA4A" w:rsidR="007F31EC" w:rsidDel="008B21D0" w:rsidRDefault="00A711AA" w:rsidP="007F31EC">
      <w:pPr>
        <w:pStyle w:val="Normal5"/>
        <w:spacing w:after="0" w:line="360" w:lineRule="auto"/>
        <w:rPr>
          <w:del w:id="475" w:author="Author"/>
          <w:rFonts w:ascii="Times New Roman" w:hAnsi="Times New Roman"/>
        </w:rPr>
      </w:pPr>
      <w:del w:id="476" w:author="Author">
        <w:r w:rsidRPr="00773963" w:rsidDel="008B21D0">
          <w:rPr>
            <w:rFonts w:ascii="Times New Roman" w:hAnsi="Times New Roman"/>
            <w:b/>
          </w:rPr>
          <w:delText xml:space="preserve">III.6.2.1 </w:delText>
        </w:r>
        <w:r w:rsidRPr="00773963" w:rsidDel="008B21D0">
          <w:rPr>
            <w:rFonts w:ascii="Times New Roman" w:hAnsi="Times New Roman"/>
            <w:b/>
          </w:rPr>
          <w:tab/>
        </w:r>
        <w:r w:rsidDel="008B21D0">
          <w:rPr>
            <w:rFonts w:ascii="Times New Roman" w:hAnsi="Times New Roman"/>
            <w:b/>
          </w:rPr>
          <w:tab/>
        </w:r>
        <w:r w:rsidRPr="00773963" w:rsidDel="008B21D0">
          <w:rPr>
            <w:rFonts w:ascii="Times New Roman" w:hAnsi="Times New Roman"/>
            <w:b/>
          </w:rPr>
          <w:delText>Special Constraint Resources</w:delText>
        </w:r>
        <w:r w:rsidRPr="00B2684F" w:rsidDel="008B21D0">
          <w:rPr>
            <w:rFonts w:ascii="Times New Roman" w:hAnsi="Times New Roman"/>
          </w:rPr>
          <w:delText xml:space="preserve">. </w:delText>
        </w:r>
      </w:del>
    </w:p>
    <w:p w14:paraId="36B9E11A" w14:textId="00B64DC9" w:rsidR="007F31EC" w:rsidDel="008B21D0" w:rsidRDefault="00A711AA" w:rsidP="007F31EC">
      <w:pPr>
        <w:pStyle w:val="Normal5"/>
        <w:spacing w:after="0" w:line="360" w:lineRule="auto"/>
        <w:rPr>
          <w:del w:id="477" w:author="Author"/>
          <w:rFonts w:ascii="Times New Roman" w:hAnsi="Times New Roman"/>
        </w:rPr>
      </w:pPr>
      <w:del w:id="478" w:author="Author">
        <w:r w:rsidRPr="00B2684F" w:rsidDel="008B21D0">
          <w:rPr>
            <w:rFonts w:ascii="Times New Roman" w:hAnsi="Times New Roman"/>
          </w:rPr>
          <w:delText xml:space="preserve">When establishing operating schedules, at the request of a Transmission Owner or distribution company in order to maintain area reliability, the ISO will commit and dispatch </w:delText>
        </w:r>
        <w:r w:rsidDel="008B21D0">
          <w:rPr>
            <w:rFonts w:ascii="Times New Roman" w:hAnsi="Times New Roman"/>
          </w:rPr>
          <w:delText xml:space="preserve">Generator Assets </w:delText>
        </w:r>
        <w:r w:rsidRPr="00B2684F" w:rsidDel="008B21D0">
          <w:rPr>
            <w:rFonts w:ascii="Times New Roman" w:hAnsi="Times New Roman"/>
          </w:rPr>
          <w:delText xml:space="preserve">to provide relief for constraints not reflected in the ISO’s systems for operating the New England Transmission System or the ISO’s operating procedures in accordance with the procedures defined in the ISO New England Manuals. The ISO will also record, in an auditable log, the designation of such </w:delText>
        </w:r>
        <w:bookmarkStart w:id="479" w:name="_GoBack_3"/>
        <w:bookmarkEnd w:id="479"/>
        <w:r w:rsidDel="008B21D0">
          <w:rPr>
            <w:rFonts w:ascii="Times New Roman" w:hAnsi="Times New Roman"/>
          </w:rPr>
          <w:delText xml:space="preserve">a Generator Asset </w:delText>
        </w:r>
        <w:r w:rsidRPr="00B2684F" w:rsidDel="008B21D0">
          <w:rPr>
            <w:rFonts w:ascii="Times New Roman" w:hAnsi="Times New Roman"/>
          </w:rPr>
          <w:delText xml:space="preserve">as a Special Constraint Resource and the name of the requesting Transmission Owner or distribution company. Any NCPC Charge associated with the Real-Time operation of the Special Constraint Resource is charged in accordance with the provisions of Schedule 19 of Section II of the Transmission, Markets and Services Tariff. </w:delText>
        </w:r>
      </w:del>
    </w:p>
    <w:p w14:paraId="13FD759E" w14:textId="6CD2CE57" w:rsidR="007F31EC" w:rsidRPr="00B2684F" w:rsidDel="008B21D0" w:rsidRDefault="007F31EC" w:rsidP="007F31EC">
      <w:pPr>
        <w:pStyle w:val="Normal5"/>
        <w:spacing w:after="0" w:line="360" w:lineRule="auto"/>
        <w:rPr>
          <w:del w:id="480" w:author="Author"/>
          <w:rFonts w:ascii="Times New Roman" w:hAnsi="Times New Roman"/>
        </w:rPr>
      </w:pPr>
    </w:p>
    <w:p w14:paraId="7D95F9B3" w14:textId="4B22DE4E" w:rsidR="007F31EC" w:rsidDel="008B21D0" w:rsidRDefault="00A711AA" w:rsidP="007F31EC">
      <w:pPr>
        <w:pStyle w:val="Normal5"/>
        <w:spacing w:after="0" w:line="360" w:lineRule="auto"/>
        <w:outlineLvl w:val="2"/>
        <w:rPr>
          <w:del w:id="481" w:author="Author"/>
          <w:rFonts w:ascii="Times New Roman" w:hAnsi="Times New Roman"/>
          <w:b/>
        </w:rPr>
      </w:pPr>
      <w:bookmarkStart w:id="482" w:name="_Toc265214378"/>
      <w:del w:id="483" w:author="Author">
        <w:r w:rsidRPr="00773963" w:rsidDel="008B21D0">
          <w:rPr>
            <w:rFonts w:ascii="Times New Roman" w:hAnsi="Times New Roman"/>
            <w:b/>
          </w:rPr>
          <w:delText>III.6.3</w:delText>
        </w:r>
        <w:r w:rsidRPr="00773963" w:rsidDel="008B21D0">
          <w:rPr>
            <w:rFonts w:ascii="Times New Roman" w:hAnsi="Times New Roman"/>
            <w:b/>
          </w:rPr>
          <w:tab/>
        </w:r>
        <w:r w:rsidRPr="00773963" w:rsidDel="008B21D0">
          <w:rPr>
            <w:rFonts w:ascii="Times New Roman" w:hAnsi="Times New Roman"/>
            <w:b/>
          </w:rPr>
          <w:tab/>
          <w:delText xml:space="preserve"> </w:delText>
        </w:r>
        <w:r w:rsidDel="008B21D0">
          <w:rPr>
            <w:rFonts w:ascii="Times New Roman" w:hAnsi="Times New Roman"/>
            <w:b/>
          </w:rPr>
          <w:tab/>
        </w:r>
        <w:r w:rsidRPr="00773963" w:rsidDel="008B21D0">
          <w:rPr>
            <w:rFonts w:ascii="Times New Roman" w:hAnsi="Times New Roman"/>
            <w:b/>
          </w:rPr>
          <w:delText>[Reserved.]</w:delText>
        </w:r>
        <w:bookmarkEnd w:id="482"/>
        <w:r w:rsidRPr="00773963" w:rsidDel="008B21D0">
          <w:rPr>
            <w:rFonts w:ascii="Times New Roman" w:hAnsi="Times New Roman"/>
            <w:b/>
          </w:rPr>
          <w:delText xml:space="preserve"> </w:delText>
        </w:r>
      </w:del>
    </w:p>
    <w:p w14:paraId="7D9936EB" w14:textId="77777777" w:rsidR="007F31EC" w:rsidRPr="00773963" w:rsidRDefault="007F31EC" w:rsidP="007F31EC">
      <w:pPr>
        <w:pStyle w:val="Normal5"/>
        <w:spacing w:after="0" w:line="360" w:lineRule="auto"/>
        <w:outlineLvl w:val="2"/>
        <w:rPr>
          <w:rFonts w:ascii="Times New Roman" w:hAnsi="Times New Roman"/>
          <w:b/>
        </w:rPr>
      </w:pPr>
    </w:p>
    <w:p w14:paraId="79DCCEFA" w14:textId="77777777" w:rsidR="007F31EC" w:rsidRDefault="00A711AA" w:rsidP="007F31EC">
      <w:pPr>
        <w:pStyle w:val="Normal5"/>
        <w:spacing w:after="0" w:line="360" w:lineRule="auto"/>
        <w:rPr>
          <w:rFonts w:ascii="Times New Roman" w:hAnsi="Times New Roman"/>
        </w:rPr>
      </w:pPr>
      <w:r w:rsidRPr="00B2684F">
        <w:rPr>
          <w:rFonts w:ascii="Times New Roman" w:hAnsi="Times New Roman"/>
        </w:rPr>
        <w:t xml:space="preserve"> </w:t>
      </w:r>
    </w:p>
    <w:p w14:paraId="26FD4588" w14:textId="77777777" w:rsidR="007F31EC" w:rsidRDefault="007F31EC" w:rsidP="007F31EC">
      <w:pPr>
        <w:pStyle w:val="Normal5"/>
        <w:spacing w:after="0" w:line="360" w:lineRule="auto"/>
        <w:rPr>
          <w:rFonts w:ascii="Times New Roman" w:hAnsi="Times New Roman"/>
        </w:rPr>
      </w:pPr>
    </w:p>
    <w:p w14:paraId="5D613DDC" w14:textId="77777777" w:rsidR="007F31EC" w:rsidRDefault="007F31EC" w:rsidP="007F31EC">
      <w:pPr>
        <w:pStyle w:val="Normal5"/>
        <w:spacing w:after="0" w:line="360" w:lineRule="auto"/>
        <w:rPr>
          <w:rFonts w:ascii="Times New Roman" w:hAnsi="Times New Roman"/>
        </w:rPr>
      </w:pPr>
    </w:p>
    <w:p w14:paraId="768EF763" w14:textId="77777777" w:rsidR="007F31EC" w:rsidRPr="00646329" w:rsidRDefault="007F31EC" w:rsidP="007F31EC">
      <w:pPr>
        <w:pStyle w:val="Normal5"/>
        <w:spacing w:after="0" w:line="360" w:lineRule="auto"/>
        <w:rPr>
          <w:rFonts w:ascii="Times New Roman" w:hAnsi="Times New Roman"/>
          <w:sz w:val="16"/>
        </w:rPr>
        <w:sectPr w:rsidR="007F31EC" w:rsidRPr="00646329" w:rsidSect="007F31EC">
          <w:headerReference w:type="even" r:id="rId27"/>
          <w:headerReference w:type="default" r:id="rId28"/>
          <w:footerReference w:type="even" r:id="rId29"/>
          <w:footerReference w:type="default" r:id="rId30"/>
          <w:headerReference w:type="first" r:id="rId31"/>
          <w:footerReference w:type="first" r:id="rId32"/>
          <w:pgSz w:w="12240" w:h="15840" w:code="1"/>
          <w:pgMar w:top="1440" w:right="1440" w:bottom="1440" w:left="1440" w:header="720" w:footer="720" w:gutter="0"/>
          <w:cols w:space="720"/>
          <w:noEndnote/>
          <w:docGrid w:linePitch="360"/>
        </w:sectPr>
      </w:pPr>
    </w:p>
    <w:p w14:paraId="65B58254" w14:textId="77777777" w:rsidR="007F31EC" w:rsidRDefault="00A711AA" w:rsidP="007F31EC">
      <w:pPr>
        <w:pStyle w:val="Normal7"/>
        <w:spacing w:after="0" w:line="360" w:lineRule="auto"/>
        <w:outlineLvl w:val="1"/>
        <w:rPr>
          <w:rFonts w:ascii="Times New Roman" w:hAnsi="Times New Roman"/>
          <w:b/>
        </w:rPr>
      </w:pPr>
      <w:bookmarkStart w:id="484" w:name="_Toc265214380"/>
      <w:r w:rsidRPr="00773963">
        <w:rPr>
          <w:rFonts w:ascii="Times New Roman" w:hAnsi="Times New Roman"/>
          <w:b/>
        </w:rPr>
        <w:lastRenderedPageBreak/>
        <w:t>III.7</w:t>
      </w:r>
      <w:r w:rsidRPr="00773963">
        <w:rPr>
          <w:rFonts w:ascii="Times New Roman" w:hAnsi="Times New Roman"/>
          <w:b/>
        </w:rPr>
        <w:tab/>
      </w:r>
      <w:r w:rsidRPr="00773963">
        <w:rPr>
          <w:rFonts w:ascii="Times New Roman" w:hAnsi="Times New Roman"/>
          <w:b/>
        </w:rPr>
        <w:tab/>
        <w:t xml:space="preserve"> </w:t>
      </w:r>
      <w:r>
        <w:rPr>
          <w:rFonts w:ascii="Times New Roman" w:hAnsi="Times New Roman"/>
          <w:b/>
        </w:rPr>
        <w:tab/>
      </w:r>
      <w:r w:rsidRPr="00773963">
        <w:rPr>
          <w:rFonts w:ascii="Times New Roman" w:hAnsi="Times New Roman"/>
          <w:b/>
        </w:rPr>
        <w:t>Financial Transmission Rights Auctions</w:t>
      </w:r>
      <w:bookmarkEnd w:id="484"/>
      <w:r w:rsidRPr="00773963">
        <w:rPr>
          <w:rFonts w:ascii="Times New Roman" w:hAnsi="Times New Roman"/>
          <w:b/>
        </w:rPr>
        <w:t xml:space="preserve"> </w:t>
      </w:r>
    </w:p>
    <w:p w14:paraId="7F55C9F9" w14:textId="77777777" w:rsidR="007F31EC" w:rsidRPr="00773963" w:rsidRDefault="007F31EC" w:rsidP="007F31EC">
      <w:pPr>
        <w:pStyle w:val="Normal7"/>
        <w:spacing w:after="0" w:line="360" w:lineRule="auto"/>
        <w:outlineLvl w:val="1"/>
        <w:rPr>
          <w:rFonts w:ascii="Times New Roman" w:hAnsi="Times New Roman"/>
          <w:b/>
        </w:rPr>
      </w:pPr>
    </w:p>
    <w:p w14:paraId="19324028" w14:textId="77777777" w:rsidR="007F31EC" w:rsidRPr="00773963" w:rsidRDefault="00A711AA" w:rsidP="007F31EC">
      <w:pPr>
        <w:pStyle w:val="Normal7"/>
        <w:spacing w:after="0" w:line="360" w:lineRule="auto"/>
        <w:outlineLvl w:val="2"/>
        <w:rPr>
          <w:rFonts w:ascii="Times New Roman" w:hAnsi="Times New Roman"/>
          <w:b/>
        </w:rPr>
      </w:pPr>
      <w:bookmarkStart w:id="485" w:name="_Toc265214381"/>
      <w:r w:rsidRPr="00773963">
        <w:rPr>
          <w:rFonts w:ascii="Times New Roman" w:hAnsi="Times New Roman"/>
          <w:b/>
        </w:rPr>
        <w:t xml:space="preserve">III.7.1 </w:t>
      </w:r>
      <w:r w:rsidRPr="00773963">
        <w:rPr>
          <w:rFonts w:ascii="Times New Roman" w:hAnsi="Times New Roman"/>
          <w:b/>
        </w:rPr>
        <w:tab/>
      </w:r>
      <w:r w:rsidRPr="00773963">
        <w:rPr>
          <w:rFonts w:ascii="Times New Roman" w:hAnsi="Times New Roman"/>
          <w:b/>
        </w:rPr>
        <w:tab/>
      </w:r>
      <w:r>
        <w:rPr>
          <w:rFonts w:ascii="Times New Roman" w:hAnsi="Times New Roman"/>
          <w:b/>
        </w:rPr>
        <w:tab/>
      </w:r>
      <w:r w:rsidRPr="00773963">
        <w:rPr>
          <w:rFonts w:ascii="Times New Roman" w:hAnsi="Times New Roman"/>
          <w:b/>
        </w:rPr>
        <w:t>Auctions of Financial Transmission Rights.</w:t>
      </w:r>
      <w:bookmarkEnd w:id="485"/>
      <w:r w:rsidRPr="00773963">
        <w:rPr>
          <w:rFonts w:ascii="Times New Roman" w:hAnsi="Times New Roman"/>
          <w:b/>
        </w:rPr>
        <w:t xml:space="preserve"> </w:t>
      </w:r>
    </w:p>
    <w:p w14:paraId="37D40B2F"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Periodic auctions (“FTR Auctions”) to allow Eligible FTR Bidders to acquire or FTR Holders to sell FTRs shall be conducted by the ISO in accordance with the provisions of this Section. Non-Market Participants that want to participate in the FTR Auction and have satisfied the applicable financial assurance criteria will be charged a </w:t>
      </w:r>
      <w:proofErr w:type="spellStart"/>
      <w:r w:rsidRPr="00B2684F">
        <w:rPr>
          <w:rFonts w:ascii="Times New Roman" w:hAnsi="Times New Roman"/>
        </w:rPr>
        <w:t>one time</w:t>
      </w:r>
      <w:proofErr w:type="spellEnd"/>
      <w:r w:rsidRPr="00B2684F">
        <w:rPr>
          <w:rFonts w:ascii="Times New Roman" w:hAnsi="Times New Roman"/>
        </w:rPr>
        <w:t xml:space="preserve"> FTR Registration Fee of $5,000. </w:t>
      </w:r>
    </w:p>
    <w:p w14:paraId="5CBDDCF2" w14:textId="77777777" w:rsidR="007F31EC" w:rsidRPr="00B2684F" w:rsidRDefault="007F31EC" w:rsidP="007F31EC">
      <w:pPr>
        <w:pStyle w:val="Normal7"/>
        <w:spacing w:after="0" w:line="360" w:lineRule="auto"/>
        <w:rPr>
          <w:rFonts w:ascii="Times New Roman" w:hAnsi="Times New Roman"/>
        </w:rPr>
      </w:pPr>
    </w:p>
    <w:p w14:paraId="7AD205B4" w14:textId="77777777" w:rsidR="007F31EC" w:rsidRPr="00773963" w:rsidRDefault="00A711AA" w:rsidP="007F31EC">
      <w:pPr>
        <w:pStyle w:val="Normal7"/>
        <w:spacing w:after="0" w:line="360" w:lineRule="auto"/>
        <w:rPr>
          <w:rFonts w:ascii="Times New Roman" w:hAnsi="Times New Roman"/>
          <w:b/>
        </w:rPr>
      </w:pPr>
      <w:r w:rsidRPr="00773963">
        <w:rPr>
          <w:rFonts w:ascii="Times New Roman" w:hAnsi="Times New Roman"/>
          <w:b/>
        </w:rPr>
        <w:t xml:space="preserve">III.7.1.1 </w:t>
      </w:r>
      <w:r w:rsidRPr="00773963">
        <w:rPr>
          <w:rFonts w:ascii="Times New Roman" w:hAnsi="Times New Roman"/>
          <w:b/>
        </w:rPr>
        <w:tab/>
      </w:r>
      <w:r>
        <w:rPr>
          <w:rFonts w:ascii="Times New Roman" w:hAnsi="Times New Roman"/>
          <w:b/>
        </w:rPr>
        <w:tab/>
      </w:r>
      <w:r w:rsidRPr="00773963">
        <w:rPr>
          <w:rFonts w:ascii="Times New Roman" w:hAnsi="Times New Roman"/>
          <w:b/>
        </w:rPr>
        <w:t xml:space="preserve">Auction Period and Scope of Auctions. </w:t>
      </w:r>
    </w:p>
    <w:p w14:paraId="6631C9C4"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t>FTR Auctions shall be held on an annual and monthly basis.</w:t>
      </w:r>
      <w:r w:rsidRPr="00B2684F">
        <w:rPr>
          <w:rFonts w:ascii="Times New Roman" w:hAnsi="Times New Roman"/>
        </w:rPr>
        <w:t xml:space="preserve"> </w:t>
      </w:r>
    </w:p>
    <w:p w14:paraId="1F165C51" w14:textId="77777777" w:rsidR="007F31EC" w:rsidRPr="00B2684F" w:rsidRDefault="007F31EC" w:rsidP="007F31EC">
      <w:pPr>
        <w:pStyle w:val="Normal7"/>
        <w:spacing w:after="0" w:line="360" w:lineRule="auto"/>
        <w:rPr>
          <w:rFonts w:ascii="Times New Roman" w:hAnsi="Times New Roman"/>
        </w:rPr>
      </w:pPr>
    </w:p>
    <w:p w14:paraId="37E0496C"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w:t>
      </w:r>
      <w:r>
        <w:rPr>
          <w:rFonts w:ascii="Times New Roman" w:hAnsi="Times New Roman"/>
        </w:rPr>
        <w:t>The annual FTR Auction shall be conducted for FTRs effective for a single calendar year in two sequential rounds.  Twenty-five percent of the available network capacity shall be available for the initial round of the annual FTR Auction.  The FTRs that remain feasible with fifty percent of the network capacity available and after deducting the network capability associated with FTRs sold in the initial round shall be made available during the second round of the annual FTR Auction.</w:t>
      </w:r>
    </w:p>
    <w:p w14:paraId="326D7E57" w14:textId="77777777" w:rsidR="007F31EC" w:rsidRDefault="007F31EC" w:rsidP="007F31EC">
      <w:pPr>
        <w:pStyle w:val="Normal7"/>
        <w:spacing w:after="0" w:line="360" w:lineRule="auto"/>
        <w:rPr>
          <w:rFonts w:ascii="Times New Roman" w:hAnsi="Times New Roman"/>
        </w:rPr>
      </w:pPr>
    </w:p>
    <w:p w14:paraId="2D949BBC" w14:textId="77777777" w:rsidR="007F31EC" w:rsidRDefault="00A711AA" w:rsidP="007F31EC">
      <w:pPr>
        <w:pStyle w:val="Normal7"/>
        <w:spacing w:after="0" w:line="360" w:lineRule="auto"/>
        <w:rPr>
          <w:rFonts w:ascii="Times New Roman" w:hAnsi="Times New Roman"/>
        </w:rPr>
      </w:pPr>
      <w:r>
        <w:rPr>
          <w:rFonts w:ascii="Times New Roman" w:hAnsi="Times New Roman"/>
        </w:rPr>
        <w:t>(c)</w:t>
      </w:r>
      <w:r>
        <w:rPr>
          <w:rFonts w:ascii="Times New Roman" w:hAnsi="Times New Roman"/>
        </w:rPr>
        <w:tab/>
        <w:t>The ISO shall conduct monthly FTR Auctions, after the completion of the annual FTR Auction, every month.  A monthly FTR shall be effective for a single full calendar month.  The monthly FTR Auctions shall include separate auctions for every remaining month in the calendar year.  FTRs shall be made available for monthly auctions as follows:</w:t>
      </w:r>
    </w:p>
    <w:p w14:paraId="392743C1" w14:textId="77777777" w:rsidR="007F31EC" w:rsidRDefault="007F31EC" w:rsidP="007F31EC">
      <w:pPr>
        <w:pStyle w:val="Normal7"/>
        <w:spacing w:after="0" w:line="360" w:lineRule="auto"/>
        <w:rPr>
          <w:rFonts w:ascii="Times New Roman" w:hAnsi="Times New Roman"/>
        </w:rPr>
      </w:pPr>
    </w:p>
    <w:p w14:paraId="325F0F64" w14:textId="77777777" w:rsidR="007F31EC" w:rsidRDefault="00A711AA" w:rsidP="007F31EC">
      <w:pPr>
        <w:pStyle w:val="Normal7"/>
        <w:spacing w:after="0" w:line="360" w:lineRule="auto"/>
        <w:rPr>
          <w:rFonts w:ascii="Times New Roman" w:hAnsi="Times New Roman"/>
        </w:rPr>
      </w:pPr>
      <w:r>
        <w:rPr>
          <w:rFonts w:ascii="Times New Roman" w:hAnsi="Times New Roman"/>
        </w:rPr>
        <w:tab/>
        <w:t>(i)</w:t>
      </w:r>
      <w:r>
        <w:rPr>
          <w:rFonts w:ascii="Times New Roman" w:hAnsi="Times New Roman"/>
        </w:rPr>
        <w:tab/>
        <w:t>When FTRs for a month are auctioned for the final time, all FTRs that remain feasible will be made available, after accounting for all FTRs transacted in the annual FTR Auctions and all FTRs transacted in previous auctions for the relevant month.</w:t>
      </w:r>
      <w:r w:rsidRPr="001A6BF3">
        <w:rPr>
          <w:rFonts w:ascii="Times New Roman" w:hAnsi="Times New Roman"/>
        </w:rPr>
        <w:t xml:space="preserve"> </w:t>
      </w:r>
    </w:p>
    <w:p w14:paraId="03DE45B9" w14:textId="77777777" w:rsidR="007F31EC" w:rsidRDefault="00A711AA" w:rsidP="007F31EC">
      <w:pPr>
        <w:pStyle w:val="Normal7"/>
        <w:spacing w:after="0" w:line="360" w:lineRule="auto"/>
        <w:rPr>
          <w:rFonts w:ascii="Times New Roman" w:hAnsi="Times New Roman"/>
        </w:rPr>
      </w:pPr>
      <w:r>
        <w:rPr>
          <w:rFonts w:ascii="Times New Roman" w:hAnsi="Times New Roman"/>
        </w:rPr>
        <w:tab/>
        <w:t>(ii)</w:t>
      </w:r>
      <w:r>
        <w:rPr>
          <w:rFonts w:ascii="Times New Roman" w:hAnsi="Times New Roman"/>
        </w:rPr>
        <w:tab/>
        <w:t>For all other monthly auctions all FTRs that remain feasible with fifty percent of the network capacity available will be made available after accounting for all FTRs transacted in the annual FTR Auctions and all FTRs transacted in previous auctions for the relevant month.</w:t>
      </w:r>
    </w:p>
    <w:p w14:paraId="01258E3F" w14:textId="77777777" w:rsidR="007F31EC" w:rsidRPr="00B2684F" w:rsidRDefault="007F31EC" w:rsidP="007F31EC">
      <w:pPr>
        <w:pStyle w:val="Normal7"/>
        <w:spacing w:after="0" w:line="360" w:lineRule="auto"/>
        <w:rPr>
          <w:rFonts w:ascii="Times New Roman" w:hAnsi="Times New Roman"/>
        </w:rPr>
      </w:pPr>
    </w:p>
    <w:p w14:paraId="18CEB7AB" w14:textId="77777777" w:rsidR="007F31EC" w:rsidRPr="00B2684F" w:rsidRDefault="00A711AA" w:rsidP="007F31EC">
      <w:pPr>
        <w:pStyle w:val="Normal7"/>
        <w:spacing w:after="0" w:line="360" w:lineRule="auto"/>
        <w:rPr>
          <w:rFonts w:ascii="Times New Roman" w:hAnsi="Times New Roman"/>
        </w:rPr>
      </w:pPr>
      <w:r w:rsidRPr="00773963">
        <w:rPr>
          <w:rFonts w:ascii="Times New Roman" w:hAnsi="Times New Roman"/>
          <w:b/>
        </w:rPr>
        <w:t xml:space="preserve">III.7.1.2 </w:t>
      </w:r>
      <w:r w:rsidRPr="00773963">
        <w:rPr>
          <w:rFonts w:ascii="Times New Roman" w:hAnsi="Times New Roman"/>
          <w:b/>
        </w:rPr>
        <w:tab/>
      </w:r>
      <w:r>
        <w:rPr>
          <w:rFonts w:ascii="Times New Roman" w:hAnsi="Times New Roman"/>
          <w:b/>
        </w:rPr>
        <w:tab/>
        <w:t>FTR Auctions Assumptions</w:t>
      </w:r>
      <w:r w:rsidRPr="00B2684F">
        <w:rPr>
          <w:rFonts w:ascii="Times New Roman" w:hAnsi="Times New Roman"/>
        </w:rPr>
        <w:t xml:space="preserve">. </w:t>
      </w:r>
    </w:p>
    <w:p w14:paraId="4D68D81D" w14:textId="77777777" w:rsidR="007F31EC" w:rsidRDefault="00A711AA" w:rsidP="007F31EC">
      <w:pPr>
        <w:pStyle w:val="Normal7"/>
        <w:spacing w:after="0" w:line="360" w:lineRule="auto"/>
        <w:rPr>
          <w:rFonts w:ascii="Times New Roman" w:hAnsi="Times New Roman"/>
        </w:rPr>
      </w:pPr>
      <w:r>
        <w:rPr>
          <w:rFonts w:ascii="Times New Roman" w:hAnsi="Times New Roman"/>
        </w:rPr>
        <w:t xml:space="preserve">For annual FTR Auctions, the auction assumptions, including the modeling assumptions to be used for the FTR Auctions and dates and times for the opening and closing of bid submission windows will be announced by the ISO no later than 90 days prior to the first effective day of the FTRs to be auctioned.  For monthly FTR Auctions, the auction assumptions, including the modeling assumptions to be used for </w:t>
      </w:r>
      <w:r>
        <w:rPr>
          <w:rFonts w:ascii="Times New Roman" w:hAnsi="Times New Roman"/>
        </w:rPr>
        <w:lastRenderedPageBreak/>
        <w:t>the FTR Auctions and dates and times for the opening and closing of bid submission windows will be announced by the ISO no later than 40 days prior to the first effective day of the FTRs to be auctioned</w:t>
      </w:r>
      <w:r w:rsidRPr="00B2684F">
        <w:rPr>
          <w:rFonts w:ascii="Times New Roman" w:hAnsi="Times New Roman"/>
        </w:rPr>
        <w:t xml:space="preserve">. </w:t>
      </w:r>
    </w:p>
    <w:p w14:paraId="4A37B055" w14:textId="77777777" w:rsidR="007F31EC" w:rsidRPr="00B2684F" w:rsidRDefault="007F31EC" w:rsidP="007F31EC">
      <w:pPr>
        <w:pStyle w:val="Normal7"/>
        <w:spacing w:after="0" w:line="360" w:lineRule="auto"/>
        <w:rPr>
          <w:rFonts w:ascii="Times New Roman" w:hAnsi="Times New Roman"/>
        </w:rPr>
      </w:pPr>
    </w:p>
    <w:p w14:paraId="55747C4D" w14:textId="77777777" w:rsidR="007F31EC" w:rsidRDefault="00A711AA" w:rsidP="007F31EC">
      <w:pPr>
        <w:pStyle w:val="Normal7"/>
        <w:spacing w:after="0" w:line="360" w:lineRule="auto"/>
        <w:outlineLvl w:val="2"/>
        <w:rPr>
          <w:rFonts w:ascii="Times New Roman" w:hAnsi="Times New Roman"/>
        </w:rPr>
      </w:pPr>
      <w:bookmarkStart w:id="486" w:name="_Toc265214382"/>
      <w:r w:rsidRPr="002F198B">
        <w:rPr>
          <w:rFonts w:ascii="Times New Roman" w:hAnsi="Times New Roman"/>
          <w:b/>
        </w:rPr>
        <w:t xml:space="preserve">III.7.2 </w:t>
      </w:r>
      <w:r w:rsidRPr="002F198B">
        <w:rPr>
          <w:rFonts w:ascii="Times New Roman" w:hAnsi="Times New Roman"/>
          <w:b/>
        </w:rPr>
        <w:tab/>
      </w:r>
      <w:r w:rsidRPr="002F198B">
        <w:rPr>
          <w:rFonts w:ascii="Times New Roman" w:hAnsi="Times New Roman"/>
          <w:b/>
        </w:rPr>
        <w:tab/>
      </w:r>
      <w:r>
        <w:rPr>
          <w:rFonts w:ascii="Times New Roman" w:hAnsi="Times New Roman"/>
          <w:b/>
        </w:rPr>
        <w:tab/>
      </w:r>
      <w:r w:rsidRPr="002F198B">
        <w:rPr>
          <w:rFonts w:ascii="Times New Roman" w:hAnsi="Times New Roman"/>
          <w:b/>
        </w:rPr>
        <w:t>Financial Transmission Rights Characteristics</w:t>
      </w:r>
      <w:r w:rsidRPr="00B2684F">
        <w:rPr>
          <w:rFonts w:ascii="Times New Roman" w:hAnsi="Times New Roman"/>
        </w:rPr>
        <w:t>.</w:t>
      </w:r>
      <w:bookmarkEnd w:id="486"/>
      <w:r w:rsidRPr="00B2684F">
        <w:rPr>
          <w:rFonts w:ascii="Times New Roman" w:hAnsi="Times New Roman"/>
        </w:rPr>
        <w:t xml:space="preserve"> </w:t>
      </w:r>
    </w:p>
    <w:p w14:paraId="70D1847D" w14:textId="77777777" w:rsidR="007F31EC" w:rsidRPr="00B2684F" w:rsidRDefault="007F31EC" w:rsidP="007F31EC">
      <w:pPr>
        <w:pStyle w:val="Normal7"/>
        <w:spacing w:after="0" w:line="360" w:lineRule="auto"/>
        <w:outlineLvl w:val="2"/>
        <w:rPr>
          <w:rFonts w:ascii="Times New Roman" w:hAnsi="Times New Roman"/>
        </w:rPr>
      </w:pPr>
    </w:p>
    <w:p w14:paraId="30D4AC8B" w14:textId="77777777" w:rsidR="007F31EC" w:rsidRPr="002F198B" w:rsidRDefault="00A711AA" w:rsidP="007F31EC">
      <w:pPr>
        <w:pStyle w:val="Normal7"/>
        <w:spacing w:after="0" w:line="360" w:lineRule="auto"/>
        <w:rPr>
          <w:rFonts w:ascii="Times New Roman" w:hAnsi="Times New Roman"/>
          <w:b/>
        </w:rPr>
      </w:pPr>
      <w:r w:rsidRPr="002F198B">
        <w:rPr>
          <w:rFonts w:ascii="Times New Roman" w:hAnsi="Times New Roman"/>
          <w:b/>
        </w:rPr>
        <w:t xml:space="preserve">III.7.2.1 </w:t>
      </w:r>
      <w:r w:rsidRPr="002F198B">
        <w:rPr>
          <w:rFonts w:ascii="Times New Roman" w:hAnsi="Times New Roman"/>
          <w:b/>
        </w:rPr>
        <w:tab/>
      </w:r>
      <w:r>
        <w:rPr>
          <w:rFonts w:ascii="Times New Roman" w:hAnsi="Times New Roman"/>
          <w:b/>
        </w:rPr>
        <w:tab/>
      </w:r>
      <w:r w:rsidRPr="002F198B">
        <w:rPr>
          <w:rFonts w:ascii="Times New Roman" w:hAnsi="Times New Roman"/>
          <w:b/>
        </w:rPr>
        <w:t xml:space="preserve">Reconfiguration of Financial Transmission Rights. </w:t>
      </w:r>
    </w:p>
    <w:p w14:paraId="69EC1128"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Using an appropriate linear programming model, the ISO shall reconfigure the FTRs offered or otherwise available for sale in any auction to maximize the value to the bidders of the FTRs sold, provided that any FTRs acquired at auction shall be simultaneously feasible in combination with those FTRs outstanding at the time of the auction and not sold in the auction. The linear programming model shall, while respecting transmission constraints and the maximum megawatt quantities of the bids and offers, select the set of simultaneously feasible FTRs with the highest total auction value as determined by the bids of buyers and taking into account the reservation prices of the sellers. </w:t>
      </w:r>
    </w:p>
    <w:p w14:paraId="205B225F" w14:textId="77777777" w:rsidR="007F31EC" w:rsidRPr="00B2684F" w:rsidRDefault="007F31EC" w:rsidP="007F31EC">
      <w:pPr>
        <w:pStyle w:val="Normal7"/>
        <w:spacing w:after="0" w:line="360" w:lineRule="auto"/>
        <w:rPr>
          <w:rFonts w:ascii="Times New Roman" w:hAnsi="Times New Roman"/>
        </w:rPr>
      </w:pPr>
    </w:p>
    <w:p w14:paraId="63424D22"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III.7.2.2</w:t>
      </w:r>
      <w:r>
        <w:rPr>
          <w:rFonts w:ascii="Times New Roman" w:hAnsi="Times New Roman"/>
          <w:b/>
        </w:rPr>
        <w:tab/>
      </w:r>
      <w:r w:rsidRPr="002766F4">
        <w:rPr>
          <w:rFonts w:ascii="Times New Roman" w:hAnsi="Times New Roman"/>
          <w:b/>
        </w:rPr>
        <w:t xml:space="preserve"> </w:t>
      </w:r>
      <w:r>
        <w:rPr>
          <w:rFonts w:ascii="Times New Roman" w:hAnsi="Times New Roman"/>
          <w:b/>
        </w:rPr>
        <w:tab/>
      </w:r>
      <w:r w:rsidRPr="002766F4">
        <w:rPr>
          <w:rFonts w:ascii="Times New Roman" w:hAnsi="Times New Roman"/>
          <w:b/>
        </w:rPr>
        <w:t xml:space="preserve">Specified Locations. </w:t>
      </w:r>
    </w:p>
    <w:p w14:paraId="0195FB28"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Auction bids for FTRs may specify any combination of receipt and delivery locations represented in the State Estimator model for which the ISO calculates and posts Locational Marginal Prices. Auction bids may specify receipt and delivery points from locations outside of the New England Control Area to locations inside the New England Control Area, from locations within the New England Control Area to locations outside of the New England Control Area, or to and from locations within the New England Control Area. Congestion over interfaces associated with non-PTF external tie lines is not subject to LMP-based congestion management and, therefore, no FTRs across such interfaces will be included in the FTR Auctions. </w:t>
      </w:r>
    </w:p>
    <w:p w14:paraId="71D0CCEC" w14:textId="77777777" w:rsidR="007F31EC" w:rsidRPr="00B2684F" w:rsidRDefault="007F31EC" w:rsidP="007F31EC">
      <w:pPr>
        <w:pStyle w:val="Normal7"/>
        <w:spacing w:after="0" w:line="360" w:lineRule="auto"/>
        <w:rPr>
          <w:rFonts w:ascii="Times New Roman" w:hAnsi="Times New Roman"/>
        </w:rPr>
      </w:pPr>
    </w:p>
    <w:p w14:paraId="72527E0E"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III.7.2.3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Transmission Congestion Revenues. </w:t>
      </w:r>
    </w:p>
    <w:p w14:paraId="61BAE249"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FTRs shall entitle holders thereof to credits only for Transmission Congestion Revenue, and shall not confer a right to credits for payments arising from or relating to transmission congestion made to any entity other than the ISO. </w:t>
      </w:r>
    </w:p>
    <w:p w14:paraId="5987E675" w14:textId="77777777" w:rsidR="007F31EC" w:rsidRPr="00B2684F" w:rsidRDefault="007F31EC" w:rsidP="007F31EC">
      <w:pPr>
        <w:pStyle w:val="Normal7"/>
        <w:spacing w:after="0" w:line="360" w:lineRule="auto"/>
        <w:rPr>
          <w:rFonts w:ascii="Times New Roman" w:hAnsi="Times New Roman"/>
        </w:rPr>
      </w:pPr>
    </w:p>
    <w:p w14:paraId="4DA0EB79"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III.7.2.4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[Reserved.] </w:t>
      </w:r>
    </w:p>
    <w:p w14:paraId="31765A0C" w14:textId="77777777" w:rsidR="007F31EC" w:rsidRPr="002766F4" w:rsidRDefault="00A711AA" w:rsidP="007F31EC">
      <w:pPr>
        <w:pStyle w:val="Normal7"/>
        <w:spacing w:after="0" w:line="360" w:lineRule="auto"/>
        <w:outlineLvl w:val="2"/>
        <w:rPr>
          <w:rFonts w:ascii="Times New Roman" w:hAnsi="Times New Roman"/>
          <w:b/>
        </w:rPr>
      </w:pPr>
      <w:bookmarkStart w:id="487" w:name="_Toc265214383"/>
      <w:r w:rsidRPr="002766F4">
        <w:rPr>
          <w:rFonts w:ascii="Times New Roman" w:hAnsi="Times New Roman"/>
          <w:b/>
        </w:rPr>
        <w:t>III.7.3</w:t>
      </w:r>
      <w:r w:rsidRPr="002766F4">
        <w:rPr>
          <w:rFonts w:ascii="Times New Roman" w:hAnsi="Times New Roman"/>
          <w:b/>
        </w:rPr>
        <w:tab/>
      </w:r>
      <w:r w:rsidRPr="002766F4">
        <w:rPr>
          <w:rFonts w:ascii="Times New Roman" w:hAnsi="Times New Roman"/>
          <w:b/>
        </w:rPr>
        <w:tab/>
        <w:t xml:space="preserve"> </w:t>
      </w:r>
      <w:r>
        <w:rPr>
          <w:rFonts w:ascii="Times New Roman" w:hAnsi="Times New Roman"/>
          <w:b/>
        </w:rPr>
        <w:tab/>
      </w:r>
      <w:r w:rsidRPr="002766F4">
        <w:rPr>
          <w:rFonts w:ascii="Times New Roman" w:hAnsi="Times New Roman"/>
          <w:b/>
        </w:rPr>
        <w:t>Auction Procedures.</w:t>
      </w:r>
      <w:bookmarkEnd w:id="487"/>
      <w:r w:rsidRPr="002766F4">
        <w:rPr>
          <w:rFonts w:ascii="Times New Roman" w:hAnsi="Times New Roman"/>
          <w:b/>
        </w:rPr>
        <w:t xml:space="preserve"> </w:t>
      </w:r>
    </w:p>
    <w:p w14:paraId="24695714"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III.7.3.1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Role of the ISO. </w:t>
      </w:r>
    </w:p>
    <w:p w14:paraId="783E5023"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lastRenderedPageBreak/>
        <w:t xml:space="preserve">FTRs auctions shall be conducted by the ISO in accordance with standards and procedures set forth in the ISO New England Manuals and ISO New England Administrative Procedures, such standards and procedures to be consistent with the requirements of this Market Rule. </w:t>
      </w:r>
    </w:p>
    <w:p w14:paraId="09953F8F" w14:textId="77777777" w:rsidR="007F31EC" w:rsidRPr="00B2684F" w:rsidRDefault="007F31EC" w:rsidP="007F31EC">
      <w:pPr>
        <w:pStyle w:val="Normal7"/>
        <w:spacing w:after="0" w:line="360" w:lineRule="auto"/>
        <w:rPr>
          <w:rFonts w:ascii="Times New Roman" w:hAnsi="Times New Roman"/>
        </w:rPr>
      </w:pPr>
    </w:p>
    <w:p w14:paraId="3DB419B4"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III.7.3.2</w:t>
      </w:r>
      <w:r>
        <w:rPr>
          <w:rFonts w:ascii="Times New Roman" w:hAnsi="Times New Roman"/>
          <w:b/>
        </w:rPr>
        <w:tab/>
      </w:r>
      <w:r w:rsidRPr="002766F4">
        <w:rPr>
          <w:rFonts w:ascii="Times New Roman" w:hAnsi="Times New Roman"/>
          <w:b/>
        </w:rPr>
        <w:t xml:space="preserve"> </w:t>
      </w:r>
      <w:r>
        <w:rPr>
          <w:rFonts w:ascii="Times New Roman" w:hAnsi="Times New Roman"/>
          <w:b/>
        </w:rPr>
        <w:tab/>
      </w:r>
      <w:r w:rsidRPr="002766F4">
        <w:rPr>
          <w:rFonts w:ascii="Times New Roman" w:hAnsi="Times New Roman"/>
          <w:b/>
        </w:rPr>
        <w:t xml:space="preserve">[Reserved.] </w:t>
      </w:r>
    </w:p>
    <w:p w14:paraId="414AF68B" w14:textId="77777777" w:rsidR="007F31EC" w:rsidRDefault="00A711AA" w:rsidP="007F31EC">
      <w:pPr>
        <w:pStyle w:val="Normal7"/>
        <w:spacing w:after="0" w:line="360" w:lineRule="auto"/>
        <w:rPr>
          <w:rFonts w:ascii="Times New Roman" w:hAnsi="Times New Roman"/>
          <w:b/>
        </w:rPr>
      </w:pPr>
      <w:r w:rsidRPr="002766F4">
        <w:rPr>
          <w:rFonts w:ascii="Times New Roman" w:hAnsi="Times New Roman"/>
          <w:b/>
        </w:rPr>
        <w:t>III.7.3.3</w:t>
      </w:r>
      <w:r>
        <w:rPr>
          <w:rFonts w:ascii="Times New Roman" w:hAnsi="Times New Roman"/>
          <w:b/>
        </w:rPr>
        <w:tab/>
      </w:r>
      <w:r>
        <w:rPr>
          <w:rFonts w:ascii="Times New Roman" w:hAnsi="Times New Roman"/>
          <w:b/>
        </w:rPr>
        <w:tab/>
      </w:r>
      <w:r w:rsidRPr="002766F4">
        <w:rPr>
          <w:rFonts w:ascii="Times New Roman" w:hAnsi="Times New Roman"/>
          <w:b/>
        </w:rPr>
        <w:t xml:space="preserve">[Reserved.] </w:t>
      </w:r>
    </w:p>
    <w:p w14:paraId="73E0F867" w14:textId="77777777" w:rsidR="007F31EC" w:rsidRPr="002766F4" w:rsidRDefault="007F31EC" w:rsidP="007F31EC">
      <w:pPr>
        <w:pStyle w:val="Normal7"/>
        <w:spacing w:after="0" w:line="360" w:lineRule="auto"/>
        <w:rPr>
          <w:rFonts w:ascii="Times New Roman" w:hAnsi="Times New Roman"/>
          <w:b/>
        </w:rPr>
      </w:pPr>
    </w:p>
    <w:p w14:paraId="18A67351"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III.7.3.4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On-Peak and Off-Peak Periods. </w:t>
      </w:r>
    </w:p>
    <w:p w14:paraId="44A2B37B"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The ISO will conduct separate auctions simultaneously for on-peak and off-peak periods. On-peak FTRs shall cover the periods from 7:00 a.m. up to the hour ending at 11:00 p.m. on Mondays through Fridays, except holidays as defined in the ISO New England Manuals and ISO New England Administrative Procedures. Off-peak FTRs shall cover the periods from 11:00 p.m. up to the hour ending 7:00 a.m. on Mondays through Fridays and all hours on Saturdays, Sundays, and NERC holidays as defined in the ISO New England Manuals and ISO New England Administrative Procedures. Each bid shall specify whether it is for an on-peak or off-peak period. </w:t>
      </w:r>
    </w:p>
    <w:p w14:paraId="30CC5358" w14:textId="77777777" w:rsidR="007F31EC" w:rsidRPr="00B2684F" w:rsidRDefault="007F31EC" w:rsidP="007F31EC">
      <w:pPr>
        <w:pStyle w:val="Normal7"/>
        <w:spacing w:after="0" w:line="360" w:lineRule="auto"/>
        <w:rPr>
          <w:rFonts w:ascii="Times New Roman" w:hAnsi="Times New Roman"/>
        </w:rPr>
      </w:pPr>
    </w:p>
    <w:p w14:paraId="29A632C2"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III.7.3.5</w:t>
      </w:r>
      <w:r>
        <w:rPr>
          <w:rFonts w:ascii="Times New Roman" w:hAnsi="Times New Roman"/>
          <w:b/>
        </w:rPr>
        <w:tab/>
      </w:r>
      <w:r w:rsidRPr="002766F4">
        <w:rPr>
          <w:rFonts w:ascii="Times New Roman" w:hAnsi="Times New Roman"/>
          <w:b/>
        </w:rPr>
        <w:t xml:space="preserve"> </w:t>
      </w:r>
      <w:r>
        <w:rPr>
          <w:rFonts w:ascii="Times New Roman" w:hAnsi="Times New Roman"/>
          <w:b/>
        </w:rPr>
        <w:tab/>
      </w:r>
      <w:r w:rsidRPr="002766F4">
        <w:rPr>
          <w:rFonts w:ascii="Times New Roman" w:hAnsi="Times New Roman"/>
          <w:b/>
        </w:rPr>
        <w:t xml:space="preserve">Offers and Bids. </w:t>
      </w:r>
    </w:p>
    <w:p w14:paraId="67F60382"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Offers to sell and bids to purchase FTRs shall be submitted during the applicable period set forth in Section III.7.1.2, and shall be in the form specified by the ISO in accordance with the requirements set forth below. </w:t>
      </w:r>
    </w:p>
    <w:p w14:paraId="63F1738E" w14:textId="77777777" w:rsidR="007F31EC" w:rsidRPr="00B2684F" w:rsidRDefault="007F31EC" w:rsidP="007F31EC">
      <w:pPr>
        <w:pStyle w:val="Normal7"/>
        <w:spacing w:after="0" w:line="360" w:lineRule="auto"/>
        <w:rPr>
          <w:rFonts w:ascii="Times New Roman" w:hAnsi="Times New Roman"/>
        </w:rPr>
      </w:pPr>
    </w:p>
    <w:p w14:paraId="40EB0CEA"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Offers to sell shall identify the specific FTRs, by megawatt quantity and receipt and delivery points, offered for sale. An offer to sell a specified megawatt quantity of FTRs shall constitute an offer to sell a quantity of FTRs equal to or less than the specified quantity. An offer to sell may not specify a minimum quantity being offered. Each offer may specify a reservation price, below which the </w:t>
      </w:r>
      <w:proofErr w:type="spellStart"/>
      <w:r w:rsidRPr="00B2684F">
        <w:rPr>
          <w:rFonts w:ascii="Times New Roman" w:hAnsi="Times New Roman"/>
        </w:rPr>
        <w:t>offeror</w:t>
      </w:r>
      <w:proofErr w:type="spellEnd"/>
      <w:r w:rsidRPr="00B2684F">
        <w:rPr>
          <w:rFonts w:ascii="Times New Roman" w:hAnsi="Times New Roman"/>
        </w:rPr>
        <w:t xml:space="preserve"> does not wish to sell the FTR. Offers shall be subject to such applicable standards for the financial assurance of the </w:t>
      </w:r>
      <w:proofErr w:type="spellStart"/>
      <w:r w:rsidRPr="00B2684F">
        <w:rPr>
          <w:rFonts w:ascii="Times New Roman" w:hAnsi="Times New Roman"/>
        </w:rPr>
        <w:t>offeror</w:t>
      </w:r>
      <w:proofErr w:type="spellEnd"/>
      <w:r w:rsidRPr="00B2684F">
        <w:rPr>
          <w:rFonts w:ascii="Times New Roman" w:hAnsi="Times New Roman"/>
        </w:rPr>
        <w:t xml:space="preserve"> or for the posting of security for performance as the ISO shall establish. </w:t>
      </w:r>
    </w:p>
    <w:p w14:paraId="145B504A" w14:textId="77777777" w:rsidR="007F31EC" w:rsidRPr="00B2684F" w:rsidRDefault="007F31EC" w:rsidP="007F31EC">
      <w:pPr>
        <w:pStyle w:val="Normal7"/>
        <w:spacing w:after="0" w:line="360" w:lineRule="auto"/>
        <w:rPr>
          <w:rFonts w:ascii="Times New Roman" w:hAnsi="Times New Roman"/>
        </w:rPr>
      </w:pPr>
    </w:p>
    <w:p w14:paraId="0E23F436"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Bids to purchase shall specify the megawatt quantity, price per megawatt, and receipt and delivery points of the FTR that the bidder wishes to purchase. A bid to purchase a specified megawatt quantity of FTRs shall constitute a bid to purchase a quantity of FTRs equal to or less than the specified quantity. A bid to purchase may not specify a minimum quantity that the bidder wishes to purchase. A bid may specify as receipt or delivery points any Location for which the ISO calculates and posts Locational Marginal Prices in accordance with Section III.2 of this Market Rule and may include FTRs for which the </w:t>
      </w:r>
      <w:r w:rsidRPr="00B2684F">
        <w:rPr>
          <w:rFonts w:ascii="Times New Roman" w:hAnsi="Times New Roman"/>
        </w:rPr>
        <w:lastRenderedPageBreak/>
        <w:t xml:space="preserve">associated Transmission Congestion Credits may have negative values. Bids shall be subject to such applicable standards for the financial assurance of the bidder or for the posting of security for performance as the ISO shall establish. </w:t>
      </w:r>
    </w:p>
    <w:p w14:paraId="145C807B" w14:textId="77777777" w:rsidR="007F31EC" w:rsidRPr="00B2684F" w:rsidRDefault="007F31EC" w:rsidP="007F31EC">
      <w:pPr>
        <w:pStyle w:val="Normal7"/>
        <w:spacing w:after="0" w:line="360" w:lineRule="auto"/>
        <w:rPr>
          <w:rFonts w:ascii="Times New Roman" w:hAnsi="Times New Roman"/>
        </w:rPr>
      </w:pPr>
    </w:p>
    <w:p w14:paraId="3BB99F63"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(d)</w:t>
      </w:r>
      <w:r>
        <w:rPr>
          <w:rFonts w:ascii="Times New Roman" w:hAnsi="Times New Roman"/>
        </w:rPr>
        <w:tab/>
      </w:r>
      <w:r w:rsidRPr="00B2684F">
        <w:rPr>
          <w:rFonts w:ascii="Times New Roman" w:hAnsi="Times New Roman"/>
        </w:rPr>
        <w:t xml:space="preserve"> Bids and offers shall be specified to the nearest 0.1 megawatt and the quantity shall be greater than zero. </w:t>
      </w:r>
    </w:p>
    <w:p w14:paraId="5B24755A" w14:textId="77777777" w:rsidR="007F31EC" w:rsidRPr="00B2684F" w:rsidRDefault="007F31EC" w:rsidP="007F31EC">
      <w:pPr>
        <w:pStyle w:val="Normal7"/>
        <w:spacing w:after="0" w:line="360" w:lineRule="auto"/>
        <w:rPr>
          <w:rFonts w:ascii="Times New Roman" w:hAnsi="Times New Roman"/>
        </w:rPr>
      </w:pPr>
    </w:p>
    <w:p w14:paraId="20B6D61D"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III.7.3.6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Determination of Winning Bids and Clearing Price. </w:t>
      </w:r>
    </w:p>
    <w:p w14:paraId="2140D6E7"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At the close of each bidding period, the ISO will create a base FTR power flow model that includes all outstanding FTRs that have previously been awarded for the period for which the auction was conducted and that were not offered for sale in the auction.</w:t>
      </w:r>
      <w:r>
        <w:rPr>
          <w:rFonts w:ascii="Times New Roman" w:hAnsi="Times New Roman"/>
        </w:rPr>
        <w:t xml:space="preserve"> As detailed in the auction assumptions described in Section III.7.1.2, the base FTR model for the annual and monthly FTR Auctions will reflect the appropriate network topology, transmission operating limits, estimated scheduled transmission outages, and outages of individual generating units to the extent that such outages impact voltage or stability limits.  The base FTR models also will include estimated uncompensated parallel flows into each interface point of the New England Control Area</w:t>
      </w:r>
      <w:r w:rsidRPr="00B2684F">
        <w:rPr>
          <w:rFonts w:ascii="Times New Roman" w:hAnsi="Times New Roman"/>
        </w:rPr>
        <w:t xml:space="preserve">. </w:t>
      </w:r>
    </w:p>
    <w:p w14:paraId="4F811084" w14:textId="77777777" w:rsidR="007F31EC" w:rsidRPr="00B2684F" w:rsidRDefault="007F31EC" w:rsidP="007F31EC">
      <w:pPr>
        <w:pStyle w:val="Normal7"/>
        <w:spacing w:after="0" w:line="360" w:lineRule="auto"/>
        <w:rPr>
          <w:rFonts w:ascii="Times New Roman" w:hAnsi="Times New Roman"/>
        </w:rPr>
      </w:pPr>
    </w:p>
    <w:p w14:paraId="2563856D"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In accordance with the requirements of this Section and subject to all applicable transmission constraints and reliability requirements, the ISO shall determine the simultaneous feasibility of all outstanding FTRs not offered for sale in the auction and of all FTRs that could be awarded in the auction for which bids were submitted. The winning bids shall be determined from an appropriate linear programming model that, while respecting transmission constraints and the maximum megawatt quantities of the bids and offers, selects the set of simultaneously feasible FTRs with the highest net total auction value as determined by the bids of buyers and taking into account the reservation prices of the sellers. In the event that there are two or more identical bids for the selected FTRs and there are insufficient FTRs to accommodate all of the identical bids, then each such bidder will receive a pro rata share of the FTRs that can be awarded. </w:t>
      </w:r>
    </w:p>
    <w:p w14:paraId="76026888" w14:textId="77777777" w:rsidR="007F31EC" w:rsidRPr="00B2684F" w:rsidRDefault="007F31EC" w:rsidP="007F31EC">
      <w:pPr>
        <w:pStyle w:val="Normal7"/>
        <w:spacing w:after="0" w:line="360" w:lineRule="auto"/>
        <w:rPr>
          <w:rFonts w:ascii="Times New Roman" w:hAnsi="Times New Roman"/>
        </w:rPr>
      </w:pPr>
    </w:p>
    <w:p w14:paraId="5571239D"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FTRs shall be sold at the market-clearing price for FTRs between specified pairs of receipt and delivery points, as determined by the bid value of the marginal FTR that could not be awarded because it would not be simultaneously feasible. The linear programming model shall determine the clearing prices of all FTR paths based on the bid value of the marginal FTRs, which are those FTRs with the highest bid values that could not be awarded fully because they were not simultaneously feasible, and based on the </w:t>
      </w:r>
      <w:r w:rsidRPr="00B2684F">
        <w:rPr>
          <w:rFonts w:ascii="Times New Roman" w:hAnsi="Times New Roman"/>
        </w:rPr>
        <w:lastRenderedPageBreak/>
        <w:t xml:space="preserve">flow sensitivities of each FTR’s path relative to the marginal FTRs’ paths flow sensitivities on the binding transmission constraints. </w:t>
      </w:r>
    </w:p>
    <w:p w14:paraId="707021C3" w14:textId="77777777" w:rsidR="007F31EC" w:rsidRPr="00B2684F" w:rsidRDefault="007F31EC" w:rsidP="007F31EC">
      <w:pPr>
        <w:pStyle w:val="Normal7"/>
        <w:spacing w:after="0" w:line="360" w:lineRule="auto"/>
        <w:rPr>
          <w:rFonts w:ascii="Times New Roman" w:hAnsi="Times New Roman"/>
        </w:rPr>
      </w:pPr>
    </w:p>
    <w:p w14:paraId="18CC2CFB"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III.7.3.7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Announcement of Winners and Prices. </w:t>
      </w:r>
    </w:p>
    <w:p w14:paraId="6BE64577" w14:textId="77777777" w:rsidR="007F31EC" w:rsidRDefault="00A711AA" w:rsidP="007F31EC">
      <w:pPr>
        <w:pStyle w:val="Normal7"/>
        <w:spacing w:after="0" w:line="360" w:lineRule="auto"/>
        <w:rPr>
          <w:rFonts w:ascii="Times New Roman" w:hAnsi="Times New Roman"/>
        </w:rPr>
      </w:pPr>
      <w:r>
        <w:rPr>
          <w:rFonts w:ascii="Times New Roman" w:hAnsi="Times New Roman"/>
        </w:rPr>
        <w:tab/>
      </w:r>
    </w:p>
    <w:p w14:paraId="7C03CD7A" w14:textId="77777777" w:rsidR="007F31EC" w:rsidRDefault="00A711AA" w:rsidP="007F31EC">
      <w:pPr>
        <w:pStyle w:val="Normal7"/>
        <w:spacing w:after="0" w:line="360" w:lineRule="auto"/>
        <w:rPr>
          <w:rFonts w:ascii="Times New Roman" w:hAnsi="Times New Roman"/>
        </w:rPr>
      </w:pPr>
      <w:r>
        <w:rPr>
          <w:rFonts w:ascii="Times New Roman" w:hAnsi="Times New Roman"/>
        </w:rPr>
        <w:t>(a)</w:t>
      </w:r>
      <w:r>
        <w:rPr>
          <w:rFonts w:ascii="Times New Roman" w:hAnsi="Times New Roman"/>
        </w:rPr>
        <w:tab/>
        <w:t>After the close of the first round of the annual FTR Auction</w:t>
      </w:r>
      <w:r w:rsidRPr="00B2684F">
        <w:rPr>
          <w:rFonts w:ascii="Times New Roman" w:hAnsi="Times New Roman"/>
        </w:rPr>
        <w:t>,</w:t>
      </w:r>
      <w:r>
        <w:rPr>
          <w:rFonts w:ascii="Times New Roman" w:hAnsi="Times New Roman"/>
        </w:rPr>
        <w:t xml:space="preserve"> in accordance with the schedule published in the auction assumptions and prior to the open of the bidding window for the final-round annual auctions, the ISO shall post the auction prices and FTRs cleared between eligible bidding locations, as specified in Section III.7.2.2, excluding the identity of the winning bidder.  The identities of winning bidders and the quantities of FTRs cleared by individual bidders in the first round of the annual auction will not be published until the close of the final round of the annual FTR Auction.</w:t>
      </w:r>
    </w:p>
    <w:p w14:paraId="38EECD36" w14:textId="77777777" w:rsidR="007F31EC" w:rsidRDefault="007F31EC" w:rsidP="007F31EC">
      <w:pPr>
        <w:pStyle w:val="Normal7"/>
        <w:spacing w:after="0" w:line="360" w:lineRule="auto"/>
        <w:rPr>
          <w:rFonts w:ascii="Times New Roman" w:hAnsi="Times New Roman"/>
        </w:rPr>
      </w:pPr>
    </w:p>
    <w:p w14:paraId="3C436F41" w14:textId="77777777" w:rsidR="007F31EC" w:rsidRDefault="00A711AA" w:rsidP="007F31EC">
      <w:pPr>
        <w:pStyle w:val="Normal7"/>
        <w:spacing w:after="0" w:line="360" w:lineRule="auto"/>
        <w:rPr>
          <w:rFonts w:ascii="Times New Roman" w:hAnsi="Times New Roman"/>
        </w:rPr>
      </w:pPr>
      <w:r>
        <w:rPr>
          <w:rFonts w:ascii="Times New Roman" w:hAnsi="Times New Roman"/>
        </w:rPr>
        <w:t>After the close of the final round of the annual FTR Auction, the ISO shall post, in accordance with the schedule set forth in the auction assumptions and prior to the open of the bidding window for monthly auctions, the winning bidders, the megawatt quantity, and the receipt and delivery points for each FTR awarded in the annual auction and the price at which each FTR was awarded.</w:t>
      </w:r>
    </w:p>
    <w:p w14:paraId="020FD3E7" w14:textId="77777777" w:rsidR="007F31EC" w:rsidRDefault="007F31EC" w:rsidP="007F31EC">
      <w:pPr>
        <w:pStyle w:val="Normal7"/>
        <w:spacing w:after="0" w:line="360" w:lineRule="auto"/>
        <w:rPr>
          <w:rFonts w:ascii="Times New Roman" w:hAnsi="Times New Roman"/>
        </w:rPr>
      </w:pPr>
    </w:p>
    <w:p w14:paraId="3440FCBE" w14:textId="77777777" w:rsidR="007F31EC" w:rsidRDefault="00A711AA" w:rsidP="007F31EC">
      <w:pPr>
        <w:pStyle w:val="Normal7"/>
        <w:spacing w:after="0" w:line="360" w:lineRule="auto"/>
        <w:rPr>
          <w:rFonts w:ascii="Times New Roman" w:hAnsi="Times New Roman"/>
        </w:rPr>
      </w:pPr>
      <w:r>
        <w:rPr>
          <w:rFonts w:ascii="Times New Roman" w:hAnsi="Times New Roman"/>
        </w:rPr>
        <w:t>(b)</w:t>
      </w:r>
      <w:r>
        <w:rPr>
          <w:rFonts w:ascii="Times New Roman" w:hAnsi="Times New Roman"/>
        </w:rPr>
        <w:tab/>
        <w:t>After the close of the monthly FTR Auction process, in accordance with the schedule set forth in the auction assumptions and prior to the effective date of the auctioned FTRs,</w:t>
      </w:r>
      <w:r w:rsidRPr="00B2684F">
        <w:rPr>
          <w:rFonts w:ascii="Times New Roman" w:hAnsi="Times New Roman"/>
        </w:rPr>
        <w:t xml:space="preserve"> the ISO shall post the winning bidders, the megawatt quantity, and the receipt and delivery points for each FTR awarded in the auction and the price at which each FTR was awarded. The FTR awards and prices shall be final as posted and not subject to correction or other adjustment, and shall be used for purposes of settlement, except as provided in subsections (</w:t>
      </w:r>
      <w:r>
        <w:rPr>
          <w:rFonts w:ascii="Times New Roman" w:hAnsi="Times New Roman"/>
        </w:rPr>
        <w:t>d</w:t>
      </w:r>
      <w:r w:rsidRPr="00B2684F">
        <w:rPr>
          <w:rFonts w:ascii="Times New Roman" w:hAnsi="Times New Roman"/>
        </w:rPr>
        <w:t>) and (</w:t>
      </w:r>
      <w:r>
        <w:rPr>
          <w:rFonts w:ascii="Times New Roman" w:hAnsi="Times New Roman"/>
        </w:rPr>
        <w:t>e</w:t>
      </w:r>
      <w:r w:rsidRPr="00B2684F">
        <w:rPr>
          <w:rFonts w:ascii="Times New Roman" w:hAnsi="Times New Roman"/>
        </w:rPr>
        <w:t xml:space="preserve">). </w:t>
      </w:r>
    </w:p>
    <w:p w14:paraId="3C2CC4DE" w14:textId="77777777" w:rsidR="007F31EC" w:rsidRPr="00B2684F" w:rsidRDefault="007F31EC" w:rsidP="007F31EC">
      <w:pPr>
        <w:pStyle w:val="Normal7"/>
        <w:spacing w:after="0" w:line="360" w:lineRule="auto"/>
        <w:rPr>
          <w:rFonts w:ascii="Times New Roman" w:hAnsi="Times New Roman"/>
        </w:rPr>
      </w:pPr>
    </w:p>
    <w:p w14:paraId="1C8939D7"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w:t>
      </w:r>
      <w:r>
        <w:rPr>
          <w:rFonts w:ascii="Times New Roman" w:hAnsi="Times New Roman"/>
        </w:rPr>
        <w:t>c</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Before posting the final FTR awards and prices, the ISO shall make a good faith effort when clearing the FTR Auction to discover and correct any errors that may occur due to database, software or similar errors of the ISO or its systems. </w:t>
      </w:r>
    </w:p>
    <w:p w14:paraId="577CA1A1" w14:textId="77777777" w:rsidR="007F31EC" w:rsidRPr="00B2684F" w:rsidRDefault="007F31EC" w:rsidP="007F31EC">
      <w:pPr>
        <w:pStyle w:val="Normal7"/>
        <w:spacing w:after="0" w:line="360" w:lineRule="auto"/>
        <w:rPr>
          <w:rFonts w:ascii="Times New Roman" w:hAnsi="Times New Roman"/>
        </w:rPr>
      </w:pPr>
    </w:p>
    <w:p w14:paraId="635183FD"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w:t>
      </w:r>
      <w:r>
        <w:rPr>
          <w:rFonts w:ascii="Times New Roman" w:hAnsi="Times New Roman"/>
        </w:rPr>
        <w:t>d</w:t>
      </w:r>
      <w:r w:rsidRPr="00B2684F">
        <w:rPr>
          <w:rFonts w:ascii="Times New Roman" w:hAnsi="Times New Roman"/>
        </w:rPr>
        <w:t xml:space="preserve">) </w:t>
      </w:r>
      <w:r>
        <w:rPr>
          <w:rFonts w:ascii="Times New Roman" w:hAnsi="Times New Roman"/>
        </w:rPr>
        <w:tab/>
      </w:r>
      <w:r w:rsidRPr="00B2684F">
        <w:rPr>
          <w:rFonts w:ascii="Times New Roman" w:hAnsi="Times New Roman"/>
        </w:rPr>
        <w:t>If the ISO determines based on a reasonable belief that there may be one or more errors in the final FTR awards and prices or if no FTR awards or prices are available due to human error, database, software or similar errors of the ISO or its systems, the ISO shall post on the ISO website prior to 11:59 p.m. of the third business day following the applicable posting deadline</w:t>
      </w:r>
      <w:r>
        <w:rPr>
          <w:rFonts w:ascii="Times New Roman" w:hAnsi="Times New Roman"/>
        </w:rPr>
        <w:t>s</w:t>
      </w:r>
      <w:r w:rsidRPr="00B2684F">
        <w:rPr>
          <w:rFonts w:ascii="Times New Roman" w:hAnsi="Times New Roman"/>
        </w:rPr>
        <w:t xml:space="preserve"> specified in subsection</w:t>
      </w:r>
      <w:r>
        <w:rPr>
          <w:rFonts w:ascii="Times New Roman" w:hAnsi="Times New Roman"/>
        </w:rPr>
        <w:t>s</w:t>
      </w:r>
      <w:r w:rsidRPr="00B2684F">
        <w:rPr>
          <w:rFonts w:ascii="Times New Roman" w:hAnsi="Times New Roman"/>
        </w:rPr>
        <w:t xml:space="preserve"> (a</w:t>
      </w:r>
      <w:r>
        <w:rPr>
          <w:rFonts w:ascii="Times New Roman" w:hAnsi="Times New Roman"/>
        </w:rPr>
        <w:t>) or (b), as appropriate,</w:t>
      </w:r>
      <w:r w:rsidRPr="00B2684F">
        <w:rPr>
          <w:rFonts w:ascii="Times New Roman" w:hAnsi="Times New Roman"/>
        </w:rPr>
        <w:t xml:space="preserve"> a notice that the FTR awards and prices are provisional and subject to correction or unavailable for initial publishing. The ISO shall confirm within three business days of posting a notice </w:t>
      </w:r>
      <w:r w:rsidRPr="00B2684F">
        <w:rPr>
          <w:rFonts w:ascii="Times New Roman" w:hAnsi="Times New Roman"/>
        </w:rPr>
        <w:lastRenderedPageBreak/>
        <w:t>pursuant to this subsection whether there was an error in the FTR awards an</w:t>
      </w:r>
      <w:r>
        <w:rPr>
          <w:rFonts w:ascii="Times New Roman" w:hAnsi="Times New Roman"/>
        </w:rPr>
        <w:t>d</w:t>
      </w:r>
      <w:r w:rsidRPr="00B2684F">
        <w:rPr>
          <w:rFonts w:ascii="Times New Roman" w:hAnsi="Times New Roman"/>
        </w:rPr>
        <w:t xml:space="preserve"> prices and shall post a notice stating its findings. </w:t>
      </w:r>
    </w:p>
    <w:p w14:paraId="49416D55" w14:textId="77777777" w:rsidR="007F31EC" w:rsidRPr="00B2684F" w:rsidRDefault="007F31EC" w:rsidP="007F31EC">
      <w:pPr>
        <w:pStyle w:val="Normal7"/>
        <w:spacing w:after="0" w:line="360" w:lineRule="auto"/>
        <w:rPr>
          <w:rFonts w:ascii="Times New Roman" w:hAnsi="Times New Roman"/>
        </w:rPr>
      </w:pPr>
    </w:p>
    <w:p w14:paraId="6E0C2959"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w:t>
      </w:r>
      <w:r>
        <w:rPr>
          <w:rFonts w:ascii="Times New Roman" w:hAnsi="Times New Roman"/>
        </w:rPr>
        <w:t>e</w:t>
      </w:r>
      <w:r w:rsidRPr="00B2684F">
        <w:rPr>
          <w:rFonts w:ascii="Times New Roman" w:hAnsi="Times New Roman"/>
        </w:rPr>
        <w:t xml:space="preserve">) </w:t>
      </w:r>
      <w:r>
        <w:rPr>
          <w:rFonts w:ascii="Times New Roman" w:hAnsi="Times New Roman"/>
        </w:rPr>
        <w:tab/>
      </w:r>
      <w:r w:rsidRPr="00B2684F">
        <w:rPr>
          <w:rFonts w:ascii="Times New Roman" w:hAnsi="Times New Roman"/>
        </w:rPr>
        <w:t>Within three business days after posting an initial notice pursuant to subsection (</w:t>
      </w:r>
      <w:r>
        <w:rPr>
          <w:rFonts w:ascii="Times New Roman" w:hAnsi="Times New Roman"/>
        </w:rPr>
        <w:t>d</w:t>
      </w:r>
      <w:r w:rsidRPr="00B2684F">
        <w:rPr>
          <w:rFonts w:ascii="Times New Roman" w:hAnsi="Times New Roman"/>
        </w:rPr>
        <w:t xml:space="preserve">); the ISO shall either: (1) publish final or corrected FTR awards and prices, or (2) in the event that the ISO is unable to calculate and post final or corrected FTR awards and prices due to exigent circumstances not contemplated in this market rule, make an emergency filing with the Commission detailing the exigent circumstance, which will not allow final FTR awards and prices to be calculated and posted, along with a proposed resolution including a timeline to post final prices. </w:t>
      </w:r>
    </w:p>
    <w:p w14:paraId="639B2282" w14:textId="77777777" w:rsidR="007F31EC" w:rsidRPr="00B2684F" w:rsidRDefault="007F31EC" w:rsidP="007F31EC">
      <w:pPr>
        <w:pStyle w:val="Normal7"/>
        <w:spacing w:after="0" w:line="360" w:lineRule="auto"/>
        <w:rPr>
          <w:rFonts w:ascii="Times New Roman" w:hAnsi="Times New Roman"/>
        </w:rPr>
      </w:pPr>
    </w:p>
    <w:p w14:paraId="5187B3B6"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w:t>
      </w:r>
      <w:r>
        <w:rPr>
          <w:rFonts w:ascii="Times New Roman" w:hAnsi="Times New Roman"/>
        </w:rPr>
        <w:t>f</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Results of the on-peak auction and off-peak auction will be posted separately. The ISO shall not disclose the price specified in any bid to purchase or the reservation price specified in any offer to sell. </w:t>
      </w:r>
    </w:p>
    <w:p w14:paraId="5E0628D4" w14:textId="77777777" w:rsidR="007F31EC" w:rsidRPr="00B2684F" w:rsidRDefault="007F31EC" w:rsidP="007F31EC">
      <w:pPr>
        <w:pStyle w:val="Normal7"/>
        <w:spacing w:after="0" w:line="360" w:lineRule="auto"/>
        <w:rPr>
          <w:rFonts w:ascii="Times New Roman" w:hAnsi="Times New Roman"/>
        </w:rPr>
      </w:pPr>
    </w:p>
    <w:p w14:paraId="2D593372"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III.7.3.8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Auction Settlements. </w:t>
      </w:r>
    </w:p>
    <w:p w14:paraId="52175B81"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All buyers and sellers of FTRs between the same points of receipt and delivery shall pay or be paid the market-clearing price, as determined in the auction, for such FTRs. </w:t>
      </w:r>
    </w:p>
    <w:p w14:paraId="651E3B74" w14:textId="77777777" w:rsidR="007F31EC" w:rsidRPr="00B2684F" w:rsidRDefault="007F31EC" w:rsidP="007F31EC">
      <w:pPr>
        <w:pStyle w:val="Normal7"/>
        <w:spacing w:after="0" w:line="360" w:lineRule="auto"/>
        <w:rPr>
          <w:rFonts w:ascii="Times New Roman" w:hAnsi="Times New Roman"/>
        </w:rPr>
      </w:pPr>
    </w:p>
    <w:p w14:paraId="53DBB7F1"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III.7.3.9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Allocation of Auction Revenues. </w:t>
      </w:r>
    </w:p>
    <w:p w14:paraId="2F2C7A7C"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All auction revenues, net of payments to entities selling FTRs into the auction, shall be allocated as specified under Appendix C of this Market Rule. </w:t>
      </w:r>
    </w:p>
    <w:p w14:paraId="5863AA08" w14:textId="77777777" w:rsidR="007F31EC" w:rsidRPr="00B2684F" w:rsidRDefault="007F31EC" w:rsidP="007F31EC">
      <w:pPr>
        <w:pStyle w:val="Normal7"/>
        <w:spacing w:after="0" w:line="360" w:lineRule="auto"/>
        <w:rPr>
          <w:rFonts w:ascii="Times New Roman" w:hAnsi="Times New Roman"/>
        </w:rPr>
      </w:pPr>
    </w:p>
    <w:p w14:paraId="027EDD96" w14:textId="77777777" w:rsidR="007F31EC" w:rsidRPr="002766F4" w:rsidRDefault="00A711AA" w:rsidP="007F31EC">
      <w:pPr>
        <w:pStyle w:val="Normal7"/>
        <w:spacing w:after="0" w:line="360" w:lineRule="auto"/>
        <w:rPr>
          <w:rFonts w:ascii="Times New Roman" w:hAnsi="Times New Roman"/>
          <w:b/>
        </w:rPr>
      </w:pPr>
      <w:r w:rsidRPr="002766F4">
        <w:rPr>
          <w:rFonts w:ascii="Times New Roman" w:hAnsi="Times New Roman"/>
          <w:b/>
        </w:rPr>
        <w:t xml:space="preserve">III.7.3.10 </w:t>
      </w:r>
      <w:r w:rsidRPr="002766F4">
        <w:rPr>
          <w:rFonts w:ascii="Times New Roman" w:hAnsi="Times New Roman"/>
          <w:b/>
        </w:rPr>
        <w:tab/>
      </w:r>
      <w:r>
        <w:rPr>
          <w:rFonts w:ascii="Times New Roman" w:hAnsi="Times New Roman"/>
          <w:b/>
        </w:rPr>
        <w:tab/>
      </w:r>
      <w:r w:rsidRPr="002766F4">
        <w:rPr>
          <w:rFonts w:ascii="Times New Roman" w:hAnsi="Times New Roman"/>
          <w:b/>
        </w:rPr>
        <w:t xml:space="preserve">Simultaneous Feasibility. </w:t>
      </w:r>
    </w:p>
    <w:p w14:paraId="58076D73"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The ISO shall make the simultaneous feasibility determinations specified herein using appropriate power flow models of contingency-constrained dispatch. Such determinations shall take into account outages</w:t>
      </w:r>
      <w:r>
        <w:rPr>
          <w:rFonts w:ascii="Times New Roman" w:hAnsi="Times New Roman"/>
        </w:rPr>
        <w:t>, network model-related changes,</w:t>
      </w:r>
      <w:r w:rsidRPr="00B2684F">
        <w:rPr>
          <w:rFonts w:ascii="Times New Roman" w:hAnsi="Times New Roman"/>
        </w:rPr>
        <w:t xml:space="preserve"> and expected configuration of transmission facilities </w:t>
      </w:r>
      <w:r>
        <w:rPr>
          <w:rFonts w:ascii="Times New Roman" w:hAnsi="Times New Roman"/>
        </w:rPr>
        <w:t xml:space="preserve">in accordance with Section </w:t>
      </w:r>
      <w:proofErr w:type="gramStart"/>
      <w:r>
        <w:rPr>
          <w:rFonts w:ascii="Times New Roman" w:hAnsi="Times New Roman"/>
        </w:rPr>
        <w:t>III.7.3.6(</w:t>
      </w:r>
      <w:proofErr w:type="gramEnd"/>
      <w:r>
        <w:rPr>
          <w:rFonts w:ascii="Times New Roman" w:hAnsi="Times New Roman"/>
        </w:rPr>
        <w:t>a)</w:t>
      </w:r>
      <w:r w:rsidRPr="00B2684F">
        <w:rPr>
          <w:rFonts w:ascii="Times New Roman" w:hAnsi="Times New Roman"/>
        </w:rPr>
        <w:t xml:space="preserve">. The goal of the simultaneous feasibility determination shall be to ensure that there are sufficient Transmission Congestion Revenues to satisfy all FTR obligations for the auction period under expected conditions. </w:t>
      </w:r>
    </w:p>
    <w:p w14:paraId="2FFECA32" w14:textId="77777777" w:rsidR="007F31EC" w:rsidRPr="00B2684F" w:rsidRDefault="007F31EC" w:rsidP="007F31EC">
      <w:pPr>
        <w:pStyle w:val="Normal7"/>
        <w:spacing w:after="0" w:line="360" w:lineRule="auto"/>
        <w:rPr>
          <w:rFonts w:ascii="Times New Roman" w:hAnsi="Times New Roman"/>
        </w:rPr>
      </w:pPr>
    </w:p>
    <w:p w14:paraId="5C9F9C7B" w14:textId="77777777" w:rsidR="007F31EC" w:rsidRDefault="00A711AA" w:rsidP="007F31EC">
      <w:pPr>
        <w:pStyle w:val="Normal7"/>
        <w:spacing w:after="0" w:line="360" w:lineRule="auto"/>
        <w:rPr>
          <w:rFonts w:ascii="Times New Roman" w:hAnsi="Times New Roman"/>
          <w:b/>
        </w:rPr>
      </w:pPr>
      <w:r w:rsidRPr="00450C60">
        <w:rPr>
          <w:rFonts w:ascii="Times New Roman" w:hAnsi="Times New Roman"/>
          <w:b/>
        </w:rPr>
        <w:t>III.7.3.11</w:t>
      </w:r>
      <w:r w:rsidRPr="00450C60">
        <w:rPr>
          <w:rFonts w:ascii="Times New Roman" w:hAnsi="Times New Roman"/>
          <w:b/>
        </w:rPr>
        <w:tab/>
        <w:t xml:space="preserve"> </w:t>
      </w:r>
      <w:r>
        <w:rPr>
          <w:rFonts w:ascii="Times New Roman" w:hAnsi="Times New Roman"/>
          <w:b/>
        </w:rPr>
        <w:tab/>
      </w:r>
      <w:r w:rsidRPr="00450C60">
        <w:rPr>
          <w:rFonts w:ascii="Times New Roman" w:hAnsi="Times New Roman"/>
          <w:b/>
        </w:rPr>
        <w:t xml:space="preserve">[Reserved.] </w:t>
      </w:r>
    </w:p>
    <w:p w14:paraId="7242FCFD" w14:textId="77777777" w:rsidR="007F31EC" w:rsidRPr="00450C60" w:rsidRDefault="007F31EC" w:rsidP="007F31EC">
      <w:pPr>
        <w:pStyle w:val="Normal7"/>
        <w:spacing w:after="0" w:line="360" w:lineRule="auto"/>
        <w:rPr>
          <w:rFonts w:ascii="Times New Roman" w:hAnsi="Times New Roman"/>
          <w:b/>
        </w:rPr>
      </w:pPr>
    </w:p>
    <w:p w14:paraId="0EF05BBE" w14:textId="77777777" w:rsidR="007F31EC" w:rsidRPr="00450C60" w:rsidRDefault="00A711AA" w:rsidP="007F31EC">
      <w:pPr>
        <w:pStyle w:val="Normal7"/>
        <w:spacing w:after="0" w:line="360" w:lineRule="auto"/>
        <w:rPr>
          <w:rFonts w:ascii="Times New Roman" w:hAnsi="Times New Roman"/>
          <w:b/>
        </w:rPr>
      </w:pPr>
      <w:r w:rsidRPr="00450C60">
        <w:rPr>
          <w:rFonts w:ascii="Times New Roman" w:hAnsi="Times New Roman"/>
          <w:b/>
        </w:rPr>
        <w:t xml:space="preserve">III.7.3.12 </w:t>
      </w:r>
      <w:r w:rsidRPr="00450C60">
        <w:rPr>
          <w:rFonts w:ascii="Times New Roman" w:hAnsi="Times New Roman"/>
          <w:b/>
        </w:rPr>
        <w:tab/>
      </w:r>
      <w:r>
        <w:rPr>
          <w:rFonts w:ascii="Times New Roman" w:hAnsi="Times New Roman"/>
          <w:b/>
        </w:rPr>
        <w:tab/>
      </w:r>
      <w:r w:rsidRPr="00450C60">
        <w:rPr>
          <w:rFonts w:ascii="Times New Roman" w:hAnsi="Times New Roman"/>
          <w:b/>
        </w:rPr>
        <w:t xml:space="preserve">Financial Transmission Rights in the Form of Options. </w:t>
      </w:r>
    </w:p>
    <w:p w14:paraId="35FC35CE" w14:textId="77777777" w:rsidR="007F31EC" w:rsidRDefault="00A711AA" w:rsidP="007F31EC">
      <w:pPr>
        <w:pStyle w:val="Normal7"/>
        <w:spacing w:after="0" w:line="360" w:lineRule="auto"/>
        <w:rPr>
          <w:rFonts w:ascii="Times New Roman" w:hAnsi="Times New Roman"/>
        </w:rPr>
      </w:pPr>
      <w:r w:rsidRPr="00B2684F">
        <w:rPr>
          <w:rFonts w:ascii="Times New Roman" w:hAnsi="Times New Roman"/>
        </w:rPr>
        <w:t xml:space="preserve">When the ISO has the necessary software and hardware, the FTR Auctions shall allow for the acquisition of FTRs that do not create potential obligations to pay. </w:t>
      </w:r>
    </w:p>
    <w:p w14:paraId="27A8F901" w14:textId="77777777" w:rsidR="007F31EC" w:rsidRPr="00B2684F" w:rsidRDefault="007F31EC" w:rsidP="007F31EC">
      <w:pPr>
        <w:pStyle w:val="Normal7"/>
        <w:spacing w:after="0" w:line="360" w:lineRule="auto"/>
        <w:rPr>
          <w:rFonts w:ascii="Times New Roman" w:hAnsi="Times New Roman"/>
        </w:rPr>
      </w:pPr>
    </w:p>
    <w:p w14:paraId="186554B0" w14:textId="77777777" w:rsidR="007F31EC" w:rsidRPr="00EE50CE" w:rsidRDefault="007F31EC" w:rsidP="007F31EC">
      <w:pPr>
        <w:pStyle w:val="Normal7"/>
        <w:spacing w:after="0" w:line="360" w:lineRule="auto"/>
        <w:rPr>
          <w:rFonts w:ascii="Times New Roman" w:hAnsi="Times New Roman"/>
        </w:rPr>
        <w:sectPr w:rsidR="007F31EC" w:rsidRPr="00EE50CE" w:rsidSect="007F31EC">
          <w:headerReference w:type="even" r:id="rId33"/>
          <w:headerReference w:type="default" r:id="rId34"/>
          <w:footerReference w:type="even" r:id="rId35"/>
          <w:footerReference w:type="default" r:id="rId36"/>
          <w:headerReference w:type="first" r:id="rId37"/>
          <w:footerReference w:type="first" r:id="rId38"/>
          <w:pgSz w:w="12240" w:h="15840" w:code="1"/>
          <w:pgMar w:top="1440" w:right="1440" w:bottom="1440" w:left="1440" w:header="720" w:footer="720" w:gutter="0"/>
          <w:cols w:space="720"/>
          <w:noEndnote/>
          <w:docGrid w:linePitch="360"/>
        </w:sectPr>
      </w:pPr>
      <w:bookmarkStart w:id="488" w:name="_GoBack_4"/>
      <w:bookmarkEnd w:id="488"/>
    </w:p>
    <w:p w14:paraId="026E95B2" w14:textId="77777777" w:rsidR="007F31EC" w:rsidRDefault="00A711AA" w:rsidP="007F31EC">
      <w:pPr>
        <w:pStyle w:val="Normal11"/>
        <w:spacing w:line="360" w:lineRule="auto"/>
        <w:ind w:left="2160" w:hanging="2160"/>
        <w:outlineLvl w:val="1"/>
        <w:rPr>
          <w:rFonts w:ascii="Times New Roman" w:hAnsi="Times New Roman"/>
          <w:b/>
        </w:rPr>
      </w:pPr>
      <w:r w:rsidRPr="0009670C">
        <w:rPr>
          <w:rFonts w:ascii="Times New Roman" w:hAnsi="Times New Roman"/>
          <w:b/>
        </w:rPr>
        <w:lastRenderedPageBreak/>
        <w:t>III.8</w:t>
      </w:r>
      <w:r w:rsidRPr="0009670C">
        <w:rPr>
          <w:rFonts w:ascii="Times New Roman" w:hAnsi="Times New Roman"/>
          <w:b/>
        </w:rPr>
        <w:tab/>
      </w:r>
      <w:r>
        <w:rPr>
          <w:rFonts w:ascii="Times New Roman" w:hAnsi="Times New Roman"/>
          <w:b/>
        </w:rPr>
        <w:t xml:space="preserve">Additional Requirements for </w:t>
      </w:r>
      <w:r w:rsidRPr="0009670C">
        <w:rPr>
          <w:rFonts w:ascii="Times New Roman" w:hAnsi="Times New Roman"/>
          <w:b/>
        </w:rPr>
        <w:t xml:space="preserve">Demand Response </w:t>
      </w:r>
      <w:r>
        <w:rPr>
          <w:rFonts w:ascii="Times New Roman" w:hAnsi="Times New Roman"/>
          <w:b/>
        </w:rPr>
        <w:t>Assets and Demand Response Resources</w:t>
      </w:r>
    </w:p>
    <w:p w14:paraId="67717227" w14:textId="77777777" w:rsidR="007F31EC" w:rsidRDefault="00A711AA" w:rsidP="007F31EC">
      <w:pPr>
        <w:pStyle w:val="Normal11"/>
        <w:spacing w:line="360" w:lineRule="auto"/>
        <w:ind w:left="1440" w:hanging="1440"/>
        <w:outlineLvl w:val="1"/>
      </w:pPr>
      <w:r>
        <w:rPr>
          <w:rFonts w:ascii="Times New Roman" w:hAnsi="Times New Roman"/>
          <w:b/>
        </w:rPr>
        <w:t>III.8.1</w:t>
      </w:r>
      <w:r>
        <w:rPr>
          <w:rFonts w:ascii="Times New Roman" w:hAnsi="Times New Roman"/>
          <w:b/>
        </w:rPr>
        <w:tab/>
      </w:r>
      <w:r>
        <w:rPr>
          <w:rFonts w:ascii="Times New Roman" w:hAnsi="Times New Roman"/>
          <w:b/>
        </w:rPr>
        <w:tab/>
        <w:t xml:space="preserve">Registration and Aggregation </w:t>
      </w:r>
    </w:p>
    <w:p w14:paraId="06352D9F" w14:textId="77777777" w:rsidR="007F31EC" w:rsidRPr="00110BD4" w:rsidRDefault="00A711AA" w:rsidP="007F31EC">
      <w:pPr>
        <w:pStyle w:val="Normal100"/>
        <w:spacing w:after="0" w:line="360" w:lineRule="auto"/>
        <w:rPr>
          <w:rFonts w:ascii="Times New Roman" w:hAnsi="Times New Roman"/>
          <w:b/>
        </w:rPr>
      </w:pPr>
      <w:r w:rsidRPr="007408B4">
        <w:rPr>
          <w:rFonts w:ascii="Times New Roman" w:hAnsi="Times New Roman"/>
          <w:b/>
        </w:rPr>
        <w:t>III.8</w:t>
      </w:r>
      <w:r>
        <w:rPr>
          <w:rFonts w:ascii="Times New Roman" w:hAnsi="Times New Roman"/>
          <w:b/>
        </w:rPr>
        <w:t>.1.1</w:t>
      </w:r>
      <w:r>
        <w:rPr>
          <w:rFonts w:ascii="Times New Roman" w:hAnsi="Times New Roman"/>
        </w:rPr>
        <w:tab/>
      </w:r>
      <w:r>
        <w:rPr>
          <w:rFonts w:ascii="Times New Roman" w:hAnsi="Times New Roman"/>
        </w:rPr>
        <w:tab/>
      </w:r>
      <w:r w:rsidRPr="00110BD4">
        <w:rPr>
          <w:rFonts w:ascii="Times New Roman" w:hAnsi="Times New Roman"/>
          <w:b/>
        </w:rPr>
        <w:t>Demand Response Asset Registration</w:t>
      </w:r>
      <w:r>
        <w:rPr>
          <w:rFonts w:ascii="Times New Roman" w:hAnsi="Times New Roman"/>
          <w:b/>
        </w:rPr>
        <w:t xml:space="preserve"> and Aggregation</w:t>
      </w:r>
      <w:r w:rsidRPr="00110BD4">
        <w:rPr>
          <w:rFonts w:ascii="Times New Roman" w:hAnsi="Times New Roman"/>
          <w:b/>
        </w:rPr>
        <w:t xml:space="preserve"> </w:t>
      </w:r>
    </w:p>
    <w:p w14:paraId="4123E303" w14:textId="77777777" w:rsidR="007F31EC" w:rsidRPr="00D866D9" w:rsidRDefault="00A711AA" w:rsidP="001D3693">
      <w:pPr>
        <w:pStyle w:val="ListParagraph1"/>
        <w:numPr>
          <w:ilvl w:val="0"/>
          <w:numId w:val="1"/>
        </w:numPr>
        <w:spacing w:after="0" w:line="360" w:lineRule="auto"/>
        <w:ind w:left="720" w:hanging="720"/>
        <w:contextualSpacing/>
        <w:rPr>
          <w:rFonts w:ascii="Times New Roman" w:hAnsi="Times New Roman"/>
        </w:rPr>
      </w:pPr>
      <w:r>
        <w:rPr>
          <w:rFonts w:ascii="Times New Roman" w:hAnsi="Times New Roman"/>
        </w:rPr>
        <w:t xml:space="preserve">A </w:t>
      </w:r>
      <w:r w:rsidRPr="000B3D10">
        <w:rPr>
          <w:rFonts w:ascii="Times New Roman" w:hAnsi="Times New Roman"/>
        </w:rPr>
        <w:t xml:space="preserve">Demand Response Asset must </w:t>
      </w:r>
      <w:r>
        <w:rPr>
          <w:rFonts w:ascii="Times New Roman" w:hAnsi="Times New Roman"/>
        </w:rPr>
        <w:t>have a Maximum Interruptible Capacity of at least 10 kW</w:t>
      </w:r>
      <w:r w:rsidRPr="000B3D10">
        <w:rPr>
          <w:rFonts w:ascii="Times New Roman" w:hAnsi="Times New Roman"/>
        </w:rPr>
        <w:t>.</w:t>
      </w:r>
    </w:p>
    <w:p w14:paraId="18C8B10D" w14:textId="77777777" w:rsidR="007F31EC" w:rsidRPr="00D866D9" w:rsidRDefault="00A711AA" w:rsidP="001D3693">
      <w:pPr>
        <w:pStyle w:val="ListParagraph1"/>
        <w:numPr>
          <w:ilvl w:val="0"/>
          <w:numId w:val="1"/>
        </w:numPr>
        <w:spacing w:after="0" w:line="360" w:lineRule="auto"/>
        <w:ind w:left="720" w:hanging="720"/>
        <w:contextualSpacing/>
        <w:rPr>
          <w:rFonts w:ascii="Times New Roman" w:hAnsi="Times New Roman"/>
        </w:rPr>
      </w:pPr>
      <w:r w:rsidRPr="00E32546">
        <w:rPr>
          <w:rFonts w:ascii="Times New Roman" w:hAnsi="Times New Roman"/>
        </w:rPr>
        <w:t>A</w:t>
      </w:r>
      <w:r w:rsidRPr="00A77877">
        <w:rPr>
          <w:rFonts w:ascii="Times New Roman" w:hAnsi="Times New Roman"/>
        </w:rPr>
        <w:t xml:space="preserve"> Demand Response Asset must have a single Retail Delivery Point and</w:t>
      </w:r>
      <w:r w:rsidRPr="00E32546">
        <w:rPr>
          <w:rFonts w:ascii="Times New Roman" w:hAnsi="Times New Roman"/>
        </w:rPr>
        <w:t xml:space="preserve"> be registered at a single Node, unless it meets the conditions for aggregation in Section </w:t>
      </w:r>
      <w:proofErr w:type="gramStart"/>
      <w:r w:rsidRPr="00E32546">
        <w:rPr>
          <w:rFonts w:ascii="Times New Roman" w:hAnsi="Times New Roman"/>
        </w:rPr>
        <w:t>III.8</w:t>
      </w:r>
      <w:r>
        <w:rPr>
          <w:rFonts w:ascii="Times New Roman" w:hAnsi="Times New Roman"/>
        </w:rPr>
        <w:t>.</w:t>
      </w:r>
      <w:r w:rsidRPr="00E32546">
        <w:rPr>
          <w:rFonts w:ascii="Times New Roman" w:hAnsi="Times New Roman"/>
        </w:rPr>
        <w:t>1</w:t>
      </w:r>
      <w:r>
        <w:rPr>
          <w:rFonts w:ascii="Times New Roman" w:hAnsi="Times New Roman"/>
        </w:rPr>
        <w:t>.1</w:t>
      </w:r>
      <w:r w:rsidRPr="00E32546">
        <w:rPr>
          <w:rFonts w:ascii="Times New Roman" w:hAnsi="Times New Roman"/>
        </w:rPr>
        <w:t>(</w:t>
      </w:r>
      <w:proofErr w:type="gramEnd"/>
      <w:r>
        <w:rPr>
          <w:rFonts w:ascii="Times New Roman" w:hAnsi="Times New Roman"/>
        </w:rPr>
        <w:t>f</w:t>
      </w:r>
      <w:r w:rsidRPr="00E32546">
        <w:rPr>
          <w:rFonts w:ascii="Times New Roman" w:hAnsi="Times New Roman"/>
        </w:rPr>
        <w:t>).</w:t>
      </w:r>
    </w:p>
    <w:p w14:paraId="663CF3B9" w14:textId="77777777" w:rsidR="007F31EC" w:rsidRDefault="00A711AA" w:rsidP="001D3693">
      <w:pPr>
        <w:pStyle w:val="ListParagraph1"/>
        <w:numPr>
          <w:ilvl w:val="0"/>
          <w:numId w:val="1"/>
        </w:numPr>
        <w:spacing w:after="0" w:line="360" w:lineRule="auto"/>
        <w:ind w:left="720" w:hanging="720"/>
        <w:contextualSpacing/>
        <w:rPr>
          <w:rFonts w:ascii="Times New Roman" w:hAnsi="Times New Roman"/>
        </w:rPr>
      </w:pPr>
      <w:r w:rsidRPr="00E32546">
        <w:rPr>
          <w:rFonts w:ascii="Times New Roman" w:hAnsi="Times New Roman"/>
        </w:rPr>
        <w:t>No more than one Demand Resp</w:t>
      </w:r>
      <w:r>
        <w:rPr>
          <w:rFonts w:ascii="Times New Roman" w:hAnsi="Times New Roman"/>
        </w:rPr>
        <w:t xml:space="preserve">onse Asset may be registered at a </w:t>
      </w:r>
      <w:r w:rsidRPr="00E32546">
        <w:rPr>
          <w:rFonts w:ascii="Times New Roman" w:hAnsi="Times New Roman"/>
        </w:rPr>
        <w:t>Retail Delivery Point.</w:t>
      </w:r>
    </w:p>
    <w:p w14:paraId="4B5EDC4B" w14:textId="77777777" w:rsidR="007F31EC" w:rsidRDefault="00A711AA" w:rsidP="001D3693">
      <w:pPr>
        <w:pStyle w:val="ListParagraph1"/>
        <w:numPr>
          <w:ilvl w:val="0"/>
          <w:numId w:val="1"/>
        </w:numPr>
        <w:spacing w:after="0" w:line="360" w:lineRule="auto"/>
        <w:ind w:left="720" w:hanging="720"/>
        <w:contextualSpacing/>
        <w:rPr>
          <w:rFonts w:ascii="Times New Roman" w:hAnsi="Times New Roman"/>
        </w:rPr>
      </w:pPr>
      <w:r w:rsidRPr="008E031F">
        <w:rPr>
          <w:rFonts w:ascii="Times New Roman" w:hAnsi="Times New Roman"/>
        </w:rPr>
        <w:t xml:space="preserve">A Demand Response Asset and a Generator Asset may not be registered at the same </w:t>
      </w:r>
      <w:r>
        <w:rPr>
          <w:rFonts w:ascii="Times New Roman" w:hAnsi="Times New Roman"/>
        </w:rPr>
        <w:t>end-use customer facility</w:t>
      </w:r>
      <w:r w:rsidRPr="008E031F">
        <w:rPr>
          <w:rFonts w:ascii="Times New Roman" w:hAnsi="Times New Roman"/>
        </w:rPr>
        <w:t xml:space="preserve"> unless the Generator Asset is separately metered </w:t>
      </w:r>
      <w:r>
        <w:rPr>
          <w:rFonts w:ascii="Times New Roman" w:hAnsi="Times New Roman"/>
        </w:rPr>
        <w:t xml:space="preserve">and reported </w:t>
      </w:r>
      <w:r w:rsidRPr="008E031F">
        <w:rPr>
          <w:rFonts w:ascii="Times New Roman" w:hAnsi="Times New Roman"/>
        </w:rPr>
        <w:t xml:space="preserve">and </w:t>
      </w:r>
      <w:r>
        <w:rPr>
          <w:rFonts w:ascii="Times New Roman" w:hAnsi="Times New Roman"/>
        </w:rPr>
        <w:t xml:space="preserve">its output does not reduce the load reported at the </w:t>
      </w:r>
      <w:r w:rsidRPr="008E031F">
        <w:rPr>
          <w:rFonts w:ascii="Times New Roman" w:hAnsi="Times New Roman"/>
        </w:rPr>
        <w:t>Retail Delivery Point</w:t>
      </w:r>
      <w:r>
        <w:rPr>
          <w:rFonts w:ascii="Times New Roman" w:hAnsi="Times New Roman"/>
        </w:rPr>
        <w:t xml:space="preserve"> of the Demand Response Asset</w:t>
      </w:r>
      <w:r w:rsidRPr="008E031F">
        <w:rPr>
          <w:rFonts w:ascii="Times New Roman" w:hAnsi="Times New Roman"/>
        </w:rPr>
        <w:t>.</w:t>
      </w:r>
    </w:p>
    <w:p w14:paraId="11360C28" w14:textId="77777777" w:rsidR="007F31EC" w:rsidRPr="00D866D9" w:rsidRDefault="00A711AA" w:rsidP="001D3693">
      <w:pPr>
        <w:pStyle w:val="ListParagraph1"/>
        <w:numPr>
          <w:ilvl w:val="0"/>
          <w:numId w:val="1"/>
        </w:numPr>
        <w:spacing w:after="0" w:line="360" w:lineRule="auto"/>
        <w:ind w:left="720" w:hanging="720"/>
        <w:contextualSpacing/>
        <w:rPr>
          <w:rFonts w:ascii="Times New Roman" w:hAnsi="Times New Roman"/>
        </w:rPr>
      </w:pPr>
      <w:r w:rsidRPr="005E7AFF">
        <w:rPr>
          <w:rFonts w:ascii="Times New Roman" w:hAnsi="Times New Roman" w:cs="Times New Roman"/>
        </w:rPr>
        <w:t xml:space="preserve">A facility </w:t>
      </w:r>
      <w:r>
        <w:rPr>
          <w:rFonts w:ascii="Times New Roman" w:hAnsi="Times New Roman" w:cs="Times New Roman"/>
        </w:rPr>
        <w:t>with a Net Supply Capability of</w:t>
      </w:r>
      <w:r w:rsidRPr="005E7AFF">
        <w:rPr>
          <w:rFonts w:ascii="Times New Roman" w:hAnsi="Times New Roman" w:cs="Times New Roman"/>
        </w:rPr>
        <w:t xml:space="preserve"> 5 MW</w:t>
      </w:r>
      <w:r>
        <w:rPr>
          <w:rFonts w:ascii="Times New Roman" w:hAnsi="Times New Roman" w:cs="Times New Roman"/>
        </w:rPr>
        <w:t xml:space="preserve"> or more </w:t>
      </w:r>
      <w:r w:rsidRPr="005E7AFF">
        <w:rPr>
          <w:rFonts w:ascii="Times New Roman" w:hAnsi="Times New Roman" w:cs="Times New Roman"/>
        </w:rPr>
        <w:t>may not be registered as a Demand Response Asset if it</w:t>
      </w:r>
      <w:r>
        <w:rPr>
          <w:rFonts w:ascii="Times New Roman" w:hAnsi="Times New Roman" w:cs="Times New Roman"/>
        </w:rPr>
        <w:t>s</w:t>
      </w:r>
      <w:r w:rsidRPr="005E7AFF">
        <w:rPr>
          <w:rFonts w:ascii="Times New Roman" w:hAnsi="Times New Roman" w:cs="Times New Roman"/>
        </w:rPr>
        <w:t xml:space="preserve"> </w:t>
      </w:r>
      <w:r>
        <w:rPr>
          <w:rFonts w:ascii="Times New Roman" w:hAnsi="Times New Roman" w:cs="Times New Roman"/>
        </w:rPr>
        <w:t>Net Supply Capability is</w:t>
      </w:r>
      <w:r w:rsidRPr="005E7AFF">
        <w:rPr>
          <w:rFonts w:ascii="Times New Roman" w:hAnsi="Times New Roman" w:cs="Times New Roman"/>
        </w:rPr>
        <w:t xml:space="preserve"> </w:t>
      </w:r>
      <w:r>
        <w:rPr>
          <w:rFonts w:ascii="Times New Roman" w:hAnsi="Times New Roman" w:cs="Times New Roman"/>
        </w:rPr>
        <w:t>greater</w:t>
      </w:r>
      <w:r w:rsidRPr="005E7AFF">
        <w:rPr>
          <w:rFonts w:ascii="Times New Roman" w:hAnsi="Times New Roman" w:cs="Times New Roman"/>
        </w:rPr>
        <w:t xml:space="preserve"> than</w:t>
      </w:r>
      <w:r>
        <w:rPr>
          <w:rFonts w:ascii="Times New Roman" w:hAnsi="Times New Roman" w:cs="Times New Roman"/>
        </w:rPr>
        <w:t xml:space="preserve"> its Maximum Facility Load</w:t>
      </w:r>
      <w:r w:rsidRPr="005E7AFF">
        <w:rPr>
          <w:rFonts w:ascii="Times New Roman" w:hAnsi="Times New Roman" w:cs="Times New Roman"/>
        </w:rPr>
        <w:t>.</w:t>
      </w:r>
    </w:p>
    <w:p w14:paraId="617D0504" w14:textId="77777777" w:rsidR="007F31EC" w:rsidRPr="008E031F" w:rsidRDefault="00A711AA" w:rsidP="001D3693">
      <w:pPr>
        <w:pStyle w:val="ListParagraph1"/>
        <w:numPr>
          <w:ilvl w:val="0"/>
          <w:numId w:val="1"/>
        </w:numPr>
        <w:spacing w:after="0" w:line="360" w:lineRule="auto"/>
        <w:ind w:left="720" w:hanging="720"/>
        <w:contextualSpacing/>
        <w:rPr>
          <w:rFonts w:ascii="Times New Roman" w:hAnsi="Times New Roman"/>
        </w:rPr>
      </w:pPr>
      <w:r w:rsidRPr="00A77877">
        <w:rPr>
          <w:rFonts w:ascii="Times New Roman" w:hAnsi="Times New Roman"/>
        </w:rPr>
        <w:t xml:space="preserve">A Demand Response Asset may be the aggregate demand reduction capability of multiple end-use customers </w:t>
      </w:r>
      <w:r>
        <w:rPr>
          <w:rFonts w:ascii="Times New Roman" w:hAnsi="Times New Roman"/>
        </w:rPr>
        <w:t xml:space="preserve">with </w:t>
      </w:r>
      <w:r w:rsidRPr="00A77877">
        <w:rPr>
          <w:rFonts w:ascii="Times New Roman" w:hAnsi="Times New Roman"/>
        </w:rPr>
        <w:t xml:space="preserve">multiple </w:t>
      </w:r>
      <w:r w:rsidRPr="00E32546">
        <w:rPr>
          <w:rFonts w:ascii="Times New Roman" w:hAnsi="Times New Roman"/>
        </w:rPr>
        <w:t>Retail Delivery Points</w:t>
      </w:r>
      <w:r w:rsidRPr="00A77877">
        <w:rPr>
          <w:rFonts w:ascii="Times New Roman" w:hAnsi="Times New Roman"/>
        </w:rPr>
        <w:t xml:space="preserve"> within a </w:t>
      </w:r>
      <w:r w:rsidRPr="008E031F">
        <w:rPr>
          <w:rFonts w:ascii="Times New Roman" w:hAnsi="Times New Roman"/>
        </w:rPr>
        <w:t xml:space="preserve">single DRR Aggregation Zone if (i) the demand reduction from each Retail Delivery Point is less than 10 kW and (ii) the demand at all Retail Delivery Points </w:t>
      </w:r>
      <w:r>
        <w:rPr>
          <w:rFonts w:ascii="Times New Roman" w:hAnsi="Times New Roman"/>
        </w:rPr>
        <w:t>represents</w:t>
      </w:r>
      <w:r w:rsidRPr="008E031F">
        <w:rPr>
          <w:rFonts w:ascii="Times New Roman" w:hAnsi="Times New Roman"/>
        </w:rPr>
        <w:t xml:space="preserve"> a homogen</w:t>
      </w:r>
      <w:r>
        <w:rPr>
          <w:rFonts w:ascii="Times New Roman" w:hAnsi="Times New Roman"/>
        </w:rPr>
        <w:t>e</w:t>
      </w:r>
      <w:r w:rsidRPr="008E031F">
        <w:rPr>
          <w:rFonts w:ascii="Times New Roman" w:hAnsi="Times New Roman"/>
        </w:rPr>
        <w:t>ous population</w:t>
      </w:r>
      <w:r>
        <w:rPr>
          <w:rFonts w:ascii="Times New Roman" w:hAnsi="Times New Roman"/>
        </w:rPr>
        <w:t xml:space="preserve"> as determined by the ISO</w:t>
      </w:r>
      <w:r w:rsidRPr="008E031F">
        <w:rPr>
          <w:rFonts w:ascii="Times New Roman" w:hAnsi="Times New Roman"/>
        </w:rPr>
        <w:t>. A Demand Response Asset that meets these conditions for aggregation must be registered at a DRR Aggregation Zone.</w:t>
      </w:r>
    </w:p>
    <w:p w14:paraId="143643EC" w14:textId="77777777" w:rsidR="007F31EC" w:rsidRPr="008E031F" w:rsidRDefault="00A711AA" w:rsidP="001D3693">
      <w:pPr>
        <w:pStyle w:val="ListParagraph1"/>
        <w:numPr>
          <w:ilvl w:val="0"/>
          <w:numId w:val="1"/>
        </w:numPr>
        <w:spacing w:after="0" w:line="360" w:lineRule="auto"/>
        <w:ind w:left="720" w:hanging="720"/>
        <w:contextualSpacing/>
        <w:rPr>
          <w:rFonts w:ascii="Times New Roman" w:hAnsi="Times New Roman"/>
        </w:rPr>
      </w:pPr>
      <w:r w:rsidRPr="008E031F">
        <w:rPr>
          <w:rFonts w:ascii="Times New Roman" w:hAnsi="Times New Roman"/>
        </w:rPr>
        <w:t xml:space="preserve">A Demand Response Asset with a Maximum Interruptible Capacity equal to or greater than 5 MW at a single Retail Delivery Point must be registered as a single Demand Response Resource at a single Node. </w:t>
      </w:r>
    </w:p>
    <w:p w14:paraId="00D86392" w14:textId="77777777" w:rsidR="007F31EC" w:rsidRPr="00404A7A" w:rsidRDefault="00A711AA" w:rsidP="001D3693">
      <w:pPr>
        <w:pStyle w:val="ListParagraph1"/>
        <w:numPr>
          <w:ilvl w:val="0"/>
          <w:numId w:val="1"/>
        </w:numPr>
        <w:spacing w:after="0" w:line="360" w:lineRule="auto"/>
        <w:ind w:left="720" w:hanging="720"/>
        <w:contextualSpacing/>
        <w:rPr>
          <w:rFonts w:ascii="Times New Roman" w:hAnsi="Times New Roman"/>
        </w:rPr>
      </w:pPr>
      <w:r w:rsidRPr="008E031F">
        <w:rPr>
          <w:rFonts w:ascii="Times New Roman" w:hAnsi="Times New Roman"/>
        </w:rPr>
        <w:t xml:space="preserve">The metering </w:t>
      </w:r>
      <w:r w:rsidRPr="00793AF4">
        <w:rPr>
          <w:rFonts w:ascii="Times New Roman" w:hAnsi="Times New Roman"/>
        </w:rPr>
        <w:t xml:space="preserve">and communication equipment associated with each Demand Response Asset must </w:t>
      </w:r>
      <w:r w:rsidRPr="00404A7A">
        <w:rPr>
          <w:rFonts w:ascii="Times New Roman" w:hAnsi="Times New Roman"/>
        </w:rPr>
        <w:t>meet the requirements in Section III.3.2.2 and ISO New England Operating Procedure No. 18, Metering and Telemetering Criteria.</w:t>
      </w:r>
    </w:p>
    <w:p w14:paraId="08707950" w14:textId="77777777" w:rsidR="007F31EC" w:rsidRPr="00CA52F4" w:rsidRDefault="00A711AA" w:rsidP="007F31EC">
      <w:pPr>
        <w:pStyle w:val="Normal31"/>
        <w:spacing w:after="0" w:line="360" w:lineRule="auto"/>
        <w:ind w:left="720" w:hanging="720"/>
        <w:rPr>
          <w:rFonts w:ascii="Times New Roman" w:hAnsi="Times New Roman"/>
        </w:rPr>
      </w:pPr>
      <w:r w:rsidRPr="00404A7A">
        <w:rPr>
          <w:rFonts w:ascii="Times New Roman" w:hAnsi="Times New Roman"/>
        </w:rPr>
        <w:t>(</w:t>
      </w:r>
      <w:r>
        <w:rPr>
          <w:rFonts w:ascii="Times New Roman" w:hAnsi="Times New Roman"/>
        </w:rPr>
        <w:t>i</w:t>
      </w:r>
      <w:r w:rsidRPr="00404A7A">
        <w:rPr>
          <w:rFonts w:ascii="Times New Roman" w:hAnsi="Times New Roman"/>
        </w:rPr>
        <w:t>)</w:t>
      </w:r>
      <w:r w:rsidRPr="00404A7A">
        <w:rPr>
          <w:rFonts w:ascii="Times New Roman" w:hAnsi="Times New Roman"/>
        </w:rPr>
        <w:tab/>
        <w:t xml:space="preserve">Upon request, the ISO will inform a load serving entity if (i) any of its end-use customers’ facilities </w:t>
      </w:r>
      <w:r>
        <w:rPr>
          <w:rFonts w:ascii="Times New Roman" w:hAnsi="Times New Roman"/>
        </w:rPr>
        <w:t>are</w:t>
      </w:r>
      <w:r w:rsidRPr="00404A7A">
        <w:rPr>
          <w:rFonts w:ascii="Times New Roman" w:hAnsi="Times New Roman"/>
        </w:rPr>
        <w:t xml:space="preserve"> registered as Demand Response Asset</w:t>
      </w:r>
      <w:r>
        <w:rPr>
          <w:rFonts w:ascii="Times New Roman" w:hAnsi="Times New Roman"/>
        </w:rPr>
        <w:t>s</w:t>
      </w:r>
      <w:r w:rsidRPr="00404A7A">
        <w:rPr>
          <w:rFonts w:ascii="Times New Roman" w:hAnsi="Times New Roman"/>
        </w:rPr>
        <w:t xml:space="preserve"> and (ii) the load reduction capability of </w:t>
      </w:r>
      <w:r>
        <w:rPr>
          <w:rFonts w:ascii="Times New Roman" w:hAnsi="Times New Roman"/>
        </w:rPr>
        <w:t>any such</w:t>
      </w:r>
      <w:r w:rsidRPr="00404A7A">
        <w:rPr>
          <w:rFonts w:ascii="Times New Roman" w:hAnsi="Times New Roman"/>
        </w:rPr>
        <w:t xml:space="preserve"> Demand Response Asset</w:t>
      </w:r>
      <w:r>
        <w:rPr>
          <w:rFonts w:ascii="Times New Roman" w:hAnsi="Times New Roman"/>
        </w:rPr>
        <w:t>s</w:t>
      </w:r>
      <w:r w:rsidRPr="00404A7A">
        <w:rPr>
          <w:rFonts w:ascii="Times New Roman" w:hAnsi="Times New Roman"/>
        </w:rPr>
        <w:t>.</w:t>
      </w:r>
    </w:p>
    <w:p w14:paraId="5DEA980D" w14:textId="77777777" w:rsidR="007F31EC" w:rsidRPr="008E031F" w:rsidRDefault="007F31EC" w:rsidP="007F31EC">
      <w:pPr>
        <w:pStyle w:val="Normal100"/>
        <w:spacing w:after="0" w:line="360" w:lineRule="auto"/>
        <w:rPr>
          <w:rFonts w:ascii="Times New Roman" w:hAnsi="Times New Roman"/>
        </w:rPr>
      </w:pPr>
    </w:p>
    <w:p w14:paraId="0BD81397" w14:textId="77777777" w:rsidR="007F31EC" w:rsidRPr="008E031F" w:rsidRDefault="00A711AA" w:rsidP="007F31EC">
      <w:pPr>
        <w:pStyle w:val="Normal100"/>
        <w:keepNext/>
        <w:spacing w:after="0" w:line="360" w:lineRule="auto"/>
        <w:ind w:left="2160" w:hanging="2160"/>
        <w:rPr>
          <w:rFonts w:ascii="Times New Roman" w:hAnsi="Times New Roman"/>
          <w:b/>
        </w:rPr>
      </w:pPr>
      <w:r w:rsidRPr="008E031F">
        <w:rPr>
          <w:rFonts w:ascii="Times New Roman" w:hAnsi="Times New Roman"/>
          <w:b/>
        </w:rPr>
        <w:t xml:space="preserve">III.8.1.2 </w:t>
      </w:r>
      <w:r w:rsidRPr="008E031F">
        <w:rPr>
          <w:rFonts w:ascii="Times New Roman" w:hAnsi="Times New Roman"/>
          <w:b/>
        </w:rPr>
        <w:tab/>
        <w:t xml:space="preserve">Demand Response Resource Registration and Aggregation </w:t>
      </w:r>
    </w:p>
    <w:p w14:paraId="7B743004" w14:textId="77777777" w:rsidR="007F31EC" w:rsidRPr="008E031F" w:rsidRDefault="00A711AA" w:rsidP="001D3693">
      <w:pPr>
        <w:pStyle w:val="ListParagraph1"/>
        <w:numPr>
          <w:ilvl w:val="0"/>
          <w:numId w:val="2"/>
        </w:numPr>
        <w:spacing w:after="0" w:line="360" w:lineRule="auto"/>
        <w:ind w:left="720" w:hanging="720"/>
        <w:contextualSpacing/>
        <w:rPr>
          <w:rFonts w:ascii="Times New Roman" w:hAnsi="Times New Roman"/>
        </w:rPr>
      </w:pPr>
      <w:r w:rsidRPr="008E031F">
        <w:rPr>
          <w:rFonts w:ascii="Times New Roman" w:hAnsi="Times New Roman"/>
        </w:rPr>
        <w:t>A Demand Response Resource must be comprised of one or more Demand Response Assets within the same DRR Aggregation Zone.</w:t>
      </w:r>
    </w:p>
    <w:p w14:paraId="3362F114" w14:textId="77777777" w:rsidR="007F31EC" w:rsidRPr="00DF1549" w:rsidRDefault="00A711AA" w:rsidP="001D3693">
      <w:pPr>
        <w:pStyle w:val="ListParagraph1"/>
        <w:numPr>
          <w:ilvl w:val="0"/>
          <w:numId w:val="2"/>
        </w:numPr>
        <w:spacing w:after="0" w:line="360" w:lineRule="auto"/>
        <w:ind w:left="720" w:hanging="720"/>
        <w:contextualSpacing/>
        <w:rPr>
          <w:rFonts w:ascii="Times New Roman" w:hAnsi="Times New Roman"/>
        </w:rPr>
      </w:pPr>
      <w:r w:rsidRPr="00DF1549">
        <w:rPr>
          <w:rFonts w:ascii="Times New Roman" w:hAnsi="Times New Roman"/>
        </w:rPr>
        <w:t>A Demand Response Resource must be capable of at least 0.1 MW of demand reduction.</w:t>
      </w:r>
    </w:p>
    <w:p w14:paraId="75C76E32" w14:textId="77777777" w:rsidR="007F31EC" w:rsidRPr="008D798C" w:rsidRDefault="00A711AA" w:rsidP="001D3693">
      <w:pPr>
        <w:pStyle w:val="Normal31"/>
        <w:numPr>
          <w:ilvl w:val="0"/>
          <w:numId w:val="2"/>
        </w:numPr>
        <w:spacing w:after="0" w:line="360" w:lineRule="auto"/>
        <w:ind w:left="720" w:hanging="720"/>
        <w:rPr>
          <w:rFonts w:ascii="Times New Roman" w:hAnsi="Times New Roman"/>
          <w:u w:val="single"/>
        </w:rPr>
      </w:pPr>
      <w:r w:rsidRPr="00DF1549">
        <w:rPr>
          <w:rFonts w:ascii="Times New Roman" w:hAnsi="Times New Roman"/>
        </w:rPr>
        <w:lastRenderedPageBreak/>
        <w:t>A Demand Response Resource</w:t>
      </w:r>
      <w:r w:rsidRPr="0091352F">
        <w:rPr>
          <w:rFonts w:ascii="Times New Roman" w:hAnsi="Times New Roman"/>
        </w:rPr>
        <w:t xml:space="preserve"> </w:t>
      </w:r>
      <w:r>
        <w:rPr>
          <w:rFonts w:ascii="Times New Roman" w:hAnsi="Times New Roman"/>
        </w:rPr>
        <w:t>cannot be</w:t>
      </w:r>
      <w:r w:rsidRPr="0091352F">
        <w:rPr>
          <w:rFonts w:ascii="Times New Roman" w:hAnsi="Times New Roman"/>
        </w:rPr>
        <w:t xml:space="preserve"> comp</w:t>
      </w:r>
      <w:r>
        <w:rPr>
          <w:rFonts w:ascii="Times New Roman" w:hAnsi="Times New Roman"/>
        </w:rPr>
        <w:t>o</w:t>
      </w:r>
      <w:r w:rsidRPr="0091352F">
        <w:rPr>
          <w:rFonts w:ascii="Times New Roman" w:hAnsi="Times New Roman"/>
        </w:rPr>
        <w:t>sed of:</w:t>
      </w:r>
      <w:r>
        <w:rPr>
          <w:rFonts w:ascii="Times New Roman" w:hAnsi="Times New Roman"/>
        </w:rPr>
        <w:t xml:space="preserve"> </w:t>
      </w:r>
      <w:r w:rsidRPr="008762F7">
        <w:rPr>
          <w:rFonts w:ascii="Times New Roman" w:hAnsi="Times New Roman"/>
        </w:rPr>
        <w:t>(i</w:t>
      </w:r>
      <w:r>
        <w:rPr>
          <w:rFonts w:ascii="Times New Roman" w:hAnsi="Times New Roman"/>
        </w:rPr>
        <w:t xml:space="preserve">) </w:t>
      </w:r>
      <w:r w:rsidRPr="008762F7">
        <w:rPr>
          <w:rFonts w:ascii="Times New Roman" w:hAnsi="Times New Roman"/>
        </w:rPr>
        <w:t xml:space="preserve">the customers of Host Utilities that distributed more than 4 million MWh in the previous fiscal year, if the relevant electric retail regulatory authority prohibits such customers’ demand </w:t>
      </w:r>
      <w:r>
        <w:rPr>
          <w:rFonts w:ascii="Times New Roman" w:hAnsi="Times New Roman"/>
        </w:rPr>
        <w:t>reduction capability</w:t>
      </w:r>
      <w:r w:rsidRPr="008762F7">
        <w:rPr>
          <w:rFonts w:ascii="Times New Roman" w:hAnsi="Times New Roman"/>
        </w:rPr>
        <w:t xml:space="preserve"> to be bid into the ISO-admin</w:t>
      </w:r>
      <w:r>
        <w:rPr>
          <w:rFonts w:ascii="Times New Roman" w:hAnsi="Times New Roman"/>
        </w:rPr>
        <w:t xml:space="preserve">istered markets or programs; or </w:t>
      </w:r>
      <w:r w:rsidRPr="008762F7">
        <w:rPr>
          <w:rFonts w:ascii="Times New Roman" w:hAnsi="Times New Roman"/>
        </w:rPr>
        <w:t>(ii)</w:t>
      </w:r>
      <w:r>
        <w:rPr>
          <w:rFonts w:ascii="Times New Roman" w:hAnsi="Times New Roman"/>
        </w:rPr>
        <w:t xml:space="preserve"> </w:t>
      </w:r>
      <w:r w:rsidRPr="008762F7">
        <w:rPr>
          <w:rFonts w:ascii="Times New Roman" w:hAnsi="Times New Roman"/>
        </w:rPr>
        <w:t xml:space="preserve">the customers of Host Utilities that distributed 4 million MWh or less in the previous fiscal year, unless the relevant electric retail regulatory authority permits such customers’ demand </w:t>
      </w:r>
      <w:r>
        <w:rPr>
          <w:rFonts w:ascii="Times New Roman" w:hAnsi="Times New Roman"/>
        </w:rPr>
        <w:t>reduction capability</w:t>
      </w:r>
      <w:r w:rsidRPr="008762F7">
        <w:rPr>
          <w:rFonts w:ascii="Times New Roman" w:hAnsi="Times New Roman"/>
        </w:rPr>
        <w:t xml:space="preserve"> to be bid into the ISO-</w:t>
      </w:r>
      <w:r w:rsidRPr="008D798C">
        <w:rPr>
          <w:rFonts w:ascii="Times New Roman" w:hAnsi="Times New Roman"/>
        </w:rPr>
        <w:t>administered markets or programs.</w:t>
      </w:r>
    </w:p>
    <w:p w14:paraId="7EDB5D82" w14:textId="77777777" w:rsidR="007F31EC" w:rsidRDefault="00A711AA" w:rsidP="007F31EC">
      <w:pPr>
        <w:pStyle w:val="Normal100"/>
        <w:spacing w:after="0" w:line="360" w:lineRule="auto"/>
        <w:ind w:left="720" w:hanging="720"/>
        <w:rPr>
          <w:rFonts w:ascii="Times New Roman" w:hAnsi="Times New Roman"/>
        </w:rPr>
      </w:pPr>
      <w:r>
        <w:rPr>
          <w:rFonts w:ascii="Times New Roman" w:hAnsi="Times New Roman"/>
        </w:rPr>
        <w:t>(d)</w:t>
      </w:r>
      <w:r>
        <w:rPr>
          <w:rFonts w:ascii="Times New Roman" w:hAnsi="Times New Roman"/>
        </w:rPr>
        <w:tab/>
      </w:r>
      <w:r w:rsidRPr="008D798C">
        <w:rPr>
          <w:rFonts w:ascii="Times New Roman" w:hAnsi="Times New Roman"/>
        </w:rPr>
        <w:t>Market Participant</w:t>
      </w:r>
      <w:r>
        <w:rPr>
          <w:rFonts w:ascii="Times New Roman" w:hAnsi="Times New Roman"/>
        </w:rPr>
        <w:t>s must assign Demand Response Assets to Demand Response Resources such that the number of a Market Participant’s Demand Response Resources</w:t>
      </w:r>
      <w:r w:rsidRPr="008D798C">
        <w:rPr>
          <w:rFonts w:ascii="Times New Roman" w:hAnsi="Times New Roman"/>
        </w:rPr>
        <w:t xml:space="preserve"> within a single DRR Aggregation Zone </w:t>
      </w:r>
      <w:r w:rsidRPr="00736376">
        <w:rPr>
          <w:rFonts w:ascii="Times New Roman" w:hAnsi="Times New Roman"/>
        </w:rPr>
        <w:t>does not exceed one plus the Market Participant’s total demand reduction capability in the DRR Aggregation Zone rounded up to the neare</w:t>
      </w:r>
      <w:r>
        <w:rPr>
          <w:rFonts w:ascii="Times New Roman" w:hAnsi="Times New Roman"/>
        </w:rPr>
        <w:t xml:space="preserve">st whole megawatt value. If a Market Participant becomes noncompliant with </w:t>
      </w:r>
      <w:r w:rsidRPr="00EC7CD5">
        <w:rPr>
          <w:rFonts w:ascii="Times New Roman" w:hAnsi="Times New Roman"/>
        </w:rPr>
        <w:t>t</w:t>
      </w:r>
      <w:r>
        <w:rPr>
          <w:rFonts w:ascii="Times New Roman" w:hAnsi="Times New Roman"/>
        </w:rPr>
        <w:t>his Section</w:t>
      </w:r>
      <w:r w:rsidRPr="00EC7CD5">
        <w:rPr>
          <w:rFonts w:ascii="Times New Roman" w:hAnsi="Times New Roman"/>
        </w:rPr>
        <w:t xml:space="preserve"> </w:t>
      </w:r>
      <w:proofErr w:type="gramStart"/>
      <w:r w:rsidRPr="00EC7CD5">
        <w:rPr>
          <w:rFonts w:ascii="Times New Roman" w:hAnsi="Times New Roman"/>
        </w:rPr>
        <w:t>III.8.1.2(</w:t>
      </w:r>
      <w:proofErr w:type="gramEnd"/>
      <w:r w:rsidRPr="00EC7CD5">
        <w:rPr>
          <w:rFonts w:ascii="Times New Roman" w:hAnsi="Times New Roman"/>
        </w:rPr>
        <w:t>d)</w:t>
      </w:r>
      <w:r>
        <w:rPr>
          <w:rFonts w:ascii="Times New Roman" w:hAnsi="Times New Roman"/>
        </w:rPr>
        <w:t>, the Market Participant shall c</w:t>
      </w:r>
      <w:r w:rsidRPr="003E535A">
        <w:rPr>
          <w:rFonts w:ascii="Times New Roman" w:hAnsi="Times New Roman"/>
        </w:rPr>
        <w:t>onsult</w:t>
      </w:r>
      <w:r w:rsidRPr="00EC7CD5">
        <w:rPr>
          <w:rFonts w:ascii="Times New Roman" w:hAnsi="Times New Roman"/>
        </w:rPr>
        <w:t xml:space="preserve"> with the ISO to develop a plan</w:t>
      </w:r>
      <w:r>
        <w:rPr>
          <w:rFonts w:ascii="Times New Roman" w:hAnsi="Times New Roman"/>
        </w:rPr>
        <w:t xml:space="preserve">, subject to ISO approval, that will result in </w:t>
      </w:r>
      <w:r w:rsidRPr="00EC7CD5">
        <w:rPr>
          <w:rFonts w:ascii="Times New Roman" w:hAnsi="Times New Roman"/>
        </w:rPr>
        <w:t>compliance</w:t>
      </w:r>
      <w:r>
        <w:rPr>
          <w:rFonts w:ascii="Times New Roman" w:hAnsi="Times New Roman"/>
        </w:rPr>
        <w:t xml:space="preserve"> with this Section</w:t>
      </w:r>
      <w:r w:rsidRPr="00EC7CD5">
        <w:rPr>
          <w:rFonts w:ascii="Times New Roman" w:hAnsi="Times New Roman"/>
        </w:rPr>
        <w:t xml:space="preserve">. </w:t>
      </w:r>
      <w:bookmarkStart w:id="489" w:name="_GoBack_5"/>
      <w:bookmarkEnd w:id="489"/>
    </w:p>
    <w:p w14:paraId="409F536A" w14:textId="77777777" w:rsidR="007F31EC" w:rsidRPr="00D866D9" w:rsidRDefault="007F31EC" w:rsidP="007F31EC">
      <w:pPr>
        <w:pStyle w:val="Normal31"/>
        <w:spacing w:after="0" w:line="360" w:lineRule="auto"/>
        <w:rPr>
          <w:rFonts w:ascii="Times New Roman" w:hAnsi="Times New Roman"/>
        </w:rPr>
      </w:pPr>
    </w:p>
    <w:p w14:paraId="3B4FE7D8" w14:textId="77777777" w:rsidR="007F31EC" w:rsidRPr="00890C93" w:rsidRDefault="00A711AA" w:rsidP="007F31EC">
      <w:pPr>
        <w:pStyle w:val="Normal12"/>
        <w:spacing w:after="0" w:line="360" w:lineRule="auto"/>
        <w:rPr>
          <w:rFonts w:ascii="Times New Roman" w:hAnsi="Times New Roman"/>
          <w:b/>
        </w:rPr>
      </w:pPr>
      <w:r>
        <w:rPr>
          <w:rFonts w:ascii="Times New Roman" w:hAnsi="Times New Roman"/>
          <w:b/>
        </w:rPr>
        <w:t>III.</w:t>
      </w:r>
      <w:r w:rsidRPr="00890C93">
        <w:rPr>
          <w:rFonts w:ascii="Times New Roman" w:hAnsi="Times New Roman"/>
          <w:b/>
        </w:rPr>
        <w:t>8.</w:t>
      </w:r>
      <w:r>
        <w:rPr>
          <w:rFonts w:ascii="Times New Roman" w:hAnsi="Times New Roman"/>
          <w:b/>
        </w:rPr>
        <w:t>2</w:t>
      </w:r>
      <w:r w:rsidRPr="00890C93">
        <w:rPr>
          <w:rFonts w:ascii="Times New Roman" w:hAnsi="Times New Roman"/>
          <w:b/>
        </w:rPr>
        <w:tab/>
      </w:r>
      <w:r>
        <w:rPr>
          <w:rFonts w:ascii="Times New Roman" w:hAnsi="Times New Roman"/>
          <w:b/>
        </w:rPr>
        <w:tab/>
      </w:r>
      <w:r>
        <w:rPr>
          <w:rFonts w:ascii="Times New Roman" w:hAnsi="Times New Roman"/>
          <w:b/>
        </w:rPr>
        <w:tab/>
      </w:r>
      <w:r w:rsidRPr="00890C93">
        <w:rPr>
          <w:rFonts w:ascii="Times New Roman" w:hAnsi="Times New Roman"/>
          <w:b/>
        </w:rPr>
        <w:t>Demand Response Baseline</w:t>
      </w:r>
      <w:r>
        <w:rPr>
          <w:rFonts w:ascii="Times New Roman" w:hAnsi="Times New Roman"/>
          <w:b/>
        </w:rPr>
        <w:t>s</w:t>
      </w:r>
    </w:p>
    <w:p w14:paraId="037E1740" w14:textId="77777777" w:rsidR="007F31EC" w:rsidRDefault="00A711AA" w:rsidP="001D3693">
      <w:pPr>
        <w:pStyle w:val="Normal12"/>
        <w:numPr>
          <w:ilvl w:val="0"/>
          <w:numId w:val="3"/>
        </w:numPr>
        <w:spacing w:after="0" w:line="360" w:lineRule="auto"/>
        <w:ind w:left="720" w:hanging="720"/>
        <w:rPr>
          <w:rFonts w:ascii="Times New Roman" w:hAnsi="Times New Roman"/>
        </w:rPr>
      </w:pPr>
      <w:r w:rsidRPr="00684573">
        <w:rPr>
          <w:rFonts w:ascii="Times New Roman" w:hAnsi="Times New Roman"/>
        </w:rPr>
        <w:t xml:space="preserve">A Demand Response Baseline is calculated for each Demand Response Asset for the following three day types: </w:t>
      </w:r>
    </w:p>
    <w:p w14:paraId="174E9432" w14:textId="77777777" w:rsidR="007F31EC" w:rsidRDefault="00A711AA" w:rsidP="007F31EC">
      <w:pPr>
        <w:pStyle w:val="Normal12"/>
        <w:spacing w:after="0" w:line="360" w:lineRule="auto"/>
        <w:ind w:firstLine="720"/>
        <w:rPr>
          <w:rFonts w:ascii="Times New Roman" w:hAnsi="Times New Roman"/>
        </w:rPr>
      </w:pPr>
      <w:r>
        <w:rPr>
          <w:rFonts w:ascii="Times New Roman" w:hAnsi="Times New Roman"/>
        </w:rPr>
        <w:t xml:space="preserve">(i) </w:t>
      </w:r>
      <w:proofErr w:type="gramStart"/>
      <w:r w:rsidRPr="00684573">
        <w:rPr>
          <w:rFonts w:ascii="Times New Roman" w:hAnsi="Times New Roman"/>
        </w:rPr>
        <w:t>weekdays</w:t>
      </w:r>
      <w:proofErr w:type="gramEnd"/>
      <w:r w:rsidRPr="00684573">
        <w:rPr>
          <w:rFonts w:ascii="Times New Roman" w:hAnsi="Times New Roman"/>
        </w:rPr>
        <w:t xml:space="preserve"> (excluding Demand Response Holidays)</w:t>
      </w:r>
      <w:r>
        <w:rPr>
          <w:rFonts w:ascii="Times New Roman" w:hAnsi="Times New Roman"/>
        </w:rPr>
        <w:t>;</w:t>
      </w:r>
      <w:r w:rsidRPr="00684573">
        <w:rPr>
          <w:rFonts w:ascii="Times New Roman" w:hAnsi="Times New Roman"/>
        </w:rPr>
        <w:t xml:space="preserve"> </w:t>
      </w:r>
    </w:p>
    <w:p w14:paraId="3C980081" w14:textId="77777777" w:rsidR="007F31EC" w:rsidRDefault="00A711AA" w:rsidP="007F31EC">
      <w:pPr>
        <w:pStyle w:val="Normal12"/>
        <w:spacing w:after="0" w:line="360" w:lineRule="auto"/>
        <w:ind w:firstLine="720"/>
        <w:rPr>
          <w:rFonts w:ascii="Times New Roman" w:hAnsi="Times New Roman"/>
        </w:rPr>
      </w:pPr>
      <w:r>
        <w:rPr>
          <w:rFonts w:ascii="Times New Roman" w:hAnsi="Times New Roman"/>
        </w:rPr>
        <w:t xml:space="preserve">(ii) </w:t>
      </w:r>
      <w:r w:rsidRPr="00684573">
        <w:rPr>
          <w:rFonts w:ascii="Times New Roman" w:hAnsi="Times New Roman"/>
        </w:rPr>
        <w:t>Saturdays</w:t>
      </w:r>
      <w:r>
        <w:rPr>
          <w:rFonts w:ascii="Times New Roman" w:hAnsi="Times New Roman"/>
        </w:rPr>
        <w:t>;</w:t>
      </w:r>
      <w:r w:rsidRPr="00684573">
        <w:rPr>
          <w:rFonts w:ascii="Times New Roman" w:hAnsi="Times New Roman"/>
        </w:rPr>
        <w:t xml:space="preserve"> and</w:t>
      </w:r>
      <w:r>
        <w:rPr>
          <w:rFonts w:ascii="Times New Roman" w:hAnsi="Times New Roman"/>
        </w:rPr>
        <w:t xml:space="preserve"> </w:t>
      </w:r>
    </w:p>
    <w:p w14:paraId="2E583380" w14:textId="77777777" w:rsidR="007F31EC" w:rsidRPr="00FF0381" w:rsidRDefault="00A711AA" w:rsidP="007F31EC">
      <w:pPr>
        <w:pStyle w:val="Normal12"/>
        <w:spacing w:after="0" w:line="360" w:lineRule="auto"/>
        <w:ind w:firstLine="720"/>
        <w:rPr>
          <w:rFonts w:ascii="Times New Roman" w:hAnsi="Times New Roman"/>
        </w:rPr>
      </w:pPr>
      <w:r>
        <w:rPr>
          <w:rFonts w:ascii="Times New Roman" w:hAnsi="Times New Roman"/>
        </w:rPr>
        <w:t>(iii)</w:t>
      </w:r>
      <w:r w:rsidRPr="00684573">
        <w:rPr>
          <w:rFonts w:ascii="Times New Roman" w:hAnsi="Times New Roman"/>
        </w:rPr>
        <w:t xml:space="preserve"> Sundays and Demand Response Holidays.</w:t>
      </w:r>
    </w:p>
    <w:p w14:paraId="08BC78CA" w14:textId="77777777" w:rsidR="007F31EC" w:rsidRPr="004B1186" w:rsidRDefault="00A711AA" w:rsidP="001D3693">
      <w:pPr>
        <w:pStyle w:val="Normal31"/>
        <w:numPr>
          <w:ilvl w:val="0"/>
          <w:numId w:val="3"/>
        </w:numPr>
        <w:spacing w:after="0" w:line="360" w:lineRule="auto"/>
        <w:ind w:left="720" w:hanging="720"/>
        <w:rPr>
          <w:rFonts w:ascii="Times New Roman" w:hAnsi="Times New Roman"/>
        </w:rPr>
      </w:pPr>
      <w:r w:rsidRPr="003638AE">
        <w:rPr>
          <w:rFonts w:ascii="Times New Roman" w:hAnsi="Times New Roman"/>
        </w:rPr>
        <w:t>A Market Pa</w:t>
      </w:r>
      <w:r>
        <w:rPr>
          <w:rFonts w:ascii="Times New Roman" w:hAnsi="Times New Roman"/>
        </w:rPr>
        <w:t>rticipant shall not take any action</w:t>
      </w:r>
      <w:r w:rsidRPr="003638AE">
        <w:rPr>
          <w:rFonts w:ascii="Times New Roman" w:hAnsi="Times New Roman"/>
        </w:rPr>
        <w:t xml:space="preserve"> to create or maintain a Demand Response Baseline that exceeds the</w:t>
      </w:r>
      <w:r>
        <w:rPr>
          <w:rFonts w:ascii="Times New Roman" w:hAnsi="Times New Roman"/>
        </w:rPr>
        <w:t xml:space="preserve"> typical electricity consumption levels </w:t>
      </w:r>
      <w:r w:rsidRPr="003638AE">
        <w:rPr>
          <w:rFonts w:ascii="Times New Roman" w:hAnsi="Times New Roman"/>
        </w:rPr>
        <w:t>of its end-use metered customers</w:t>
      </w:r>
      <w:r>
        <w:rPr>
          <w:rFonts w:ascii="Times New Roman" w:hAnsi="Times New Roman"/>
        </w:rPr>
        <w:t xml:space="preserve"> expected in the normal course of business.</w:t>
      </w:r>
    </w:p>
    <w:p w14:paraId="41729534" w14:textId="77777777" w:rsidR="007F31EC" w:rsidRPr="00101F19" w:rsidRDefault="00A711AA" w:rsidP="001D3693">
      <w:pPr>
        <w:pStyle w:val="Normal31"/>
        <w:numPr>
          <w:ilvl w:val="0"/>
          <w:numId w:val="3"/>
        </w:numPr>
        <w:spacing w:after="0" w:line="360" w:lineRule="auto"/>
        <w:ind w:left="720" w:hanging="720"/>
        <w:rPr>
          <w:rFonts w:ascii="Times New Roman" w:hAnsi="Times New Roman"/>
        </w:rPr>
      </w:pPr>
      <w:r w:rsidRPr="00890C93">
        <w:rPr>
          <w:rFonts w:ascii="Times New Roman" w:hAnsi="Times New Roman"/>
        </w:rPr>
        <w:t xml:space="preserve">If a Demand </w:t>
      </w:r>
      <w:r w:rsidRPr="00E8507A">
        <w:rPr>
          <w:rFonts w:ascii="Times New Roman" w:hAnsi="Times New Roman"/>
        </w:rPr>
        <w:t>Response Asset</w:t>
      </w:r>
      <w:r w:rsidRPr="00FB653A">
        <w:rPr>
          <w:rFonts w:ascii="Times New Roman" w:hAnsi="Times New Roman"/>
        </w:rPr>
        <w:t xml:space="preserve"> produces Net</w:t>
      </w:r>
      <w:r w:rsidRPr="0070417E">
        <w:rPr>
          <w:rFonts w:ascii="Times New Roman" w:hAnsi="Times New Roman"/>
        </w:rPr>
        <w:t xml:space="preserve"> Supply in an interval, that Net Supply </w:t>
      </w:r>
      <w:r w:rsidRPr="003E56EA">
        <w:rPr>
          <w:rFonts w:ascii="Times New Roman" w:hAnsi="Times New Roman"/>
        </w:rPr>
        <w:t>will be used in the Demand Response Baseline calculations for that interval</w:t>
      </w:r>
      <w:r w:rsidRPr="00101F19">
        <w:rPr>
          <w:rFonts w:ascii="Times New Roman" w:hAnsi="Times New Roman"/>
        </w:rPr>
        <w:t xml:space="preserve">. </w:t>
      </w:r>
    </w:p>
    <w:p w14:paraId="63D2D217" w14:textId="77777777" w:rsidR="007F31EC" w:rsidRPr="00ED6903" w:rsidRDefault="007F31EC" w:rsidP="007F31EC">
      <w:pPr>
        <w:pStyle w:val="Normal12"/>
        <w:spacing w:after="0" w:line="360" w:lineRule="auto"/>
        <w:rPr>
          <w:rFonts w:ascii="Times New Roman" w:hAnsi="Times New Roman"/>
        </w:rPr>
      </w:pPr>
    </w:p>
    <w:p w14:paraId="29D2B345" w14:textId="77777777" w:rsidR="007F31EC" w:rsidRPr="00E50E6B" w:rsidRDefault="00A711AA" w:rsidP="007F31EC">
      <w:pPr>
        <w:pStyle w:val="Normal12"/>
        <w:spacing w:after="0" w:line="360" w:lineRule="auto"/>
        <w:rPr>
          <w:rFonts w:ascii="Times New Roman" w:hAnsi="Times New Roman"/>
        </w:rPr>
      </w:pPr>
      <w:r w:rsidRPr="00ED6903">
        <w:rPr>
          <w:rFonts w:ascii="Times New Roman" w:hAnsi="Times New Roman"/>
          <w:b/>
        </w:rPr>
        <w:t>III.8.</w:t>
      </w:r>
      <w:r>
        <w:rPr>
          <w:rFonts w:ascii="Times New Roman" w:hAnsi="Times New Roman"/>
          <w:b/>
        </w:rPr>
        <w:t>2.1</w:t>
      </w:r>
      <w:r w:rsidRPr="00ED6903">
        <w:rPr>
          <w:rFonts w:ascii="Times New Roman" w:hAnsi="Times New Roman"/>
          <w:b/>
        </w:rPr>
        <w:tab/>
      </w:r>
      <w:r>
        <w:rPr>
          <w:rFonts w:ascii="Times New Roman" w:hAnsi="Times New Roman"/>
          <w:b/>
        </w:rPr>
        <w:tab/>
        <w:t>Determining the Weekday Non-Holiday Demand Response Baseline</w:t>
      </w:r>
      <w:r w:rsidRPr="00ED6903">
        <w:rPr>
          <w:rFonts w:ascii="Times New Roman" w:hAnsi="Times New Roman"/>
          <w:b/>
        </w:rPr>
        <w:t xml:space="preserve"> </w:t>
      </w:r>
    </w:p>
    <w:p w14:paraId="13341BA9" w14:textId="77777777" w:rsidR="007F31EC" w:rsidRDefault="00A711AA" w:rsidP="007F31EC">
      <w:pPr>
        <w:pStyle w:val="Normal12"/>
        <w:spacing w:after="0" w:line="360" w:lineRule="auto"/>
        <w:rPr>
          <w:rFonts w:ascii="Times New Roman" w:hAnsi="Times New Roman"/>
        </w:rPr>
      </w:pPr>
      <w:r>
        <w:rPr>
          <w:rFonts w:ascii="Times New Roman" w:hAnsi="Times New Roman"/>
        </w:rPr>
        <w:t xml:space="preserve">A Demand Response Asset’s weekday (non-Demand Response Holiday) </w:t>
      </w:r>
      <w:r w:rsidRPr="00890C93">
        <w:rPr>
          <w:rFonts w:ascii="Times New Roman" w:hAnsi="Times New Roman"/>
        </w:rPr>
        <w:t xml:space="preserve">Demand Response Baseline </w:t>
      </w:r>
      <w:r>
        <w:rPr>
          <w:rFonts w:ascii="Times New Roman" w:hAnsi="Times New Roman"/>
        </w:rPr>
        <w:t>in each five-minute interval is equal to</w:t>
      </w:r>
      <w:r w:rsidRPr="00890C93">
        <w:rPr>
          <w:rFonts w:ascii="Times New Roman" w:hAnsi="Times New Roman"/>
        </w:rPr>
        <w:t xml:space="preserve"> the average of </w:t>
      </w:r>
      <w:r>
        <w:rPr>
          <w:rFonts w:ascii="Times New Roman" w:hAnsi="Times New Roman"/>
        </w:rPr>
        <w:t xml:space="preserve">the asset’s </w:t>
      </w:r>
      <w:r w:rsidRPr="00890C93">
        <w:rPr>
          <w:rFonts w:ascii="Times New Roman" w:hAnsi="Times New Roman"/>
        </w:rPr>
        <w:t xml:space="preserve">meter data for </w:t>
      </w:r>
      <w:r>
        <w:rPr>
          <w:rFonts w:ascii="Times New Roman" w:hAnsi="Times New Roman"/>
        </w:rPr>
        <w:t xml:space="preserve">the same </w:t>
      </w:r>
      <w:r w:rsidRPr="00890C93">
        <w:rPr>
          <w:rFonts w:ascii="Times New Roman" w:hAnsi="Times New Roman"/>
        </w:rPr>
        <w:t xml:space="preserve">five-minute interval from 10 </w:t>
      </w:r>
      <w:r>
        <w:rPr>
          <w:rFonts w:ascii="Times New Roman" w:hAnsi="Times New Roman"/>
        </w:rPr>
        <w:t xml:space="preserve">prior non-Demand Response Holiday weekdays, as follows: </w:t>
      </w:r>
      <w:r w:rsidRPr="00890C93">
        <w:rPr>
          <w:rFonts w:ascii="Times New Roman" w:hAnsi="Times New Roman"/>
        </w:rPr>
        <w:t xml:space="preserve">  </w:t>
      </w:r>
    </w:p>
    <w:p w14:paraId="5115E1B5" w14:textId="77777777" w:rsidR="007F31EC" w:rsidRPr="004B1186" w:rsidRDefault="00A711AA" w:rsidP="001D3693">
      <w:pPr>
        <w:pStyle w:val="Normal12"/>
        <w:numPr>
          <w:ilvl w:val="0"/>
          <w:numId w:val="4"/>
        </w:numPr>
        <w:spacing w:after="0" w:line="360" w:lineRule="auto"/>
        <w:rPr>
          <w:rFonts w:ascii="Times New Roman" w:hAnsi="Times New Roman"/>
        </w:rPr>
      </w:pPr>
      <w:r>
        <w:rPr>
          <w:rFonts w:ascii="Times New Roman" w:hAnsi="Times New Roman"/>
        </w:rPr>
        <w:t xml:space="preserve">For a Demand Response Asset without a weekday Demand Response Baseline, the initial weekday  Demand Response Baseline will be created using meter data from the first 10 </w:t>
      </w:r>
      <w:r>
        <w:rPr>
          <w:rFonts w:ascii="Times New Roman" w:hAnsi="Times New Roman"/>
        </w:rPr>
        <w:lastRenderedPageBreak/>
        <w:t>consecutive non-Demand Response Holiday weekdays with a complete set of five-minute interval meter data.</w:t>
      </w:r>
    </w:p>
    <w:p w14:paraId="4F80C940" w14:textId="77777777" w:rsidR="007F31EC" w:rsidRPr="00493CA5" w:rsidRDefault="00A711AA" w:rsidP="001D3693">
      <w:pPr>
        <w:pStyle w:val="Normal110"/>
        <w:numPr>
          <w:ilvl w:val="0"/>
          <w:numId w:val="4"/>
        </w:numPr>
        <w:spacing w:after="0" w:line="360" w:lineRule="auto"/>
        <w:outlineLvl w:val="1"/>
        <w:rPr>
          <w:rFonts w:ascii="Times New Roman" w:hAnsi="Times New Roman"/>
        </w:rPr>
      </w:pPr>
      <w:r w:rsidRPr="00493CA5">
        <w:rPr>
          <w:rFonts w:ascii="Times New Roman" w:hAnsi="Times New Roman"/>
        </w:rPr>
        <w:t>For a Demand Response Asset that has established a weekday Demand Response Baseline</w:t>
      </w:r>
      <w:r>
        <w:rPr>
          <w:rFonts w:ascii="Times New Roman" w:hAnsi="Times New Roman"/>
        </w:rPr>
        <w:t>, the baseline will be updated using meter data from</w:t>
      </w:r>
      <w:r w:rsidRPr="00493CA5">
        <w:rPr>
          <w:rFonts w:ascii="Times New Roman" w:hAnsi="Times New Roman"/>
        </w:rPr>
        <w:t xml:space="preserve">: </w:t>
      </w:r>
    </w:p>
    <w:p w14:paraId="1AB576B1" w14:textId="77777777" w:rsidR="007F31EC" w:rsidRDefault="00A711AA" w:rsidP="001D3693">
      <w:pPr>
        <w:pStyle w:val="Normal110"/>
        <w:numPr>
          <w:ilvl w:val="0"/>
          <w:numId w:val="5"/>
        </w:numPr>
        <w:spacing w:after="0" w:line="360" w:lineRule="auto"/>
        <w:ind w:hanging="360"/>
        <w:outlineLvl w:val="1"/>
        <w:rPr>
          <w:rFonts w:ascii="Times New Roman" w:hAnsi="Times New Roman"/>
        </w:rPr>
      </w:pPr>
      <w:r>
        <w:rPr>
          <w:rFonts w:ascii="Times New Roman" w:hAnsi="Times New Roman"/>
        </w:rPr>
        <w:t>the</w:t>
      </w:r>
      <w:r w:rsidRPr="00493CA5">
        <w:rPr>
          <w:rFonts w:ascii="Times New Roman" w:hAnsi="Times New Roman"/>
        </w:rPr>
        <w:t xml:space="preserve"> 10 </w:t>
      </w:r>
      <w:r>
        <w:rPr>
          <w:rFonts w:ascii="Times New Roman" w:hAnsi="Times New Roman"/>
        </w:rPr>
        <w:t xml:space="preserve">most recent of the previous 30 </w:t>
      </w:r>
      <w:r w:rsidRPr="00493CA5">
        <w:rPr>
          <w:rFonts w:ascii="Times New Roman" w:hAnsi="Times New Roman"/>
        </w:rPr>
        <w:t>non-Demand Response Holiday</w:t>
      </w:r>
      <w:r w:rsidRPr="00627E01">
        <w:rPr>
          <w:rFonts w:ascii="Times New Roman" w:hAnsi="Times New Roman"/>
        </w:rPr>
        <w:t xml:space="preserve"> weekdays</w:t>
      </w:r>
      <w:r>
        <w:rPr>
          <w:rFonts w:ascii="Times New Roman" w:hAnsi="Times New Roman"/>
        </w:rPr>
        <w:t>,</w:t>
      </w:r>
      <w:r w:rsidRPr="00627E01">
        <w:rPr>
          <w:rFonts w:ascii="Times New Roman" w:hAnsi="Times New Roman"/>
        </w:rPr>
        <w:t xml:space="preserve"> </w:t>
      </w:r>
      <w:r>
        <w:rPr>
          <w:rFonts w:ascii="Times New Roman" w:hAnsi="Times New Roman"/>
        </w:rPr>
        <w:t xml:space="preserve">excluding days during which: </w:t>
      </w:r>
      <w:r w:rsidRPr="00627E01">
        <w:rPr>
          <w:rFonts w:ascii="Times New Roman" w:hAnsi="Times New Roman"/>
        </w:rPr>
        <w:t>(1) the resource associated with the asset receive</w:t>
      </w:r>
      <w:r>
        <w:rPr>
          <w:rFonts w:ascii="Times New Roman" w:hAnsi="Times New Roman"/>
        </w:rPr>
        <w:t>d</w:t>
      </w:r>
      <w:r w:rsidRPr="00627E01">
        <w:rPr>
          <w:rFonts w:ascii="Times New Roman" w:hAnsi="Times New Roman"/>
        </w:rPr>
        <w:t xml:space="preserve"> a Dispatch Instruction for an amount greater than 0 MW</w:t>
      </w:r>
      <w:r>
        <w:rPr>
          <w:rFonts w:ascii="Times New Roman" w:hAnsi="Times New Roman"/>
        </w:rPr>
        <w:t xml:space="preserve"> or</w:t>
      </w:r>
      <w:r w:rsidRPr="00627E01">
        <w:rPr>
          <w:rFonts w:ascii="Times New Roman" w:hAnsi="Times New Roman"/>
        </w:rPr>
        <w:t xml:space="preserve"> (2) the asset was on a forced or scheduled curtailment as described in Section III.8.3</w:t>
      </w:r>
      <w:r>
        <w:rPr>
          <w:rFonts w:ascii="Times New Roman" w:hAnsi="Times New Roman"/>
        </w:rPr>
        <w:t>;</w:t>
      </w:r>
    </w:p>
    <w:p w14:paraId="3E9720FE" w14:textId="77777777" w:rsidR="007F31EC" w:rsidRPr="002C1724" w:rsidRDefault="00A711AA" w:rsidP="001D3693">
      <w:pPr>
        <w:pStyle w:val="Normal100"/>
        <w:numPr>
          <w:ilvl w:val="0"/>
          <w:numId w:val="5"/>
        </w:numPr>
        <w:spacing w:after="0" w:line="360" w:lineRule="auto"/>
        <w:rPr>
          <w:rFonts w:ascii="Times New Roman" w:hAnsi="Times New Roman"/>
          <w:b/>
        </w:rPr>
      </w:pPr>
      <w:r w:rsidRPr="006C5EC0">
        <w:rPr>
          <w:rFonts w:ascii="Times New Roman" w:hAnsi="Times New Roman"/>
        </w:rPr>
        <w:t>if there are fewer than 10 such days, then</w:t>
      </w:r>
      <w:r>
        <w:rPr>
          <w:rFonts w:ascii="Times New Roman" w:hAnsi="Times New Roman"/>
        </w:rPr>
        <w:t xml:space="preserve"> meter data from additional days will be used (</w:t>
      </w:r>
      <w:r w:rsidRPr="006C5EC0">
        <w:rPr>
          <w:rFonts w:ascii="Times New Roman" w:hAnsi="Times New Roman"/>
        </w:rPr>
        <w:t xml:space="preserve">until a total of 10 days </w:t>
      </w:r>
      <w:r>
        <w:rPr>
          <w:rFonts w:ascii="Times New Roman" w:hAnsi="Times New Roman"/>
        </w:rPr>
        <w:t xml:space="preserve">have been identified) including, </w:t>
      </w:r>
      <w:r w:rsidRPr="006C5EC0">
        <w:rPr>
          <w:rFonts w:ascii="Times New Roman" w:hAnsi="Times New Roman"/>
        </w:rPr>
        <w:t>first, the most recent days during which the resource associated with the asset received a Dispatch Instruction for an amount greater than 0 MW and, second, the most recent days during which the asset was on a forced or scheduled curtailment as described in Section III.8.3.</w:t>
      </w:r>
    </w:p>
    <w:p w14:paraId="46D98F0F" w14:textId="77777777" w:rsidR="007F31EC" w:rsidRPr="00BC76BA" w:rsidRDefault="007F31EC" w:rsidP="007F31EC">
      <w:pPr>
        <w:pStyle w:val="Normal110"/>
        <w:spacing w:after="0" w:line="360" w:lineRule="auto"/>
        <w:ind w:left="1440"/>
        <w:outlineLvl w:val="1"/>
        <w:rPr>
          <w:rFonts w:ascii="Times New Roman" w:hAnsi="Times New Roman"/>
        </w:rPr>
      </w:pPr>
    </w:p>
    <w:p w14:paraId="235203AC" w14:textId="77777777" w:rsidR="007F31EC" w:rsidRPr="0073659E" w:rsidRDefault="00A711AA" w:rsidP="007F31EC">
      <w:pPr>
        <w:pStyle w:val="Normal80"/>
        <w:keepNext/>
        <w:spacing w:after="0" w:line="360" w:lineRule="auto"/>
        <w:rPr>
          <w:rFonts w:ascii="Times New Roman" w:hAnsi="Times New Roman"/>
          <w:b/>
        </w:rPr>
      </w:pPr>
      <w:r w:rsidRPr="00493CA5">
        <w:rPr>
          <w:rFonts w:ascii="Times New Roman" w:hAnsi="Times New Roman"/>
          <w:b/>
        </w:rPr>
        <w:t xml:space="preserve">III.8.2.2 </w:t>
      </w:r>
      <w:r w:rsidRPr="00493CA5">
        <w:rPr>
          <w:rFonts w:ascii="Times New Roman" w:hAnsi="Times New Roman"/>
          <w:b/>
        </w:rPr>
        <w:tab/>
      </w:r>
      <w:r w:rsidRPr="00493CA5">
        <w:rPr>
          <w:rFonts w:ascii="Times New Roman" w:hAnsi="Times New Roman"/>
          <w:b/>
        </w:rPr>
        <w:tab/>
        <w:t>Determining</w:t>
      </w:r>
      <w:r w:rsidRPr="0073659E">
        <w:rPr>
          <w:rFonts w:ascii="Times New Roman" w:hAnsi="Times New Roman"/>
          <w:b/>
        </w:rPr>
        <w:t xml:space="preserve"> the </w:t>
      </w:r>
      <w:r>
        <w:rPr>
          <w:rFonts w:ascii="Times New Roman" w:hAnsi="Times New Roman"/>
          <w:b/>
        </w:rPr>
        <w:t xml:space="preserve">Saturday </w:t>
      </w:r>
      <w:r w:rsidRPr="0073659E">
        <w:rPr>
          <w:rFonts w:ascii="Times New Roman" w:hAnsi="Times New Roman"/>
          <w:b/>
        </w:rPr>
        <w:t xml:space="preserve">Demand Response Baseline </w:t>
      </w:r>
    </w:p>
    <w:p w14:paraId="1C63B36E" w14:textId="77777777" w:rsidR="007F31EC" w:rsidRDefault="00A711AA" w:rsidP="007F31EC">
      <w:pPr>
        <w:pStyle w:val="Normal120"/>
        <w:spacing w:after="0" w:line="360" w:lineRule="auto"/>
        <w:rPr>
          <w:rFonts w:ascii="Times New Roman" w:hAnsi="Times New Roman"/>
        </w:rPr>
      </w:pPr>
      <w:r>
        <w:rPr>
          <w:rFonts w:ascii="Times New Roman" w:hAnsi="Times New Roman"/>
        </w:rPr>
        <w:t>A Demand Response Asset’s</w:t>
      </w:r>
      <w:r w:rsidRPr="002134CB">
        <w:rPr>
          <w:rFonts w:ascii="Times New Roman" w:hAnsi="Times New Roman"/>
        </w:rPr>
        <w:t xml:space="preserve"> Saturday </w:t>
      </w:r>
      <w:r>
        <w:rPr>
          <w:rFonts w:ascii="Times New Roman" w:hAnsi="Times New Roman"/>
        </w:rPr>
        <w:t>Demand Response Baseline in</w:t>
      </w:r>
      <w:r w:rsidRPr="002134CB">
        <w:rPr>
          <w:rFonts w:ascii="Times New Roman" w:hAnsi="Times New Roman"/>
        </w:rPr>
        <w:t xml:space="preserve"> each five-minute interval </w:t>
      </w:r>
      <w:r>
        <w:rPr>
          <w:rFonts w:ascii="Times New Roman" w:hAnsi="Times New Roman"/>
        </w:rPr>
        <w:t>is equal to</w:t>
      </w:r>
      <w:r w:rsidRPr="002134CB">
        <w:rPr>
          <w:rFonts w:ascii="Times New Roman" w:hAnsi="Times New Roman"/>
        </w:rPr>
        <w:t xml:space="preserve"> the average of </w:t>
      </w:r>
      <w:r>
        <w:rPr>
          <w:rFonts w:ascii="Times New Roman" w:hAnsi="Times New Roman"/>
        </w:rPr>
        <w:t xml:space="preserve">the asset’s meter data for </w:t>
      </w:r>
      <w:r w:rsidRPr="002134CB">
        <w:rPr>
          <w:rFonts w:ascii="Times New Roman" w:hAnsi="Times New Roman"/>
        </w:rPr>
        <w:t>the same five-minute interval from five</w:t>
      </w:r>
      <w:r>
        <w:rPr>
          <w:rFonts w:ascii="Times New Roman" w:hAnsi="Times New Roman"/>
        </w:rPr>
        <w:t xml:space="preserve"> prior</w:t>
      </w:r>
      <w:r w:rsidRPr="002134CB">
        <w:rPr>
          <w:rFonts w:ascii="Times New Roman" w:hAnsi="Times New Roman"/>
        </w:rPr>
        <w:t xml:space="preserve"> Saturdays</w:t>
      </w:r>
      <w:r>
        <w:rPr>
          <w:rFonts w:ascii="Times New Roman" w:hAnsi="Times New Roman"/>
        </w:rPr>
        <w:t xml:space="preserve"> as follows:</w:t>
      </w:r>
    </w:p>
    <w:p w14:paraId="37E7438D" w14:textId="77777777" w:rsidR="007F31EC" w:rsidRPr="004B1186" w:rsidRDefault="00A711AA" w:rsidP="001D3693">
      <w:pPr>
        <w:pStyle w:val="Normal12"/>
        <w:numPr>
          <w:ilvl w:val="0"/>
          <w:numId w:val="6"/>
        </w:numPr>
        <w:spacing w:after="0" w:line="360" w:lineRule="auto"/>
        <w:rPr>
          <w:rFonts w:ascii="Times New Roman" w:hAnsi="Times New Roman"/>
        </w:rPr>
      </w:pPr>
      <w:r>
        <w:rPr>
          <w:rFonts w:ascii="Times New Roman" w:hAnsi="Times New Roman"/>
        </w:rPr>
        <w:t>For a Demand Response Asset without a Saturday Demand Response Baseline, the Saturday Demand Response Baseline will be created using meter data from the first five consecutive Saturdays with a complete set of five-minute interval meter data.</w:t>
      </w:r>
    </w:p>
    <w:p w14:paraId="3E1741BA" w14:textId="77777777" w:rsidR="007F31EC" w:rsidRPr="00B9776B" w:rsidRDefault="00A711AA" w:rsidP="001D3693">
      <w:pPr>
        <w:pStyle w:val="Normal110"/>
        <w:numPr>
          <w:ilvl w:val="0"/>
          <w:numId w:val="6"/>
        </w:numPr>
        <w:spacing w:after="0" w:line="360" w:lineRule="auto"/>
        <w:outlineLvl w:val="1"/>
        <w:rPr>
          <w:rFonts w:ascii="Times New Roman" w:hAnsi="Times New Roman"/>
        </w:rPr>
      </w:pPr>
      <w:r w:rsidRPr="00D674BF">
        <w:rPr>
          <w:rFonts w:ascii="Times New Roman" w:hAnsi="Times New Roman"/>
        </w:rPr>
        <w:t xml:space="preserve">For a Demand Response Asset that has established </w:t>
      </w:r>
      <w:r>
        <w:rPr>
          <w:rFonts w:ascii="Times New Roman" w:hAnsi="Times New Roman"/>
        </w:rPr>
        <w:t>a</w:t>
      </w:r>
      <w:r w:rsidRPr="00D674BF">
        <w:rPr>
          <w:rFonts w:ascii="Times New Roman" w:hAnsi="Times New Roman"/>
        </w:rPr>
        <w:t xml:space="preserve"> </w:t>
      </w:r>
      <w:r>
        <w:rPr>
          <w:rFonts w:ascii="Times New Roman" w:hAnsi="Times New Roman"/>
        </w:rPr>
        <w:t xml:space="preserve">Saturday </w:t>
      </w:r>
      <w:r w:rsidRPr="00D674BF">
        <w:rPr>
          <w:rFonts w:ascii="Times New Roman" w:hAnsi="Times New Roman"/>
        </w:rPr>
        <w:t>Demand Response Baseline</w:t>
      </w:r>
      <w:r>
        <w:rPr>
          <w:rFonts w:ascii="Times New Roman" w:hAnsi="Times New Roman"/>
        </w:rPr>
        <w:t>, the baseline will be updated using meter data from:</w:t>
      </w:r>
    </w:p>
    <w:p w14:paraId="1D415DAE" w14:textId="77777777" w:rsidR="007F31EC" w:rsidRDefault="00A711AA" w:rsidP="001D3693">
      <w:pPr>
        <w:pStyle w:val="Normal110"/>
        <w:numPr>
          <w:ilvl w:val="0"/>
          <w:numId w:val="7"/>
        </w:numPr>
        <w:spacing w:after="0" w:line="360" w:lineRule="auto"/>
        <w:ind w:left="1080"/>
        <w:outlineLvl w:val="1"/>
        <w:rPr>
          <w:rFonts w:ascii="Times New Roman" w:hAnsi="Times New Roman"/>
        </w:rPr>
      </w:pPr>
      <w:proofErr w:type="gramStart"/>
      <w:r>
        <w:rPr>
          <w:rFonts w:ascii="Times New Roman" w:hAnsi="Times New Roman"/>
        </w:rPr>
        <w:t>the</w:t>
      </w:r>
      <w:proofErr w:type="gramEnd"/>
      <w:r w:rsidRPr="0073659E">
        <w:rPr>
          <w:rFonts w:ascii="Times New Roman" w:hAnsi="Times New Roman"/>
        </w:rPr>
        <w:t xml:space="preserve"> five </w:t>
      </w:r>
      <w:r>
        <w:rPr>
          <w:rFonts w:ascii="Times New Roman" w:hAnsi="Times New Roman"/>
        </w:rPr>
        <w:t xml:space="preserve">most recent </w:t>
      </w:r>
      <w:r w:rsidRPr="0073659E">
        <w:rPr>
          <w:rFonts w:ascii="Times New Roman" w:hAnsi="Times New Roman"/>
        </w:rPr>
        <w:t xml:space="preserve">Saturdays </w:t>
      </w:r>
      <w:r>
        <w:rPr>
          <w:rFonts w:ascii="Times New Roman" w:hAnsi="Times New Roman"/>
        </w:rPr>
        <w:t>of the previous 42 calendar days, excluding Saturdays during which</w:t>
      </w:r>
      <w:r w:rsidRPr="0073659E">
        <w:rPr>
          <w:rFonts w:ascii="Times New Roman" w:hAnsi="Times New Roman"/>
        </w:rPr>
        <w:t>: (</w:t>
      </w:r>
      <w:r>
        <w:rPr>
          <w:rFonts w:ascii="Times New Roman" w:hAnsi="Times New Roman"/>
        </w:rPr>
        <w:t>1</w:t>
      </w:r>
      <w:r w:rsidRPr="0073659E">
        <w:rPr>
          <w:rFonts w:ascii="Times New Roman" w:hAnsi="Times New Roman"/>
        </w:rPr>
        <w:t>) the resource associated with the asset receive</w:t>
      </w:r>
      <w:r>
        <w:rPr>
          <w:rFonts w:ascii="Times New Roman" w:hAnsi="Times New Roman"/>
        </w:rPr>
        <w:t>d</w:t>
      </w:r>
      <w:r w:rsidRPr="0073659E">
        <w:rPr>
          <w:rFonts w:ascii="Times New Roman" w:hAnsi="Times New Roman"/>
        </w:rPr>
        <w:t xml:space="preserve"> a Dispatch Instruction for an amount greater than 0 MW </w:t>
      </w:r>
      <w:r>
        <w:rPr>
          <w:rFonts w:ascii="Times New Roman" w:hAnsi="Times New Roman"/>
        </w:rPr>
        <w:t>or</w:t>
      </w:r>
      <w:r w:rsidRPr="0073659E">
        <w:rPr>
          <w:rFonts w:ascii="Times New Roman" w:hAnsi="Times New Roman"/>
        </w:rPr>
        <w:t xml:space="preserve"> (</w:t>
      </w:r>
      <w:r>
        <w:rPr>
          <w:rFonts w:ascii="Times New Roman" w:hAnsi="Times New Roman"/>
        </w:rPr>
        <w:t>2</w:t>
      </w:r>
      <w:r w:rsidRPr="0073659E">
        <w:rPr>
          <w:rFonts w:ascii="Times New Roman" w:hAnsi="Times New Roman"/>
        </w:rPr>
        <w:t xml:space="preserve">) the asset </w:t>
      </w:r>
      <w:r>
        <w:rPr>
          <w:rFonts w:ascii="Times New Roman" w:hAnsi="Times New Roman"/>
        </w:rPr>
        <w:t>was</w:t>
      </w:r>
      <w:r w:rsidRPr="006B359B">
        <w:rPr>
          <w:rFonts w:ascii="Times New Roman" w:hAnsi="Times New Roman"/>
        </w:rPr>
        <w:t xml:space="preserve"> </w:t>
      </w:r>
      <w:r w:rsidRPr="0073659E">
        <w:rPr>
          <w:rFonts w:ascii="Times New Roman" w:hAnsi="Times New Roman"/>
        </w:rPr>
        <w:t>on a forced or scheduled curtailment</w:t>
      </w:r>
      <w:r>
        <w:rPr>
          <w:rFonts w:ascii="Times New Roman" w:hAnsi="Times New Roman"/>
        </w:rPr>
        <w:t xml:space="preserve"> as described in </w:t>
      </w:r>
      <w:r w:rsidRPr="0073659E">
        <w:rPr>
          <w:rFonts w:ascii="Times New Roman" w:hAnsi="Times New Roman"/>
        </w:rPr>
        <w:t>Section III.8.</w:t>
      </w:r>
      <w:r>
        <w:rPr>
          <w:rFonts w:ascii="Times New Roman" w:hAnsi="Times New Roman"/>
        </w:rPr>
        <w:t>3</w:t>
      </w:r>
      <w:r w:rsidRPr="0073659E">
        <w:rPr>
          <w:rFonts w:ascii="Times New Roman" w:hAnsi="Times New Roman"/>
        </w:rPr>
        <w:t>.</w:t>
      </w:r>
    </w:p>
    <w:p w14:paraId="6FB39F45" w14:textId="77777777" w:rsidR="007F31EC" w:rsidRPr="00ED6C08" w:rsidRDefault="00A711AA" w:rsidP="001D3693">
      <w:pPr>
        <w:pStyle w:val="Normal110"/>
        <w:numPr>
          <w:ilvl w:val="0"/>
          <w:numId w:val="7"/>
        </w:numPr>
        <w:spacing w:after="0" w:line="360" w:lineRule="auto"/>
        <w:ind w:left="1080"/>
        <w:outlineLvl w:val="1"/>
        <w:rPr>
          <w:rFonts w:ascii="Times New Roman" w:hAnsi="Times New Roman"/>
        </w:rPr>
      </w:pPr>
      <w:proofErr w:type="gramStart"/>
      <w:r>
        <w:rPr>
          <w:rFonts w:ascii="Times New Roman" w:hAnsi="Times New Roman"/>
        </w:rPr>
        <w:t>i</w:t>
      </w:r>
      <w:r w:rsidRPr="00ED6C08">
        <w:rPr>
          <w:rFonts w:ascii="Times New Roman" w:hAnsi="Times New Roman"/>
        </w:rPr>
        <w:t>f</w:t>
      </w:r>
      <w:proofErr w:type="gramEnd"/>
      <w:r w:rsidRPr="00ED6C08">
        <w:rPr>
          <w:rFonts w:ascii="Times New Roman" w:hAnsi="Times New Roman"/>
        </w:rPr>
        <w:t xml:space="preserve"> </w:t>
      </w:r>
      <w:r>
        <w:rPr>
          <w:rFonts w:ascii="Times New Roman" w:hAnsi="Times New Roman"/>
        </w:rPr>
        <w:t>there are fewer than</w:t>
      </w:r>
      <w:r w:rsidRPr="00ED6C08">
        <w:rPr>
          <w:rFonts w:ascii="Times New Roman" w:hAnsi="Times New Roman"/>
        </w:rPr>
        <w:t xml:space="preserve"> five </w:t>
      </w:r>
      <w:r>
        <w:rPr>
          <w:rFonts w:ascii="Times New Roman" w:hAnsi="Times New Roman"/>
        </w:rPr>
        <w:t xml:space="preserve">such </w:t>
      </w:r>
      <w:r w:rsidRPr="00ED6C08">
        <w:rPr>
          <w:rFonts w:ascii="Times New Roman" w:hAnsi="Times New Roman"/>
        </w:rPr>
        <w:t>Saturdays</w:t>
      </w:r>
      <w:r>
        <w:rPr>
          <w:rFonts w:ascii="Times New Roman" w:hAnsi="Times New Roman"/>
        </w:rPr>
        <w:t>, then,</w:t>
      </w:r>
      <w:r w:rsidRPr="00ED6C08">
        <w:rPr>
          <w:rFonts w:ascii="Times New Roman" w:hAnsi="Times New Roman"/>
        </w:rPr>
        <w:t xml:space="preserve"> in addition to those days, </w:t>
      </w:r>
      <w:r>
        <w:rPr>
          <w:rFonts w:ascii="Times New Roman" w:hAnsi="Times New Roman"/>
        </w:rPr>
        <w:t xml:space="preserve">meter data from </w:t>
      </w:r>
      <w:r w:rsidRPr="00ED6C08">
        <w:rPr>
          <w:rFonts w:ascii="Times New Roman" w:hAnsi="Times New Roman"/>
        </w:rPr>
        <w:t>the most recent Saturday</w:t>
      </w:r>
      <w:r>
        <w:rPr>
          <w:rFonts w:ascii="Times New Roman" w:hAnsi="Times New Roman"/>
        </w:rPr>
        <w:t xml:space="preserve">s </w:t>
      </w:r>
      <w:r w:rsidRPr="00ED6C08">
        <w:rPr>
          <w:rFonts w:ascii="Times New Roman" w:hAnsi="Times New Roman"/>
        </w:rPr>
        <w:t>will be used, until five days are identified.</w:t>
      </w:r>
    </w:p>
    <w:p w14:paraId="58F209B5" w14:textId="77777777" w:rsidR="007F31EC" w:rsidRPr="009135D7" w:rsidRDefault="007F31EC" w:rsidP="007F31EC">
      <w:pPr>
        <w:pStyle w:val="Normal110"/>
        <w:spacing w:after="0" w:line="360" w:lineRule="auto"/>
        <w:outlineLvl w:val="1"/>
        <w:rPr>
          <w:rFonts w:ascii="Times New Roman" w:hAnsi="Times New Roman"/>
          <w:highlight w:val="yellow"/>
        </w:rPr>
      </w:pPr>
    </w:p>
    <w:p w14:paraId="586B5778" w14:textId="77777777" w:rsidR="007F31EC" w:rsidRDefault="00A711AA" w:rsidP="007F31EC">
      <w:pPr>
        <w:pStyle w:val="Normal110"/>
        <w:spacing w:after="0" w:line="360" w:lineRule="auto"/>
        <w:ind w:left="2160" w:hanging="2160"/>
        <w:outlineLvl w:val="1"/>
        <w:rPr>
          <w:rFonts w:ascii="Times New Roman" w:hAnsi="Times New Roman"/>
          <w:b/>
        </w:rPr>
      </w:pPr>
      <w:r>
        <w:rPr>
          <w:rFonts w:ascii="Times New Roman" w:hAnsi="Times New Roman"/>
          <w:b/>
        </w:rPr>
        <w:t>III.</w:t>
      </w:r>
      <w:r w:rsidRPr="00A21D35">
        <w:rPr>
          <w:rFonts w:ascii="Times New Roman" w:hAnsi="Times New Roman"/>
          <w:b/>
        </w:rPr>
        <w:t>8.</w:t>
      </w:r>
      <w:r>
        <w:rPr>
          <w:rFonts w:ascii="Times New Roman" w:hAnsi="Times New Roman"/>
          <w:b/>
        </w:rPr>
        <w:t>2.3</w:t>
      </w:r>
      <w:r w:rsidRPr="00A21D35">
        <w:rPr>
          <w:rFonts w:ascii="Times New Roman" w:hAnsi="Times New Roman"/>
          <w:b/>
        </w:rPr>
        <w:t xml:space="preserve"> </w:t>
      </w:r>
      <w:r w:rsidRPr="00A21D35">
        <w:rPr>
          <w:rFonts w:ascii="Times New Roman" w:hAnsi="Times New Roman"/>
          <w:b/>
        </w:rPr>
        <w:tab/>
        <w:t xml:space="preserve">Determining the </w:t>
      </w:r>
      <w:r>
        <w:rPr>
          <w:rFonts w:ascii="Times New Roman" w:hAnsi="Times New Roman"/>
          <w:b/>
        </w:rPr>
        <w:t xml:space="preserve">Sunday and Demand Response Holiday </w:t>
      </w:r>
      <w:r w:rsidRPr="00A21D35">
        <w:rPr>
          <w:rFonts w:ascii="Times New Roman" w:hAnsi="Times New Roman"/>
          <w:b/>
        </w:rPr>
        <w:t xml:space="preserve">Demand Response Baseline </w:t>
      </w:r>
    </w:p>
    <w:p w14:paraId="290773F5" w14:textId="77777777" w:rsidR="007F31EC" w:rsidRDefault="00A711AA" w:rsidP="007F31EC">
      <w:pPr>
        <w:pStyle w:val="Normal120"/>
        <w:spacing w:after="0" w:line="360" w:lineRule="auto"/>
        <w:rPr>
          <w:rFonts w:ascii="Times New Roman" w:hAnsi="Times New Roman"/>
        </w:rPr>
      </w:pPr>
      <w:r>
        <w:rPr>
          <w:rFonts w:ascii="Times New Roman" w:hAnsi="Times New Roman"/>
        </w:rPr>
        <w:lastRenderedPageBreak/>
        <w:t xml:space="preserve">A Demand Response Asset’s Sunday and Demand Response Holiday </w:t>
      </w:r>
      <w:r w:rsidRPr="002134CB">
        <w:rPr>
          <w:rFonts w:ascii="Times New Roman" w:hAnsi="Times New Roman"/>
        </w:rPr>
        <w:t xml:space="preserve">Demand Response Baseline </w:t>
      </w:r>
      <w:r>
        <w:rPr>
          <w:rFonts w:ascii="Times New Roman" w:hAnsi="Times New Roman"/>
        </w:rPr>
        <w:t xml:space="preserve">in </w:t>
      </w:r>
      <w:r w:rsidRPr="002134CB">
        <w:rPr>
          <w:rFonts w:ascii="Times New Roman" w:hAnsi="Times New Roman"/>
        </w:rPr>
        <w:t xml:space="preserve">each five-minute interval </w:t>
      </w:r>
      <w:r>
        <w:rPr>
          <w:rFonts w:ascii="Times New Roman" w:hAnsi="Times New Roman"/>
        </w:rPr>
        <w:t xml:space="preserve">is equal to </w:t>
      </w:r>
      <w:r w:rsidRPr="002134CB">
        <w:rPr>
          <w:rFonts w:ascii="Times New Roman" w:hAnsi="Times New Roman"/>
        </w:rPr>
        <w:t xml:space="preserve">the average of </w:t>
      </w:r>
      <w:r>
        <w:rPr>
          <w:rFonts w:ascii="Times New Roman" w:hAnsi="Times New Roman"/>
        </w:rPr>
        <w:t xml:space="preserve">the asset’s </w:t>
      </w:r>
      <w:r w:rsidRPr="002134CB">
        <w:rPr>
          <w:rFonts w:ascii="Times New Roman" w:hAnsi="Times New Roman"/>
        </w:rPr>
        <w:t xml:space="preserve">meter data for the same five-minute interval from five </w:t>
      </w:r>
      <w:r>
        <w:rPr>
          <w:rFonts w:ascii="Times New Roman" w:hAnsi="Times New Roman"/>
        </w:rPr>
        <w:t>prior</w:t>
      </w:r>
      <w:r w:rsidRPr="002134CB">
        <w:rPr>
          <w:rFonts w:ascii="Times New Roman" w:hAnsi="Times New Roman"/>
        </w:rPr>
        <w:t xml:space="preserve"> Sundays </w:t>
      </w:r>
      <w:r>
        <w:rPr>
          <w:rFonts w:ascii="Times New Roman" w:hAnsi="Times New Roman"/>
        </w:rPr>
        <w:t>or</w:t>
      </w:r>
      <w:r w:rsidRPr="002134CB">
        <w:rPr>
          <w:rFonts w:ascii="Times New Roman" w:hAnsi="Times New Roman"/>
        </w:rPr>
        <w:t xml:space="preserve"> Demand Response Holidays </w:t>
      </w:r>
      <w:r>
        <w:rPr>
          <w:rFonts w:ascii="Times New Roman" w:hAnsi="Times New Roman"/>
        </w:rPr>
        <w:t>as follows:</w:t>
      </w:r>
    </w:p>
    <w:p w14:paraId="1DF83DEC" w14:textId="77777777" w:rsidR="007F31EC" w:rsidRPr="004B1186" w:rsidRDefault="00A711AA" w:rsidP="001D3693">
      <w:pPr>
        <w:pStyle w:val="Normal12"/>
        <w:numPr>
          <w:ilvl w:val="0"/>
          <w:numId w:val="8"/>
        </w:numPr>
        <w:spacing w:after="0" w:line="360" w:lineRule="auto"/>
        <w:rPr>
          <w:rFonts w:ascii="Times New Roman" w:hAnsi="Times New Roman"/>
        </w:rPr>
      </w:pPr>
      <w:r>
        <w:rPr>
          <w:rFonts w:ascii="Times New Roman" w:hAnsi="Times New Roman"/>
        </w:rPr>
        <w:t>For a Demand Response Asset without a Sunday and Demand Response Holiday Demand Response Baseline, the Sunday and Demand Response Holiday Demand Response Baseline will be created using meter data from the first five consecutive Sundays and Demand Response Holidays with a complete set of five-minute interval meter data.</w:t>
      </w:r>
    </w:p>
    <w:p w14:paraId="576C37E3" w14:textId="77777777" w:rsidR="007F31EC" w:rsidRPr="00A21D35" w:rsidRDefault="00A711AA" w:rsidP="001D3693">
      <w:pPr>
        <w:pStyle w:val="Normal110"/>
        <w:numPr>
          <w:ilvl w:val="0"/>
          <w:numId w:val="8"/>
        </w:numPr>
        <w:spacing w:after="0" w:line="360" w:lineRule="auto"/>
        <w:outlineLvl w:val="1"/>
        <w:rPr>
          <w:rFonts w:ascii="Times New Roman" w:hAnsi="Times New Roman"/>
        </w:rPr>
      </w:pPr>
      <w:r w:rsidRPr="00A21D35">
        <w:rPr>
          <w:rFonts w:ascii="Times New Roman" w:hAnsi="Times New Roman"/>
        </w:rPr>
        <w:t xml:space="preserve">For a Demand Response Asset that has established a </w:t>
      </w:r>
      <w:r>
        <w:rPr>
          <w:rFonts w:ascii="Times New Roman" w:hAnsi="Times New Roman"/>
        </w:rPr>
        <w:t xml:space="preserve">Sunday and Demand Response Holiday </w:t>
      </w:r>
      <w:r w:rsidRPr="00A21D35">
        <w:rPr>
          <w:rFonts w:ascii="Times New Roman" w:hAnsi="Times New Roman"/>
        </w:rPr>
        <w:t xml:space="preserve">Demand Response </w:t>
      </w:r>
      <w:r w:rsidRPr="00B75020">
        <w:rPr>
          <w:rFonts w:ascii="Times New Roman" w:hAnsi="Times New Roman"/>
        </w:rPr>
        <w:t xml:space="preserve">Baseline, the baseline will be updated </w:t>
      </w:r>
      <w:r>
        <w:rPr>
          <w:rFonts w:ascii="Times New Roman" w:hAnsi="Times New Roman"/>
        </w:rPr>
        <w:t>using</w:t>
      </w:r>
      <w:r w:rsidRPr="00B75020">
        <w:rPr>
          <w:rFonts w:ascii="Times New Roman" w:hAnsi="Times New Roman"/>
        </w:rPr>
        <w:t xml:space="preserve"> meter data from:</w:t>
      </w:r>
    </w:p>
    <w:p w14:paraId="6DA8DF4C" w14:textId="77777777" w:rsidR="007F31EC" w:rsidRDefault="00A711AA" w:rsidP="001D3693">
      <w:pPr>
        <w:pStyle w:val="Normal110"/>
        <w:numPr>
          <w:ilvl w:val="0"/>
          <w:numId w:val="9"/>
        </w:numPr>
        <w:spacing w:after="0" w:line="360" w:lineRule="auto"/>
        <w:ind w:left="1440" w:hanging="360"/>
        <w:outlineLvl w:val="1"/>
        <w:rPr>
          <w:rFonts w:ascii="Times New Roman" w:hAnsi="Times New Roman"/>
        </w:rPr>
      </w:pPr>
      <w:r>
        <w:rPr>
          <w:rFonts w:ascii="Times New Roman" w:hAnsi="Times New Roman"/>
        </w:rPr>
        <w:t>the</w:t>
      </w:r>
      <w:r w:rsidRPr="00A21D35">
        <w:rPr>
          <w:rFonts w:ascii="Times New Roman" w:hAnsi="Times New Roman"/>
        </w:rPr>
        <w:t xml:space="preserve"> five </w:t>
      </w:r>
      <w:r>
        <w:rPr>
          <w:rFonts w:ascii="Times New Roman" w:hAnsi="Times New Roman"/>
        </w:rPr>
        <w:t xml:space="preserve">most recent </w:t>
      </w:r>
      <w:r w:rsidRPr="00A21D35">
        <w:rPr>
          <w:rFonts w:ascii="Times New Roman" w:hAnsi="Times New Roman"/>
        </w:rPr>
        <w:t xml:space="preserve">Sundays </w:t>
      </w:r>
      <w:r>
        <w:rPr>
          <w:rFonts w:ascii="Times New Roman" w:hAnsi="Times New Roman"/>
        </w:rPr>
        <w:t>or</w:t>
      </w:r>
      <w:r w:rsidRPr="00A21D35">
        <w:rPr>
          <w:rFonts w:ascii="Times New Roman" w:hAnsi="Times New Roman"/>
        </w:rPr>
        <w:t xml:space="preserve"> Demand Response Holidays</w:t>
      </w:r>
      <w:r>
        <w:rPr>
          <w:rFonts w:ascii="Times New Roman" w:hAnsi="Times New Roman"/>
        </w:rPr>
        <w:t xml:space="preserve"> of the previous 42 calendar days, excluding Sundays or Demand Response Holidays during which</w:t>
      </w:r>
      <w:r w:rsidRPr="00A21D35">
        <w:rPr>
          <w:rFonts w:ascii="Times New Roman" w:hAnsi="Times New Roman"/>
        </w:rPr>
        <w:t>: (</w:t>
      </w:r>
      <w:r>
        <w:rPr>
          <w:rFonts w:ascii="Times New Roman" w:hAnsi="Times New Roman"/>
        </w:rPr>
        <w:t>1</w:t>
      </w:r>
      <w:r w:rsidRPr="00A21D35">
        <w:rPr>
          <w:rFonts w:ascii="Times New Roman" w:hAnsi="Times New Roman"/>
        </w:rPr>
        <w:t>) the resource associated with the asset receive</w:t>
      </w:r>
      <w:r>
        <w:rPr>
          <w:rFonts w:ascii="Times New Roman" w:hAnsi="Times New Roman"/>
        </w:rPr>
        <w:t>d</w:t>
      </w:r>
      <w:r w:rsidRPr="00A21D35">
        <w:rPr>
          <w:rFonts w:ascii="Times New Roman" w:hAnsi="Times New Roman"/>
        </w:rPr>
        <w:t xml:space="preserve"> a Dispatch Instruction for an amount greater than 0 MW </w:t>
      </w:r>
      <w:r>
        <w:rPr>
          <w:rFonts w:ascii="Times New Roman" w:hAnsi="Times New Roman"/>
        </w:rPr>
        <w:t>or</w:t>
      </w:r>
      <w:r w:rsidRPr="00A21D35">
        <w:rPr>
          <w:rFonts w:ascii="Times New Roman" w:hAnsi="Times New Roman"/>
        </w:rPr>
        <w:t xml:space="preserve"> (</w:t>
      </w:r>
      <w:r>
        <w:rPr>
          <w:rFonts w:ascii="Times New Roman" w:hAnsi="Times New Roman"/>
        </w:rPr>
        <w:t>2</w:t>
      </w:r>
      <w:r w:rsidRPr="00A21D35">
        <w:rPr>
          <w:rFonts w:ascii="Times New Roman" w:hAnsi="Times New Roman"/>
        </w:rPr>
        <w:t xml:space="preserve">) the asset </w:t>
      </w:r>
      <w:r>
        <w:rPr>
          <w:rFonts w:ascii="Times New Roman" w:hAnsi="Times New Roman"/>
        </w:rPr>
        <w:t xml:space="preserve">was </w:t>
      </w:r>
      <w:r w:rsidRPr="00A21D35">
        <w:rPr>
          <w:rFonts w:ascii="Times New Roman" w:hAnsi="Times New Roman"/>
        </w:rPr>
        <w:t xml:space="preserve">on a forced or scheduled curtailment </w:t>
      </w:r>
      <w:r>
        <w:rPr>
          <w:rFonts w:ascii="Times New Roman" w:hAnsi="Times New Roman"/>
        </w:rPr>
        <w:t xml:space="preserve"> as described in </w:t>
      </w:r>
      <w:r w:rsidRPr="00A21D35">
        <w:rPr>
          <w:rFonts w:ascii="Times New Roman" w:hAnsi="Times New Roman"/>
        </w:rPr>
        <w:t>Section III.8.</w:t>
      </w:r>
      <w:r>
        <w:rPr>
          <w:rFonts w:ascii="Times New Roman" w:hAnsi="Times New Roman"/>
        </w:rPr>
        <w:t>3;</w:t>
      </w:r>
    </w:p>
    <w:p w14:paraId="028B4CAA" w14:textId="77777777" w:rsidR="007F31EC" w:rsidRPr="00E37D13" w:rsidRDefault="00A711AA" w:rsidP="001D3693">
      <w:pPr>
        <w:pStyle w:val="Normal110"/>
        <w:numPr>
          <w:ilvl w:val="0"/>
          <w:numId w:val="9"/>
        </w:numPr>
        <w:spacing w:after="0" w:line="360" w:lineRule="auto"/>
        <w:ind w:left="1440" w:hanging="360"/>
        <w:outlineLvl w:val="1"/>
        <w:rPr>
          <w:rFonts w:ascii="Times New Roman" w:hAnsi="Times New Roman"/>
        </w:rPr>
      </w:pPr>
      <w:r>
        <w:rPr>
          <w:rFonts w:ascii="Times New Roman" w:hAnsi="Times New Roman"/>
        </w:rPr>
        <w:t>i</w:t>
      </w:r>
      <w:r w:rsidRPr="00D866D9">
        <w:rPr>
          <w:rFonts w:ascii="Times New Roman" w:hAnsi="Times New Roman"/>
        </w:rPr>
        <w:t xml:space="preserve">f </w:t>
      </w:r>
      <w:r>
        <w:rPr>
          <w:rFonts w:ascii="Times New Roman" w:hAnsi="Times New Roman"/>
        </w:rPr>
        <w:t>there are fewer than</w:t>
      </w:r>
      <w:r w:rsidRPr="00D866D9">
        <w:rPr>
          <w:rFonts w:ascii="Times New Roman" w:hAnsi="Times New Roman"/>
        </w:rPr>
        <w:t xml:space="preserve"> five </w:t>
      </w:r>
      <w:r>
        <w:rPr>
          <w:rFonts w:ascii="Times New Roman" w:hAnsi="Times New Roman"/>
        </w:rPr>
        <w:t xml:space="preserve">such </w:t>
      </w:r>
      <w:r w:rsidRPr="00D866D9">
        <w:rPr>
          <w:rFonts w:ascii="Times New Roman" w:hAnsi="Times New Roman"/>
        </w:rPr>
        <w:t xml:space="preserve">Sundays or Demand Response Holidays, then, in addition to those days, </w:t>
      </w:r>
      <w:r>
        <w:rPr>
          <w:rFonts w:ascii="Times New Roman" w:hAnsi="Times New Roman"/>
        </w:rPr>
        <w:t xml:space="preserve">meter data from </w:t>
      </w:r>
      <w:r w:rsidRPr="00D866D9">
        <w:rPr>
          <w:rFonts w:ascii="Times New Roman" w:hAnsi="Times New Roman"/>
        </w:rPr>
        <w:t xml:space="preserve">the most recent Sunday or Demand Response Holiday </w:t>
      </w:r>
      <w:r w:rsidRPr="00E37D13">
        <w:rPr>
          <w:rFonts w:ascii="Times New Roman" w:hAnsi="Times New Roman"/>
        </w:rPr>
        <w:t>will be used, until five days are identified.</w:t>
      </w:r>
    </w:p>
    <w:p w14:paraId="3508D885" w14:textId="77777777" w:rsidR="007F31EC" w:rsidRPr="00890C93" w:rsidRDefault="007F31EC" w:rsidP="007F31EC">
      <w:pPr>
        <w:pStyle w:val="Normal12"/>
        <w:spacing w:after="0" w:line="360" w:lineRule="auto"/>
        <w:rPr>
          <w:rFonts w:ascii="Times New Roman" w:hAnsi="Times New Roman"/>
        </w:rPr>
      </w:pPr>
    </w:p>
    <w:p w14:paraId="2F673A17" w14:textId="77777777" w:rsidR="007F31EC" w:rsidRPr="00890C93" w:rsidRDefault="00A711AA" w:rsidP="007F31EC">
      <w:pPr>
        <w:pStyle w:val="Normal12"/>
        <w:spacing w:after="0" w:line="360" w:lineRule="auto"/>
        <w:rPr>
          <w:rFonts w:ascii="Times New Roman" w:hAnsi="Times New Roman"/>
          <w:b/>
        </w:rPr>
      </w:pPr>
      <w:r>
        <w:rPr>
          <w:rFonts w:ascii="Times New Roman" w:hAnsi="Times New Roman"/>
          <w:b/>
        </w:rPr>
        <w:t>III.</w:t>
      </w:r>
      <w:r w:rsidRPr="00890C93">
        <w:rPr>
          <w:rFonts w:ascii="Times New Roman" w:hAnsi="Times New Roman"/>
          <w:b/>
        </w:rPr>
        <w:t>8.</w:t>
      </w:r>
      <w:r>
        <w:rPr>
          <w:rFonts w:ascii="Times New Roman" w:hAnsi="Times New Roman"/>
          <w:b/>
        </w:rPr>
        <w:t>2.4</w:t>
      </w:r>
      <w:r w:rsidRPr="00890C93">
        <w:rPr>
          <w:rFonts w:ascii="Times New Roman" w:hAnsi="Times New Roman"/>
          <w:b/>
        </w:rPr>
        <w:tab/>
        <w:t xml:space="preserve"> </w:t>
      </w:r>
      <w:r>
        <w:rPr>
          <w:rFonts w:ascii="Times New Roman" w:hAnsi="Times New Roman"/>
          <w:b/>
        </w:rPr>
        <w:tab/>
      </w:r>
      <w:r w:rsidRPr="009B435B">
        <w:rPr>
          <w:rFonts w:ascii="Times New Roman" w:hAnsi="Times New Roman"/>
          <w:b/>
        </w:rPr>
        <w:t xml:space="preserve">Adjusted </w:t>
      </w:r>
      <w:r>
        <w:rPr>
          <w:rFonts w:ascii="Times New Roman" w:hAnsi="Times New Roman"/>
          <w:b/>
        </w:rPr>
        <w:t xml:space="preserve">Demand Response </w:t>
      </w:r>
      <w:r w:rsidRPr="00890C93">
        <w:rPr>
          <w:rFonts w:ascii="Times New Roman" w:hAnsi="Times New Roman"/>
          <w:b/>
        </w:rPr>
        <w:t xml:space="preserve">Baseline </w:t>
      </w:r>
    </w:p>
    <w:p w14:paraId="262C51AF" w14:textId="77777777" w:rsidR="007F31EC" w:rsidRPr="004B1186" w:rsidRDefault="00A711AA" w:rsidP="001D3693">
      <w:pPr>
        <w:pStyle w:val="ListParagraph1"/>
        <w:numPr>
          <w:ilvl w:val="0"/>
          <w:numId w:val="10"/>
        </w:numPr>
        <w:spacing w:after="0" w:line="360" w:lineRule="auto"/>
        <w:ind w:left="720" w:hanging="720"/>
        <w:contextualSpacing/>
        <w:rPr>
          <w:rFonts w:ascii="Times New Roman" w:hAnsi="Times New Roman"/>
        </w:rPr>
      </w:pPr>
      <w:r>
        <w:rPr>
          <w:rFonts w:ascii="Times New Roman" w:hAnsi="Times New Roman"/>
        </w:rPr>
        <w:t xml:space="preserve">The ISO will also calculate an adjusted </w:t>
      </w:r>
      <w:r w:rsidRPr="00C96D25">
        <w:rPr>
          <w:rFonts w:ascii="Times New Roman" w:hAnsi="Times New Roman"/>
        </w:rPr>
        <w:t xml:space="preserve">Demand Response Baseline </w:t>
      </w:r>
      <w:r>
        <w:rPr>
          <w:rFonts w:ascii="Times New Roman" w:hAnsi="Times New Roman"/>
        </w:rPr>
        <w:t>for each Demand Response Asset in each interval in which its associated Demand Response Resource receives a non-zero Dispatch Instruction.</w:t>
      </w:r>
    </w:p>
    <w:p w14:paraId="0D466B70" w14:textId="77777777" w:rsidR="007F31EC" w:rsidRPr="00E37D13" w:rsidRDefault="00A711AA" w:rsidP="001D3693">
      <w:pPr>
        <w:pStyle w:val="ListParagraph0"/>
        <w:numPr>
          <w:ilvl w:val="0"/>
          <w:numId w:val="10"/>
        </w:numPr>
        <w:spacing w:after="0" w:line="360" w:lineRule="auto"/>
        <w:ind w:left="720" w:hanging="720"/>
        <w:contextualSpacing/>
        <w:rPr>
          <w:rFonts w:ascii="Times New Roman" w:hAnsi="Times New Roman"/>
        </w:rPr>
      </w:pPr>
      <w:r w:rsidRPr="00C96D25">
        <w:rPr>
          <w:rFonts w:ascii="Times New Roman" w:hAnsi="Times New Roman"/>
        </w:rPr>
        <w:t xml:space="preserve">The </w:t>
      </w:r>
      <w:r w:rsidRPr="009B435B">
        <w:rPr>
          <w:rFonts w:ascii="Times New Roman" w:hAnsi="Times New Roman"/>
        </w:rPr>
        <w:t xml:space="preserve">adjusted Demand Response Baseline shall equal the Demand Response Baseline plus an </w:t>
      </w:r>
      <w:r w:rsidRPr="00C96D25">
        <w:rPr>
          <w:rFonts w:ascii="Times New Roman" w:hAnsi="Times New Roman"/>
        </w:rPr>
        <w:t xml:space="preserve">adjustment </w:t>
      </w:r>
      <w:r w:rsidRPr="009B435B">
        <w:rPr>
          <w:rFonts w:ascii="Times New Roman" w:hAnsi="Times New Roman"/>
        </w:rPr>
        <w:t>(which may be positive or negative</w:t>
      </w:r>
      <w:r w:rsidRPr="009B435B">
        <w:rPr>
          <w:rFonts w:ascii="Times New Roman" w:hAnsi="Times New Roman" w:cs="Calibri"/>
        </w:rPr>
        <w:t xml:space="preserve">) </w:t>
      </w:r>
      <w:r w:rsidRPr="00C96D25">
        <w:rPr>
          <w:rFonts w:ascii="Times New Roman" w:hAnsi="Times New Roman"/>
        </w:rPr>
        <w:t xml:space="preserve">equal to the average </w:t>
      </w:r>
      <w:r>
        <w:rPr>
          <w:rFonts w:ascii="Times New Roman" w:hAnsi="Times New Roman"/>
        </w:rPr>
        <w:t>megawatt</w:t>
      </w:r>
      <w:r w:rsidRPr="00C96D25">
        <w:rPr>
          <w:rFonts w:ascii="Times New Roman" w:hAnsi="Times New Roman"/>
        </w:rPr>
        <w:t xml:space="preserve"> difference between the Demand Response Asset’s </w:t>
      </w:r>
      <w:r>
        <w:rPr>
          <w:rFonts w:ascii="Times New Roman" w:hAnsi="Times New Roman"/>
        </w:rPr>
        <w:t xml:space="preserve">metered </w:t>
      </w:r>
      <w:r w:rsidRPr="00C96D25">
        <w:rPr>
          <w:rFonts w:ascii="Times New Roman" w:hAnsi="Times New Roman"/>
        </w:rPr>
        <w:t>demand (</w:t>
      </w:r>
      <w:r>
        <w:rPr>
          <w:rFonts w:ascii="Times New Roman" w:hAnsi="Times New Roman"/>
        </w:rPr>
        <w:t>which may reflect</w:t>
      </w:r>
      <w:r w:rsidRPr="00C96D25">
        <w:rPr>
          <w:rFonts w:ascii="Times New Roman" w:hAnsi="Times New Roman"/>
        </w:rPr>
        <w:t xml:space="preserve"> Net Supply) and its Demand Response Baseline during </w:t>
      </w:r>
      <w:r>
        <w:rPr>
          <w:rFonts w:ascii="Times New Roman" w:hAnsi="Times New Roman"/>
        </w:rPr>
        <w:t xml:space="preserve">the </w:t>
      </w:r>
      <w:r w:rsidRPr="00C96D25">
        <w:rPr>
          <w:rFonts w:ascii="Times New Roman" w:hAnsi="Times New Roman"/>
        </w:rPr>
        <w:t>three</w:t>
      </w:r>
      <w:r>
        <w:rPr>
          <w:rFonts w:ascii="Times New Roman" w:hAnsi="Times New Roman"/>
        </w:rPr>
        <w:t xml:space="preserve"> most </w:t>
      </w:r>
      <w:r w:rsidRPr="00B3498A">
        <w:rPr>
          <w:rFonts w:ascii="Times New Roman" w:hAnsi="Times New Roman"/>
        </w:rPr>
        <w:t>recently completed five</w:t>
      </w:r>
      <w:r w:rsidRPr="00C96D25">
        <w:rPr>
          <w:rFonts w:ascii="Times New Roman" w:hAnsi="Times New Roman"/>
        </w:rPr>
        <w:t>-minute intervals</w:t>
      </w:r>
      <w:r>
        <w:rPr>
          <w:rFonts w:ascii="Times New Roman" w:hAnsi="Times New Roman"/>
        </w:rPr>
        <w:t xml:space="preserve"> prior to the issuance of the start-up instruction</w:t>
      </w:r>
      <w:r w:rsidRPr="00E37D13">
        <w:rPr>
          <w:rFonts w:ascii="Times New Roman" w:hAnsi="Times New Roman"/>
        </w:rPr>
        <w:t xml:space="preserve">; provided that, if there was a non-zero Dispatch Instruction during any of those three five-minute intervals, the adjustment during the current dispatch will equal the adjustment during the prior dispatch. </w:t>
      </w:r>
    </w:p>
    <w:p w14:paraId="61945864" w14:textId="77777777" w:rsidR="007F31EC" w:rsidRPr="00E37D13" w:rsidRDefault="00A711AA" w:rsidP="001D3693">
      <w:pPr>
        <w:pStyle w:val="ListParagraph0"/>
        <w:numPr>
          <w:ilvl w:val="0"/>
          <w:numId w:val="10"/>
        </w:numPr>
        <w:spacing w:after="0" w:line="360" w:lineRule="auto"/>
        <w:ind w:left="720" w:hanging="720"/>
        <w:contextualSpacing/>
        <w:rPr>
          <w:rFonts w:ascii="Times New Roman" w:hAnsi="Times New Roman"/>
        </w:rPr>
      </w:pPr>
      <w:r w:rsidRPr="00C96D25">
        <w:rPr>
          <w:rFonts w:ascii="Times New Roman" w:hAnsi="Times New Roman"/>
        </w:rPr>
        <w:t>For Demand Response Assets that cannot produce Net Supply, the adjusted Demand Response Baseline in any interval shall not be less than zero and shall not exceed the asset’s Maximum Load.</w:t>
      </w:r>
    </w:p>
    <w:p w14:paraId="130FD0B8" w14:textId="77777777" w:rsidR="007F31EC" w:rsidRPr="00B9776B" w:rsidRDefault="00A711AA" w:rsidP="001D3693">
      <w:pPr>
        <w:pStyle w:val="ListParagraph0"/>
        <w:numPr>
          <w:ilvl w:val="0"/>
          <w:numId w:val="10"/>
        </w:numPr>
        <w:spacing w:after="0" w:line="360" w:lineRule="auto"/>
        <w:ind w:left="720" w:hanging="720"/>
        <w:contextualSpacing/>
        <w:rPr>
          <w:rFonts w:ascii="Times New Roman" w:hAnsi="Times New Roman"/>
        </w:rPr>
      </w:pPr>
      <w:r>
        <w:rPr>
          <w:rFonts w:ascii="Times New Roman" w:hAnsi="Times New Roman"/>
        </w:rPr>
        <w:t xml:space="preserve">For Demand Response Assets that can produce Net Supply, the adjusted Demand Response Baseline shall not be less than (that is, shall not result in expected output at the Retail Delivery </w:t>
      </w:r>
      <w:r>
        <w:rPr>
          <w:rFonts w:ascii="Times New Roman" w:hAnsi="Times New Roman"/>
        </w:rPr>
        <w:lastRenderedPageBreak/>
        <w:t xml:space="preserve">Point that exceeds) the asset’s Net Supply Capability </w:t>
      </w:r>
      <w:r w:rsidRPr="00C96D25">
        <w:rPr>
          <w:rFonts w:ascii="Times New Roman" w:hAnsi="Times New Roman"/>
        </w:rPr>
        <w:t>and shall not exceed the asset’s Maximum Load.</w:t>
      </w:r>
    </w:p>
    <w:p w14:paraId="60C6D4E5" w14:textId="77777777" w:rsidR="007F31EC" w:rsidRDefault="007F31EC" w:rsidP="007F31EC">
      <w:pPr>
        <w:pStyle w:val="Normal12"/>
        <w:spacing w:after="0" w:line="360" w:lineRule="auto"/>
        <w:rPr>
          <w:rFonts w:ascii="Times New Roman" w:hAnsi="Times New Roman"/>
          <w:b/>
        </w:rPr>
      </w:pPr>
    </w:p>
    <w:p w14:paraId="46E23BEB" w14:textId="77777777" w:rsidR="007F31EC" w:rsidRDefault="00A711AA" w:rsidP="007F31EC">
      <w:pPr>
        <w:pStyle w:val="Normal12"/>
        <w:spacing w:after="0" w:line="360" w:lineRule="auto"/>
        <w:rPr>
          <w:rFonts w:ascii="Times New Roman" w:hAnsi="Times New Roman"/>
          <w:b/>
        </w:rPr>
      </w:pPr>
      <w:r>
        <w:rPr>
          <w:rFonts w:ascii="Times New Roman" w:hAnsi="Times New Roman"/>
          <w:b/>
        </w:rPr>
        <w:t>III.8.3</w:t>
      </w:r>
      <w:r>
        <w:rPr>
          <w:rFonts w:ascii="Times New Roman" w:hAnsi="Times New Roman"/>
          <w:b/>
        </w:rPr>
        <w:tab/>
      </w:r>
      <w:r>
        <w:rPr>
          <w:rFonts w:ascii="Times New Roman" w:hAnsi="Times New Roman"/>
          <w:b/>
        </w:rPr>
        <w:tab/>
      </w:r>
      <w:r>
        <w:rPr>
          <w:rFonts w:ascii="Times New Roman" w:hAnsi="Times New Roman"/>
          <w:b/>
        </w:rPr>
        <w:tab/>
        <w:t xml:space="preserve">Demand Response Asset </w:t>
      </w:r>
      <w:r w:rsidRPr="003D118C">
        <w:rPr>
          <w:rFonts w:ascii="Times New Roman" w:hAnsi="Times New Roman"/>
          <w:b/>
        </w:rPr>
        <w:t>Forced and Scheduled Curtailments</w:t>
      </w:r>
    </w:p>
    <w:p w14:paraId="70218155" w14:textId="77777777" w:rsidR="007F31EC" w:rsidRDefault="00A711AA" w:rsidP="007F31EC">
      <w:pPr>
        <w:pStyle w:val="Normal12"/>
        <w:spacing w:after="0" w:line="360" w:lineRule="auto"/>
        <w:rPr>
          <w:rFonts w:ascii="Times New Roman" w:hAnsi="Times New Roman"/>
        </w:rPr>
      </w:pPr>
      <w:r>
        <w:rPr>
          <w:rFonts w:ascii="Times New Roman" w:hAnsi="Times New Roman"/>
        </w:rPr>
        <w:t xml:space="preserve">In addition to complying with the outage requirements described in ISO New England Operating Procedure No. 5, a Market Participant with a Demand Response Asset must abide by the following curtailment procedures. </w:t>
      </w:r>
    </w:p>
    <w:p w14:paraId="506B8759" w14:textId="77777777" w:rsidR="007F31EC" w:rsidRDefault="00A711AA" w:rsidP="007F31EC">
      <w:pPr>
        <w:pStyle w:val="Normal12"/>
        <w:spacing w:after="0" w:line="360" w:lineRule="auto"/>
        <w:ind w:left="720" w:hanging="720"/>
        <w:rPr>
          <w:rFonts w:ascii="Times New Roman" w:hAnsi="Times New Roman"/>
        </w:rPr>
      </w:pPr>
      <w:r>
        <w:rPr>
          <w:rFonts w:ascii="Times New Roman" w:hAnsi="Times New Roman"/>
        </w:rPr>
        <w:t>(a</w:t>
      </w:r>
      <w:r w:rsidRPr="00C74C2C">
        <w:rPr>
          <w:rFonts w:ascii="Times New Roman" w:hAnsi="Times New Roman"/>
        </w:rPr>
        <w:t xml:space="preserve">) </w:t>
      </w:r>
      <w:r w:rsidRPr="00C74C2C">
        <w:rPr>
          <w:rFonts w:ascii="Times New Roman" w:hAnsi="Times New Roman"/>
        </w:rPr>
        <w:tab/>
      </w:r>
      <w:r w:rsidRPr="00D866D9">
        <w:rPr>
          <w:rFonts w:ascii="Times New Roman" w:hAnsi="Times New Roman"/>
          <w:u w:val="single"/>
        </w:rPr>
        <w:t>Forced Curtailment</w:t>
      </w:r>
      <w:r>
        <w:rPr>
          <w:rFonts w:ascii="Times New Roman" w:hAnsi="Times New Roman"/>
        </w:rPr>
        <w:t xml:space="preserve"> – A</w:t>
      </w:r>
      <w:r w:rsidRPr="002C1724">
        <w:rPr>
          <w:rFonts w:ascii="Times New Roman" w:hAnsi="Times New Roman"/>
        </w:rPr>
        <w:t xml:space="preserve"> </w:t>
      </w:r>
      <w:r w:rsidRPr="003D118C">
        <w:rPr>
          <w:rFonts w:ascii="Times New Roman" w:hAnsi="Times New Roman"/>
        </w:rPr>
        <w:t xml:space="preserve">Market Participant with a Demand Response Asset </w:t>
      </w:r>
      <w:r>
        <w:rPr>
          <w:rFonts w:ascii="Times New Roman" w:hAnsi="Times New Roman"/>
        </w:rPr>
        <w:t>may</w:t>
      </w:r>
      <w:r w:rsidRPr="003D118C">
        <w:rPr>
          <w:rFonts w:ascii="Times New Roman" w:hAnsi="Times New Roman"/>
        </w:rPr>
        <w:t xml:space="preserve"> notify the ISO of </w:t>
      </w:r>
      <w:r>
        <w:rPr>
          <w:rFonts w:ascii="Times New Roman" w:hAnsi="Times New Roman"/>
        </w:rPr>
        <w:t xml:space="preserve">a </w:t>
      </w:r>
      <w:r w:rsidRPr="003D118C">
        <w:rPr>
          <w:rFonts w:ascii="Times New Roman" w:hAnsi="Times New Roman"/>
        </w:rPr>
        <w:t>forced curtailment</w:t>
      </w:r>
      <w:r>
        <w:rPr>
          <w:rFonts w:ascii="Times New Roman" w:hAnsi="Times New Roman"/>
        </w:rPr>
        <w:t>, that is, a</w:t>
      </w:r>
      <w:r w:rsidRPr="003D118C">
        <w:rPr>
          <w:rFonts w:ascii="Times New Roman" w:hAnsi="Times New Roman"/>
        </w:rPr>
        <w:t xml:space="preserve"> reduction in demand result</w:t>
      </w:r>
      <w:r>
        <w:rPr>
          <w:rFonts w:ascii="Times New Roman" w:hAnsi="Times New Roman"/>
        </w:rPr>
        <w:t>ing</w:t>
      </w:r>
      <w:r w:rsidRPr="003D118C">
        <w:rPr>
          <w:rFonts w:ascii="Times New Roman" w:hAnsi="Times New Roman"/>
        </w:rPr>
        <w:t xml:space="preserve"> </w:t>
      </w:r>
      <w:r>
        <w:rPr>
          <w:rFonts w:ascii="Times New Roman" w:hAnsi="Times New Roman"/>
        </w:rPr>
        <w:t>from</w:t>
      </w:r>
      <w:r w:rsidRPr="003D118C">
        <w:rPr>
          <w:rFonts w:ascii="Times New Roman" w:hAnsi="Times New Roman"/>
        </w:rPr>
        <w:t xml:space="preserve"> actions ou</w:t>
      </w:r>
      <w:r>
        <w:rPr>
          <w:rFonts w:ascii="Times New Roman" w:hAnsi="Times New Roman"/>
        </w:rPr>
        <w:t xml:space="preserve">tside the control of the Demand </w:t>
      </w:r>
      <w:r w:rsidRPr="003D118C">
        <w:rPr>
          <w:rFonts w:ascii="Times New Roman" w:hAnsi="Times New Roman"/>
        </w:rPr>
        <w:t>Response Asset</w:t>
      </w:r>
      <w:r>
        <w:rPr>
          <w:rFonts w:ascii="Times New Roman" w:hAnsi="Times New Roman"/>
        </w:rPr>
        <w:t xml:space="preserve"> or the Market Participant </w:t>
      </w:r>
      <w:r w:rsidRPr="003D118C">
        <w:rPr>
          <w:rFonts w:ascii="Times New Roman" w:hAnsi="Times New Roman"/>
        </w:rPr>
        <w:t xml:space="preserve">subject </w:t>
      </w:r>
      <w:r>
        <w:rPr>
          <w:rFonts w:ascii="Times New Roman" w:hAnsi="Times New Roman"/>
        </w:rPr>
        <w:t>to</w:t>
      </w:r>
      <w:r w:rsidRPr="003D118C">
        <w:rPr>
          <w:rFonts w:ascii="Times New Roman" w:hAnsi="Times New Roman"/>
        </w:rPr>
        <w:t xml:space="preserve"> the forced curtailment.  </w:t>
      </w:r>
    </w:p>
    <w:p w14:paraId="483449B5" w14:textId="77777777" w:rsidR="007F31EC" w:rsidRDefault="00A711AA" w:rsidP="007F31EC">
      <w:pPr>
        <w:pStyle w:val="Normal12"/>
        <w:spacing w:after="0" w:line="360" w:lineRule="auto"/>
        <w:ind w:left="720" w:hanging="720"/>
        <w:rPr>
          <w:rFonts w:ascii="Times New Roman" w:hAnsi="Times New Roman"/>
        </w:rPr>
      </w:pPr>
      <w:r>
        <w:rPr>
          <w:rFonts w:ascii="Times New Roman" w:hAnsi="Times New Roman"/>
        </w:rPr>
        <w:t xml:space="preserve">(b) </w:t>
      </w:r>
      <w:r>
        <w:rPr>
          <w:rFonts w:ascii="Times New Roman" w:hAnsi="Times New Roman"/>
        </w:rPr>
        <w:tab/>
      </w:r>
      <w:r w:rsidRPr="00D866D9">
        <w:rPr>
          <w:rFonts w:ascii="Times New Roman" w:hAnsi="Times New Roman"/>
          <w:u w:val="single"/>
        </w:rPr>
        <w:t>Scheduled Curtailment</w:t>
      </w:r>
      <w:r>
        <w:rPr>
          <w:rFonts w:ascii="Times New Roman" w:hAnsi="Times New Roman"/>
        </w:rPr>
        <w:t xml:space="preserve"> – </w:t>
      </w:r>
      <w:r w:rsidRPr="003D118C">
        <w:rPr>
          <w:rFonts w:ascii="Times New Roman" w:hAnsi="Times New Roman"/>
        </w:rPr>
        <w:t>A</w:t>
      </w:r>
      <w:r>
        <w:rPr>
          <w:rFonts w:ascii="Times New Roman" w:hAnsi="Times New Roman"/>
        </w:rPr>
        <w:t>t least seven calendar days prior to the start of the curtailment, a</w:t>
      </w:r>
      <w:r w:rsidRPr="003D118C">
        <w:rPr>
          <w:rFonts w:ascii="Times New Roman" w:hAnsi="Times New Roman"/>
        </w:rPr>
        <w:t xml:space="preserve"> Market Participant</w:t>
      </w:r>
      <w:r>
        <w:rPr>
          <w:rFonts w:ascii="Times New Roman" w:hAnsi="Times New Roman"/>
        </w:rPr>
        <w:t xml:space="preserve"> with a Demand Response Asset may notify the ISO of a</w:t>
      </w:r>
      <w:r w:rsidRPr="003D118C">
        <w:rPr>
          <w:rFonts w:ascii="Times New Roman" w:hAnsi="Times New Roman"/>
        </w:rPr>
        <w:t xml:space="preserve"> scheduled curtailment</w:t>
      </w:r>
      <w:r>
        <w:rPr>
          <w:rFonts w:ascii="Times New Roman" w:hAnsi="Times New Roman"/>
        </w:rPr>
        <w:t>, that is, a reduction in demand resulting from a</w:t>
      </w:r>
      <w:r w:rsidRPr="003D118C">
        <w:rPr>
          <w:rFonts w:ascii="Times New Roman" w:hAnsi="Times New Roman"/>
        </w:rPr>
        <w:t xml:space="preserve"> scheduled plant shutdown or </w:t>
      </w:r>
      <w:r>
        <w:rPr>
          <w:rFonts w:ascii="Times New Roman" w:hAnsi="Times New Roman"/>
        </w:rPr>
        <w:t xml:space="preserve">scheduled </w:t>
      </w:r>
      <w:r w:rsidRPr="003D118C">
        <w:rPr>
          <w:rFonts w:ascii="Times New Roman" w:hAnsi="Times New Roman"/>
        </w:rPr>
        <w:t>maintenance of energy consuming equipment</w:t>
      </w:r>
      <w:r>
        <w:rPr>
          <w:rFonts w:ascii="Times New Roman" w:hAnsi="Times New Roman"/>
        </w:rPr>
        <w:t>. A</w:t>
      </w:r>
      <w:r w:rsidRPr="003D118C">
        <w:rPr>
          <w:rFonts w:ascii="Times New Roman" w:hAnsi="Times New Roman"/>
        </w:rPr>
        <w:t xml:space="preserve"> scheduled curtailment </w:t>
      </w:r>
      <w:r>
        <w:rPr>
          <w:rFonts w:ascii="Times New Roman" w:hAnsi="Times New Roman"/>
        </w:rPr>
        <w:t>may</w:t>
      </w:r>
      <w:r w:rsidRPr="003D118C">
        <w:rPr>
          <w:rFonts w:ascii="Times New Roman" w:hAnsi="Times New Roman"/>
        </w:rPr>
        <w:t xml:space="preserve"> be </w:t>
      </w:r>
      <w:r>
        <w:rPr>
          <w:rFonts w:ascii="Times New Roman" w:hAnsi="Times New Roman"/>
        </w:rPr>
        <w:t xml:space="preserve">no shorter than a </w:t>
      </w:r>
      <w:r w:rsidRPr="003D118C">
        <w:rPr>
          <w:rFonts w:ascii="Times New Roman" w:hAnsi="Times New Roman"/>
        </w:rPr>
        <w:t xml:space="preserve">single calendar day and </w:t>
      </w:r>
      <w:r>
        <w:rPr>
          <w:rFonts w:ascii="Times New Roman" w:hAnsi="Times New Roman"/>
        </w:rPr>
        <w:t xml:space="preserve">the total duration of scheduled curtailments per Capacity Commitment Period </w:t>
      </w:r>
      <w:r w:rsidRPr="003D118C">
        <w:rPr>
          <w:rFonts w:ascii="Times New Roman" w:hAnsi="Times New Roman"/>
        </w:rPr>
        <w:t>may not exceed 14 calendar days.</w:t>
      </w:r>
    </w:p>
    <w:p w14:paraId="18FC7F92" w14:textId="77777777" w:rsidR="007F31EC" w:rsidRDefault="00A711AA" w:rsidP="007F31EC">
      <w:pPr>
        <w:pStyle w:val="Normal12"/>
        <w:spacing w:after="0" w:line="360" w:lineRule="auto"/>
        <w:ind w:left="720" w:hanging="720"/>
        <w:rPr>
          <w:rFonts w:ascii="Times New Roman" w:hAnsi="Times New Roman"/>
        </w:rPr>
      </w:pPr>
      <w:r>
        <w:rPr>
          <w:rFonts w:ascii="Times New Roman" w:hAnsi="Times New Roman"/>
        </w:rPr>
        <w:t>(c)</w:t>
      </w:r>
      <w:r>
        <w:rPr>
          <w:rFonts w:ascii="Times New Roman" w:hAnsi="Times New Roman"/>
        </w:rPr>
        <w:tab/>
      </w:r>
      <w:r w:rsidRPr="00C74C2C">
        <w:rPr>
          <w:rFonts w:ascii="Times New Roman" w:hAnsi="Times New Roman"/>
          <w:u w:val="single"/>
        </w:rPr>
        <w:t xml:space="preserve">Offers and </w:t>
      </w:r>
      <w:r w:rsidRPr="006852BA">
        <w:rPr>
          <w:rFonts w:ascii="Times New Roman" w:hAnsi="Times New Roman"/>
          <w:u w:val="single"/>
        </w:rPr>
        <w:t>Settle</w:t>
      </w:r>
      <w:r w:rsidRPr="002B2195">
        <w:rPr>
          <w:rFonts w:ascii="Times New Roman" w:hAnsi="Times New Roman"/>
          <w:u w:val="single"/>
        </w:rPr>
        <w:t>ment</w:t>
      </w:r>
      <w:r>
        <w:rPr>
          <w:rFonts w:ascii="Times New Roman" w:hAnsi="Times New Roman"/>
        </w:rPr>
        <w:t xml:space="preserve"> – </w:t>
      </w:r>
      <w:r w:rsidRPr="00D866D9">
        <w:rPr>
          <w:rFonts w:ascii="Times New Roman" w:hAnsi="Times New Roman"/>
        </w:rPr>
        <w:t>Except for the first day of a forced curtailment</w:t>
      </w:r>
      <w:r>
        <w:rPr>
          <w:rFonts w:ascii="Times New Roman" w:hAnsi="Times New Roman"/>
        </w:rPr>
        <w:t>,</w:t>
      </w:r>
      <w:r w:rsidRPr="00D866D9">
        <w:rPr>
          <w:rFonts w:ascii="Times New Roman" w:hAnsi="Times New Roman"/>
        </w:rPr>
        <w:t xml:space="preserve"> </w:t>
      </w:r>
      <w:r>
        <w:rPr>
          <w:rFonts w:ascii="Times New Roman" w:hAnsi="Times New Roman"/>
        </w:rPr>
        <w:t>(i) Demand Reduction Offer parameters may not include any contributions from a Demand Response Asset on a forced or scheduled curtailment</w:t>
      </w:r>
      <w:r w:rsidRPr="00D866D9">
        <w:rPr>
          <w:rFonts w:ascii="Times New Roman" w:hAnsi="Times New Roman"/>
        </w:rPr>
        <w:t xml:space="preserve"> </w:t>
      </w:r>
      <w:r>
        <w:rPr>
          <w:rFonts w:ascii="Times New Roman" w:hAnsi="Times New Roman"/>
        </w:rPr>
        <w:t xml:space="preserve">and (ii) </w:t>
      </w:r>
      <w:r w:rsidRPr="00D866D9">
        <w:rPr>
          <w:rFonts w:ascii="Times New Roman" w:hAnsi="Times New Roman"/>
        </w:rPr>
        <w:t xml:space="preserve">a Demand Response Asset on a forced or scheduled curtailment </w:t>
      </w:r>
      <w:r>
        <w:rPr>
          <w:rFonts w:ascii="Times New Roman" w:hAnsi="Times New Roman"/>
        </w:rPr>
        <w:t>shall not be</w:t>
      </w:r>
      <w:r w:rsidRPr="00D866D9">
        <w:rPr>
          <w:rFonts w:ascii="Times New Roman" w:hAnsi="Times New Roman"/>
        </w:rPr>
        <w:t xml:space="preserve"> eligible for payment in the </w:t>
      </w:r>
      <w:r>
        <w:rPr>
          <w:rFonts w:ascii="Times New Roman" w:hAnsi="Times New Roman"/>
        </w:rPr>
        <w:t xml:space="preserve">Real-Time </w:t>
      </w:r>
      <w:r w:rsidRPr="00D866D9">
        <w:rPr>
          <w:rFonts w:ascii="Times New Roman" w:hAnsi="Times New Roman"/>
        </w:rPr>
        <w:t>Energy Market</w:t>
      </w:r>
      <w:r>
        <w:rPr>
          <w:rFonts w:ascii="Times New Roman" w:hAnsi="Times New Roman"/>
        </w:rPr>
        <w:t>.</w:t>
      </w:r>
    </w:p>
    <w:p w14:paraId="29B6BD36" w14:textId="77777777" w:rsidR="007F31EC" w:rsidRDefault="007F31EC" w:rsidP="007F31EC">
      <w:pPr>
        <w:pStyle w:val="Normal12"/>
        <w:spacing w:after="0" w:line="360" w:lineRule="auto"/>
        <w:ind w:left="720" w:hanging="720"/>
        <w:rPr>
          <w:rFonts w:ascii="Times New Roman" w:hAnsi="Times New Roman"/>
        </w:rPr>
      </w:pPr>
    </w:p>
    <w:p w14:paraId="62858ACB" w14:textId="77777777" w:rsidR="007F31EC" w:rsidRDefault="00A711AA" w:rsidP="007F31EC">
      <w:pPr>
        <w:pStyle w:val="Normal12"/>
        <w:spacing w:after="0" w:line="360" w:lineRule="auto"/>
        <w:ind w:left="2160" w:hanging="2160"/>
        <w:rPr>
          <w:rFonts w:ascii="Times New Roman" w:hAnsi="Times New Roman"/>
          <w:b/>
        </w:rPr>
      </w:pPr>
      <w:r>
        <w:rPr>
          <w:rFonts w:ascii="Times New Roman" w:hAnsi="Times New Roman"/>
          <w:b/>
        </w:rPr>
        <w:t>III.8.4</w:t>
      </w:r>
      <w:r>
        <w:rPr>
          <w:rFonts w:ascii="Times New Roman" w:hAnsi="Times New Roman"/>
          <w:b/>
        </w:rPr>
        <w:tab/>
        <w:t>Demand Response Asset Energy Market Performance Calculations</w:t>
      </w:r>
    </w:p>
    <w:p w14:paraId="382A8735" w14:textId="77777777" w:rsidR="007F31EC" w:rsidRPr="00B35865" w:rsidRDefault="00A711AA" w:rsidP="001D3693">
      <w:pPr>
        <w:pStyle w:val="Normal12"/>
        <w:numPr>
          <w:ilvl w:val="0"/>
          <w:numId w:val="11"/>
        </w:numPr>
        <w:spacing w:after="0" w:line="360" w:lineRule="auto"/>
        <w:rPr>
          <w:rFonts w:ascii="Times New Roman" w:hAnsi="Times New Roman"/>
        </w:rPr>
      </w:pPr>
      <w:r>
        <w:rPr>
          <w:rFonts w:ascii="Times New Roman" w:hAnsi="Times New Roman"/>
        </w:rPr>
        <w:t xml:space="preserve">The ISO will calculate the demand reduction contribution of a Demand Response Asset in each interval in which its associated Demand Response Resource has received a non-zero Dispatch Instruction following the conclusion of the Demand Response Resource Notification Time. The demand reduction contribution by a Demand Response Asset to its Demand Response Resource shall </w:t>
      </w:r>
      <w:r w:rsidRPr="00B35865">
        <w:rPr>
          <w:rFonts w:ascii="Times New Roman" w:hAnsi="Times New Roman"/>
        </w:rPr>
        <w:t xml:space="preserve">equal the difference between the adjusted Demand Response Baseline of the Demand Response Asset </w:t>
      </w:r>
      <w:r w:rsidRPr="009B435B">
        <w:rPr>
          <w:rFonts w:ascii="Times New Roman" w:hAnsi="Times New Roman"/>
        </w:rPr>
        <w:t xml:space="preserve">(with the adjustment calculated as described in Section III.8.2.4) </w:t>
      </w:r>
      <w:r w:rsidRPr="00B35865">
        <w:rPr>
          <w:rFonts w:ascii="Times New Roman" w:hAnsi="Times New Roman"/>
        </w:rPr>
        <w:t>and</w:t>
      </w:r>
      <w:r>
        <w:rPr>
          <w:rFonts w:ascii="Times New Roman" w:hAnsi="Times New Roman"/>
        </w:rPr>
        <w:t xml:space="preserve"> </w:t>
      </w:r>
      <w:r w:rsidRPr="00B35865">
        <w:rPr>
          <w:rFonts w:ascii="Times New Roman" w:hAnsi="Times New Roman"/>
        </w:rPr>
        <w:t>the metered demand of the Demand Response Asset, except as follows:</w:t>
      </w:r>
    </w:p>
    <w:p w14:paraId="5291C096" w14:textId="77777777" w:rsidR="007F31EC" w:rsidRDefault="00A711AA" w:rsidP="001D3693">
      <w:pPr>
        <w:pStyle w:val="Normal12"/>
        <w:numPr>
          <w:ilvl w:val="0"/>
          <w:numId w:val="12"/>
        </w:numPr>
        <w:spacing w:after="0" w:line="360" w:lineRule="auto"/>
        <w:rPr>
          <w:rFonts w:ascii="Times New Roman" w:hAnsi="Times New Roman"/>
        </w:rPr>
      </w:pPr>
      <w:r>
        <w:rPr>
          <w:rFonts w:ascii="Times New Roman" w:hAnsi="Times New Roman"/>
        </w:rPr>
        <w:t>On the first day of a forced curtailment, a Demand Response Asset’s demand reduction shall equal the difference between the Demand Response Baseline of the Demand Response Asset and the metered demand of the Demand Response Asset; and</w:t>
      </w:r>
    </w:p>
    <w:p w14:paraId="3C962D82" w14:textId="77777777" w:rsidR="007F31EC" w:rsidRDefault="00A711AA" w:rsidP="001D3693">
      <w:pPr>
        <w:pStyle w:val="Normal12"/>
        <w:numPr>
          <w:ilvl w:val="0"/>
          <w:numId w:val="12"/>
        </w:numPr>
        <w:spacing w:after="0" w:line="360" w:lineRule="auto"/>
        <w:rPr>
          <w:rFonts w:ascii="Times New Roman" w:hAnsi="Times New Roman"/>
        </w:rPr>
      </w:pPr>
      <w:r>
        <w:rPr>
          <w:rFonts w:ascii="Times New Roman" w:hAnsi="Times New Roman"/>
        </w:rPr>
        <w:t xml:space="preserve">A Demand Response Asset shall be assessed a zero demand reduction on any day of a forced curtailment other than the first day; on any day of a scheduled curtailment; in any interval in which </w:t>
      </w:r>
      <w:r w:rsidRPr="00797839">
        <w:rPr>
          <w:rFonts w:ascii="Times New Roman" w:hAnsi="Times New Roman"/>
        </w:rPr>
        <w:lastRenderedPageBreak/>
        <w:t>there is insufficient data to calculate the Demand Response Baseline</w:t>
      </w:r>
      <w:r>
        <w:rPr>
          <w:rFonts w:ascii="Times New Roman" w:hAnsi="Times New Roman"/>
        </w:rPr>
        <w:t>;</w:t>
      </w:r>
      <w:r w:rsidRPr="00797839">
        <w:rPr>
          <w:rFonts w:ascii="Times New Roman" w:hAnsi="Times New Roman"/>
        </w:rPr>
        <w:t xml:space="preserve"> </w:t>
      </w:r>
      <w:r>
        <w:rPr>
          <w:rFonts w:ascii="Times New Roman" w:hAnsi="Times New Roman"/>
        </w:rPr>
        <w:t>and in any interval in which</w:t>
      </w:r>
      <w:r w:rsidRPr="00797839">
        <w:rPr>
          <w:rFonts w:ascii="Times New Roman" w:hAnsi="Times New Roman"/>
        </w:rPr>
        <w:t xml:space="preserve"> the Market Participant fails to comply with the Demand Response Asset metering and communication requirements in Section III.3.2.2 or ISO New England Operating Procedure No. 18, Metering and Telemetering Criteria</w:t>
      </w:r>
      <w:r>
        <w:rPr>
          <w:rFonts w:ascii="Times New Roman" w:hAnsi="Times New Roman"/>
        </w:rPr>
        <w:t>.</w:t>
      </w:r>
    </w:p>
    <w:p w14:paraId="0FDAEC53" w14:textId="6047670B" w:rsidR="00B233A8" w:rsidRPr="00B55409" w:rsidRDefault="00A711AA" w:rsidP="00B405A0">
      <w:pPr>
        <w:pStyle w:val="Normal12"/>
        <w:numPr>
          <w:ilvl w:val="0"/>
          <w:numId w:val="11"/>
        </w:numPr>
        <w:spacing w:after="0" w:line="360" w:lineRule="auto"/>
        <w:rPr>
          <w:rFonts w:ascii="Times New Roman" w:hAnsi="Times New Roman"/>
        </w:rPr>
      </w:pPr>
      <w:r w:rsidRPr="00B55409">
        <w:rPr>
          <w:rFonts w:ascii="Times New Roman" w:hAnsi="Times New Roman"/>
        </w:rPr>
        <w:t>Notwithstanding the foregoing, a Demand Response Asset’s demand reduction for purposes of determining Actual Capacity Provided during a Capacity Scarcity Condition shall be calculated pursuant to Section III.13.7.</w:t>
      </w:r>
      <w:r w:rsidR="00B55409" w:rsidRPr="00B55409">
        <w:rPr>
          <w:rFonts w:ascii="Times New Roman" w:hAnsi="Times New Roman"/>
        </w:rPr>
        <w:t>2.2.</w:t>
      </w:r>
    </w:p>
    <w:p w14:paraId="5CA8F116" w14:textId="77777777" w:rsidR="00B233A8" w:rsidRDefault="00B233A8" w:rsidP="00B233A8">
      <w:pPr>
        <w:spacing w:after="0" w:line="360" w:lineRule="auto"/>
        <w:rPr>
          <w:rFonts w:ascii="Times New Roman" w:hAnsi="Times New Roman"/>
        </w:rPr>
      </w:pPr>
    </w:p>
    <w:p w14:paraId="5835B707" w14:textId="77777777" w:rsidR="00B233A8" w:rsidRPr="00450C60" w:rsidRDefault="00B233A8" w:rsidP="00B233A8">
      <w:pPr>
        <w:spacing w:after="0" w:line="360" w:lineRule="auto"/>
        <w:outlineLvl w:val="1"/>
        <w:rPr>
          <w:rFonts w:ascii="Times New Roman" w:hAnsi="Times New Roman"/>
          <w:b/>
        </w:rPr>
      </w:pPr>
      <w:r w:rsidRPr="00450C60">
        <w:rPr>
          <w:rFonts w:ascii="Times New Roman" w:hAnsi="Times New Roman"/>
          <w:b/>
        </w:rPr>
        <w:t xml:space="preserve">III.9 </w:t>
      </w:r>
      <w:r w:rsidRPr="00450C60">
        <w:rPr>
          <w:rFonts w:ascii="Times New Roman" w:hAnsi="Times New Roman"/>
          <w:b/>
        </w:rPr>
        <w:tab/>
      </w:r>
      <w:r w:rsidRPr="00450C60">
        <w:rPr>
          <w:rFonts w:ascii="Times New Roman" w:hAnsi="Times New Roman"/>
          <w:b/>
        </w:rPr>
        <w:tab/>
      </w:r>
      <w:r>
        <w:rPr>
          <w:rFonts w:ascii="Times New Roman" w:hAnsi="Times New Roman"/>
          <w:b/>
        </w:rPr>
        <w:tab/>
      </w:r>
      <w:r w:rsidRPr="00450C60">
        <w:rPr>
          <w:rFonts w:ascii="Times New Roman" w:hAnsi="Times New Roman"/>
          <w:b/>
        </w:rPr>
        <w:t xml:space="preserve">Forward Reserve Market </w:t>
      </w:r>
    </w:p>
    <w:p w14:paraId="1FBB5FD0"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Forward Reserve Market is a market to procure TMNSR and TMOR on a forward basis to satisfy </w:t>
      </w:r>
      <w:r>
        <w:rPr>
          <w:rFonts w:ascii="Times New Roman" w:hAnsi="Times New Roman"/>
        </w:rPr>
        <w:t>F</w:t>
      </w:r>
      <w:r w:rsidRPr="00B2684F">
        <w:rPr>
          <w:rFonts w:ascii="Times New Roman" w:hAnsi="Times New Roman"/>
        </w:rPr>
        <w:t xml:space="preserve">orward </w:t>
      </w:r>
      <w:r>
        <w:rPr>
          <w:rFonts w:ascii="Times New Roman" w:hAnsi="Times New Roman"/>
        </w:rPr>
        <w:t xml:space="preserve">Reserve </w:t>
      </w:r>
      <w:r w:rsidRPr="00B2684F">
        <w:rPr>
          <w:rFonts w:ascii="Times New Roman" w:hAnsi="Times New Roman"/>
        </w:rPr>
        <w:t xml:space="preserve">requirements. </w:t>
      </w:r>
    </w:p>
    <w:p w14:paraId="725760FD" w14:textId="77777777" w:rsidR="00B233A8" w:rsidRPr="00B2684F" w:rsidRDefault="00B233A8" w:rsidP="00B233A8">
      <w:pPr>
        <w:spacing w:after="0" w:line="360" w:lineRule="auto"/>
        <w:rPr>
          <w:rFonts w:ascii="Times New Roman" w:hAnsi="Times New Roman"/>
        </w:rPr>
      </w:pPr>
    </w:p>
    <w:p w14:paraId="1D30AD1E" w14:textId="77777777" w:rsidR="00B233A8" w:rsidRPr="007F161E" w:rsidRDefault="00B233A8" w:rsidP="00B233A8">
      <w:pPr>
        <w:spacing w:after="0" w:line="360" w:lineRule="auto"/>
        <w:outlineLvl w:val="2"/>
        <w:rPr>
          <w:rFonts w:ascii="Times New Roman" w:hAnsi="Times New Roman"/>
          <w:b/>
        </w:rPr>
      </w:pPr>
      <w:r w:rsidRPr="007F161E">
        <w:rPr>
          <w:rFonts w:ascii="Times New Roman" w:hAnsi="Times New Roman"/>
          <w:b/>
        </w:rPr>
        <w:t xml:space="preserve">III.9.1 </w:t>
      </w:r>
      <w:r w:rsidRPr="007F161E">
        <w:rPr>
          <w:rFonts w:ascii="Times New Roman" w:hAnsi="Times New Roman"/>
          <w:b/>
        </w:rPr>
        <w:tab/>
      </w:r>
      <w:r w:rsidRPr="007F161E">
        <w:rPr>
          <w:rFonts w:ascii="Times New Roman" w:hAnsi="Times New Roman"/>
          <w:b/>
        </w:rPr>
        <w:tab/>
      </w:r>
      <w:r>
        <w:rPr>
          <w:rFonts w:ascii="Times New Roman" w:hAnsi="Times New Roman"/>
          <w:b/>
        </w:rPr>
        <w:tab/>
      </w:r>
      <w:r w:rsidRPr="007F161E">
        <w:rPr>
          <w:rFonts w:ascii="Times New Roman" w:hAnsi="Times New Roman"/>
          <w:b/>
        </w:rPr>
        <w:t xml:space="preserve">Forward Reserve Market Timing. </w:t>
      </w:r>
    </w:p>
    <w:p w14:paraId="6F6E1E41"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Forward Reserve Auction will be held approximately two months in advance of each Forward Reserve Procurement Period. The Forward Reserve Auction input parameters and assumptions will be evaluated, published and reviewed with Market Participants prior to the Forward Reserve Auction. </w:t>
      </w:r>
    </w:p>
    <w:p w14:paraId="6E8B92F4" w14:textId="77777777" w:rsidR="00B233A8" w:rsidRPr="00B2684F" w:rsidRDefault="00B233A8" w:rsidP="00B233A8">
      <w:pPr>
        <w:spacing w:after="0" w:line="360" w:lineRule="auto"/>
        <w:rPr>
          <w:rFonts w:ascii="Times New Roman" w:hAnsi="Times New Roman"/>
        </w:rPr>
      </w:pPr>
    </w:p>
    <w:p w14:paraId="7B9197D8"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Forward Reserve Procurement Periods shall be the Winter Capability Period (October 1 through May 31) or the Summer Capability Period (June 1 through September 30), as applicable. </w:t>
      </w:r>
    </w:p>
    <w:p w14:paraId="1B7B2764" w14:textId="77777777" w:rsidR="00B233A8" w:rsidRPr="00B2684F" w:rsidRDefault="00B233A8" w:rsidP="00B233A8">
      <w:pPr>
        <w:spacing w:after="0" w:line="360" w:lineRule="auto"/>
        <w:rPr>
          <w:rFonts w:ascii="Times New Roman" w:hAnsi="Times New Roman"/>
        </w:rPr>
      </w:pPr>
    </w:p>
    <w:p w14:paraId="5EA2ECC9"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Forward Reserve Delivery Period shall be hour ending 0800 through hour ending 2300 for each weekday of the </w:t>
      </w:r>
      <w:r>
        <w:rPr>
          <w:rFonts w:ascii="Times New Roman" w:hAnsi="Times New Roman"/>
        </w:rPr>
        <w:t xml:space="preserve">Forward Reserve </w:t>
      </w:r>
      <w:r w:rsidRPr="00B2684F">
        <w:rPr>
          <w:rFonts w:ascii="Times New Roman" w:hAnsi="Times New Roman"/>
        </w:rPr>
        <w:t xml:space="preserve">Procurement Period excluding those weekdays that are defined as NERC holidays. </w:t>
      </w:r>
    </w:p>
    <w:p w14:paraId="2B62C379" w14:textId="77777777" w:rsidR="00B233A8" w:rsidRPr="00B2684F" w:rsidRDefault="00B233A8" w:rsidP="00B233A8">
      <w:pPr>
        <w:spacing w:after="0" w:line="360" w:lineRule="auto"/>
        <w:rPr>
          <w:rFonts w:ascii="Times New Roman" w:hAnsi="Times New Roman"/>
        </w:rPr>
      </w:pPr>
    </w:p>
    <w:p w14:paraId="06F1B461" w14:textId="77777777" w:rsidR="00B233A8" w:rsidRDefault="00B233A8" w:rsidP="00B233A8">
      <w:pPr>
        <w:spacing w:after="0" w:line="360" w:lineRule="auto"/>
        <w:outlineLvl w:val="2"/>
        <w:rPr>
          <w:rFonts w:ascii="Times New Roman" w:hAnsi="Times New Roman"/>
        </w:rPr>
      </w:pPr>
      <w:r w:rsidRPr="007F161E">
        <w:rPr>
          <w:rFonts w:ascii="Times New Roman" w:hAnsi="Times New Roman"/>
          <w:b/>
        </w:rPr>
        <w:t xml:space="preserve">III.9.2 </w:t>
      </w:r>
      <w:r w:rsidRPr="007F161E">
        <w:rPr>
          <w:rFonts w:ascii="Times New Roman" w:hAnsi="Times New Roman"/>
          <w:b/>
        </w:rPr>
        <w:tab/>
      </w:r>
      <w:r w:rsidRPr="007F161E">
        <w:rPr>
          <w:rFonts w:ascii="Times New Roman" w:hAnsi="Times New Roman"/>
          <w:b/>
        </w:rPr>
        <w:tab/>
      </w:r>
      <w:r>
        <w:rPr>
          <w:rFonts w:ascii="Times New Roman" w:hAnsi="Times New Roman"/>
          <w:b/>
        </w:rPr>
        <w:tab/>
      </w:r>
      <w:r w:rsidRPr="007F161E">
        <w:rPr>
          <w:rFonts w:ascii="Times New Roman" w:hAnsi="Times New Roman"/>
          <w:b/>
        </w:rPr>
        <w:t>Forward Reserve Requirements</w:t>
      </w:r>
      <w:r w:rsidRPr="00B2684F">
        <w:rPr>
          <w:rFonts w:ascii="Times New Roman" w:hAnsi="Times New Roman"/>
        </w:rPr>
        <w:t xml:space="preserve">. </w:t>
      </w:r>
    </w:p>
    <w:p w14:paraId="01A1A24B"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ISO shall conduct an advance purchase of capability to satisfy the expected Forward Reserve requirements for the system and each Reserve Zone as calculated by the ISO in accordance with the following procedures and as specified more fully in the ISO New England Manuals. The Forward Reserve requirements will be specified as part of the Forward Reserve Auction parameters and will be published and reviewed with Market Participants prior to each Forward Reserve Auction. </w:t>
      </w:r>
    </w:p>
    <w:p w14:paraId="30DBBB70" w14:textId="77777777" w:rsidR="00B233A8" w:rsidRPr="00B2684F" w:rsidRDefault="00B233A8" w:rsidP="00B233A8">
      <w:pPr>
        <w:spacing w:after="0" w:line="360" w:lineRule="auto"/>
        <w:rPr>
          <w:rFonts w:ascii="Times New Roman" w:hAnsi="Times New Roman"/>
        </w:rPr>
      </w:pPr>
    </w:p>
    <w:p w14:paraId="78B28742" w14:textId="77777777" w:rsidR="00B233A8" w:rsidRPr="007F161E" w:rsidRDefault="00B233A8" w:rsidP="00B233A8">
      <w:pPr>
        <w:spacing w:after="0" w:line="360" w:lineRule="auto"/>
        <w:rPr>
          <w:rFonts w:ascii="Times New Roman" w:hAnsi="Times New Roman"/>
          <w:b/>
        </w:rPr>
      </w:pPr>
      <w:r w:rsidRPr="007F161E">
        <w:rPr>
          <w:rFonts w:ascii="Times New Roman" w:hAnsi="Times New Roman"/>
          <w:b/>
        </w:rPr>
        <w:t xml:space="preserve">III.9.2.1 </w:t>
      </w:r>
      <w:r w:rsidRPr="007F161E">
        <w:rPr>
          <w:rFonts w:ascii="Times New Roman" w:hAnsi="Times New Roman"/>
          <w:b/>
        </w:rPr>
        <w:tab/>
      </w:r>
      <w:r>
        <w:rPr>
          <w:rFonts w:ascii="Times New Roman" w:hAnsi="Times New Roman"/>
          <w:b/>
        </w:rPr>
        <w:tab/>
        <w:t xml:space="preserve">System Forward Reserve </w:t>
      </w:r>
      <w:r w:rsidRPr="007F161E">
        <w:rPr>
          <w:rFonts w:ascii="Times New Roman" w:hAnsi="Times New Roman"/>
          <w:b/>
        </w:rPr>
        <w:t xml:space="preserve">Requirements. </w:t>
      </w:r>
    </w:p>
    <w:p w14:paraId="73FBF6EE" w14:textId="77777777" w:rsidR="00B233A8" w:rsidRDefault="00B233A8" w:rsidP="00B233A8">
      <w:pPr>
        <w:spacing w:after="0" w:line="360" w:lineRule="auto"/>
        <w:rPr>
          <w:rFonts w:ascii="Times New Roman" w:hAnsi="Times New Roman"/>
        </w:rPr>
      </w:pPr>
      <w:r w:rsidRPr="00B2684F">
        <w:rPr>
          <w:rFonts w:ascii="Times New Roman" w:hAnsi="Times New Roman"/>
        </w:rPr>
        <w:lastRenderedPageBreak/>
        <w:t>The</w:t>
      </w:r>
      <w:r>
        <w:rPr>
          <w:rFonts w:ascii="Times New Roman" w:hAnsi="Times New Roman"/>
        </w:rPr>
        <w:t xml:space="preserve"> Forward Reserve </w:t>
      </w:r>
      <w:r w:rsidRPr="00B2684F">
        <w:rPr>
          <w:rFonts w:ascii="Times New Roman" w:hAnsi="Times New Roman"/>
        </w:rPr>
        <w:t xml:space="preserve">requirements for the New England Control Area will be based on the forecast of the first and second contingency supply losses for the next Forward Reserve Procurement Period and will consist of the following: </w:t>
      </w:r>
    </w:p>
    <w:p w14:paraId="243D0C1D" w14:textId="77777777" w:rsidR="00B233A8" w:rsidRPr="00B2684F" w:rsidRDefault="00B233A8" w:rsidP="00B233A8">
      <w:pPr>
        <w:spacing w:after="0" w:line="360" w:lineRule="auto"/>
        <w:rPr>
          <w:rFonts w:ascii="Times New Roman" w:hAnsi="Times New Roman"/>
        </w:rPr>
      </w:pPr>
    </w:p>
    <w:p w14:paraId="55066D8E" w14:textId="77777777" w:rsidR="00B233A8" w:rsidRDefault="00B233A8" w:rsidP="001D3693">
      <w:pPr>
        <w:numPr>
          <w:ilvl w:val="0"/>
          <w:numId w:val="40"/>
        </w:numPr>
        <w:spacing w:after="0" w:line="360" w:lineRule="auto"/>
        <w:ind w:left="720"/>
        <w:rPr>
          <w:rFonts w:ascii="Times New Roman" w:hAnsi="Times New Roman"/>
        </w:rPr>
      </w:pPr>
      <w:r w:rsidRPr="00B2684F">
        <w:rPr>
          <w:rFonts w:ascii="Times New Roman" w:hAnsi="Times New Roman"/>
        </w:rPr>
        <w:t xml:space="preserve">One half of the forecasted first contingency supply loss will be specified as the minimum </w:t>
      </w:r>
      <w:r>
        <w:rPr>
          <w:rFonts w:ascii="Times New Roman" w:hAnsi="Times New Roman"/>
        </w:rPr>
        <w:t>forward ten-minute reserve requirement</w:t>
      </w:r>
      <w:r w:rsidRPr="00B2684F">
        <w:rPr>
          <w:rFonts w:ascii="Times New Roman" w:hAnsi="Times New Roman"/>
        </w:rPr>
        <w:t xml:space="preserve"> to be purchased</w:t>
      </w:r>
      <w:r>
        <w:rPr>
          <w:rFonts w:ascii="Times New Roman" w:hAnsi="Times New Roman"/>
        </w:rPr>
        <w:t>.</w:t>
      </w:r>
      <w:r w:rsidRPr="00B2684F">
        <w:rPr>
          <w:rFonts w:ascii="Times New Roman" w:hAnsi="Times New Roman"/>
        </w:rPr>
        <w:t xml:space="preserve"> </w:t>
      </w:r>
    </w:p>
    <w:p w14:paraId="72A5C330" w14:textId="77777777" w:rsidR="00B233A8" w:rsidRDefault="00B233A8" w:rsidP="00B233A8">
      <w:pPr>
        <w:spacing w:after="0" w:line="360" w:lineRule="auto"/>
        <w:ind w:hanging="1080"/>
        <w:rPr>
          <w:rFonts w:ascii="Times New Roman" w:hAnsi="Times New Roman"/>
        </w:rPr>
      </w:pPr>
    </w:p>
    <w:p w14:paraId="5C3E0A23" w14:textId="77777777" w:rsidR="00B233A8" w:rsidRPr="00C234F9" w:rsidRDefault="00B233A8" w:rsidP="001D3693">
      <w:pPr>
        <w:numPr>
          <w:ilvl w:val="0"/>
          <w:numId w:val="40"/>
        </w:numPr>
        <w:spacing w:after="0" w:line="360" w:lineRule="auto"/>
        <w:ind w:left="720"/>
        <w:rPr>
          <w:rFonts w:ascii="Times New Roman" w:hAnsi="Times New Roman"/>
        </w:rPr>
      </w:pPr>
      <w:r>
        <w:rPr>
          <w:rFonts w:ascii="Times New Roman" w:hAnsi="Times New Roman"/>
        </w:rPr>
        <w:t>The minimum forward ten-minute reserve requirement described in subsection (i) will be increased if system conditions forecasted for the Forward Reserve Procurement Period indicate that the TMNSR available during the period would otherwise be insufficient to meet Real-Time Operating Reserve requirements.  The increase shall be calculated to account for:  (a) any historical under-performance of Resources dispatched in response to a System contingency and (b) the likelihood that more than one half of the forecasted first contingency supply loss will be satisfied using TMNSR.</w:t>
      </w:r>
    </w:p>
    <w:p w14:paraId="5317CABD" w14:textId="77777777" w:rsidR="00B233A8" w:rsidRPr="00B2684F" w:rsidRDefault="00B233A8" w:rsidP="00B233A8">
      <w:pPr>
        <w:spacing w:after="0" w:line="360" w:lineRule="auto"/>
        <w:rPr>
          <w:rFonts w:ascii="Times New Roman" w:hAnsi="Times New Roman"/>
        </w:rPr>
      </w:pPr>
    </w:p>
    <w:p w14:paraId="52C98F53" w14:textId="77777777" w:rsidR="00B233A8" w:rsidRDefault="00B233A8" w:rsidP="00B233A8">
      <w:pPr>
        <w:spacing w:after="0" w:line="360" w:lineRule="auto"/>
        <w:ind w:left="630" w:hanging="630"/>
        <w:rPr>
          <w:rFonts w:ascii="Times New Roman" w:hAnsi="Times New Roman"/>
        </w:rPr>
      </w:pPr>
      <w:r w:rsidRPr="00B2684F">
        <w:rPr>
          <w:rFonts w:ascii="Times New Roman" w:hAnsi="Times New Roman"/>
        </w:rPr>
        <w:t>(ii</w:t>
      </w:r>
      <w:r>
        <w:rPr>
          <w:rFonts w:ascii="Times New Roman" w:hAnsi="Times New Roman"/>
        </w:rPr>
        <w:t>i</w:t>
      </w:r>
      <w:r w:rsidRPr="00B2684F">
        <w:rPr>
          <w:rFonts w:ascii="Times New Roman" w:hAnsi="Times New Roman"/>
        </w:rPr>
        <w:t xml:space="preserve">) </w:t>
      </w:r>
      <w:r>
        <w:rPr>
          <w:rFonts w:ascii="Times New Roman" w:hAnsi="Times New Roman"/>
        </w:rPr>
        <w:tab/>
        <w:t>The minimum forward ten-minute reserve requirement plus o</w:t>
      </w:r>
      <w:r w:rsidRPr="00B2684F">
        <w:rPr>
          <w:rFonts w:ascii="Times New Roman" w:hAnsi="Times New Roman"/>
        </w:rPr>
        <w:t xml:space="preserve">ne half of the second contingency supply loss will be specified as the minimum </w:t>
      </w:r>
      <w:r>
        <w:rPr>
          <w:rFonts w:ascii="Times New Roman" w:hAnsi="Times New Roman"/>
        </w:rPr>
        <w:t>forward total reserve requirement</w:t>
      </w:r>
      <w:r w:rsidRPr="00B2684F">
        <w:rPr>
          <w:rFonts w:ascii="Times New Roman" w:hAnsi="Times New Roman"/>
        </w:rPr>
        <w:t xml:space="preserve"> to be purchased</w:t>
      </w:r>
      <w:r>
        <w:rPr>
          <w:rFonts w:ascii="Times New Roman" w:hAnsi="Times New Roman"/>
        </w:rPr>
        <w:t>.</w:t>
      </w:r>
      <w:r w:rsidRPr="00B2684F">
        <w:rPr>
          <w:rFonts w:ascii="Times New Roman" w:hAnsi="Times New Roman"/>
        </w:rPr>
        <w:t xml:space="preserve"> </w:t>
      </w:r>
    </w:p>
    <w:p w14:paraId="198C34C0" w14:textId="77777777" w:rsidR="00B233A8" w:rsidRPr="00B2684F" w:rsidRDefault="00B233A8" w:rsidP="00B233A8">
      <w:pPr>
        <w:spacing w:after="0" w:line="360" w:lineRule="auto"/>
        <w:rPr>
          <w:rFonts w:ascii="Times New Roman" w:hAnsi="Times New Roman"/>
        </w:rPr>
      </w:pPr>
    </w:p>
    <w:p w14:paraId="32D07C2C" w14:textId="77777777" w:rsidR="00B233A8" w:rsidRDefault="00B233A8" w:rsidP="00B233A8">
      <w:pPr>
        <w:spacing w:after="0" w:line="360" w:lineRule="auto"/>
        <w:ind w:left="630" w:hanging="630"/>
        <w:rPr>
          <w:rFonts w:ascii="Times New Roman" w:hAnsi="Times New Roman"/>
        </w:rPr>
      </w:pPr>
      <w:proofErr w:type="gramStart"/>
      <w:r>
        <w:rPr>
          <w:rFonts w:ascii="Times New Roman" w:hAnsi="Times New Roman"/>
        </w:rPr>
        <w:t>(iv</w:t>
      </w:r>
      <w:r w:rsidRPr="00B2684F">
        <w:rPr>
          <w:rFonts w:ascii="Times New Roman" w:hAnsi="Times New Roman"/>
        </w:rPr>
        <w:t xml:space="preserve">) </w:t>
      </w:r>
      <w:r>
        <w:rPr>
          <w:rFonts w:ascii="Times New Roman" w:hAnsi="Times New Roman"/>
        </w:rPr>
        <w:tab/>
        <w:t>The</w:t>
      </w:r>
      <w:proofErr w:type="gramEnd"/>
      <w:r>
        <w:rPr>
          <w:rFonts w:ascii="Times New Roman" w:hAnsi="Times New Roman"/>
        </w:rPr>
        <w:t xml:space="preserve"> minimum forward total reserve requirement described in subsection (iii) will be increased by a</w:t>
      </w:r>
      <w:r w:rsidRPr="00B2684F">
        <w:rPr>
          <w:rFonts w:ascii="Times New Roman" w:hAnsi="Times New Roman"/>
        </w:rPr>
        <w:t xml:space="preserve">n amount of Replacement Reserve </w:t>
      </w:r>
      <w:r>
        <w:rPr>
          <w:rFonts w:ascii="Times New Roman" w:hAnsi="Times New Roman"/>
        </w:rPr>
        <w:t xml:space="preserve">as </w:t>
      </w:r>
      <w:r w:rsidRPr="00B2684F">
        <w:rPr>
          <w:rFonts w:ascii="Times New Roman" w:hAnsi="Times New Roman"/>
        </w:rPr>
        <w:t xml:space="preserve">specified in ISO New England Operating Procedure No. 8. </w:t>
      </w:r>
    </w:p>
    <w:p w14:paraId="03387656" w14:textId="77777777" w:rsidR="00B233A8" w:rsidRPr="00B2684F" w:rsidRDefault="00B233A8" w:rsidP="00B233A8">
      <w:pPr>
        <w:spacing w:after="0" w:line="360" w:lineRule="auto"/>
        <w:rPr>
          <w:rFonts w:ascii="Times New Roman" w:hAnsi="Times New Roman"/>
        </w:rPr>
      </w:pPr>
    </w:p>
    <w:p w14:paraId="28206642" w14:textId="77777777" w:rsidR="00B233A8" w:rsidRDefault="00B233A8" w:rsidP="00B233A8">
      <w:pPr>
        <w:spacing w:after="0" w:line="360" w:lineRule="auto"/>
        <w:rPr>
          <w:rFonts w:ascii="Times New Roman" w:hAnsi="Times New Roman"/>
        </w:rPr>
      </w:pPr>
      <w:r>
        <w:rPr>
          <w:rFonts w:ascii="Times New Roman" w:hAnsi="Times New Roman"/>
        </w:rPr>
        <w:t xml:space="preserve">The </w:t>
      </w:r>
      <w:r w:rsidRPr="00B2684F">
        <w:rPr>
          <w:rFonts w:ascii="Times New Roman" w:hAnsi="Times New Roman"/>
        </w:rPr>
        <w:t>requirements specified above, further adjusted to respect the additional provisions described in Section III.9.2.2</w:t>
      </w:r>
      <w:r>
        <w:rPr>
          <w:rFonts w:ascii="Times New Roman" w:hAnsi="Times New Roman"/>
        </w:rPr>
        <w:t>,</w:t>
      </w:r>
      <w:r w:rsidRPr="00B2684F">
        <w:rPr>
          <w:rFonts w:ascii="Times New Roman" w:hAnsi="Times New Roman"/>
        </w:rPr>
        <w:t xml:space="preserve"> represent the set of requirements that will be input into the Forward Reserve Auction. </w:t>
      </w:r>
    </w:p>
    <w:p w14:paraId="7DFFC179" w14:textId="77777777" w:rsidR="00B233A8" w:rsidRDefault="00B233A8" w:rsidP="00B233A8">
      <w:pPr>
        <w:spacing w:after="0" w:line="360" w:lineRule="auto"/>
        <w:rPr>
          <w:rFonts w:ascii="Times New Roman" w:hAnsi="Times New Roman"/>
        </w:rPr>
      </w:pPr>
      <w:r w:rsidRPr="007F161E">
        <w:rPr>
          <w:rFonts w:ascii="Times New Roman" w:hAnsi="Times New Roman"/>
          <w:b/>
        </w:rPr>
        <w:tab/>
      </w:r>
      <w:r>
        <w:rPr>
          <w:rFonts w:ascii="Times New Roman" w:hAnsi="Times New Roman"/>
          <w:b/>
        </w:rPr>
        <w:tab/>
      </w:r>
      <w:r w:rsidRPr="00B2684F">
        <w:rPr>
          <w:rFonts w:ascii="Times New Roman" w:hAnsi="Times New Roman"/>
        </w:rPr>
        <w:t xml:space="preserve"> </w:t>
      </w:r>
    </w:p>
    <w:p w14:paraId="57AE4B72" w14:textId="77777777" w:rsidR="00B233A8" w:rsidRPr="007F161E" w:rsidRDefault="00B233A8" w:rsidP="00B233A8">
      <w:pPr>
        <w:spacing w:after="0" w:line="360" w:lineRule="auto"/>
        <w:rPr>
          <w:rFonts w:ascii="Times New Roman" w:hAnsi="Times New Roman"/>
          <w:b/>
        </w:rPr>
      </w:pPr>
      <w:r w:rsidRPr="007F161E">
        <w:rPr>
          <w:rFonts w:ascii="Times New Roman" w:hAnsi="Times New Roman"/>
          <w:b/>
        </w:rPr>
        <w:t>III.9.2.</w:t>
      </w:r>
      <w:r>
        <w:rPr>
          <w:rFonts w:ascii="Times New Roman" w:hAnsi="Times New Roman"/>
          <w:b/>
        </w:rPr>
        <w:t>2</w:t>
      </w:r>
      <w:r>
        <w:rPr>
          <w:rFonts w:ascii="Times New Roman" w:hAnsi="Times New Roman"/>
          <w:b/>
        </w:rPr>
        <w:tab/>
      </w:r>
      <w:r>
        <w:rPr>
          <w:rFonts w:ascii="Times New Roman" w:hAnsi="Times New Roman"/>
          <w:b/>
        </w:rPr>
        <w:tab/>
        <w:t xml:space="preserve">Zonal Forward </w:t>
      </w:r>
      <w:r w:rsidRPr="007F161E">
        <w:rPr>
          <w:rFonts w:ascii="Times New Roman" w:hAnsi="Times New Roman"/>
          <w:b/>
        </w:rPr>
        <w:t>Reserve Requirements</w:t>
      </w:r>
      <w:r>
        <w:rPr>
          <w:rFonts w:ascii="Times New Roman" w:hAnsi="Times New Roman"/>
          <w:b/>
        </w:rPr>
        <w:t>.</w:t>
      </w:r>
      <w:r w:rsidRPr="007F161E">
        <w:rPr>
          <w:rFonts w:ascii="Times New Roman" w:hAnsi="Times New Roman"/>
          <w:b/>
        </w:rPr>
        <w:t xml:space="preserve"> </w:t>
      </w:r>
    </w:p>
    <w:p w14:paraId="5491446E" w14:textId="77777777" w:rsidR="00B233A8" w:rsidRDefault="00B233A8" w:rsidP="00B233A8">
      <w:pPr>
        <w:spacing w:after="0" w:line="360" w:lineRule="auto"/>
        <w:rPr>
          <w:rFonts w:ascii="Times New Roman" w:hAnsi="Times New Roman"/>
        </w:rPr>
      </w:pPr>
      <w:r>
        <w:rPr>
          <w:rFonts w:ascii="Times New Roman" w:hAnsi="Times New Roman"/>
        </w:rPr>
        <w:t>Zonal Forward R</w:t>
      </w:r>
      <w:r w:rsidRPr="00B2684F">
        <w:rPr>
          <w:rFonts w:ascii="Times New Roman" w:hAnsi="Times New Roman"/>
        </w:rPr>
        <w:t xml:space="preserve">eserve requirements will be established for each Reserve Zone. The </w:t>
      </w:r>
      <w:r>
        <w:rPr>
          <w:rFonts w:ascii="Times New Roman" w:hAnsi="Times New Roman"/>
        </w:rPr>
        <w:t>zonal Forward R</w:t>
      </w:r>
      <w:r w:rsidRPr="00B2684F">
        <w:rPr>
          <w:rFonts w:ascii="Times New Roman" w:hAnsi="Times New Roman"/>
        </w:rPr>
        <w:t xml:space="preserve">eserve requirements will reflect the need for 30-minute contingency response to provide 2nd contingency protection for each import constrained Reserve Zone. The </w:t>
      </w:r>
      <w:r>
        <w:rPr>
          <w:rFonts w:ascii="Times New Roman" w:hAnsi="Times New Roman"/>
        </w:rPr>
        <w:t>zonal Forward R</w:t>
      </w:r>
      <w:r w:rsidRPr="00B2684F">
        <w:rPr>
          <w:rFonts w:ascii="Times New Roman" w:hAnsi="Times New Roman"/>
        </w:rPr>
        <w:t xml:space="preserve">eserve requirements can be satisfied only by Resources that are located within a Reserve Zone and that are capable of providing 30-minute or higher quality reserve products. </w:t>
      </w:r>
    </w:p>
    <w:p w14:paraId="63FB1F01" w14:textId="77777777" w:rsidR="00B233A8" w:rsidRPr="00B2684F" w:rsidRDefault="00B233A8" w:rsidP="00B233A8">
      <w:pPr>
        <w:spacing w:after="0" w:line="360" w:lineRule="auto"/>
        <w:rPr>
          <w:rFonts w:ascii="Times New Roman" w:hAnsi="Times New Roman"/>
        </w:rPr>
      </w:pPr>
    </w:p>
    <w:p w14:paraId="33E14A8C"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ISO shall establish the </w:t>
      </w:r>
      <w:r>
        <w:rPr>
          <w:rFonts w:ascii="Times New Roman" w:hAnsi="Times New Roman"/>
        </w:rPr>
        <w:t>zonal Forward R</w:t>
      </w:r>
      <w:r w:rsidRPr="00B2684F">
        <w:rPr>
          <w:rFonts w:ascii="Times New Roman" w:hAnsi="Times New Roman"/>
        </w:rPr>
        <w:t xml:space="preserve">eserve requirements based on a rolling, two-year historical analysis of the daily peak hour operational requirements for each Reserve Zone for like Forward Reserve Procurement Periods. The ISO will commence the analysis on February 1 or the first business day </w:t>
      </w:r>
      <w:r w:rsidRPr="00B2684F">
        <w:rPr>
          <w:rFonts w:ascii="Times New Roman" w:hAnsi="Times New Roman"/>
        </w:rPr>
        <w:lastRenderedPageBreak/>
        <w:t xml:space="preserve">thereafter for the subsequent summer Forward Reserve Procurement Period and on June 1 or the first business day thereafter for the subsequent winter Forward Reserve Procurement Period. </w:t>
      </w:r>
    </w:p>
    <w:p w14:paraId="64F5A6E3" w14:textId="77777777" w:rsidR="00B233A8" w:rsidRPr="00B2684F" w:rsidRDefault="00B233A8" w:rsidP="00B233A8">
      <w:pPr>
        <w:spacing w:after="0" w:line="360" w:lineRule="auto"/>
        <w:rPr>
          <w:rFonts w:ascii="Times New Roman" w:hAnsi="Times New Roman"/>
        </w:rPr>
      </w:pPr>
    </w:p>
    <w:p w14:paraId="3F103DFD"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These daily peak hour requirements will be aggregated into daily peak hour frequency distribution curves and the MW value at the 95th percentile of the frequency distribution curve for each Reserve Zone will establish the </w:t>
      </w:r>
      <w:r>
        <w:rPr>
          <w:rFonts w:ascii="Times New Roman" w:hAnsi="Times New Roman"/>
        </w:rPr>
        <w:t xml:space="preserve">zonal </w:t>
      </w:r>
      <w:r w:rsidRPr="00B2684F">
        <w:rPr>
          <w:rFonts w:ascii="Times New Roman" w:hAnsi="Times New Roman"/>
        </w:rPr>
        <w:t xml:space="preserve">requirement. </w:t>
      </w:r>
    </w:p>
    <w:p w14:paraId="6D26DF7C" w14:textId="77777777" w:rsidR="00B233A8" w:rsidRDefault="00B233A8" w:rsidP="00B233A8">
      <w:pPr>
        <w:spacing w:after="0" w:line="360" w:lineRule="auto"/>
        <w:rPr>
          <w:rFonts w:ascii="Times New Roman" w:hAnsi="Times New Roman"/>
        </w:rPr>
      </w:pPr>
    </w:p>
    <w:p w14:paraId="07588A51"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In the event of a change in the configuration of the transmission system or the addition, deactivation or retirement of a major </w:t>
      </w:r>
      <w:r>
        <w:rPr>
          <w:rFonts w:ascii="Times New Roman" w:hAnsi="Times New Roman"/>
        </w:rPr>
        <w:t>Generator Asset,</w:t>
      </w:r>
      <w:r w:rsidRPr="00B2684F">
        <w:rPr>
          <w:rFonts w:ascii="Times New Roman" w:hAnsi="Times New Roman"/>
        </w:rPr>
        <w:t xml:space="preserve"> Dispatchable Asset Related Demand</w:t>
      </w:r>
      <w:r>
        <w:rPr>
          <w:rFonts w:ascii="Times New Roman" w:hAnsi="Times New Roman"/>
        </w:rPr>
        <w:t xml:space="preserve"> or Demand Response Resource</w:t>
      </w:r>
      <w:ins w:id="490" w:author="Author">
        <w:r w:rsidR="00AE54F2">
          <w:rPr>
            <w:rFonts w:ascii="Times New Roman" w:hAnsi="Times New Roman"/>
          </w:rPr>
          <w:t xml:space="preserve"> or Demand Response Distributed Energy Resource Aggregations</w:t>
        </w:r>
      </w:ins>
      <w:r w:rsidRPr="00B2684F">
        <w:rPr>
          <w:rFonts w:ascii="Times New Roman" w:hAnsi="Times New Roman"/>
        </w:rPr>
        <w:t xml:space="preserve"> the rolling two-year historical analysis will be calculated in a manner that reflects the change in configuration of the transmission system or the addition, deactivation or retirement of a major</w:t>
      </w:r>
      <w:r>
        <w:rPr>
          <w:rFonts w:ascii="Times New Roman" w:hAnsi="Times New Roman"/>
        </w:rPr>
        <w:t xml:space="preserve"> Generator Asset,</w:t>
      </w:r>
      <w:r w:rsidRPr="00B2684F">
        <w:rPr>
          <w:rFonts w:ascii="Times New Roman" w:hAnsi="Times New Roman"/>
        </w:rPr>
        <w:t xml:space="preserve"> Dispatchable Asset Related Demand </w:t>
      </w:r>
      <w:r>
        <w:rPr>
          <w:rFonts w:ascii="Times New Roman" w:hAnsi="Times New Roman"/>
        </w:rPr>
        <w:t xml:space="preserve">or Demand Response Resource </w:t>
      </w:r>
      <w:ins w:id="491" w:author="Author">
        <w:r w:rsidR="00AE54F2">
          <w:rPr>
            <w:rFonts w:ascii="Times New Roman" w:hAnsi="Times New Roman"/>
          </w:rPr>
          <w:t>or Demand Response Distributed Energy Resource Aggregations</w:t>
        </w:r>
        <w:r w:rsidR="00AE54F2" w:rsidRPr="00B2684F">
          <w:rPr>
            <w:rFonts w:ascii="Times New Roman" w:hAnsi="Times New Roman"/>
          </w:rPr>
          <w:t xml:space="preserve"> </w:t>
        </w:r>
      </w:ins>
      <w:r w:rsidRPr="00B2684F">
        <w:rPr>
          <w:rFonts w:ascii="Times New Roman" w:hAnsi="Times New Roman"/>
        </w:rPr>
        <w:t xml:space="preserve">as of the commencement date of the analysis provided that the following conditions are met: </w:t>
      </w:r>
    </w:p>
    <w:p w14:paraId="6ABEF90D" w14:textId="77777777" w:rsidR="00B233A8" w:rsidRPr="00B2684F" w:rsidRDefault="00B233A8" w:rsidP="00B233A8">
      <w:pPr>
        <w:spacing w:after="0" w:line="360" w:lineRule="auto"/>
        <w:rPr>
          <w:rFonts w:ascii="Times New Roman" w:hAnsi="Times New Roman"/>
        </w:rPr>
      </w:pPr>
    </w:p>
    <w:p w14:paraId="3B654755" w14:textId="77777777" w:rsidR="00B233A8" w:rsidRPr="00B2684F" w:rsidRDefault="00B233A8" w:rsidP="00B233A8">
      <w:pPr>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Change in Configuration of the Transmission System </w:t>
      </w:r>
    </w:p>
    <w:p w14:paraId="376E5907"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Any change in the configuration of the transmission system must have been placed in service and released for dispatch on or before December 31 for inclusion in the analysis for setting the </w:t>
      </w:r>
      <w:r>
        <w:rPr>
          <w:rFonts w:ascii="Times New Roman" w:hAnsi="Times New Roman"/>
        </w:rPr>
        <w:t>zonal Forward R</w:t>
      </w:r>
      <w:r w:rsidRPr="00B2684F">
        <w:rPr>
          <w:rFonts w:ascii="Times New Roman" w:hAnsi="Times New Roman"/>
        </w:rPr>
        <w:t xml:space="preserve">eserve requirements for the subsequent summer Forward Reserve Procurement Period or on or before April 30 for inclusion in the analysis for setting the </w:t>
      </w:r>
      <w:r>
        <w:rPr>
          <w:rFonts w:ascii="Times New Roman" w:hAnsi="Times New Roman"/>
        </w:rPr>
        <w:t>zonal Forward R</w:t>
      </w:r>
      <w:r w:rsidRPr="00B2684F">
        <w:rPr>
          <w:rFonts w:ascii="Times New Roman" w:hAnsi="Times New Roman"/>
        </w:rPr>
        <w:t xml:space="preserve">eserve requirements for the subsequent winter Forward Reserve Procurement Period. </w:t>
      </w:r>
    </w:p>
    <w:p w14:paraId="1F5A3085" w14:textId="77777777" w:rsidR="00B233A8" w:rsidRPr="00B2684F" w:rsidRDefault="00B233A8" w:rsidP="00B233A8">
      <w:pPr>
        <w:spacing w:after="0" w:line="360" w:lineRule="auto"/>
        <w:rPr>
          <w:rFonts w:ascii="Times New Roman" w:hAnsi="Times New Roman"/>
        </w:rPr>
      </w:pPr>
    </w:p>
    <w:p w14:paraId="62042306"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If the change in the configuration of the transmission system consists of a new facility or upgrade of an existing facility, the facility must have operated at an availability level of at least 95% for the period beginning with its in service date and ending on January 31 prior to the summer Forward Reserve Procurement Period or ending on May 31 prior to the winter Forward Reserve Procurement Period. </w:t>
      </w:r>
    </w:p>
    <w:p w14:paraId="53C08CAC" w14:textId="77777777" w:rsidR="00B233A8" w:rsidRPr="00B2684F" w:rsidRDefault="00B233A8" w:rsidP="00B233A8">
      <w:pPr>
        <w:spacing w:after="0" w:line="360" w:lineRule="auto"/>
        <w:rPr>
          <w:rFonts w:ascii="Times New Roman" w:hAnsi="Times New Roman"/>
        </w:rPr>
      </w:pPr>
    </w:p>
    <w:p w14:paraId="1CE1871E"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Addition, Deactivation or Retirement of a Major Generating Resource</w:t>
      </w:r>
      <w:r>
        <w:rPr>
          <w:rFonts w:ascii="Times New Roman" w:hAnsi="Times New Roman"/>
        </w:rPr>
        <w:t>,</w:t>
      </w:r>
      <w:r w:rsidRPr="00B2684F">
        <w:rPr>
          <w:rFonts w:ascii="Times New Roman" w:hAnsi="Times New Roman"/>
        </w:rPr>
        <w:t xml:space="preserve"> Dispatchable Asset Related Demand</w:t>
      </w:r>
      <w:r>
        <w:rPr>
          <w:rFonts w:ascii="Times New Roman" w:hAnsi="Times New Roman"/>
        </w:rPr>
        <w:t xml:space="preserve"> or Demand Response Resource</w:t>
      </w:r>
      <w:ins w:id="492" w:author="Author">
        <w:r w:rsidR="00AE54F2">
          <w:rPr>
            <w:rFonts w:ascii="Times New Roman" w:hAnsi="Times New Roman"/>
          </w:rPr>
          <w:t xml:space="preserve"> or Demand Response Distributed Energy Resource Aggregations</w:t>
        </w:r>
      </w:ins>
      <w:r>
        <w:rPr>
          <w:rFonts w:ascii="Times New Roman" w:hAnsi="Times New Roman"/>
        </w:rPr>
        <w:t>.</w:t>
      </w:r>
      <w:r w:rsidRPr="00B2684F">
        <w:rPr>
          <w:rFonts w:ascii="Times New Roman" w:hAnsi="Times New Roman"/>
        </w:rPr>
        <w:t xml:space="preserve"> </w:t>
      </w:r>
    </w:p>
    <w:p w14:paraId="13093B34" w14:textId="77777777" w:rsidR="00B233A8" w:rsidRPr="00B2684F" w:rsidRDefault="00B233A8" w:rsidP="00B233A8">
      <w:pPr>
        <w:spacing w:after="0" w:line="360" w:lineRule="auto"/>
        <w:rPr>
          <w:rFonts w:ascii="Times New Roman" w:hAnsi="Times New Roman"/>
        </w:rPr>
      </w:pPr>
    </w:p>
    <w:p w14:paraId="6431014C" w14:textId="77777777" w:rsidR="00B233A8" w:rsidRDefault="00B233A8" w:rsidP="00B233A8">
      <w:pPr>
        <w:spacing w:after="0" w:line="360" w:lineRule="auto"/>
        <w:rPr>
          <w:rFonts w:ascii="Times New Roman" w:hAnsi="Times New Roman"/>
        </w:rPr>
      </w:pPr>
      <w:r w:rsidRPr="00B2684F">
        <w:rPr>
          <w:rFonts w:ascii="Times New Roman" w:hAnsi="Times New Roman"/>
        </w:rPr>
        <w:t>For the addition of a new</w:t>
      </w:r>
      <w:r>
        <w:rPr>
          <w:rFonts w:ascii="Times New Roman" w:hAnsi="Times New Roman"/>
        </w:rPr>
        <w:t xml:space="preserve"> Generator Asset</w:t>
      </w:r>
      <w:r w:rsidRPr="00725D41">
        <w:rPr>
          <w:rFonts w:ascii="Times New Roman" w:hAnsi="Times New Roman"/>
        </w:rPr>
        <w:t>, Dispatchable Asset Related Demand,</w:t>
      </w:r>
      <w:r>
        <w:rPr>
          <w:rFonts w:ascii="Times New Roman" w:hAnsi="Times New Roman"/>
        </w:rPr>
        <w:t xml:space="preserve"> or Demand Response Resource</w:t>
      </w:r>
      <w:r w:rsidRPr="00B2684F">
        <w:rPr>
          <w:rFonts w:ascii="Times New Roman" w:hAnsi="Times New Roman"/>
        </w:rPr>
        <w:t xml:space="preserve">, </w:t>
      </w:r>
      <w:ins w:id="493" w:author="Author">
        <w:r w:rsidR="00AE54F2">
          <w:rPr>
            <w:rFonts w:ascii="Times New Roman" w:hAnsi="Times New Roman"/>
          </w:rPr>
          <w:t>or Demand Response Distributed Energy Resource Aggregations</w:t>
        </w:r>
        <w:r w:rsidR="00AE54F2" w:rsidRPr="00B2684F">
          <w:rPr>
            <w:rFonts w:ascii="Times New Roman" w:hAnsi="Times New Roman"/>
          </w:rPr>
          <w:t xml:space="preserve"> </w:t>
        </w:r>
      </w:ins>
      <w:r w:rsidRPr="00B2684F">
        <w:rPr>
          <w:rFonts w:ascii="Times New Roman" w:hAnsi="Times New Roman"/>
        </w:rPr>
        <w:t xml:space="preserve">the Resource must be placed in service and released for dispatch on or before December 31 for inclusion in the analysis for setting the </w:t>
      </w:r>
      <w:r>
        <w:rPr>
          <w:rFonts w:ascii="Times New Roman" w:hAnsi="Times New Roman"/>
        </w:rPr>
        <w:lastRenderedPageBreak/>
        <w:t>zonal Forward R</w:t>
      </w:r>
      <w:r w:rsidRPr="00B2684F">
        <w:rPr>
          <w:rFonts w:ascii="Times New Roman" w:hAnsi="Times New Roman"/>
        </w:rPr>
        <w:t xml:space="preserve">eserve requirements for the subsequent summer Forward Reserve Procurement Period or on or before April 30 for inclusion in the analysis for setting the </w:t>
      </w:r>
      <w:r>
        <w:rPr>
          <w:rFonts w:ascii="Times New Roman" w:hAnsi="Times New Roman"/>
        </w:rPr>
        <w:t>zonal Forward R</w:t>
      </w:r>
      <w:r w:rsidRPr="00B2684F">
        <w:rPr>
          <w:rFonts w:ascii="Times New Roman" w:hAnsi="Times New Roman"/>
        </w:rPr>
        <w:t xml:space="preserve">eserve requirements for the subsequent winter Forward Reserve Procurement Period. For the deactivation or retirement of a </w:t>
      </w:r>
      <w:r>
        <w:rPr>
          <w:rFonts w:ascii="Times New Roman" w:hAnsi="Times New Roman"/>
        </w:rPr>
        <w:t>Generator Asset,</w:t>
      </w:r>
      <w:r w:rsidRPr="00B2684F">
        <w:rPr>
          <w:rFonts w:ascii="Times New Roman" w:hAnsi="Times New Roman"/>
        </w:rPr>
        <w:t xml:space="preserve"> Dispatchable Asset Related Demand</w:t>
      </w:r>
      <w:r>
        <w:rPr>
          <w:rFonts w:ascii="Times New Roman" w:hAnsi="Times New Roman"/>
        </w:rPr>
        <w:t xml:space="preserve"> or Demand Response Resource</w:t>
      </w:r>
      <w:r w:rsidRPr="00B2684F">
        <w:rPr>
          <w:rFonts w:ascii="Times New Roman" w:hAnsi="Times New Roman"/>
        </w:rPr>
        <w:t>,</w:t>
      </w:r>
      <w:ins w:id="494" w:author="Author">
        <w:r w:rsidR="00AE54F2">
          <w:rPr>
            <w:rFonts w:ascii="Times New Roman" w:hAnsi="Times New Roman"/>
          </w:rPr>
          <w:t xml:space="preserve"> or Demand Response Distributed Energy Resource Aggregations</w:t>
        </w:r>
      </w:ins>
      <w:r w:rsidRPr="00B2684F">
        <w:rPr>
          <w:rFonts w:ascii="Times New Roman" w:hAnsi="Times New Roman"/>
        </w:rPr>
        <w:t xml:space="preserve"> the Resource must have been removed from service on or before January 31 for inclusion in the analysis for setting the </w:t>
      </w:r>
      <w:r>
        <w:rPr>
          <w:rFonts w:ascii="Times New Roman" w:hAnsi="Times New Roman"/>
        </w:rPr>
        <w:t>zonal Forward R</w:t>
      </w:r>
      <w:r w:rsidRPr="00B2684F">
        <w:rPr>
          <w:rFonts w:ascii="Times New Roman" w:hAnsi="Times New Roman"/>
        </w:rPr>
        <w:t xml:space="preserve">eserve requirements for the subsequent summer Forward Reserve Procurement Period or on or before May 31 for inclusion in the analysis for setting the </w:t>
      </w:r>
      <w:r>
        <w:rPr>
          <w:rFonts w:ascii="Times New Roman" w:hAnsi="Times New Roman"/>
        </w:rPr>
        <w:t>zonal Forward R</w:t>
      </w:r>
      <w:r w:rsidRPr="00B2684F">
        <w:rPr>
          <w:rFonts w:ascii="Times New Roman" w:hAnsi="Times New Roman"/>
        </w:rPr>
        <w:t xml:space="preserve">eserve requirements for the subsequent winter Forward Reserve Procurement Period. </w:t>
      </w:r>
    </w:p>
    <w:p w14:paraId="470B9E6B" w14:textId="77777777" w:rsidR="00B233A8" w:rsidRPr="00B2684F" w:rsidRDefault="00B233A8" w:rsidP="00B233A8">
      <w:pPr>
        <w:spacing w:after="0" w:line="360" w:lineRule="auto"/>
        <w:rPr>
          <w:rFonts w:ascii="Times New Roman" w:hAnsi="Times New Roman"/>
        </w:rPr>
      </w:pPr>
    </w:p>
    <w:p w14:paraId="23C95899"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modified historical data set will be composed of actual data used in the operation of the reconfigured system and historical (pre-reconfiguration) data adjusted for the impact of the system reconfiguration. Pre-reconfiguration data will be revised by substituting values from the historical data set that are no longer valid with corresponding values used in the operation of the reconfigured system. </w:t>
      </w:r>
    </w:p>
    <w:p w14:paraId="7E58A45E" w14:textId="77777777" w:rsidR="00B233A8" w:rsidRPr="00B2684F" w:rsidRDefault="00B233A8" w:rsidP="00B233A8">
      <w:pPr>
        <w:spacing w:after="0" w:line="360" w:lineRule="auto"/>
        <w:rPr>
          <w:rFonts w:ascii="Times New Roman" w:hAnsi="Times New Roman"/>
        </w:rPr>
      </w:pPr>
    </w:p>
    <w:p w14:paraId="29A6B298"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w:t>
      </w:r>
      <w:r>
        <w:rPr>
          <w:rFonts w:ascii="Times New Roman" w:hAnsi="Times New Roman"/>
        </w:rPr>
        <w:t>zonal Forward R</w:t>
      </w:r>
      <w:r w:rsidRPr="00B2684F">
        <w:rPr>
          <w:rFonts w:ascii="Times New Roman" w:hAnsi="Times New Roman"/>
        </w:rPr>
        <w:t xml:space="preserve">eserve requirements will be recalculated using the modified historical data set until the rolling two-year historical data set reflects a common system configuration. </w:t>
      </w:r>
    </w:p>
    <w:p w14:paraId="7B1E4237" w14:textId="77777777" w:rsidR="00B233A8" w:rsidRPr="00B2684F" w:rsidRDefault="00B233A8" w:rsidP="00B233A8">
      <w:pPr>
        <w:spacing w:after="0" w:line="360" w:lineRule="auto"/>
        <w:rPr>
          <w:rFonts w:ascii="Times New Roman" w:hAnsi="Times New Roman"/>
        </w:rPr>
      </w:pPr>
    </w:p>
    <w:p w14:paraId="52DF1F61" w14:textId="77777777" w:rsidR="00B233A8" w:rsidRPr="00C26C5A" w:rsidRDefault="00B233A8" w:rsidP="00B233A8">
      <w:pPr>
        <w:spacing w:after="0" w:line="360" w:lineRule="auto"/>
        <w:outlineLvl w:val="2"/>
        <w:rPr>
          <w:rFonts w:ascii="Times New Roman" w:hAnsi="Times New Roman"/>
          <w:b/>
        </w:rPr>
      </w:pPr>
      <w:r w:rsidRPr="00C26C5A">
        <w:rPr>
          <w:rFonts w:ascii="Times New Roman" w:hAnsi="Times New Roman"/>
          <w:b/>
        </w:rPr>
        <w:t xml:space="preserve">III.9.3 </w:t>
      </w:r>
      <w:r w:rsidRPr="00C26C5A">
        <w:rPr>
          <w:rFonts w:ascii="Times New Roman" w:hAnsi="Times New Roman"/>
          <w:b/>
        </w:rPr>
        <w:tab/>
      </w:r>
      <w:r w:rsidRPr="00C26C5A">
        <w:rPr>
          <w:rFonts w:ascii="Times New Roman" w:hAnsi="Times New Roman"/>
          <w:b/>
        </w:rPr>
        <w:tab/>
      </w:r>
      <w:r>
        <w:rPr>
          <w:rFonts w:ascii="Times New Roman" w:hAnsi="Times New Roman"/>
          <w:b/>
        </w:rPr>
        <w:tab/>
      </w:r>
      <w:r w:rsidRPr="00C26C5A">
        <w:rPr>
          <w:rFonts w:ascii="Times New Roman" w:hAnsi="Times New Roman"/>
          <w:b/>
        </w:rPr>
        <w:t xml:space="preserve">Forward Reserve Auction Offers. </w:t>
      </w:r>
    </w:p>
    <w:p w14:paraId="54C3BF8D"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Forward Reserve Auction Offers for TMNSR and TMOR shall be (a) made on a $/MW-month basis, (b) made on a Reserve Zone specific basis, (c) made on a non-Resource specific basis and (d) shall be less than or equal to the Forward Reserve Offer Cap. Forward Reserve Auction Offers shall be submitted to the ISO by Market Participants. The Market Participants are responsible for complying with the requirements of this Section III.9 if the Forward Reserve Auction Offer is accepted. </w:t>
      </w:r>
    </w:p>
    <w:p w14:paraId="749872F7" w14:textId="77777777" w:rsidR="00B233A8" w:rsidRPr="00B2684F" w:rsidRDefault="00B233A8" w:rsidP="00B233A8">
      <w:pPr>
        <w:spacing w:after="0" w:line="360" w:lineRule="auto"/>
        <w:rPr>
          <w:rFonts w:ascii="Times New Roman" w:hAnsi="Times New Roman"/>
        </w:rPr>
      </w:pPr>
    </w:p>
    <w:p w14:paraId="177F5968" w14:textId="77777777" w:rsidR="00B233A8" w:rsidRPr="00C26C5A" w:rsidRDefault="00B233A8" w:rsidP="00B233A8">
      <w:pPr>
        <w:spacing w:after="0" w:line="360" w:lineRule="auto"/>
        <w:outlineLvl w:val="2"/>
        <w:rPr>
          <w:rFonts w:ascii="Times New Roman" w:hAnsi="Times New Roman"/>
          <w:b/>
        </w:rPr>
      </w:pPr>
      <w:r w:rsidRPr="00C26C5A">
        <w:rPr>
          <w:rFonts w:ascii="Times New Roman" w:hAnsi="Times New Roman"/>
          <w:b/>
        </w:rPr>
        <w:t xml:space="preserve">III.9.4 </w:t>
      </w:r>
      <w:r w:rsidRPr="00C26C5A">
        <w:rPr>
          <w:rFonts w:ascii="Times New Roman" w:hAnsi="Times New Roman"/>
          <w:b/>
        </w:rPr>
        <w:tab/>
      </w:r>
      <w:r w:rsidRPr="00C26C5A">
        <w:rPr>
          <w:rFonts w:ascii="Times New Roman" w:hAnsi="Times New Roman"/>
          <w:b/>
        </w:rPr>
        <w:tab/>
      </w:r>
      <w:r>
        <w:rPr>
          <w:rFonts w:ascii="Times New Roman" w:hAnsi="Times New Roman"/>
          <w:b/>
        </w:rPr>
        <w:tab/>
      </w:r>
      <w:r w:rsidRPr="00C26C5A">
        <w:rPr>
          <w:rFonts w:ascii="Times New Roman" w:hAnsi="Times New Roman"/>
          <w:b/>
        </w:rPr>
        <w:t xml:space="preserve">Forward Reserve Auction Clearing and Forward Reserve Clearing Prices. </w:t>
      </w:r>
    </w:p>
    <w:p w14:paraId="0B959F03"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Forward Reserve Auction shall simultaneously clear Forward Reserve Auction Offers to meet the Forward Reserve requirements for the system and each Reserve Zone using a mathematical programming algorithm. The objective of the mathematical programming based Forward Reserve Auction clearing is to minimize the total cost of Forward Reserve procured to meet the Forward Reserve requirements. The Forward Reserve Clearing Price for each Reserve Zone will reflect the cost to serve the next increment of reserve in that Reserve Zone based on the submitted </w:t>
      </w:r>
      <w:r>
        <w:rPr>
          <w:rFonts w:ascii="Times New Roman" w:hAnsi="Times New Roman"/>
        </w:rPr>
        <w:t>o</w:t>
      </w:r>
      <w:r w:rsidRPr="00B2684F">
        <w:rPr>
          <w:rFonts w:ascii="Times New Roman" w:hAnsi="Times New Roman"/>
        </w:rPr>
        <w:t xml:space="preserve">ffers. The Forward Reserve Auction algorithm substitutes higher quality TMNSR for lower quality TMOR to meet system or Reserve Zone </w:t>
      </w:r>
      <w:r>
        <w:rPr>
          <w:rFonts w:ascii="Times New Roman" w:hAnsi="Times New Roman"/>
        </w:rPr>
        <w:t xml:space="preserve">Forward Reserve </w:t>
      </w:r>
      <w:r w:rsidRPr="00B2684F">
        <w:rPr>
          <w:rFonts w:ascii="Times New Roman" w:hAnsi="Times New Roman"/>
        </w:rPr>
        <w:t xml:space="preserve">requirements when it is economical to do so provided that no constraints are violated. </w:t>
      </w:r>
    </w:p>
    <w:p w14:paraId="0601DA5C" w14:textId="77777777" w:rsidR="00B233A8" w:rsidRPr="00B2684F" w:rsidRDefault="00B233A8" w:rsidP="00B233A8">
      <w:pPr>
        <w:spacing w:after="0" w:line="360" w:lineRule="auto"/>
        <w:rPr>
          <w:rFonts w:ascii="Times New Roman" w:hAnsi="Times New Roman"/>
        </w:rPr>
      </w:pPr>
    </w:p>
    <w:p w14:paraId="1022AB9B"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Forward Reserve Auction algorithm shall also utilize excess Forward Reserve in one Reserve Zone to meet the Forward Reserve requirements of another Reserve Zone or the system provided that the Forward Reserve can be delivered such that no constraints are violated. In addition, the Forward Reserve Auction shall apply price cascading such that the Forward Reserve Clearing Price for TMOR in a Reserve Zone is always less than or equal to the Forward Reserve Clearing Price for TMNSR in that Reserve Zone. If there is insufficient supply to meet the Forward Reserve requirements for a Reserve Zone, the Forward Reserve Clearing Price for that Reserve Zone will be set to the Forward Reserve Offer Cap. </w:t>
      </w:r>
    </w:p>
    <w:p w14:paraId="1D1E04EB" w14:textId="77777777" w:rsidR="00B233A8" w:rsidRPr="00B2684F" w:rsidRDefault="00B233A8" w:rsidP="00B233A8">
      <w:pPr>
        <w:spacing w:after="0" w:line="360" w:lineRule="auto"/>
        <w:rPr>
          <w:rFonts w:ascii="Times New Roman" w:hAnsi="Times New Roman"/>
        </w:rPr>
      </w:pPr>
    </w:p>
    <w:p w14:paraId="23AF7A46" w14:textId="77777777" w:rsidR="00B233A8" w:rsidRPr="001E3ACE" w:rsidRDefault="00B233A8" w:rsidP="00B233A8">
      <w:pPr>
        <w:spacing w:after="0" w:line="360" w:lineRule="auto"/>
        <w:ind w:left="2160" w:hanging="2160"/>
        <w:rPr>
          <w:rFonts w:ascii="Times New Roman" w:hAnsi="Times New Roman"/>
          <w:b/>
        </w:rPr>
      </w:pPr>
      <w:r w:rsidRPr="001E3ACE">
        <w:rPr>
          <w:rFonts w:ascii="Times New Roman" w:hAnsi="Times New Roman"/>
          <w:b/>
        </w:rPr>
        <w:t>III.9.4.1</w:t>
      </w:r>
      <w:r>
        <w:rPr>
          <w:rFonts w:ascii="Times New Roman" w:hAnsi="Times New Roman"/>
          <w:b/>
        </w:rPr>
        <w:tab/>
      </w:r>
      <w:r w:rsidRPr="001E3ACE">
        <w:rPr>
          <w:rFonts w:ascii="Times New Roman" w:hAnsi="Times New Roman"/>
          <w:b/>
        </w:rPr>
        <w:t xml:space="preserve">Forward Reserve Clearing Price and Forward Reserve Obligation Publication and Correction.  </w:t>
      </w:r>
    </w:p>
    <w:p w14:paraId="1DF28D2C"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Market Participants with cleared Forward Reserve Auction Offers will receive a Forward Reserve Obligation for each Reserve Zone, as applicable, that is equal to the amount of Forward Reserve megawatts cleared for that Market Participant adjusted for internal bilateral transactions that transfer Forward Reserve Obligations. </w:t>
      </w:r>
    </w:p>
    <w:p w14:paraId="7D1E9E3B" w14:textId="77777777" w:rsidR="00B233A8" w:rsidRPr="001E3ACE" w:rsidRDefault="00B233A8" w:rsidP="00B233A8">
      <w:pPr>
        <w:spacing w:after="0" w:line="360" w:lineRule="auto"/>
        <w:rPr>
          <w:rFonts w:ascii="Times New Roman" w:hAnsi="Times New Roman"/>
          <w:b/>
        </w:rPr>
      </w:pPr>
    </w:p>
    <w:p w14:paraId="1AA9480E"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Within five business days after the close of the Forward Reserve Auctions, the ISO shall post Forward Reserve Clearing Prices and Forward Reserve Obligations, which shall be final as posted, not subject to correction or other adjustment, and used for the purposes of settlement, except as provided in subsections (c) and (d). The permissibility of correction of errors in sections of Market Rule 1 relating to settlement and billing processes shall not apply to Forward Reserve Clearing Prices and Forward Reserve Obligations deemed final pursuant to this Section III.9.4.1. </w:t>
      </w:r>
    </w:p>
    <w:p w14:paraId="6B3DF60F" w14:textId="77777777" w:rsidR="00B233A8" w:rsidRPr="00B2684F" w:rsidRDefault="00B233A8" w:rsidP="00B233A8">
      <w:pPr>
        <w:spacing w:after="0" w:line="360" w:lineRule="auto"/>
        <w:rPr>
          <w:rFonts w:ascii="Times New Roman" w:hAnsi="Times New Roman"/>
        </w:rPr>
      </w:pPr>
    </w:p>
    <w:p w14:paraId="43158766" w14:textId="77777777" w:rsidR="00B233A8" w:rsidRDefault="00B233A8" w:rsidP="00B233A8">
      <w:pPr>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Before posting the final Forward Reserve Clearing Prices and Forward Reserve Obligations, the ISO shall make a good faith effort when clearing those markets to discover and correct any errors that may occur due to database, software or similar errors of the ISO or its systems before publishing the final prices awarded. </w:t>
      </w:r>
    </w:p>
    <w:p w14:paraId="2BF827E7" w14:textId="77777777" w:rsidR="00B233A8" w:rsidRPr="00B2684F" w:rsidRDefault="00B233A8" w:rsidP="00B233A8">
      <w:pPr>
        <w:spacing w:after="0" w:line="360" w:lineRule="auto"/>
        <w:rPr>
          <w:rFonts w:ascii="Times New Roman" w:hAnsi="Times New Roman"/>
        </w:rPr>
      </w:pPr>
    </w:p>
    <w:p w14:paraId="6A1F8635"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If the ISO determines based on reasonable belief that there may be one or more errors in the final Forward Reserve Clearing Prices and Forward Reserve Obligations or if no Forward Reserve Clearing Prices and Forward Reserve Obligations are available due to human error, database, software or similar errors of the ISO or its systems, the ISO shall post on the ISO website prior to 11:59 p.m. of the third business day following the posting deadline specified in subsection (a), a notice that the Forward Reserve Clearing Prices and Forward Reserve Obligations are provisional and subject to correction or unavailable </w:t>
      </w:r>
      <w:r w:rsidRPr="00B2684F">
        <w:rPr>
          <w:rFonts w:ascii="Times New Roman" w:hAnsi="Times New Roman"/>
        </w:rPr>
        <w:lastRenderedPageBreak/>
        <w:t xml:space="preserve">for initial publishing. The ISO shall confirm within three business days of posting a notice pursuant to this subsection whether there was an error in the Forward Reserve Clearing Prices and Forward Reserve Obligations and shall post a notice stating its findings. </w:t>
      </w:r>
    </w:p>
    <w:p w14:paraId="566C8F6C" w14:textId="77777777" w:rsidR="00B233A8" w:rsidRPr="00B2684F" w:rsidRDefault="00B233A8" w:rsidP="00B233A8">
      <w:pPr>
        <w:spacing w:after="0" w:line="360" w:lineRule="auto"/>
        <w:rPr>
          <w:rFonts w:ascii="Times New Roman" w:hAnsi="Times New Roman"/>
        </w:rPr>
      </w:pPr>
    </w:p>
    <w:p w14:paraId="1DC6F8DB"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B2684F">
        <w:rPr>
          <w:rFonts w:ascii="Times New Roman" w:hAnsi="Times New Roman"/>
        </w:rPr>
        <w:t xml:space="preserve">Within three business days after posting an initial notice pursuant to subsection (c); the ISO shall either: (1) publish final or corrected Forward Reserve Clearing Prices and Forward Reserve Obligations, or: (2) in the event that the ISO is unable to calculate and post final or corrected Forward Reserve Clearing Prices and Forward Reserve Obligations due to exigent circumstances not contemplated in this market rule, make an emergency filing with the Commission detailing the exigent circumstance which will not allow final Forward Reserve Clearing Prices and Forward Reserve Obligations to be calculated and posted, along with a proposed resolution including a timeline to post final prices. </w:t>
      </w:r>
    </w:p>
    <w:p w14:paraId="75459C22" w14:textId="77777777" w:rsidR="00B233A8" w:rsidRDefault="00B233A8" w:rsidP="00B233A8">
      <w:pPr>
        <w:spacing w:after="0" w:line="360" w:lineRule="auto"/>
        <w:rPr>
          <w:rFonts w:ascii="Times New Roman" w:hAnsi="Times New Roman"/>
        </w:rPr>
      </w:pPr>
    </w:p>
    <w:p w14:paraId="0A83B57F" w14:textId="77777777" w:rsidR="00B233A8" w:rsidRPr="00606659" w:rsidRDefault="00B233A8" w:rsidP="00B233A8">
      <w:pPr>
        <w:spacing w:after="0" w:line="360" w:lineRule="auto"/>
        <w:rPr>
          <w:rFonts w:ascii="Times New Roman" w:hAnsi="Times New Roman"/>
          <w:b/>
        </w:rPr>
      </w:pPr>
      <w:r w:rsidRPr="00606659">
        <w:rPr>
          <w:rFonts w:ascii="Times New Roman" w:hAnsi="Times New Roman"/>
          <w:b/>
        </w:rPr>
        <w:t>III.9.5</w:t>
      </w:r>
      <w:r w:rsidRPr="00606659">
        <w:rPr>
          <w:rFonts w:ascii="Times New Roman" w:hAnsi="Times New Roman"/>
          <w:b/>
        </w:rPr>
        <w:tab/>
      </w:r>
      <w:r w:rsidRPr="00606659">
        <w:rPr>
          <w:rFonts w:ascii="Times New Roman" w:hAnsi="Times New Roman"/>
          <w:b/>
        </w:rPr>
        <w:tab/>
      </w:r>
      <w:r w:rsidRPr="00606659">
        <w:rPr>
          <w:rFonts w:ascii="Times New Roman" w:hAnsi="Times New Roman"/>
          <w:b/>
        </w:rPr>
        <w:tab/>
        <w:t xml:space="preserve">Forward Reserve </w:t>
      </w:r>
      <w:r>
        <w:rPr>
          <w:rFonts w:ascii="Times New Roman" w:hAnsi="Times New Roman"/>
          <w:b/>
        </w:rPr>
        <w:t>Resources</w:t>
      </w:r>
    </w:p>
    <w:p w14:paraId="79D68766" w14:textId="77777777" w:rsidR="00B233A8" w:rsidRPr="00B2684F" w:rsidRDefault="00B233A8" w:rsidP="00B233A8">
      <w:pPr>
        <w:spacing w:after="0" w:line="360" w:lineRule="auto"/>
        <w:rPr>
          <w:rFonts w:ascii="Times New Roman" w:hAnsi="Times New Roman"/>
        </w:rPr>
      </w:pPr>
    </w:p>
    <w:p w14:paraId="36155216" w14:textId="77777777" w:rsidR="00B233A8" w:rsidRPr="00B2684F" w:rsidRDefault="00B233A8" w:rsidP="00B233A8">
      <w:pPr>
        <w:spacing w:after="0" w:line="360" w:lineRule="auto"/>
        <w:rPr>
          <w:rFonts w:ascii="Times New Roman" w:hAnsi="Times New Roman"/>
        </w:rPr>
      </w:pPr>
      <w:r w:rsidRPr="001E3ACE">
        <w:rPr>
          <w:rFonts w:ascii="Times New Roman" w:hAnsi="Times New Roman"/>
          <w:b/>
        </w:rPr>
        <w:t>III.9.5.1</w:t>
      </w:r>
      <w:r>
        <w:rPr>
          <w:rFonts w:ascii="Times New Roman" w:hAnsi="Times New Roman"/>
          <w:b/>
        </w:rPr>
        <w:tab/>
      </w:r>
      <w:r>
        <w:rPr>
          <w:rFonts w:ascii="Times New Roman" w:hAnsi="Times New Roman"/>
          <w:b/>
        </w:rPr>
        <w:tab/>
      </w:r>
      <w:r w:rsidRPr="001E3ACE">
        <w:rPr>
          <w:rFonts w:ascii="Times New Roman" w:hAnsi="Times New Roman"/>
          <w:b/>
        </w:rPr>
        <w:t>Assignment of Forward Reserve MWs to Forward Reserve Resources</w:t>
      </w:r>
      <w:r w:rsidRPr="00B2684F">
        <w:rPr>
          <w:rFonts w:ascii="Times New Roman" w:hAnsi="Times New Roman"/>
        </w:rPr>
        <w:t xml:space="preserve">. </w:t>
      </w:r>
    </w:p>
    <w:p w14:paraId="6AFADD8C"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Prior to the close of the </w:t>
      </w:r>
      <w:r>
        <w:rPr>
          <w:rFonts w:ascii="Times New Roman" w:hAnsi="Times New Roman"/>
        </w:rPr>
        <w:t>R</w:t>
      </w:r>
      <w:r w:rsidRPr="00B2684F">
        <w:rPr>
          <w:rFonts w:ascii="Times New Roman" w:hAnsi="Times New Roman"/>
        </w:rPr>
        <w:t>e-</w:t>
      </w:r>
      <w:r>
        <w:rPr>
          <w:rFonts w:ascii="Times New Roman" w:hAnsi="Times New Roman"/>
        </w:rPr>
        <w:t>O</w:t>
      </w:r>
      <w:r w:rsidRPr="00B2684F">
        <w:rPr>
          <w:rFonts w:ascii="Times New Roman" w:hAnsi="Times New Roman"/>
        </w:rPr>
        <w:t xml:space="preserve">ffer </w:t>
      </w:r>
      <w:r>
        <w:rPr>
          <w:rFonts w:ascii="Times New Roman" w:hAnsi="Times New Roman"/>
        </w:rPr>
        <w:t>P</w:t>
      </w:r>
      <w:r w:rsidRPr="00B2684F">
        <w:rPr>
          <w:rFonts w:ascii="Times New Roman" w:hAnsi="Times New Roman"/>
        </w:rPr>
        <w:t xml:space="preserve">eriod for each Operating Day of the Forward Reserve Procurement Period, Market Participants must convert their Forward Reserve Obligations into Resource-specific obligations by assigning Forward Reserve MWs to specific eligible Forward Reserve Resources, in accordance with procedures set forth in the ISO New England Manuals. The assignment of Forward Reserve MWs to a Forward Reserve Resource must be performed by the Lead Market Participant for the Resource. </w:t>
      </w:r>
    </w:p>
    <w:p w14:paraId="35122F9B" w14:textId="77777777" w:rsidR="00B233A8" w:rsidRPr="00B2684F" w:rsidRDefault="00B233A8" w:rsidP="00B233A8">
      <w:pPr>
        <w:spacing w:after="0" w:line="360" w:lineRule="auto"/>
        <w:rPr>
          <w:rFonts w:ascii="Times New Roman" w:hAnsi="Times New Roman"/>
        </w:rPr>
      </w:pPr>
    </w:p>
    <w:p w14:paraId="15B92EF1"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A Market Participant with a Forward Reserve Obligation must have an Ownership Share in a Forward Reserve Resource</w:t>
      </w:r>
      <w:r>
        <w:rPr>
          <w:rFonts w:ascii="Times New Roman" w:hAnsi="Times New Roman"/>
        </w:rPr>
        <w:t xml:space="preserve"> that is a Generator Asset or a Dispatchable Asset Related Demand, or be the Lead Market Participant of a Forward Reserve Resource that is a Demand Response Resource, </w:t>
      </w:r>
      <w:ins w:id="495" w:author="Author">
        <w:r w:rsidR="00AE54F2">
          <w:rPr>
            <w:rFonts w:ascii="Times New Roman" w:hAnsi="Times New Roman"/>
          </w:rPr>
          <w:t>and Demand Response Distributed Energy Resource Aggregations</w:t>
        </w:r>
        <w:r w:rsidR="00AE54F2" w:rsidRPr="00B2684F">
          <w:rPr>
            <w:rFonts w:ascii="Times New Roman" w:hAnsi="Times New Roman"/>
          </w:rPr>
          <w:t xml:space="preserve"> </w:t>
        </w:r>
      </w:ins>
      <w:r w:rsidRPr="00B2684F">
        <w:rPr>
          <w:rFonts w:ascii="Times New Roman" w:hAnsi="Times New Roman"/>
        </w:rPr>
        <w:t xml:space="preserve">in order to assign Forward Reserve MWs to that Forward Reserve Resource to fulfill that Market Participant’s Forward Reserve Obligation.  If more than one Market Participant has an Ownership Share in a Forward Reserve Resource, the Forward Reserve MWs assigned to that Resource will be allocated pro-rata to Market Participants by Ownership Share.   </w:t>
      </w:r>
    </w:p>
    <w:p w14:paraId="7C4AA106" w14:textId="77777777" w:rsidR="00B233A8" w:rsidRPr="00B2684F" w:rsidRDefault="00B233A8" w:rsidP="00B233A8">
      <w:pPr>
        <w:spacing w:after="0" w:line="360" w:lineRule="auto"/>
        <w:rPr>
          <w:rFonts w:ascii="Times New Roman" w:hAnsi="Times New Roman"/>
        </w:rPr>
      </w:pPr>
    </w:p>
    <w:p w14:paraId="56105C56" w14:textId="77777777" w:rsidR="00B233A8" w:rsidRPr="00B2684F" w:rsidRDefault="00B233A8" w:rsidP="00B233A8">
      <w:pPr>
        <w:spacing w:after="0" w:line="360" w:lineRule="auto"/>
        <w:rPr>
          <w:rFonts w:ascii="Times New Roman" w:hAnsi="Times New Roman"/>
        </w:rPr>
      </w:pPr>
      <w:r w:rsidRPr="001E3ACE">
        <w:rPr>
          <w:rFonts w:ascii="Times New Roman" w:hAnsi="Times New Roman"/>
          <w:b/>
        </w:rPr>
        <w:t xml:space="preserve">III.9.5.2 </w:t>
      </w:r>
      <w:r w:rsidRPr="001E3ACE">
        <w:rPr>
          <w:rFonts w:ascii="Times New Roman" w:hAnsi="Times New Roman"/>
          <w:b/>
        </w:rPr>
        <w:tab/>
      </w:r>
      <w:r>
        <w:rPr>
          <w:rFonts w:ascii="Times New Roman" w:hAnsi="Times New Roman"/>
          <w:b/>
        </w:rPr>
        <w:tab/>
      </w:r>
      <w:r w:rsidRPr="001E3ACE">
        <w:rPr>
          <w:rFonts w:ascii="Times New Roman" w:hAnsi="Times New Roman"/>
          <w:b/>
        </w:rPr>
        <w:t>Forward Reserve Resource Eligibility Requirements</w:t>
      </w:r>
      <w:r w:rsidRPr="00B2684F">
        <w:rPr>
          <w:rFonts w:ascii="Times New Roman" w:hAnsi="Times New Roman"/>
        </w:rPr>
        <w:t xml:space="preserve">. </w:t>
      </w:r>
    </w:p>
    <w:p w14:paraId="4CB34481" w14:textId="77777777" w:rsidR="00B233A8" w:rsidRDefault="00B233A8" w:rsidP="00B233A8">
      <w:pPr>
        <w:spacing w:after="0" w:line="360" w:lineRule="auto"/>
        <w:rPr>
          <w:rFonts w:ascii="Times New Roman" w:hAnsi="Times New Roman"/>
        </w:rPr>
      </w:pPr>
      <w:r w:rsidRPr="00B2684F">
        <w:rPr>
          <w:rFonts w:ascii="Times New Roman" w:hAnsi="Times New Roman"/>
        </w:rPr>
        <w:lastRenderedPageBreak/>
        <w:t xml:space="preserve">(a) </w:t>
      </w:r>
      <w:r>
        <w:rPr>
          <w:rFonts w:ascii="Times New Roman" w:hAnsi="Times New Roman"/>
        </w:rPr>
        <w:tab/>
      </w:r>
      <w:r w:rsidRPr="00B2684F">
        <w:rPr>
          <w:rFonts w:ascii="Times New Roman" w:hAnsi="Times New Roman"/>
        </w:rPr>
        <w:t xml:space="preserve">Forward Reserve Resources are Resources that have been assigned by Market Participants to meet their Forward Reserve Obligations.  To be eligible as a Forward Reserve Resource, a Resource must satisfy the following criteria: </w:t>
      </w:r>
    </w:p>
    <w:p w14:paraId="1457ECF8" w14:textId="77777777" w:rsidR="00B233A8" w:rsidRPr="00B2684F" w:rsidRDefault="00B233A8" w:rsidP="00B233A8">
      <w:pPr>
        <w:spacing w:after="0" w:line="360" w:lineRule="auto"/>
        <w:rPr>
          <w:rFonts w:ascii="Times New Roman" w:hAnsi="Times New Roman"/>
        </w:rPr>
      </w:pPr>
    </w:p>
    <w:p w14:paraId="0C2AB359" w14:textId="77777777" w:rsidR="00B233A8" w:rsidRDefault="00B233A8" w:rsidP="001D3693">
      <w:pPr>
        <w:numPr>
          <w:ilvl w:val="0"/>
          <w:numId w:val="41"/>
        </w:numPr>
        <w:spacing w:after="0" w:line="360" w:lineRule="auto"/>
        <w:ind w:left="720" w:firstLine="0"/>
        <w:rPr>
          <w:rFonts w:ascii="Times New Roman" w:hAnsi="Times New Roman"/>
        </w:rPr>
      </w:pPr>
      <w:r w:rsidRPr="00B2684F">
        <w:rPr>
          <w:rFonts w:ascii="Times New Roman" w:hAnsi="Times New Roman"/>
        </w:rPr>
        <w:t xml:space="preserve">If the </w:t>
      </w:r>
      <w:r>
        <w:rPr>
          <w:rFonts w:ascii="Times New Roman" w:hAnsi="Times New Roman"/>
        </w:rPr>
        <w:t xml:space="preserve">Generator Asset </w:t>
      </w:r>
      <w:r w:rsidRPr="00B2684F">
        <w:rPr>
          <w:rFonts w:ascii="Times New Roman" w:hAnsi="Times New Roman"/>
        </w:rPr>
        <w:t xml:space="preserve">is off-line, it must be a Fast Start Generator and have an audited CLAIM10 or CLAIM30 established pursuant to Section III.9.5.3; </w:t>
      </w:r>
    </w:p>
    <w:p w14:paraId="5D2F1B39" w14:textId="77777777" w:rsidR="00B233A8" w:rsidRDefault="00B233A8" w:rsidP="00B233A8">
      <w:pPr>
        <w:spacing w:after="0" w:line="360" w:lineRule="auto"/>
        <w:ind w:left="1500"/>
        <w:rPr>
          <w:rFonts w:ascii="Times New Roman" w:hAnsi="Times New Roman"/>
        </w:rPr>
      </w:pPr>
    </w:p>
    <w:p w14:paraId="733434E4" w14:textId="77777777" w:rsidR="00B233A8" w:rsidRPr="00F6733A" w:rsidRDefault="00B233A8" w:rsidP="001D3693">
      <w:pPr>
        <w:numPr>
          <w:ilvl w:val="0"/>
          <w:numId w:val="41"/>
        </w:numPr>
        <w:spacing w:after="0" w:line="360" w:lineRule="auto"/>
        <w:ind w:left="720" w:firstLine="0"/>
        <w:rPr>
          <w:rFonts w:ascii="Times New Roman" w:hAnsi="Times New Roman"/>
        </w:rPr>
      </w:pPr>
      <w:r w:rsidRPr="00F6733A">
        <w:rPr>
          <w:rFonts w:ascii="Times New Roman" w:hAnsi="Times New Roman"/>
        </w:rPr>
        <w:t>If the Resource is a Demand Response Resource</w:t>
      </w:r>
      <w:ins w:id="496" w:author="Author">
        <w:r w:rsidR="00AE54F2">
          <w:rPr>
            <w:rFonts w:ascii="Times New Roman" w:hAnsi="Times New Roman"/>
          </w:rPr>
          <w:t xml:space="preserve"> or Demand Response Distributed Energy Resource Aggregation </w:t>
        </w:r>
      </w:ins>
      <w:del w:id="497" w:author="Author">
        <w:r w:rsidRPr="00F6733A" w:rsidDel="00AE54F2">
          <w:rPr>
            <w:rFonts w:ascii="Times New Roman" w:hAnsi="Times New Roman"/>
          </w:rPr>
          <w:delText xml:space="preserve"> </w:delText>
        </w:r>
      </w:del>
      <w:r w:rsidRPr="00F6733A">
        <w:rPr>
          <w:rFonts w:ascii="Times New Roman" w:hAnsi="Times New Roman"/>
        </w:rPr>
        <w:t xml:space="preserve">which has not been dispatched, it must be a Fast Start Demand Response Resource </w:t>
      </w:r>
      <w:ins w:id="498" w:author="Author">
        <w:r w:rsidR="00AE54F2">
          <w:rPr>
            <w:rFonts w:ascii="Times New Roman" w:hAnsi="Times New Roman"/>
          </w:rPr>
          <w:t>or a Fast Start Demand Response Distributed Energy Resource Aggregation</w:t>
        </w:r>
        <w:r w:rsidR="00AE54F2" w:rsidRPr="00F6733A">
          <w:rPr>
            <w:rFonts w:ascii="Times New Roman" w:hAnsi="Times New Roman"/>
          </w:rPr>
          <w:t xml:space="preserve"> </w:t>
        </w:r>
      </w:ins>
      <w:r w:rsidRPr="00F6733A">
        <w:rPr>
          <w:rFonts w:ascii="Times New Roman" w:hAnsi="Times New Roman"/>
        </w:rPr>
        <w:t>and have an audited CLAIM10 or CLAIM30 established pursuant to Section III.9.5.3;</w:t>
      </w:r>
    </w:p>
    <w:p w14:paraId="34DE1134" w14:textId="77777777" w:rsidR="00B233A8" w:rsidRDefault="00B233A8" w:rsidP="00B233A8">
      <w:pPr>
        <w:spacing w:after="0" w:line="360" w:lineRule="auto"/>
        <w:rPr>
          <w:rFonts w:ascii="Times New Roman" w:hAnsi="Times New Roman"/>
        </w:rPr>
      </w:pPr>
    </w:p>
    <w:p w14:paraId="4646D3D4"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i</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If the </w:t>
      </w:r>
      <w:r>
        <w:rPr>
          <w:rFonts w:ascii="Times New Roman" w:hAnsi="Times New Roman"/>
        </w:rPr>
        <w:t xml:space="preserve">Generator Asset or Dispatchable Asset Related Demand </w:t>
      </w:r>
      <w:r w:rsidRPr="00B2684F">
        <w:rPr>
          <w:rFonts w:ascii="Times New Roman" w:hAnsi="Times New Roman"/>
        </w:rPr>
        <w:t>is expected to be on-line</w:t>
      </w:r>
      <w:r>
        <w:rPr>
          <w:rFonts w:ascii="Times New Roman" w:hAnsi="Times New Roman"/>
        </w:rPr>
        <w:t>, or, for a Demand Response Resource</w:t>
      </w:r>
      <w:ins w:id="499" w:author="Author">
        <w:r w:rsidR="00AE54F2">
          <w:rPr>
            <w:rFonts w:ascii="Times New Roman" w:hAnsi="Times New Roman"/>
          </w:rPr>
          <w:t xml:space="preserve"> or Demand Response Distributed Energy Resource Aggregation</w:t>
        </w:r>
      </w:ins>
      <w:r>
        <w:rPr>
          <w:rFonts w:ascii="Times New Roman" w:hAnsi="Times New Roman"/>
        </w:rPr>
        <w:t>, has been dispatched,</w:t>
      </w:r>
      <w:r w:rsidRPr="00B2684F">
        <w:rPr>
          <w:rFonts w:ascii="Times New Roman" w:hAnsi="Times New Roman"/>
        </w:rPr>
        <w:t xml:space="preserve"> during a Forward Reserve Delivery Period, it must be able to produce the energy</w:t>
      </w:r>
      <w:r>
        <w:rPr>
          <w:rFonts w:ascii="Times New Roman" w:hAnsi="Times New Roman"/>
        </w:rPr>
        <w:t xml:space="preserve"> or demand reduction</w:t>
      </w:r>
      <w:r w:rsidRPr="00B2684F">
        <w:rPr>
          <w:rFonts w:ascii="Times New Roman" w:hAnsi="Times New Roman"/>
        </w:rPr>
        <w:t xml:space="preserve"> equivalent to its assigned Forward Reserve Obligation within the timeframe of the assigned Forward Reserve Obligation when operating within its dispatch range; </w:t>
      </w:r>
    </w:p>
    <w:p w14:paraId="263940FC" w14:textId="77777777" w:rsidR="00B233A8" w:rsidRPr="00B2684F" w:rsidRDefault="00B233A8" w:rsidP="00B233A8">
      <w:pPr>
        <w:spacing w:after="0" w:line="360" w:lineRule="auto"/>
        <w:ind w:left="720"/>
        <w:rPr>
          <w:rFonts w:ascii="Times New Roman" w:hAnsi="Times New Roman"/>
        </w:rPr>
      </w:pPr>
      <w:r w:rsidRPr="00B2684F">
        <w:rPr>
          <w:rFonts w:ascii="Times New Roman" w:hAnsi="Times New Roman"/>
        </w:rPr>
        <w:t xml:space="preserve"> </w:t>
      </w:r>
    </w:p>
    <w:p w14:paraId="7D7EDCA2" w14:textId="77777777" w:rsidR="00B233A8" w:rsidRDefault="00B233A8" w:rsidP="00B233A8">
      <w:pPr>
        <w:spacing w:after="0" w:line="360" w:lineRule="auto"/>
        <w:ind w:left="720"/>
        <w:rPr>
          <w:rFonts w:ascii="Times New Roman" w:hAnsi="Times New Roman"/>
        </w:rPr>
      </w:pPr>
      <w:proofErr w:type="gramStart"/>
      <w:r w:rsidRPr="00B2684F">
        <w:rPr>
          <w:rFonts w:ascii="Times New Roman" w:hAnsi="Times New Roman"/>
        </w:rPr>
        <w:t>(</w:t>
      </w:r>
      <w:r>
        <w:rPr>
          <w:rFonts w:ascii="Times New Roman" w:hAnsi="Times New Roman"/>
        </w:rPr>
        <w:t>i</w:t>
      </w:r>
      <w:r w:rsidRPr="00B2684F">
        <w:rPr>
          <w:rFonts w:ascii="Times New Roman" w:hAnsi="Times New Roman"/>
        </w:rPr>
        <w:t xml:space="preserve">v) </w:t>
      </w:r>
      <w:r>
        <w:rPr>
          <w:rFonts w:ascii="Times New Roman" w:hAnsi="Times New Roman"/>
        </w:rPr>
        <w:tab/>
      </w:r>
      <w:r w:rsidRPr="00B2684F">
        <w:rPr>
          <w:rFonts w:ascii="Times New Roman" w:hAnsi="Times New Roman"/>
        </w:rPr>
        <w:t>Any</w:t>
      </w:r>
      <w:proofErr w:type="gramEnd"/>
      <w:r w:rsidRPr="00B2684F">
        <w:rPr>
          <w:rFonts w:ascii="Times New Roman" w:hAnsi="Times New Roman"/>
        </w:rPr>
        <w:t xml:space="preserve"> portion of the Resource to which a Forward Reserve Obligation has been assigned that is without a Capacity Supply Obligation must not have been offered to support an External Transaction sale during the Operating Day for which it has been assigned; </w:t>
      </w:r>
    </w:p>
    <w:p w14:paraId="06E331EF" w14:textId="77777777" w:rsidR="00B233A8" w:rsidRPr="00B2684F" w:rsidRDefault="00B233A8" w:rsidP="00B233A8">
      <w:pPr>
        <w:spacing w:after="0" w:line="360" w:lineRule="auto"/>
        <w:ind w:left="720"/>
        <w:rPr>
          <w:rFonts w:ascii="Times New Roman" w:hAnsi="Times New Roman"/>
        </w:rPr>
      </w:pPr>
    </w:p>
    <w:p w14:paraId="54FF53B2"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(v)</w:t>
      </w:r>
      <w:r>
        <w:rPr>
          <w:rFonts w:ascii="Times New Roman" w:hAnsi="Times New Roman"/>
        </w:rPr>
        <w:tab/>
      </w:r>
      <w:r w:rsidRPr="00B2684F">
        <w:rPr>
          <w:rFonts w:ascii="Times New Roman" w:hAnsi="Times New Roman"/>
        </w:rPr>
        <w:t xml:space="preserve"> The Resource must </w:t>
      </w:r>
      <w:r w:rsidRPr="002B755A">
        <w:rPr>
          <w:rFonts w:ascii="Times New Roman" w:hAnsi="Times New Roman"/>
        </w:rPr>
        <w:t xml:space="preserve">be capable of receiving and responding to </w:t>
      </w:r>
      <w:r>
        <w:rPr>
          <w:rFonts w:ascii="Times New Roman" w:hAnsi="Times New Roman"/>
        </w:rPr>
        <w:t>e</w:t>
      </w:r>
      <w:r w:rsidRPr="00B2684F">
        <w:rPr>
          <w:rFonts w:ascii="Times New Roman" w:hAnsi="Times New Roman"/>
        </w:rPr>
        <w:t xml:space="preserve">lectronic Dispatch </w:t>
      </w:r>
      <w:r>
        <w:rPr>
          <w:rFonts w:ascii="Times New Roman" w:hAnsi="Times New Roman"/>
        </w:rPr>
        <w:t>Instructions</w:t>
      </w:r>
      <w:r w:rsidRPr="00B2684F">
        <w:rPr>
          <w:rFonts w:ascii="Times New Roman" w:hAnsi="Times New Roman"/>
        </w:rPr>
        <w:t xml:space="preserve">; </w:t>
      </w:r>
    </w:p>
    <w:p w14:paraId="623AC481" w14:textId="77777777" w:rsidR="00B233A8" w:rsidRPr="00B2684F" w:rsidRDefault="00B233A8" w:rsidP="00B233A8">
      <w:pPr>
        <w:spacing w:after="0" w:line="360" w:lineRule="auto"/>
        <w:ind w:left="720"/>
        <w:rPr>
          <w:rFonts w:ascii="Times New Roman" w:hAnsi="Times New Roman"/>
        </w:rPr>
      </w:pPr>
    </w:p>
    <w:p w14:paraId="039177D6" w14:textId="77777777" w:rsidR="00B233A8" w:rsidRDefault="00B233A8" w:rsidP="00B233A8">
      <w:pPr>
        <w:spacing w:after="0" w:line="360" w:lineRule="auto"/>
        <w:ind w:left="720"/>
        <w:rPr>
          <w:rFonts w:ascii="Times New Roman" w:hAnsi="Times New Roman"/>
        </w:rPr>
      </w:pPr>
      <w:proofErr w:type="gramStart"/>
      <w:r w:rsidRPr="00B2684F">
        <w:rPr>
          <w:rFonts w:ascii="Times New Roman" w:hAnsi="Times New Roman"/>
        </w:rPr>
        <w:t xml:space="preserve">(vi) </w:t>
      </w:r>
      <w:r>
        <w:rPr>
          <w:rFonts w:ascii="Times New Roman" w:hAnsi="Times New Roman"/>
        </w:rPr>
        <w:tab/>
      </w:r>
      <w:r w:rsidRPr="00B2684F">
        <w:rPr>
          <w:rFonts w:ascii="Times New Roman" w:hAnsi="Times New Roman"/>
        </w:rPr>
        <w:t>The</w:t>
      </w:r>
      <w:proofErr w:type="gramEnd"/>
      <w:r w:rsidRPr="00B2684F">
        <w:rPr>
          <w:rFonts w:ascii="Times New Roman" w:hAnsi="Times New Roman"/>
        </w:rPr>
        <w:t xml:space="preserve"> Resource must follow</w:t>
      </w:r>
      <w:r>
        <w:rPr>
          <w:rFonts w:ascii="Times New Roman" w:hAnsi="Times New Roman"/>
        </w:rPr>
        <w:t xml:space="preserve"> D</w:t>
      </w:r>
      <w:r w:rsidRPr="00B2684F">
        <w:rPr>
          <w:rFonts w:ascii="Times New Roman" w:hAnsi="Times New Roman"/>
        </w:rPr>
        <w:t xml:space="preserve">ispatch </w:t>
      </w:r>
      <w:r>
        <w:rPr>
          <w:rFonts w:ascii="Times New Roman" w:hAnsi="Times New Roman"/>
        </w:rPr>
        <w:t>I</w:t>
      </w:r>
      <w:r w:rsidRPr="00B2684F">
        <w:rPr>
          <w:rFonts w:ascii="Times New Roman" w:hAnsi="Times New Roman"/>
        </w:rPr>
        <w:t xml:space="preserve">nstructions during the Operating Day. The Resource must meet the technical requirements associated with the provision of </w:t>
      </w:r>
      <w:r>
        <w:rPr>
          <w:rFonts w:ascii="Times New Roman" w:hAnsi="Times New Roman"/>
        </w:rPr>
        <w:t>Operating</w:t>
      </w:r>
      <w:r w:rsidRPr="00B2684F">
        <w:rPr>
          <w:rFonts w:ascii="Times New Roman" w:hAnsi="Times New Roman"/>
        </w:rPr>
        <w:t xml:space="preserve"> Reserve as specified in ISO New England Operating Procedure No. 14; </w:t>
      </w:r>
    </w:p>
    <w:p w14:paraId="7EAF0097" w14:textId="77777777" w:rsidR="00B233A8" w:rsidRDefault="00B233A8" w:rsidP="00B233A8">
      <w:pPr>
        <w:spacing w:after="0" w:line="360" w:lineRule="auto"/>
        <w:ind w:left="720"/>
        <w:rPr>
          <w:rFonts w:ascii="Times New Roman" w:hAnsi="Times New Roman"/>
        </w:rPr>
      </w:pPr>
    </w:p>
    <w:p w14:paraId="1AB6955F"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(vii) </w:t>
      </w:r>
      <w:r>
        <w:rPr>
          <w:rFonts w:ascii="Times New Roman" w:hAnsi="Times New Roman"/>
        </w:rPr>
        <w:tab/>
      </w:r>
      <w:r w:rsidRPr="00B2684F">
        <w:rPr>
          <w:rFonts w:ascii="Times New Roman" w:hAnsi="Times New Roman"/>
        </w:rPr>
        <w:t>The portion of the Resource</w:t>
      </w:r>
      <w:r>
        <w:rPr>
          <w:rFonts w:ascii="Times New Roman" w:hAnsi="Times New Roman"/>
        </w:rPr>
        <w:t xml:space="preserve"> </w:t>
      </w:r>
      <w:r w:rsidRPr="00B2684F">
        <w:rPr>
          <w:rFonts w:ascii="Times New Roman" w:hAnsi="Times New Roman"/>
        </w:rPr>
        <w:t>that is assigned a Forward Reserve Obligation for any portion of an Operating Day must be eligible to provide Operating Reserve in accordance with the provisions of Section III.</w:t>
      </w:r>
      <w:r w:rsidRPr="00E1233D">
        <w:rPr>
          <w:rFonts w:ascii="Times New Roman" w:hAnsi="Times New Roman"/>
        </w:rPr>
        <w:t>1.7.19</w:t>
      </w:r>
      <w:r w:rsidRPr="00B2684F">
        <w:rPr>
          <w:rFonts w:ascii="Times New Roman" w:hAnsi="Times New Roman"/>
        </w:rPr>
        <w:t xml:space="preserve">; </w:t>
      </w:r>
    </w:p>
    <w:p w14:paraId="698D225E" w14:textId="77777777" w:rsidR="00B233A8" w:rsidRPr="00B2684F" w:rsidRDefault="00B233A8" w:rsidP="00B233A8">
      <w:pPr>
        <w:spacing w:after="0" w:line="360" w:lineRule="auto"/>
        <w:ind w:left="720"/>
        <w:rPr>
          <w:rFonts w:ascii="Times New Roman" w:hAnsi="Times New Roman"/>
        </w:rPr>
      </w:pPr>
    </w:p>
    <w:p w14:paraId="666C6D94"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lastRenderedPageBreak/>
        <w:t>(</w:t>
      </w:r>
      <w:r>
        <w:rPr>
          <w:rFonts w:ascii="Times New Roman" w:hAnsi="Times New Roman"/>
        </w:rPr>
        <w:t>viii</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The portion of the Resource to which a Forward Reserve Obligation has been assigned must be offered into the Real-Time Energy Market in accordance with the provisions of </w:t>
      </w:r>
      <w:r>
        <w:rPr>
          <w:rFonts w:ascii="Times New Roman" w:hAnsi="Times New Roman"/>
        </w:rPr>
        <w:t xml:space="preserve">either Section </w:t>
      </w:r>
      <w:r w:rsidRPr="00B2684F">
        <w:rPr>
          <w:rFonts w:ascii="Times New Roman" w:hAnsi="Times New Roman"/>
        </w:rPr>
        <w:t>III.13.6.1.1.2</w:t>
      </w:r>
      <w:r>
        <w:rPr>
          <w:rFonts w:ascii="Times New Roman" w:hAnsi="Times New Roman"/>
        </w:rPr>
        <w:t xml:space="preserve"> or Section III.13.6.1.5.2</w:t>
      </w:r>
      <w:r w:rsidRPr="00B2684F">
        <w:rPr>
          <w:rFonts w:ascii="Times New Roman" w:hAnsi="Times New Roman"/>
        </w:rPr>
        <w:t xml:space="preserve">. </w:t>
      </w:r>
    </w:p>
    <w:p w14:paraId="68B4A326" w14:textId="77777777" w:rsidR="00B233A8" w:rsidRPr="00B2684F" w:rsidRDefault="00B233A8" w:rsidP="00B233A8">
      <w:pPr>
        <w:spacing w:after="0" w:line="360" w:lineRule="auto"/>
        <w:rPr>
          <w:rFonts w:ascii="Times New Roman" w:hAnsi="Times New Roman"/>
        </w:rPr>
      </w:pPr>
    </w:p>
    <w:p w14:paraId="74E3E795" w14:textId="77777777" w:rsidR="00B233A8" w:rsidRDefault="00B233A8" w:rsidP="00B233A8">
      <w:pPr>
        <w:spacing w:after="0" w:line="360" w:lineRule="auto"/>
        <w:rPr>
          <w:rFonts w:ascii="Times New Roman" w:hAnsi="Times New Roman"/>
        </w:rPr>
      </w:pPr>
      <w:r w:rsidRPr="00B2684F">
        <w:rPr>
          <w:rFonts w:ascii="Times New Roman" w:hAnsi="Times New Roman"/>
        </w:rPr>
        <w:t>(</w:t>
      </w:r>
      <w:r>
        <w:rPr>
          <w:rFonts w:ascii="Times New Roman" w:hAnsi="Times New Roman"/>
        </w:rPr>
        <w:t>b</w:t>
      </w:r>
      <w:r w:rsidRPr="00B2684F">
        <w:rPr>
          <w:rFonts w:ascii="Times New Roman" w:hAnsi="Times New Roman"/>
        </w:rPr>
        <w:t>)</w:t>
      </w:r>
      <w:r>
        <w:rPr>
          <w:rFonts w:ascii="Times New Roman" w:hAnsi="Times New Roman"/>
        </w:rPr>
        <w:tab/>
      </w:r>
      <w:r w:rsidRPr="00B2684F">
        <w:rPr>
          <w:rFonts w:ascii="Times New Roman" w:hAnsi="Times New Roman"/>
        </w:rPr>
        <w:t xml:space="preserve"> External Resources will be permitted to participate in the Forward Reserve Market when the respective Control Areas implement the technology and processes necessary to support recognition of Operating Reserves from external Resources. </w:t>
      </w:r>
    </w:p>
    <w:p w14:paraId="663825DB" w14:textId="77777777" w:rsidR="00B233A8" w:rsidRPr="00B2684F" w:rsidRDefault="00B233A8" w:rsidP="00B233A8">
      <w:pPr>
        <w:spacing w:after="0" w:line="360" w:lineRule="auto"/>
        <w:rPr>
          <w:rFonts w:ascii="Times New Roman" w:hAnsi="Times New Roman"/>
        </w:rPr>
      </w:pPr>
    </w:p>
    <w:p w14:paraId="13111D99" w14:textId="77777777" w:rsidR="00B233A8" w:rsidRDefault="00B233A8" w:rsidP="00B233A8">
      <w:pPr>
        <w:spacing w:after="0" w:line="360" w:lineRule="auto"/>
        <w:rPr>
          <w:rFonts w:ascii="Times New Roman" w:hAnsi="Times New Roman"/>
        </w:rPr>
      </w:pPr>
      <w:r w:rsidRPr="000334F3">
        <w:rPr>
          <w:rFonts w:ascii="Times New Roman" w:hAnsi="Times New Roman"/>
          <w:b/>
        </w:rPr>
        <w:t xml:space="preserve">III.9.5.3 </w:t>
      </w:r>
      <w:r w:rsidRPr="000334F3">
        <w:rPr>
          <w:rFonts w:ascii="Times New Roman" w:hAnsi="Times New Roman"/>
          <w:b/>
        </w:rPr>
        <w:tab/>
      </w:r>
      <w:r>
        <w:rPr>
          <w:rFonts w:ascii="Times New Roman" w:hAnsi="Times New Roman"/>
          <w:b/>
        </w:rPr>
        <w:tab/>
        <w:t>Resource</w:t>
      </w:r>
      <w:r w:rsidRPr="000334F3">
        <w:rPr>
          <w:rFonts w:ascii="Times New Roman" w:hAnsi="Times New Roman"/>
          <w:b/>
        </w:rPr>
        <w:t xml:space="preserve"> CLAIM10 and CLAIM30</w:t>
      </w:r>
      <w:r w:rsidRPr="00B2684F">
        <w:rPr>
          <w:rFonts w:ascii="Times New Roman" w:hAnsi="Times New Roman"/>
        </w:rPr>
        <w:t xml:space="preserve">. </w:t>
      </w:r>
    </w:p>
    <w:p w14:paraId="12A944A9" w14:textId="77777777" w:rsidR="00B233A8" w:rsidRDefault="00B233A8" w:rsidP="00B233A8">
      <w:pPr>
        <w:spacing w:after="0" w:line="360" w:lineRule="auto"/>
        <w:rPr>
          <w:rFonts w:ascii="Times New Roman" w:hAnsi="Times New Roman"/>
        </w:rPr>
      </w:pPr>
    </w:p>
    <w:p w14:paraId="02BBC537" w14:textId="77777777" w:rsidR="00B233A8" w:rsidRPr="00A110E3" w:rsidRDefault="00B233A8" w:rsidP="00B233A8">
      <w:pPr>
        <w:spacing w:after="0" w:line="360" w:lineRule="auto"/>
        <w:rPr>
          <w:rFonts w:ascii="Times New Roman" w:hAnsi="Times New Roman"/>
          <w:b/>
        </w:rPr>
      </w:pPr>
      <w:r w:rsidRPr="00A110E3">
        <w:rPr>
          <w:rFonts w:ascii="Times New Roman" w:hAnsi="Times New Roman"/>
          <w:b/>
        </w:rPr>
        <w:t>III.9.5.3.1</w:t>
      </w:r>
      <w:r w:rsidRPr="00A110E3">
        <w:rPr>
          <w:rFonts w:ascii="Times New Roman" w:hAnsi="Times New Roman"/>
          <w:b/>
        </w:rPr>
        <w:tab/>
      </w:r>
      <w:r w:rsidRPr="00A110E3">
        <w:rPr>
          <w:rFonts w:ascii="Times New Roman" w:hAnsi="Times New Roman"/>
          <w:b/>
        </w:rPr>
        <w:tab/>
        <w:t>Calculating Resource CLAIM10 and CLAIM30.</w:t>
      </w:r>
    </w:p>
    <w:p w14:paraId="78897CD5" w14:textId="77777777" w:rsidR="00B233A8" w:rsidRPr="00D86674" w:rsidRDefault="00B233A8" w:rsidP="001D3693">
      <w:pPr>
        <w:numPr>
          <w:ilvl w:val="0"/>
          <w:numId w:val="33"/>
        </w:numPr>
        <w:spacing w:after="0" w:line="360" w:lineRule="auto"/>
        <w:rPr>
          <w:rFonts w:ascii="Times New Roman" w:hAnsi="Times New Roman"/>
        </w:rPr>
      </w:pPr>
      <w:r>
        <w:rPr>
          <w:rFonts w:ascii="Times New Roman" w:hAnsi="Times New Roman"/>
        </w:rPr>
        <w:t>The CLAIM10 or CLAIM30 of a Resource shall equal:</w:t>
      </w:r>
    </w:p>
    <w:p w14:paraId="4D86FDE1" w14:textId="77777777" w:rsidR="00B233A8" w:rsidRDefault="00B233A8" w:rsidP="001D3693">
      <w:pPr>
        <w:numPr>
          <w:ilvl w:val="0"/>
          <w:numId w:val="34"/>
        </w:numPr>
        <w:spacing w:after="0" w:line="360" w:lineRule="auto"/>
        <w:rPr>
          <w:rFonts w:ascii="Times New Roman" w:hAnsi="Times New Roman"/>
        </w:rPr>
      </w:pPr>
      <w:r>
        <w:rPr>
          <w:rFonts w:ascii="Times New Roman" w:hAnsi="Times New Roman"/>
        </w:rPr>
        <w:t>the maximum output or demand-reduction level reached, including the level reached during a CLAIM10 or CLAIM30 audit, measured at the 10 minute or 30 minute point from the Resource’s receipt of an initial electronic startup Dispatch Instruction during the current Forward Reserve Procurement Period or the preceding like-season Forward Reserve Procurement Period, subject to the conditions in Section III.9.5.3.1.2 below;</w:t>
      </w:r>
    </w:p>
    <w:p w14:paraId="4EC66CF1" w14:textId="77777777" w:rsidR="00B233A8" w:rsidRDefault="00B233A8" w:rsidP="00B233A8">
      <w:pPr>
        <w:spacing w:after="0" w:line="360" w:lineRule="auto"/>
        <w:ind w:left="1080"/>
        <w:rPr>
          <w:rFonts w:ascii="Times New Roman" w:hAnsi="Times New Roman"/>
        </w:rPr>
      </w:pPr>
    </w:p>
    <w:p w14:paraId="2D4E28FA" w14:textId="77777777" w:rsidR="00B233A8" w:rsidRDefault="00B233A8" w:rsidP="001D3693">
      <w:pPr>
        <w:numPr>
          <w:ilvl w:val="0"/>
          <w:numId w:val="34"/>
        </w:numPr>
        <w:spacing w:after="0" w:line="360" w:lineRule="auto"/>
        <w:rPr>
          <w:rFonts w:ascii="Times New Roman" w:hAnsi="Times New Roman"/>
        </w:rPr>
      </w:pPr>
      <w:proofErr w:type="gramStart"/>
      <w:r>
        <w:rPr>
          <w:rFonts w:ascii="Times New Roman" w:hAnsi="Times New Roman"/>
        </w:rPr>
        <w:t>multiplied</w:t>
      </w:r>
      <w:proofErr w:type="gramEnd"/>
      <w:r>
        <w:rPr>
          <w:rFonts w:ascii="Times New Roman" w:hAnsi="Times New Roman"/>
        </w:rPr>
        <w:t xml:space="preserve"> by the Resource’s then effective CLAIM10 or CLAIM30 performance factor established pursuant to Section III.9.5.3.3.</w:t>
      </w:r>
    </w:p>
    <w:p w14:paraId="2A86C6FA" w14:textId="77777777" w:rsidR="00B233A8" w:rsidRDefault="00B233A8" w:rsidP="00B233A8">
      <w:pPr>
        <w:spacing w:after="0" w:line="360" w:lineRule="auto"/>
        <w:ind w:left="1080"/>
        <w:rPr>
          <w:rFonts w:ascii="Times New Roman" w:hAnsi="Times New Roman"/>
        </w:rPr>
      </w:pPr>
    </w:p>
    <w:p w14:paraId="0F8C3B97" w14:textId="77777777" w:rsidR="00B233A8" w:rsidRDefault="00B233A8" w:rsidP="001D3693">
      <w:pPr>
        <w:numPr>
          <w:ilvl w:val="0"/>
          <w:numId w:val="33"/>
        </w:numPr>
        <w:spacing w:after="0" w:line="360" w:lineRule="auto"/>
        <w:rPr>
          <w:rFonts w:ascii="Times New Roman" w:hAnsi="Times New Roman"/>
        </w:rPr>
      </w:pPr>
      <w:r>
        <w:rPr>
          <w:rFonts w:ascii="Times New Roman" w:hAnsi="Times New Roman"/>
        </w:rPr>
        <w:t>The value in Section III.9.5.3.1.1(a) is subject to the following additional conditions:</w:t>
      </w:r>
    </w:p>
    <w:p w14:paraId="11D6D05F" w14:textId="77777777" w:rsidR="00B233A8" w:rsidRDefault="00B233A8" w:rsidP="001D3693">
      <w:pPr>
        <w:numPr>
          <w:ilvl w:val="0"/>
          <w:numId w:val="35"/>
        </w:numPr>
        <w:spacing w:after="0" w:line="360" w:lineRule="auto"/>
        <w:rPr>
          <w:rFonts w:ascii="Times New Roman" w:hAnsi="Times New Roman"/>
        </w:rPr>
      </w:pPr>
      <w:r>
        <w:rPr>
          <w:rFonts w:ascii="Times New Roman" w:hAnsi="Times New Roman"/>
        </w:rPr>
        <w:t>The value shall not include any dispatch in which the Resource becomes unavailable within 60 minutes following the receipt of the initial Dispatch Instruction;</w:t>
      </w:r>
    </w:p>
    <w:p w14:paraId="79048F0B" w14:textId="77777777" w:rsidR="00B233A8" w:rsidRDefault="00B233A8" w:rsidP="00B233A8">
      <w:pPr>
        <w:spacing w:after="0" w:line="360" w:lineRule="auto"/>
        <w:ind w:left="1080"/>
        <w:rPr>
          <w:rFonts w:ascii="Times New Roman" w:hAnsi="Times New Roman"/>
        </w:rPr>
      </w:pPr>
    </w:p>
    <w:p w14:paraId="3EF0A497" w14:textId="77777777" w:rsidR="00B233A8" w:rsidRPr="00FA5324" w:rsidRDefault="00B233A8" w:rsidP="001D3693">
      <w:pPr>
        <w:numPr>
          <w:ilvl w:val="0"/>
          <w:numId w:val="35"/>
        </w:numPr>
        <w:spacing w:after="0" w:line="360" w:lineRule="auto"/>
        <w:rPr>
          <w:rFonts w:ascii="Times New Roman" w:hAnsi="Times New Roman"/>
        </w:rPr>
      </w:pPr>
      <w:r>
        <w:rPr>
          <w:rFonts w:ascii="Times New Roman" w:hAnsi="Times New Roman"/>
        </w:rPr>
        <w:t>If the maximum output or demand-reduction level reached, as measured at the 10 minute or 30 minute point from the initial Dispatch Instruction, is greater than the highest Desired Dispatch Point issued for the Resource for that 10 minute or 30 minute period, the value shall be capped at the highest Desired Dispatch Point.</w:t>
      </w:r>
    </w:p>
    <w:p w14:paraId="30E6F79E" w14:textId="77777777" w:rsidR="00B233A8" w:rsidRDefault="00B233A8" w:rsidP="00B233A8">
      <w:pPr>
        <w:spacing w:after="0" w:line="360" w:lineRule="auto"/>
        <w:rPr>
          <w:rFonts w:ascii="Times New Roman" w:hAnsi="Times New Roman"/>
        </w:rPr>
      </w:pPr>
    </w:p>
    <w:p w14:paraId="27B63C2C" w14:textId="77777777" w:rsidR="00B233A8" w:rsidRDefault="00B233A8" w:rsidP="001D3693">
      <w:pPr>
        <w:numPr>
          <w:ilvl w:val="0"/>
          <w:numId w:val="33"/>
        </w:numPr>
        <w:spacing w:after="0" w:line="360" w:lineRule="auto"/>
        <w:rPr>
          <w:rFonts w:ascii="Times New Roman" w:hAnsi="Times New Roman"/>
        </w:rPr>
      </w:pPr>
      <w:r>
        <w:rPr>
          <w:rFonts w:ascii="Times New Roman" w:hAnsi="Times New Roman"/>
        </w:rPr>
        <w:t>A Resource’s CLAIM10 shall be no greater than the Resource’s CLAIM30.</w:t>
      </w:r>
    </w:p>
    <w:p w14:paraId="152F1A4F" w14:textId="77777777" w:rsidR="00B233A8" w:rsidRDefault="00B233A8" w:rsidP="00B233A8">
      <w:pPr>
        <w:spacing w:after="0" w:line="360" w:lineRule="auto"/>
        <w:ind w:left="360"/>
        <w:rPr>
          <w:rFonts w:ascii="Times New Roman" w:hAnsi="Times New Roman"/>
        </w:rPr>
      </w:pPr>
    </w:p>
    <w:p w14:paraId="4B1116A0" w14:textId="77777777" w:rsidR="00B233A8" w:rsidRDefault="00B233A8" w:rsidP="001D3693">
      <w:pPr>
        <w:numPr>
          <w:ilvl w:val="0"/>
          <w:numId w:val="33"/>
        </w:numPr>
        <w:spacing w:after="0" w:line="360" w:lineRule="auto"/>
        <w:rPr>
          <w:rFonts w:ascii="Times New Roman" w:hAnsi="Times New Roman"/>
        </w:rPr>
      </w:pPr>
      <w:r>
        <w:rPr>
          <w:rFonts w:ascii="Times New Roman" w:hAnsi="Times New Roman"/>
        </w:rPr>
        <w:t>The CLAIM10 or CLAIM30 of a Resource shall be calculated and distributed to the Market Participant weekly and shall become effective at 0001 of the Monday following the distribution.</w:t>
      </w:r>
    </w:p>
    <w:p w14:paraId="699DCE5E" w14:textId="77777777" w:rsidR="00B233A8" w:rsidRDefault="00B233A8" w:rsidP="00B233A8">
      <w:pPr>
        <w:spacing w:after="0" w:line="360" w:lineRule="auto"/>
        <w:ind w:left="360" w:hanging="360"/>
        <w:rPr>
          <w:rFonts w:ascii="Times New Roman" w:hAnsi="Times New Roman"/>
        </w:rPr>
      </w:pPr>
    </w:p>
    <w:p w14:paraId="6602C89C" w14:textId="77777777" w:rsidR="00B233A8" w:rsidRPr="005C7DFC" w:rsidRDefault="00B233A8" w:rsidP="00B233A8">
      <w:pPr>
        <w:spacing w:line="360" w:lineRule="auto"/>
        <w:rPr>
          <w:rFonts w:ascii="Times New Roman" w:hAnsi="Times New Roman"/>
          <w:b/>
        </w:rPr>
      </w:pPr>
      <w:r w:rsidRPr="005C7DFC">
        <w:rPr>
          <w:rFonts w:ascii="Times New Roman" w:hAnsi="Times New Roman"/>
        </w:rPr>
        <w:t xml:space="preserve">5. The values described in Sections </w:t>
      </w:r>
      <w:proofErr w:type="gramStart"/>
      <w:r w:rsidRPr="005C7DFC">
        <w:rPr>
          <w:rFonts w:ascii="Times New Roman" w:hAnsi="Times New Roman"/>
        </w:rPr>
        <w:t>III.9.5.3.1</w:t>
      </w:r>
      <w:r>
        <w:rPr>
          <w:rFonts w:ascii="Times New Roman" w:hAnsi="Times New Roman"/>
        </w:rPr>
        <w:t>(</w:t>
      </w:r>
      <w:proofErr w:type="gramEnd"/>
      <w:r w:rsidRPr="005C7DFC">
        <w:rPr>
          <w:rFonts w:ascii="Times New Roman" w:hAnsi="Times New Roman"/>
        </w:rPr>
        <w:t>1</w:t>
      </w:r>
      <w:r>
        <w:rPr>
          <w:rFonts w:ascii="Times New Roman" w:hAnsi="Times New Roman"/>
        </w:rPr>
        <w:t>)</w:t>
      </w:r>
      <w:r w:rsidRPr="005C7DFC">
        <w:rPr>
          <w:rFonts w:ascii="Times New Roman" w:hAnsi="Times New Roman"/>
        </w:rPr>
        <w:t>(a) and (b) shall not include any dispatch where:</w:t>
      </w:r>
    </w:p>
    <w:p w14:paraId="13D6E80F" w14:textId="77777777" w:rsidR="00B233A8" w:rsidRPr="005C7DFC" w:rsidRDefault="00B233A8" w:rsidP="001D3693">
      <w:pPr>
        <w:pStyle w:val="ListParagraph"/>
        <w:numPr>
          <w:ilvl w:val="0"/>
          <w:numId w:val="42"/>
        </w:numPr>
        <w:spacing w:line="360" w:lineRule="auto"/>
        <w:contextualSpacing w:val="0"/>
        <w:rPr>
          <w:rFonts w:ascii="Times New Roman" w:hAnsi="Times New Roman"/>
          <w:b/>
        </w:rPr>
      </w:pPr>
      <w:r w:rsidRPr="005C7DFC">
        <w:rPr>
          <w:rFonts w:ascii="Times New Roman" w:hAnsi="Times New Roman"/>
        </w:rPr>
        <w:t>The Resource is dispatched at the request of the Market Participant or Designated Entity and the dispatch was not related to a</w:t>
      </w:r>
      <w:r>
        <w:rPr>
          <w:rFonts w:ascii="Times New Roman" w:hAnsi="Times New Roman"/>
        </w:rPr>
        <w:t>n Establish Claimed Capability Audit request made pursuant to Section III.1.5.1.2, a</w:t>
      </w:r>
      <w:r w:rsidRPr="005C7DFC">
        <w:rPr>
          <w:rFonts w:ascii="Times New Roman" w:hAnsi="Times New Roman"/>
        </w:rPr>
        <w:t xml:space="preserve"> </w:t>
      </w:r>
      <w:r>
        <w:rPr>
          <w:rFonts w:ascii="Times New Roman" w:hAnsi="Times New Roman"/>
        </w:rPr>
        <w:t>Seasonal DR Audit request made pursuant to Section III.1.5.1.3.1, or a</w:t>
      </w:r>
      <w:r w:rsidRPr="005C7DFC">
        <w:rPr>
          <w:rFonts w:ascii="Times New Roman" w:hAnsi="Times New Roman"/>
        </w:rPr>
        <w:t xml:space="preserve"> CLAIM10 or CLAIM30 audit request made pursuant to Section III.9.5.3.2; </w:t>
      </w:r>
    </w:p>
    <w:p w14:paraId="369143B1" w14:textId="77777777" w:rsidR="00B233A8" w:rsidRPr="005C7DFC" w:rsidRDefault="00B233A8" w:rsidP="001D3693">
      <w:pPr>
        <w:pStyle w:val="ListParagraph"/>
        <w:numPr>
          <w:ilvl w:val="0"/>
          <w:numId w:val="42"/>
        </w:numPr>
        <w:spacing w:line="360" w:lineRule="auto"/>
        <w:contextualSpacing w:val="0"/>
        <w:rPr>
          <w:rFonts w:ascii="Times New Roman" w:hAnsi="Times New Roman"/>
          <w:b/>
        </w:rPr>
      </w:pPr>
      <w:r w:rsidRPr="005C7DFC">
        <w:rPr>
          <w:rFonts w:ascii="Times New Roman" w:hAnsi="Times New Roman"/>
        </w:rPr>
        <w:t xml:space="preserve">The prices associated with the Blocks to Economic Min for the Real-Time dispatch of the Resource are less than or equal to zero; </w:t>
      </w:r>
    </w:p>
    <w:p w14:paraId="7DDEB8A3" w14:textId="77777777" w:rsidR="00B233A8" w:rsidRDefault="00B233A8" w:rsidP="00B233A8">
      <w:pPr>
        <w:pStyle w:val="Normal13"/>
        <w:spacing w:line="360" w:lineRule="auto"/>
        <w:ind w:left="720" w:hanging="360"/>
        <w:rPr>
          <w:rFonts w:ascii="Times New Roman" w:hAnsi="Times New Roman"/>
        </w:rPr>
      </w:pPr>
      <w:r w:rsidRPr="005C7DFC">
        <w:rPr>
          <w:rFonts w:ascii="Times New Roman" w:hAnsi="Times New Roman"/>
        </w:rPr>
        <w:t xml:space="preserve">c)   </w:t>
      </w:r>
      <w:r>
        <w:rPr>
          <w:rFonts w:ascii="Times New Roman" w:hAnsi="Times New Roman"/>
        </w:rPr>
        <w:t>For Generator Assets, t</w:t>
      </w:r>
      <w:r w:rsidRPr="005C7DFC">
        <w:rPr>
          <w:rFonts w:ascii="Times New Roman" w:hAnsi="Times New Roman"/>
        </w:rPr>
        <w:t>he ratio of (i) the sum of the applicable Start-</w:t>
      </w:r>
      <w:r>
        <w:rPr>
          <w:rFonts w:ascii="Times New Roman" w:hAnsi="Times New Roman"/>
        </w:rPr>
        <w:t>U</w:t>
      </w:r>
      <w:r w:rsidRPr="005C7DFC">
        <w:rPr>
          <w:rFonts w:ascii="Times New Roman" w:hAnsi="Times New Roman"/>
        </w:rPr>
        <w:t>p Fee, No-Load Fee for one hour, and energy cost to Economic Min used in the Real-Time dispatch of the Resource in the Operating Day to (ii) the maximum total hourly Start-</w:t>
      </w:r>
      <w:r>
        <w:rPr>
          <w:rFonts w:ascii="Times New Roman" w:hAnsi="Times New Roman"/>
        </w:rPr>
        <w:t>U</w:t>
      </w:r>
      <w:r w:rsidRPr="005C7DFC">
        <w:rPr>
          <w:rFonts w:ascii="Times New Roman" w:hAnsi="Times New Roman"/>
        </w:rPr>
        <w:t xml:space="preserve">p Fee, No-Load Fee for one hour, and energy cost to Economic Min submitted for the Resource for use in the Day-Ahead Energy Market for the same Operating Day, is below a threshold value determined by the ISO.  If the Market Participant believes that the ratio is below the ISO-determined threshold </w:t>
      </w:r>
      <w:r w:rsidRPr="0007142B">
        <w:rPr>
          <w:rFonts w:ascii="Times New Roman" w:hAnsi="Times New Roman"/>
        </w:rPr>
        <w:t xml:space="preserve">value due to </w:t>
      </w:r>
      <w:r w:rsidRPr="006A7F13">
        <w:rPr>
          <w:rFonts w:ascii="Times New Roman" w:hAnsi="Times New Roman"/>
        </w:rPr>
        <w:t>(i) differences in cost between Gas Days, or (ii)</w:t>
      </w:r>
      <w:r w:rsidRPr="006A7F13">
        <w:t xml:space="preserve"> </w:t>
      </w:r>
      <w:r w:rsidRPr="006A7F13">
        <w:rPr>
          <w:rFonts w:ascii="Times New Roman" w:hAnsi="Times New Roman"/>
        </w:rPr>
        <w:t>a reduction in the cost of gas within the Operating Day reflected in the offers submitted for the Resource during the remainder of the Operating Day, then the Market Participant</w:t>
      </w:r>
      <w:r w:rsidRPr="0007142B">
        <w:rPr>
          <w:rFonts w:ascii="Times New Roman" w:hAnsi="Times New Roman"/>
        </w:rPr>
        <w:t xml:space="preserve"> may request that the ISO evaluate whether the dispatch may be included</w:t>
      </w:r>
      <w:r>
        <w:rPr>
          <w:rFonts w:ascii="Times New Roman" w:hAnsi="Times New Roman"/>
        </w:rPr>
        <w:t>; or</w:t>
      </w:r>
      <w:r w:rsidRPr="00702863">
        <w:rPr>
          <w:rFonts w:ascii="Times New Roman" w:hAnsi="Times New Roman"/>
        </w:rPr>
        <w:t xml:space="preserve"> </w:t>
      </w:r>
    </w:p>
    <w:p w14:paraId="645E2F29" w14:textId="77777777" w:rsidR="00B233A8" w:rsidRDefault="00B233A8" w:rsidP="00B233A8">
      <w:pPr>
        <w:spacing w:line="360" w:lineRule="auto"/>
        <w:ind w:left="720" w:hanging="360"/>
        <w:rPr>
          <w:ins w:id="500" w:author="Author"/>
          <w:rFonts w:ascii="Times New Roman" w:hAnsi="Times New Roman"/>
        </w:rPr>
      </w:pPr>
      <w:r>
        <w:rPr>
          <w:rFonts w:ascii="Times New Roman" w:hAnsi="Times New Roman"/>
        </w:rPr>
        <w:t>d)</w:t>
      </w:r>
      <w:r>
        <w:rPr>
          <w:rFonts w:ascii="Times New Roman" w:hAnsi="Times New Roman"/>
        </w:rPr>
        <w:tab/>
      </w:r>
      <w:r w:rsidDel="00174706">
        <w:rPr>
          <w:rFonts w:ascii="Times New Roman" w:hAnsi="Times New Roman"/>
        </w:rPr>
        <w:t xml:space="preserve">For Demand Response Resources, the ratio of (i) the sum of the applicable Interruption Cost and the </w:t>
      </w:r>
      <w:r>
        <w:rPr>
          <w:rFonts w:ascii="Times New Roman" w:hAnsi="Times New Roman"/>
        </w:rPr>
        <w:t xml:space="preserve">demand </w:t>
      </w:r>
      <w:r w:rsidDel="00174706">
        <w:rPr>
          <w:rFonts w:ascii="Times New Roman" w:hAnsi="Times New Roman"/>
        </w:rPr>
        <w:t xml:space="preserve">reduction cost to Minimum Reduction used in the Real-Time dispatch of the Demand Response Resource in the Operating Day to (ii) the maximum total hourly Interruption Cost and </w:t>
      </w:r>
      <w:r>
        <w:rPr>
          <w:rFonts w:ascii="Times New Roman" w:hAnsi="Times New Roman"/>
        </w:rPr>
        <w:t xml:space="preserve">demand </w:t>
      </w:r>
      <w:r w:rsidDel="00174706">
        <w:rPr>
          <w:rFonts w:ascii="Times New Roman" w:hAnsi="Times New Roman"/>
        </w:rPr>
        <w:t xml:space="preserve">reduction cost to Minimum Reduction </w:t>
      </w:r>
      <w:r w:rsidRPr="005C7DFC" w:rsidDel="00174706">
        <w:rPr>
          <w:rFonts w:ascii="Times New Roman" w:hAnsi="Times New Roman"/>
        </w:rPr>
        <w:t xml:space="preserve">submitted for the </w:t>
      </w:r>
      <w:r w:rsidDel="00174706">
        <w:rPr>
          <w:rFonts w:ascii="Times New Roman" w:hAnsi="Times New Roman"/>
        </w:rPr>
        <w:t xml:space="preserve">Demand Response </w:t>
      </w:r>
      <w:r w:rsidRPr="005C7DFC" w:rsidDel="00174706">
        <w:rPr>
          <w:rFonts w:ascii="Times New Roman" w:hAnsi="Times New Roman"/>
        </w:rPr>
        <w:t xml:space="preserve">Resource for use in the Day-Ahead Energy Market for the same Operating Day, </w:t>
      </w:r>
      <w:r w:rsidDel="00174706">
        <w:rPr>
          <w:rFonts w:ascii="Times New Roman" w:hAnsi="Times New Roman"/>
        </w:rPr>
        <w:t>is below a threshold determined by the ISO.</w:t>
      </w:r>
      <w:r w:rsidRPr="005C7DFC" w:rsidDel="00174706">
        <w:rPr>
          <w:rFonts w:ascii="Times New Roman" w:hAnsi="Times New Roman"/>
        </w:rPr>
        <w:t xml:space="preserve"> </w:t>
      </w:r>
      <w:r w:rsidRPr="005C7DFC">
        <w:rPr>
          <w:rFonts w:ascii="Times New Roman" w:hAnsi="Times New Roman"/>
        </w:rPr>
        <w:t xml:space="preserve">If the Market Participant believes that the ratio is below the ISO-determined threshold </w:t>
      </w:r>
      <w:r w:rsidRPr="0007142B">
        <w:rPr>
          <w:rFonts w:ascii="Times New Roman" w:hAnsi="Times New Roman"/>
        </w:rPr>
        <w:t xml:space="preserve">value due to </w:t>
      </w:r>
      <w:r w:rsidRPr="006A7F13">
        <w:rPr>
          <w:rFonts w:ascii="Times New Roman" w:hAnsi="Times New Roman"/>
        </w:rPr>
        <w:t>differences in cost between Gas Days, then the Market Participant</w:t>
      </w:r>
      <w:r w:rsidRPr="0007142B">
        <w:rPr>
          <w:rFonts w:ascii="Times New Roman" w:hAnsi="Times New Roman"/>
        </w:rPr>
        <w:t xml:space="preserve"> may request that the ISO evaluate whether the dispatch may be included.</w:t>
      </w:r>
    </w:p>
    <w:p w14:paraId="2F42F31A" w14:textId="6CFDF420" w:rsidR="00321C79" w:rsidRDefault="000133A0" w:rsidP="00321C79">
      <w:pPr>
        <w:spacing w:line="360" w:lineRule="auto"/>
        <w:ind w:left="720" w:hanging="360"/>
        <w:rPr>
          <w:ins w:id="501" w:author="Author"/>
          <w:rFonts w:ascii="Times New Roman" w:hAnsi="Times New Roman"/>
        </w:rPr>
      </w:pPr>
      <w:ins w:id="502" w:author="Author">
        <w:r>
          <w:rPr>
            <w:rFonts w:ascii="Times New Roman" w:hAnsi="Times New Roman"/>
          </w:rPr>
          <w:t>e)</w:t>
        </w:r>
        <w:r>
          <w:rPr>
            <w:rFonts w:ascii="Times New Roman" w:hAnsi="Times New Roman"/>
          </w:rPr>
          <w:tab/>
        </w:r>
        <w:r w:rsidR="00321C79" w:rsidDel="00174706">
          <w:rPr>
            <w:rFonts w:ascii="Times New Roman" w:hAnsi="Times New Roman"/>
          </w:rPr>
          <w:t xml:space="preserve">For Demand Response </w:t>
        </w:r>
        <w:r w:rsidR="00321C79">
          <w:rPr>
            <w:rFonts w:ascii="Times New Roman" w:hAnsi="Times New Roman"/>
          </w:rPr>
          <w:t>Distributed Energy Resource Aggregations</w:t>
        </w:r>
        <w:r w:rsidR="00321C79" w:rsidDel="00174706">
          <w:rPr>
            <w:rFonts w:ascii="Times New Roman" w:hAnsi="Times New Roman"/>
          </w:rPr>
          <w:t xml:space="preserve">, the ratio of (i) the sum of the applicable </w:t>
        </w:r>
        <w:r w:rsidR="00321C79">
          <w:rPr>
            <w:rFonts w:ascii="Times New Roman" w:hAnsi="Times New Roman"/>
          </w:rPr>
          <w:t>Deviation</w:t>
        </w:r>
        <w:r w:rsidR="00321C79" w:rsidDel="00174706">
          <w:rPr>
            <w:rFonts w:ascii="Times New Roman" w:hAnsi="Times New Roman"/>
          </w:rPr>
          <w:t xml:space="preserve"> Cost and the </w:t>
        </w:r>
        <w:r w:rsidR="00F102FC">
          <w:rPr>
            <w:rFonts w:ascii="Times New Roman" w:hAnsi="Times New Roman"/>
          </w:rPr>
          <w:t xml:space="preserve"> baseline deviation</w:t>
        </w:r>
        <w:r w:rsidR="00321C79" w:rsidDel="00174706">
          <w:rPr>
            <w:rFonts w:ascii="Times New Roman" w:hAnsi="Times New Roman"/>
          </w:rPr>
          <w:t xml:space="preserve"> cost to Minimum </w:t>
        </w:r>
        <w:r w:rsidR="00321C79">
          <w:rPr>
            <w:rFonts w:ascii="Times New Roman" w:hAnsi="Times New Roman"/>
          </w:rPr>
          <w:t>Deviation</w:t>
        </w:r>
        <w:r w:rsidR="00321C79" w:rsidDel="00174706">
          <w:rPr>
            <w:rFonts w:ascii="Times New Roman" w:hAnsi="Times New Roman"/>
          </w:rPr>
          <w:t xml:space="preserve"> used in the Real-Time dispatch of the Demand Response </w:t>
        </w:r>
        <w:r w:rsidR="00321C79">
          <w:rPr>
            <w:rFonts w:ascii="Times New Roman" w:hAnsi="Times New Roman"/>
          </w:rPr>
          <w:t xml:space="preserve">Distributed Energy Resource Aggregation </w:t>
        </w:r>
        <w:r w:rsidR="00321C79" w:rsidDel="00174706">
          <w:rPr>
            <w:rFonts w:ascii="Times New Roman" w:hAnsi="Times New Roman"/>
          </w:rPr>
          <w:t xml:space="preserve">in the Operating Day to (ii) the maximum total hourly </w:t>
        </w:r>
        <w:r w:rsidR="00321C79">
          <w:rPr>
            <w:rFonts w:ascii="Times New Roman" w:hAnsi="Times New Roman"/>
          </w:rPr>
          <w:t>Deviation</w:t>
        </w:r>
        <w:r w:rsidR="00321C79" w:rsidDel="00174706">
          <w:rPr>
            <w:rFonts w:ascii="Times New Roman" w:hAnsi="Times New Roman"/>
          </w:rPr>
          <w:t xml:space="preserve"> Cost and </w:t>
        </w:r>
        <w:r w:rsidR="00F102FC">
          <w:rPr>
            <w:rFonts w:ascii="Times New Roman" w:hAnsi="Times New Roman"/>
          </w:rPr>
          <w:t>baseline deviation</w:t>
        </w:r>
        <w:r w:rsidR="00321C79" w:rsidDel="00174706">
          <w:rPr>
            <w:rFonts w:ascii="Times New Roman" w:hAnsi="Times New Roman"/>
          </w:rPr>
          <w:t xml:space="preserve"> cost to Minimum </w:t>
        </w:r>
        <w:r w:rsidR="00F102FC">
          <w:rPr>
            <w:rFonts w:ascii="Times New Roman" w:hAnsi="Times New Roman"/>
          </w:rPr>
          <w:t>Deviation</w:t>
        </w:r>
        <w:r w:rsidR="00321C79" w:rsidDel="00174706">
          <w:rPr>
            <w:rFonts w:ascii="Times New Roman" w:hAnsi="Times New Roman"/>
          </w:rPr>
          <w:t xml:space="preserve"> </w:t>
        </w:r>
        <w:r w:rsidR="00321C79" w:rsidRPr="005C7DFC" w:rsidDel="00174706">
          <w:rPr>
            <w:rFonts w:ascii="Times New Roman" w:hAnsi="Times New Roman"/>
          </w:rPr>
          <w:t xml:space="preserve">submitted for the </w:t>
        </w:r>
        <w:r w:rsidR="00321C79" w:rsidDel="00174706">
          <w:rPr>
            <w:rFonts w:ascii="Times New Roman" w:hAnsi="Times New Roman"/>
          </w:rPr>
          <w:t xml:space="preserve">Demand Response </w:t>
        </w:r>
        <w:r w:rsidR="00321C79">
          <w:rPr>
            <w:rFonts w:ascii="Times New Roman" w:hAnsi="Times New Roman"/>
          </w:rPr>
          <w:t xml:space="preserve">Distributed Energy Resource </w:t>
        </w:r>
        <w:r w:rsidR="00321C79">
          <w:rPr>
            <w:rFonts w:ascii="Times New Roman" w:hAnsi="Times New Roman"/>
          </w:rPr>
          <w:lastRenderedPageBreak/>
          <w:t xml:space="preserve">Aggregation </w:t>
        </w:r>
        <w:r w:rsidR="00321C79" w:rsidRPr="005C7DFC" w:rsidDel="00174706">
          <w:rPr>
            <w:rFonts w:ascii="Times New Roman" w:hAnsi="Times New Roman"/>
          </w:rPr>
          <w:t xml:space="preserve">for use in the Day-Ahead Energy Market for the same Operating Day, </w:t>
        </w:r>
        <w:r w:rsidR="00321C79" w:rsidDel="00174706">
          <w:rPr>
            <w:rFonts w:ascii="Times New Roman" w:hAnsi="Times New Roman"/>
          </w:rPr>
          <w:t>is below a threshold determined by the ISO.</w:t>
        </w:r>
        <w:r w:rsidR="00321C79" w:rsidRPr="005C7DFC" w:rsidDel="00174706">
          <w:rPr>
            <w:rFonts w:ascii="Times New Roman" w:hAnsi="Times New Roman"/>
          </w:rPr>
          <w:t xml:space="preserve"> </w:t>
        </w:r>
        <w:r w:rsidR="00321C79" w:rsidRPr="005C7DFC">
          <w:rPr>
            <w:rFonts w:ascii="Times New Roman" w:hAnsi="Times New Roman"/>
          </w:rPr>
          <w:t xml:space="preserve">If the Market Participant believes that the ratio is below the ISO-determined threshold </w:t>
        </w:r>
        <w:r w:rsidR="00321C79" w:rsidRPr="0007142B">
          <w:rPr>
            <w:rFonts w:ascii="Times New Roman" w:hAnsi="Times New Roman"/>
          </w:rPr>
          <w:t xml:space="preserve">value due to </w:t>
        </w:r>
        <w:r w:rsidR="00321C79" w:rsidRPr="006A7F13">
          <w:rPr>
            <w:rFonts w:ascii="Times New Roman" w:hAnsi="Times New Roman"/>
          </w:rPr>
          <w:t>differences in cost between Gas Days, then the Market Participant</w:t>
        </w:r>
        <w:r w:rsidR="00321C79" w:rsidRPr="0007142B">
          <w:rPr>
            <w:rFonts w:ascii="Times New Roman" w:hAnsi="Times New Roman"/>
          </w:rPr>
          <w:t xml:space="preserve"> may request that the ISO evaluate whether the dispatch may be included.</w:t>
        </w:r>
      </w:ins>
    </w:p>
    <w:p w14:paraId="3674F640" w14:textId="77777777" w:rsidR="00321C79" w:rsidRDefault="00321C79" w:rsidP="00B233A8">
      <w:pPr>
        <w:spacing w:line="360" w:lineRule="auto"/>
        <w:ind w:left="720" w:hanging="360"/>
        <w:rPr>
          <w:rFonts w:ascii="Times New Roman" w:hAnsi="Times New Roman"/>
        </w:rPr>
      </w:pPr>
    </w:p>
    <w:p w14:paraId="4017CBDE" w14:textId="77777777" w:rsidR="00B233A8" w:rsidRPr="00702863" w:rsidRDefault="00B233A8" w:rsidP="001D3693">
      <w:pPr>
        <w:pStyle w:val="Normal13"/>
        <w:numPr>
          <w:ilvl w:val="0"/>
          <w:numId w:val="43"/>
        </w:numPr>
        <w:spacing w:after="0" w:line="360" w:lineRule="auto"/>
        <w:rPr>
          <w:rFonts w:ascii="Times New Roman" w:hAnsi="Times New Roman"/>
        </w:rPr>
      </w:pPr>
      <w:r w:rsidRPr="00702863">
        <w:rPr>
          <w:rFonts w:ascii="Times New Roman" w:hAnsi="Times New Roman"/>
        </w:rPr>
        <w:t>A Demand Response Resource’s CLAIM10 and CLAIM30 on June 1, 2018 and October 1, 2018 shall be as follows:</w:t>
      </w:r>
    </w:p>
    <w:p w14:paraId="6BF4DC96" w14:textId="77777777" w:rsidR="00B233A8" w:rsidRPr="00702863" w:rsidRDefault="00B233A8" w:rsidP="001D3693">
      <w:pPr>
        <w:pStyle w:val="Normal13"/>
        <w:numPr>
          <w:ilvl w:val="0"/>
          <w:numId w:val="44"/>
        </w:numPr>
        <w:spacing w:after="0" w:line="360" w:lineRule="auto"/>
        <w:rPr>
          <w:rFonts w:ascii="Times New Roman" w:hAnsi="Times New Roman"/>
        </w:rPr>
      </w:pPr>
      <w:r w:rsidRPr="00702863">
        <w:rPr>
          <w:rFonts w:ascii="Times New Roman" w:hAnsi="Times New Roman"/>
        </w:rPr>
        <w:t>On June 1, 2018 and October 1, 2018, the CLAIM10 of a Demand Response Resource shall equal zero.</w:t>
      </w:r>
    </w:p>
    <w:p w14:paraId="2BBF57A3" w14:textId="77777777" w:rsidR="00B233A8" w:rsidRPr="00702863" w:rsidRDefault="00B233A8" w:rsidP="001D3693">
      <w:pPr>
        <w:pStyle w:val="Normal13"/>
        <w:numPr>
          <w:ilvl w:val="0"/>
          <w:numId w:val="44"/>
        </w:numPr>
        <w:spacing w:after="0" w:line="360" w:lineRule="auto"/>
        <w:rPr>
          <w:rFonts w:ascii="Times New Roman" w:hAnsi="Times New Roman"/>
        </w:rPr>
      </w:pPr>
      <w:r w:rsidRPr="00702863">
        <w:rPr>
          <w:rFonts w:ascii="Times New Roman" w:hAnsi="Times New Roman"/>
        </w:rPr>
        <w:t>On June 1, 2018, the CLAIM30 of a Demand Response Resource with one or more Demand Response Assets that were associated with a “Real-Time Demand Response Resource” or a “Real-Time Emergency Generation Resource” (as those terms were defined prior to June 1, 2018) shall equal the sum of the 30 minute capabilities demonstrated by each such Demand Response Asset in a valid audit conducted during the Summer Capability Period beginning June 1, 2017. Such a CLAIM30 shall remain valid until the earlier of: (i) July 2, 2018, or (ii) receipt by the Demand Response Resource of an electronic startup Dispatch Instruction that permits the calculation of a CLAIM30 pursuant to Section III.9.5.3.1(1). If the Demand Response Resource does not receive such an electronic startup Dispatch Instruction on or before June 27, 2018, its CLAIM30 shall be set to zero on July 2, 2018.</w:t>
      </w:r>
    </w:p>
    <w:p w14:paraId="6691C67A" w14:textId="77777777" w:rsidR="00B233A8" w:rsidRPr="00702863" w:rsidRDefault="00B233A8" w:rsidP="001D3693">
      <w:pPr>
        <w:pStyle w:val="Normal13"/>
        <w:numPr>
          <w:ilvl w:val="0"/>
          <w:numId w:val="44"/>
        </w:numPr>
        <w:spacing w:after="0" w:line="360" w:lineRule="auto"/>
        <w:rPr>
          <w:rFonts w:ascii="Times New Roman" w:hAnsi="Times New Roman"/>
        </w:rPr>
      </w:pPr>
      <w:r w:rsidRPr="00702863">
        <w:rPr>
          <w:rFonts w:ascii="Times New Roman" w:hAnsi="Times New Roman"/>
        </w:rPr>
        <w:t>On October 1, 2018, the CLAIM30 of a Demand Response Resource with one or more Demand Response Assets that were associated with a “Real-Time Demand Response Resource” or a “Real-Time Emergency Generation Resource” (as those terms were defined prior to June 1, 2018) shall equal the sum of the 30 minute capabilities demonstrated by each such Demand Response Asset in a valid audit conducted during the Winter Capability Period beginning October 1, 2017. Such a CLAIM30 shall remain valid until the earlier of: (i) October 29, 2018, or (ii) receipt by the Demand Response Resource of an electronic startup Dispatch Instruction that permits the calculation of a CLAIM30 pursuant to Section III.9.5.3.1(1). If the Demand Response Resource does not receive such an electronic startup Dispatch Instruction on or before October 24, 2018, its CLAIM30 shall be set to zero on October 29, 2018.</w:t>
      </w:r>
    </w:p>
    <w:p w14:paraId="0178345B" w14:textId="77777777" w:rsidR="00B233A8" w:rsidRDefault="00B233A8" w:rsidP="00B233A8">
      <w:pPr>
        <w:spacing w:after="0" w:line="360" w:lineRule="auto"/>
        <w:rPr>
          <w:rFonts w:ascii="Times New Roman" w:hAnsi="Times New Roman"/>
        </w:rPr>
      </w:pPr>
    </w:p>
    <w:p w14:paraId="7B7D2819" w14:textId="77777777" w:rsidR="00B233A8" w:rsidRPr="00A110E3" w:rsidRDefault="00B233A8" w:rsidP="00B233A8">
      <w:pPr>
        <w:spacing w:after="0" w:line="360" w:lineRule="auto"/>
        <w:rPr>
          <w:rFonts w:ascii="Times New Roman" w:hAnsi="Times New Roman"/>
          <w:b/>
        </w:rPr>
      </w:pPr>
      <w:r w:rsidRPr="00A110E3">
        <w:rPr>
          <w:rFonts w:ascii="Times New Roman" w:hAnsi="Times New Roman"/>
          <w:b/>
        </w:rPr>
        <w:t>III.9.5.3.2</w:t>
      </w:r>
      <w:r w:rsidRPr="00A110E3">
        <w:rPr>
          <w:rFonts w:ascii="Times New Roman" w:hAnsi="Times New Roman"/>
          <w:b/>
        </w:rPr>
        <w:tab/>
      </w:r>
      <w:r w:rsidRPr="00A110E3">
        <w:rPr>
          <w:rFonts w:ascii="Times New Roman" w:hAnsi="Times New Roman"/>
          <w:b/>
        </w:rPr>
        <w:tab/>
        <w:t>CLAIM10 and CLAIM30 Audits.</w:t>
      </w:r>
    </w:p>
    <w:p w14:paraId="0B784B43" w14:textId="77777777" w:rsidR="00B233A8" w:rsidRDefault="00B233A8" w:rsidP="001D3693">
      <w:pPr>
        <w:numPr>
          <w:ilvl w:val="0"/>
          <w:numId w:val="36"/>
        </w:numPr>
        <w:spacing w:after="0" w:line="360" w:lineRule="auto"/>
        <w:ind w:left="0" w:firstLine="0"/>
        <w:rPr>
          <w:rFonts w:ascii="Times New Roman" w:hAnsi="Times New Roman"/>
        </w:rPr>
      </w:pPr>
      <w:r w:rsidRPr="00A110E3">
        <w:rPr>
          <w:rFonts w:ascii="Times New Roman" w:hAnsi="Times New Roman"/>
          <w:b/>
        </w:rPr>
        <w:t>General.</w:t>
      </w:r>
      <w:r>
        <w:rPr>
          <w:rFonts w:ascii="Times New Roman" w:hAnsi="Times New Roman"/>
        </w:rPr>
        <w:t xml:space="preserve">  </w:t>
      </w:r>
      <w:r w:rsidRPr="00B2684F">
        <w:rPr>
          <w:rFonts w:ascii="Times New Roman" w:hAnsi="Times New Roman"/>
        </w:rPr>
        <w:t xml:space="preserve">A Market Participant may request </w:t>
      </w:r>
      <w:r>
        <w:rPr>
          <w:rFonts w:ascii="Times New Roman" w:hAnsi="Times New Roman"/>
        </w:rPr>
        <w:t>a CLAIM10 or CLAIM30</w:t>
      </w:r>
      <w:r w:rsidRPr="00B2684F">
        <w:rPr>
          <w:rFonts w:ascii="Times New Roman" w:hAnsi="Times New Roman"/>
        </w:rPr>
        <w:t xml:space="preserve"> audit </w:t>
      </w:r>
      <w:r>
        <w:rPr>
          <w:rFonts w:ascii="Times New Roman" w:hAnsi="Times New Roman"/>
        </w:rPr>
        <w:t xml:space="preserve">specifying the </w:t>
      </w:r>
      <w:r w:rsidRPr="00B2684F">
        <w:rPr>
          <w:rFonts w:ascii="Times New Roman" w:hAnsi="Times New Roman"/>
        </w:rPr>
        <w:t xml:space="preserve">requested </w:t>
      </w:r>
      <w:r>
        <w:rPr>
          <w:rFonts w:ascii="Times New Roman" w:hAnsi="Times New Roman"/>
        </w:rPr>
        <w:t>output</w:t>
      </w:r>
      <w:r w:rsidRPr="00B2684F">
        <w:rPr>
          <w:rFonts w:ascii="Times New Roman" w:hAnsi="Times New Roman"/>
        </w:rPr>
        <w:t xml:space="preserve"> </w:t>
      </w:r>
      <w:r>
        <w:rPr>
          <w:rFonts w:ascii="Times New Roman" w:hAnsi="Times New Roman"/>
        </w:rPr>
        <w:t xml:space="preserve">or demand-reduction </w:t>
      </w:r>
      <w:r w:rsidRPr="00B2684F">
        <w:rPr>
          <w:rFonts w:ascii="Times New Roman" w:hAnsi="Times New Roman"/>
        </w:rPr>
        <w:t xml:space="preserve">level that the Resource will </w:t>
      </w:r>
      <w:r>
        <w:rPr>
          <w:rFonts w:ascii="Times New Roman" w:hAnsi="Times New Roman"/>
        </w:rPr>
        <w:t xml:space="preserve">attempt to reach in 10 or 30 minutes.  </w:t>
      </w:r>
      <w:r w:rsidRPr="006A7F13">
        <w:rPr>
          <w:rFonts w:ascii="Times New Roman" w:hAnsi="Times New Roman"/>
        </w:rPr>
        <w:lastRenderedPageBreak/>
        <w:t>A Market Participant may not request more than one audit per week for the same Resource, provided that, if the Resource fails to start</w:t>
      </w:r>
      <w:r>
        <w:rPr>
          <w:rFonts w:ascii="Times New Roman" w:hAnsi="Times New Roman"/>
        </w:rPr>
        <w:t>,</w:t>
      </w:r>
      <w:r w:rsidRPr="006A7F13">
        <w:rPr>
          <w:rFonts w:ascii="Times New Roman" w:hAnsi="Times New Roman"/>
        </w:rPr>
        <w:t xml:space="preserve"> trips offline</w:t>
      </w:r>
      <w:r w:rsidRPr="0046603A">
        <w:rPr>
          <w:rFonts w:ascii="Times New Roman" w:hAnsi="Times New Roman"/>
        </w:rPr>
        <w:t xml:space="preserve">, or becomes unavailable to provide a </w:t>
      </w:r>
      <w:r w:rsidRPr="00702863">
        <w:rPr>
          <w:rFonts w:ascii="Times New Roman" w:hAnsi="Times New Roman"/>
        </w:rPr>
        <w:t>demand</w:t>
      </w:r>
      <w:r>
        <w:rPr>
          <w:rFonts w:ascii="Times New Roman" w:hAnsi="Times New Roman"/>
        </w:rPr>
        <w:t xml:space="preserve"> </w:t>
      </w:r>
      <w:r w:rsidRPr="0046603A">
        <w:rPr>
          <w:rFonts w:ascii="Times New Roman" w:hAnsi="Times New Roman"/>
        </w:rPr>
        <w:t>reduction</w:t>
      </w:r>
      <w:r w:rsidRPr="006A7F13">
        <w:rPr>
          <w:rFonts w:ascii="Times New Roman" w:hAnsi="Times New Roman"/>
        </w:rPr>
        <w:t xml:space="preserve"> during the audit, then the Market Participant may request another audit in the same week.  The ISO, at its sole discretion, may allow a Market Participant to request more than one audit per week for the same Resource if the Resource historically has multiple startup dispatches included in its CLAIM10 or CLAIM30 calculations per week.</w:t>
      </w:r>
      <w:r>
        <w:rPr>
          <w:rFonts w:ascii="Times New Roman" w:hAnsi="Times New Roman"/>
        </w:rPr>
        <w:t xml:space="preserve">  A Market Participant may cancel an audit request prior to issuance of the audit Dispatch Instruction.</w:t>
      </w:r>
    </w:p>
    <w:p w14:paraId="20EBF1E1" w14:textId="77777777" w:rsidR="00B233A8" w:rsidRPr="00B2684F" w:rsidRDefault="00B233A8" w:rsidP="00B233A8">
      <w:pPr>
        <w:spacing w:after="0" w:line="360" w:lineRule="auto"/>
        <w:rPr>
          <w:rFonts w:ascii="Times New Roman" w:hAnsi="Times New Roman"/>
        </w:rPr>
      </w:pPr>
      <w:r w:rsidRPr="00B2684F">
        <w:rPr>
          <w:rFonts w:ascii="Times New Roman" w:hAnsi="Times New Roman"/>
        </w:rPr>
        <w:t xml:space="preserve"> </w:t>
      </w:r>
    </w:p>
    <w:p w14:paraId="16AB027B" w14:textId="77777777" w:rsidR="00B233A8" w:rsidRDefault="00B233A8" w:rsidP="00B233A8">
      <w:pPr>
        <w:spacing w:after="0" w:line="360" w:lineRule="auto"/>
        <w:rPr>
          <w:rFonts w:ascii="Times New Roman" w:hAnsi="Times New Roman"/>
        </w:rPr>
      </w:pPr>
      <w:r w:rsidRPr="00D86674">
        <w:rPr>
          <w:rFonts w:ascii="Times New Roman" w:hAnsi="Times New Roman"/>
        </w:rPr>
        <w:t>(b)</w:t>
      </w:r>
      <w:r w:rsidRPr="00D86674">
        <w:rPr>
          <w:rFonts w:ascii="Times New Roman" w:hAnsi="Times New Roman"/>
        </w:rPr>
        <w:tab/>
      </w:r>
      <w:r w:rsidRPr="00A110E3">
        <w:rPr>
          <w:rFonts w:ascii="Times New Roman" w:hAnsi="Times New Roman"/>
          <w:b/>
        </w:rPr>
        <w:t>CLAIM10 and CLAIM30 Audit Procedures.</w:t>
      </w:r>
      <w:r>
        <w:rPr>
          <w:rFonts w:ascii="Times New Roman" w:hAnsi="Times New Roman"/>
        </w:rPr>
        <w:tab/>
      </w:r>
      <w:r w:rsidRPr="00B2684F">
        <w:rPr>
          <w:rFonts w:ascii="Times New Roman" w:hAnsi="Times New Roman"/>
        </w:rPr>
        <w:t xml:space="preserve">The ISO will initiate </w:t>
      </w:r>
      <w:r>
        <w:rPr>
          <w:rFonts w:ascii="Times New Roman" w:hAnsi="Times New Roman"/>
        </w:rPr>
        <w:t>a CLAIM10 or CLAIM30</w:t>
      </w:r>
      <w:r w:rsidRPr="00B2684F">
        <w:rPr>
          <w:rFonts w:ascii="Times New Roman" w:hAnsi="Times New Roman"/>
        </w:rPr>
        <w:t xml:space="preserve"> audit by issuing </w:t>
      </w:r>
      <w:r>
        <w:rPr>
          <w:rFonts w:ascii="Times New Roman" w:hAnsi="Times New Roman"/>
        </w:rPr>
        <w:t xml:space="preserve">an electronic </w:t>
      </w:r>
      <w:r w:rsidRPr="00B2684F">
        <w:rPr>
          <w:rFonts w:ascii="Times New Roman" w:hAnsi="Times New Roman"/>
        </w:rPr>
        <w:t xml:space="preserve">Dispatch Instruction without providing prior notice to the Market Participant. </w:t>
      </w:r>
      <w:r>
        <w:rPr>
          <w:rFonts w:ascii="Times New Roman" w:hAnsi="Times New Roman"/>
        </w:rPr>
        <w:t xml:space="preserve"> </w:t>
      </w:r>
      <w:r w:rsidRPr="00B2684F">
        <w:rPr>
          <w:rFonts w:ascii="Times New Roman" w:hAnsi="Times New Roman"/>
        </w:rPr>
        <w:t>The ISO will normally perform the audit</w:t>
      </w:r>
      <w:r>
        <w:rPr>
          <w:rFonts w:ascii="Times New Roman" w:hAnsi="Times New Roman"/>
        </w:rPr>
        <w:t>,</w:t>
      </w:r>
      <w:r w:rsidRPr="00B2684F">
        <w:rPr>
          <w:rFonts w:ascii="Times New Roman" w:hAnsi="Times New Roman"/>
        </w:rPr>
        <w:t xml:space="preserve"> </w:t>
      </w:r>
      <w:r>
        <w:rPr>
          <w:rFonts w:ascii="Times New Roman" w:hAnsi="Times New Roman"/>
        </w:rPr>
        <w:t>at any time during the Forward Reserve Delivery Period, within five B</w:t>
      </w:r>
      <w:r w:rsidRPr="00B2684F">
        <w:rPr>
          <w:rFonts w:ascii="Times New Roman" w:hAnsi="Times New Roman"/>
        </w:rPr>
        <w:t xml:space="preserve">usiness </w:t>
      </w:r>
      <w:r>
        <w:rPr>
          <w:rFonts w:ascii="Times New Roman" w:hAnsi="Times New Roman"/>
        </w:rPr>
        <w:t>D</w:t>
      </w:r>
      <w:r w:rsidRPr="00B2684F">
        <w:rPr>
          <w:rFonts w:ascii="Times New Roman" w:hAnsi="Times New Roman"/>
        </w:rPr>
        <w:t xml:space="preserve">ays of receipt of the audit request </w:t>
      </w:r>
      <w:r>
        <w:rPr>
          <w:rFonts w:ascii="Times New Roman" w:hAnsi="Times New Roman"/>
        </w:rPr>
        <w:t>or</w:t>
      </w:r>
      <w:r w:rsidRPr="00B2684F">
        <w:rPr>
          <w:rFonts w:ascii="Times New Roman" w:hAnsi="Times New Roman"/>
        </w:rPr>
        <w:t xml:space="preserve"> will advise the Market Participant if it will be unable to initiate the audit during the </w:t>
      </w:r>
      <w:r>
        <w:rPr>
          <w:rFonts w:ascii="Times New Roman" w:hAnsi="Times New Roman"/>
        </w:rPr>
        <w:t>five</w:t>
      </w:r>
      <w:r w:rsidRPr="00B2684F">
        <w:rPr>
          <w:rFonts w:ascii="Times New Roman" w:hAnsi="Times New Roman"/>
        </w:rPr>
        <w:t xml:space="preserve"> </w:t>
      </w:r>
      <w:r>
        <w:rPr>
          <w:rFonts w:ascii="Times New Roman" w:hAnsi="Times New Roman"/>
        </w:rPr>
        <w:t>B</w:t>
      </w:r>
      <w:r w:rsidRPr="00B2684F">
        <w:rPr>
          <w:rFonts w:ascii="Times New Roman" w:hAnsi="Times New Roman"/>
        </w:rPr>
        <w:t xml:space="preserve">usiness </w:t>
      </w:r>
      <w:r>
        <w:rPr>
          <w:rFonts w:ascii="Times New Roman" w:hAnsi="Times New Roman"/>
        </w:rPr>
        <w:t>D</w:t>
      </w:r>
      <w:r w:rsidRPr="00B2684F">
        <w:rPr>
          <w:rFonts w:ascii="Times New Roman" w:hAnsi="Times New Roman"/>
        </w:rPr>
        <w:t>ay period.</w:t>
      </w:r>
      <w:r>
        <w:rPr>
          <w:rFonts w:ascii="Times New Roman" w:hAnsi="Times New Roman"/>
        </w:rPr>
        <w:t xml:space="preserve">  The Resource’s CLAIM10 or CLAIM30 audit value shall be the Resource’s output or demand-reduction level reached at the 10 minute or 30 minute point after the receipt of the initial startup Dispatch Instruction.</w:t>
      </w:r>
    </w:p>
    <w:p w14:paraId="398AF5EF" w14:textId="77777777" w:rsidR="00B233A8" w:rsidRDefault="00B233A8" w:rsidP="00B233A8">
      <w:pPr>
        <w:spacing w:after="0" w:line="360" w:lineRule="auto"/>
        <w:rPr>
          <w:rFonts w:ascii="Times New Roman" w:hAnsi="Times New Roman"/>
        </w:rPr>
      </w:pPr>
    </w:p>
    <w:p w14:paraId="2309B615" w14:textId="77777777" w:rsidR="00B233A8" w:rsidRPr="00A110E3" w:rsidRDefault="00B233A8" w:rsidP="00B233A8">
      <w:pPr>
        <w:spacing w:after="0" w:line="360" w:lineRule="auto"/>
        <w:rPr>
          <w:rFonts w:ascii="Times New Roman" w:hAnsi="Times New Roman"/>
          <w:b/>
        </w:rPr>
      </w:pPr>
      <w:r w:rsidRPr="00A110E3">
        <w:rPr>
          <w:rFonts w:ascii="Times New Roman" w:hAnsi="Times New Roman"/>
          <w:b/>
        </w:rPr>
        <w:t>III.9.5.3.3</w:t>
      </w:r>
      <w:r w:rsidRPr="00A110E3">
        <w:rPr>
          <w:rFonts w:ascii="Times New Roman" w:hAnsi="Times New Roman"/>
          <w:b/>
        </w:rPr>
        <w:tab/>
      </w:r>
      <w:r w:rsidRPr="00A110E3">
        <w:rPr>
          <w:rFonts w:ascii="Times New Roman" w:hAnsi="Times New Roman"/>
          <w:b/>
        </w:rPr>
        <w:tab/>
        <w:t>CLAIM10 and CLAIM30 Performance Factors.</w:t>
      </w:r>
    </w:p>
    <w:p w14:paraId="469AF874" w14:textId="77777777" w:rsidR="00B233A8" w:rsidRDefault="00B233A8" w:rsidP="00B233A8">
      <w:pPr>
        <w:spacing w:after="0" w:line="360" w:lineRule="auto"/>
        <w:rPr>
          <w:rFonts w:ascii="Times New Roman" w:hAnsi="Times New Roman"/>
        </w:rPr>
      </w:pPr>
      <w:r>
        <w:rPr>
          <w:rFonts w:ascii="Times New Roman" w:hAnsi="Times New Roman"/>
        </w:rPr>
        <w:t>A Resource’s CLAIM10 or CLAIM30 performance factor shall be established based upon the 10 most recent ISO-issued initial electronic startup Dispatch Instructions as described below.  Dispatches greater than three years old shall not be used for the performance factor calculation.  Resource performance factors will be calculated on a weekly basis.</w:t>
      </w:r>
    </w:p>
    <w:p w14:paraId="423A5627" w14:textId="77777777" w:rsidR="00B233A8" w:rsidRDefault="00B233A8" w:rsidP="00B233A8">
      <w:pPr>
        <w:spacing w:after="0" w:line="360" w:lineRule="auto"/>
        <w:rPr>
          <w:rFonts w:ascii="Times New Roman" w:hAnsi="Times New Roman"/>
        </w:rPr>
      </w:pPr>
    </w:p>
    <w:p w14:paraId="5307F21B" w14:textId="77777777" w:rsidR="00B233A8" w:rsidRDefault="00B233A8" w:rsidP="001D3693">
      <w:pPr>
        <w:numPr>
          <w:ilvl w:val="0"/>
          <w:numId w:val="37"/>
        </w:numPr>
        <w:spacing w:after="0" w:line="360" w:lineRule="auto"/>
        <w:rPr>
          <w:rFonts w:ascii="Times New Roman" w:hAnsi="Times New Roman"/>
        </w:rPr>
      </w:pPr>
      <w:r>
        <w:rPr>
          <w:rFonts w:ascii="Times New Roman" w:hAnsi="Times New Roman"/>
        </w:rPr>
        <w:t>A Resource’s performance factor is calculated as:</w:t>
      </w:r>
    </w:p>
    <w:p w14:paraId="72DFCAC6" w14:textId="77777777" w:rsidR="00B233A8" w:rsidRDefault="00B233A8" w:rsidP="00B233A8">
      <w:pPr>
        <w:spacing w:after="0" w:line="360" w:lineRule="auto"/>
        <w:rPr>
          <w:rFonts w:ascii="Times New Roman" w:hAnsi="Times New Roman"/>
        </w:rPr>
      </w:pPr>
    </w:p>
    <w:p w14:paraId="0E730D63" w14:textId="77777777" w:rsidR="00B233A8" w:rsidRDefault="00B233A8" w:rsidP="00B233A8">
      <w:pPr>
        <w:spacing w:after="0" w:line="360" w:lineRule="auto"/>
        <w:rPr>
          <w:rFonts w:ascii="Times New Roman" w:hAnsi="Times New Roman"/>
        </w:rPr>
      </w:pPr>
      <w:r>
        <w:rPr>
          <w:rFonts w:ascii="Times New Roman" w:hAnsi="Times New Roman"/>
          <w:noProof/>
        </w:rPr>
        <w:drawing>
          <wp:inline distT="0" distB="0" distL="0" distR="0" wp14:anchorId="6A7BF827" wp14:editId="30EBD1CD">
            <wp:extent cx="6063615" cy="9467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63615" cy="946785"/>
                    </a:xfrm>
                    <a:prstGeom prst="rect">
                      <a:avLst/>
                    </a:prstGeom>
                    <a:noFill/>
                    <a:ln>
                      <a:noFill/>
                    </a:ln>
                  </pic:spPr>
                </pic:pic>
              </a:graphicData>
            </a:graphic>
          </wp:inline>
        </w:drawing>
      </w:r>
    </w:p>
    <w:p w14:paraId="6ED54164" w14:textId="77777777" w:rsidR="00B233A8" w:rsidRDefault="00B233A8" w:rsidP="00B233A8">
      <w:pPr>
        <w:spacing w:after="0" w:line="360" w:lineRule="auto"/>
        <w:rPr>
          <w:rFonts w:ascii="Times New Roman" w:hAnsi="Times New Roman"/>
        </w:rPr>
      </w:pPr>
      <w:r>
        <w:rPr>
          <w:rFonts w:ascii="Times New Roman" w:hAnsi="Times New Roman"/>
        </w:rPr>
        <w:tab/>
      </w:r>
    </w:p>
    <w:p w14:paraId="063A7C89" w14:textId="77777777" w:rsidR="00B233A8" w:rsidRDefault="00B233A8" w:rsidP="00B233A8">
      <w:pPr>
        <w:spacing w:after="0" w:line="360" w:lineRule="auto"/>
        <w:ind w:firstLine="720"/>
        <w:rPr>
          <w:rFonts w:ascii="Times New Roman" w:hAnsi="Times New Roman"/>
        </w:rPr>
      </w:pPr>
      <w:r>
        <w:rPr>
          <w:rFonts w:ascii="Times New Roman" w:hAnsi="Times New Roman"/>
        </w:rPr>
        <w:t>Where:</w:t>
      </w:r>
    </w:p>
    <w:p w14:paraId="0CC85A21" w14:textId="77777777" w:rsidR="00B233A8" w:rsidRDefault="00B233A8" w:rsidP="00B233A8">
      <w:pPr>
        <w:spacing w:after="0" w:line="360" w:lineRule="auto"/>
        <w:ind w:left="1440"/>
        <w:rPr>
          <w:rFonts w:ascii="Times New Roman" w:hAnsi="Times New Roman"/>
        </w:rPr>
      </w:pPr>
      <w:proofErr w:type="gramStart"/>
      <w:r>
        <w:rPr>
          <w:rFonts w:ascii="Times New Roman" w:hAnsi="Times New Roman"/>
        </w:rPr>
        <w:t>n</w:t>
      </w:r>
      <w:proofErr w:type="gramEnd"/>
      <w:r>
        <w:rPr>
          <w:rFonts w:ascii="Times New Roman" w:hAnsi="Times New Roman"/>
        </w:rPr>
        <w:t xml:space="preserve"> is a value between 1 and 10, 1 representing the least recent dispatch signal, 10 representing the most recent dispatch signal;</w:t>
      </w:r>
    </w:p>
    <w:p w14:paraId="7D366CF7" w14:textId="77777777" w:rsidR="00B233A8" w:rsidRDefault="00B233A8" w:rsidP="00B233A8">
      <w:pPr>
        <w:spacing w:after="0" w:line="360" w:lineRule="auto"/>
        <w:ind w:left="1440"/>
        <w:rPr>
          <w:rFonts w:ascii="Times New Roman" w:hAnsi="Times New Roman"/>
        </w:rPr>
      </w:pPr>
    </w:p>
    <w:p w14:paraId="2BFF3CCA" w14:textId="77777777" w:rsidR="00B233A8" w:rsidRDefault="00B233A8" w:rsidP="00B233A8">
      <w:pPr>
        <w:spacing w:after="0" w:line="360" w:lineRule="auto"/>
        <w:ind w:left="1440"/>
        <w:rPr>
          <w:rFonts w:ascii="Times New Roman" w:hAnsi="Times New Roman"/>
        </w:rPr>
      </w:pPr>
      <w:proofErr w:type="gramStart"/>
      <w:r>
        <w:rPr>
          <w:rFonts w:ascii="Times New Roman" w:hAnsi="Times New Roman"/>
        </w:rPr>
        <w:lastRenderedPageBreak/>
        <w:t>the</w:t>
      </w:r>
      <w:proofErr w:type="gramEnd"/>
      <w:r>
        <w:rPr>
          <w:rFonts w:ascii="Times New Roman" w:hAnsi="Times New Roman"/>
        </w:rPr>
        <w:t xml:space="preserve"> Resource output or demand reduction is measured at the 10 minute or 30 minute point from receipt of the initial startup Dispatch Instruction;</w:t>
      </w:r>
    </w:p>
    <w:p w14:paraId="79CBCB00" w14:textId="77777777" w:rsidR="00B233A8" w:rsidRDefault="00B233A8" w:rsidP="00B233A8">
      <w:pPr>
        <w:spacing w:after="0" w:line="360" w:lineRule="auto"/>
        <w:ind w:left="1440"/>
        <w:rPr>
          <w:rFonts w:ascii="Times New Roman" w:hAnsi="Times New Roman"/>
        </w:rPr>
      </w:pPr>
    </w:p>
    <w:p w14:paraId="1A37B2FE" w14:textId="08B9655D" w:rsidR="00B233A8" w:rsidRDefault="00B233A8" w:rsidP="00B233A8">
      <w:pPr>
        <w:spacing w:after="0" w:line="360" w:lineRule="auto"/>
        <w:ind w:left="1440"/>
        <w:rPr>
          <w:rFonts w:ascii="Times New Roman" w:hAnsi="Times New Roman"/>
        </w:rPr>
      </w:pPr>
      <w:proofErr w:type="gramStart"/>
      <w:r>
        <w:rPr>
          <w:rFonts w:ascii="Times New Roman" w:hAnsi="Times New Roman"/>
        </w:rPr>
        <w:t>the</w:t>
      </w:r>
      <w:proofErr w:type="gramEnd"/>
      <w:r>
        <w:rPr>
          <w:rFonts w:ascii="Times New Roman" w:hAnsi="Times New Roman"/>
        </w:rPr>
        <w:t xml:space="preserve"> Resource target value is the lesser of:  (i) the minimum electronic Desired Dispatch Point sent to the Resource during the 10 minute or 30 minute period or the Resource’s Economic Minimum Limit or Minimum Reduction, whichever is greater or (ii) the Resource’s CLAIM10 or CLAIM30 or (iii) the Resource’s Offered CLAIM10 or Offered CLAIM30.</w:t>
      </w:r>
    </w:p>
    <w:p w14:paraId="65DA74A4" w14:textId="77777777" w:rsidR="00B233A8" w:rsidRDefault="00B233A8" w:rsidP="00B233A8">
      <w:pPr>
        <w:spacing w:after="0" w:line="360" w:lineRule="auto"/>
        <w:ind w:left="1440"/>
        <w:rPr>
          <w:rFonts w:ascii="Times New Roman" w:hAnsi="Times New Roman"/>
        </w:rPr>
      </w:pPr>
    </w:p>
    <w:p w14:paraId="08B9A487" w14:textId="77777777" w:rsidR="00B233A8" w:rsidRDefault="00B233A8" w:rsidP="001D3693">
      <w:pPr>
        <w:numPr>
          <w:ilvl w:val="0"/>
          <w:numId w:val="37"/>
        </w:numPr>
        <w:spacing w:after="0" w:line="360" w:lineRule="auto"/>
        <w:rPr>
          <w:rFonts w:ascii="Times New Roman" w:hAnsi="Times New Roman"/>
        </w:rPr>
      </w:pPr>
      <w:r>
        <w:rPr>
          <w:rFonts w:ascii="Times New Roman" w:hAnsi="Times New Roman"/>
        </w:rPr>
        <w:t>For purposes of the performance factor calculation, the following conditions apply:</w:t>
      </w:r>
    </w:p>
    <w:p w14:paraId="54E98690" w14:textId="77777777" w:rsidR="00B233A8" w:rsidRDefault="00B233A8" w:rsidP="001D3693">
      <w:pPr>
        <w:numPr>
          <w:ilvl w:val="0"/>
          <w:numId w:val="38"/>
        </w:numPr>
        <w:spacing w:after="0" w:line="360" w:lineRule="auto"/>
        <w:rPr>
          <w:rFonts w:ascii="Times New Roman" w:hAnsi="Times New Roman"/>
        </w:rPr>
      </w:pPr>
      <w:r>
        <w:rPr>
          <w:rFonts w:ascii="Times New Roman" w:hAnsi="Times New Roman"/>
        </w:rPr>
        <w:t>For each CLAIM10 or CLAIM30 audit, the Resource’s target value shall be set to the Resource’s output or demand reduction at 10 or 30 minutes.</w:t>
      </w:r>
    </w:p>
    <w:p w14:paraId="1DDC3302" w14:textId="77777777" w:rsidR="00B233A8" w:rsidRDefault="00B233A8" w:rsidP="00B233A8">
      <w:pPr>
        <w:spacing w:after="0" w:line="360" w:lineRule="auto"/>
        <w:ind w:left="2160"/>
        <w:rPr>
          <w:rFonts w:ascii="Times New Roman" w:hAnsi="Times New Roman"/>
        </w:rPr>
      </w:pPr>
    </w:p>
    <w:p w14:paraId="239D8E66" w14:textId="77777777" w:rsidR="00B233A8" w:rsidRDefault="00B233A8" w:rsidP="001D3693">
      <w:pPr>
        <w:numPr>
          <w:ilvl w:val="0"/>
          <w:numId w:val="38"/>
        </w:numPr>
        <w:spacing w:after="0" w:line="360" w:lineRule="auto"/>
        <w:rPr>
          <w:rFonts w:ascii="Times New Roman" w:hAnsi="Times New Roman"/>
        </w:rPr>
      </w:pPr>
      <w:r>
        <w:rPr>
          <w:rFonts w:ascii="Times New Roman" w:hAnsi="Times New Roman"/>
        </w:rPr>
        <w:t>In the event the Resource has not had 10 electronic startup dispatches within the last three years, the “n” term in the performance factor calculation will be based on the number of startup dispatches that took place in the last three years, with the most recent dispatch having a weight of 10 and with the weighting decreasing by 1 for each previous startup dispatch.</w:t>
      </w:r>
    </w:p>
    <w:p w14:paraId="6E6C9B25" w14:textId="77777777" w:rsidR="00B233A8" w:rsidRPr="00036559" w:rsidRDefault="00B233A8" w:rsidP="00B233A8">
      <w:pPr>
        <w:spacing w:after="0" w:line="360" w:lineRule="auto"/>
        <w:rPr>
          <w:rFonts w:ascii="Times New Roman" w:hAnsi="Times New Roman"/>
        </w:rPr>
      </w:pPr>
    </w:p>
    <w:p w14:paraId="5788CE34" w14:textId="77777777" w:rsidR="00B233A8" w:rsidRDefault="00B233A8" w:rsidP="001D3693">
      <w:pPr>
        <w:numPr>
          <w:ilvl w:val="0"/>
          <w:numId w:val="38"/>
        </w:numPr>
        <w:spacing w:after="0" w:line="360" w:lineRule="auto"/>
        <w:rPr>
          <w:rFonts w:ascii="Times New Roman" w:hAnsi="Times New Roman"/>
        </w:rPr>
      </w:pPr>
      <w:r>
        <w:rPr>
          <w:rFonts w:ascii="Times New Roman" w:hAnsi="Times New Roman"/>
        </w:rPr>
        <w:t>If a Resource’s output or demand reduction at 10 or 30 minutes is greater than the Resource’s target value, then the Resource target value shall be set to the Resource output at 10 or 30 minutes.</w:t>
      </w:r>
    </w:p>
    <w:p w14:paraId="365B9328" w14:textId="77777777" w:rsidR="00B233A8" w:rsidRDefault="00B233A8" w:rsidP="00B233A8">
      <w:pPr>
        <w:spacing w:after="0" w:line="360" w:lineRule="auto"/>
        <w:ind w:left="2160"/>
        <w:rPr>
          <w:rFonts w:ascii="Times New Roman" w:hAnsi="Times New Roman"/>
        </w:rPr>
      </w:pPr>
    </w:p>
    <w:p w14:paraId="72293F71" w14:textId="5C872E8E" w:rsidR="00B233A8" w:rsidRDefault="00B233A8" w:rsidP="001D3693">
      <w:pPr>
        <w:numPr>
          <w:ilvl w:val="0"/>
          <w:numId w:val="38"/>
        </w:numPr>
        <w:spacing w:after="0" w:line="360" w:lineRule="auto"/>
        <w:rPr>
          <w:rFonts w:ascii="Times New Roman" w:hAnsi="Times New Roman"/>
        </w:rPr>
      </w:pPr>
      <w:r>
        <w:rPr>
          <w:rFonts w:ascii="Times New Roman" w:hAnsi="Times New Roman"/>
        </w:rPr>
        <w:t>A dispatch shall not be utilized in the performance factor calculation if a Resource starts and subsequently performs a normal shut down or ceases its demand reduction, in response to a Dispatch Instruction to shut down or, for a Demand Response Resource, in response to a Dispatch Instruction to cease its demand reduction, within the 10 or 30 minute period following the initial electronic startup Dispatch Instruction.</w:t>
      </w:r>
    </w:p>
    <w:p w14:paraId="3373D10E" w14:textId="77777777" w:rsidR="00B233A8" w:rsidRDefault="00B233A8" w:rsidP="00B233A8">
      <w:pPr>
        <w:spacing w:after="0" w:line="360" w:lineRule="auto"/>
        <w:rPr>
          <w:rFonts w:ascii="Times New Roman" w:hAnsi="Times New Roman"/>
        </w:rPr>
      </w:pPr>
    </w:p>
    <w:p w14:paraId="7D27DB6D" w14:textId="77777777" w:rsidR="00B233A8" w:rsidRDefault="00B233A8" w:rsidP="001D3693">
      <w:pPr>
        <w:numPr>
          <w:ilvl w:val="0"/>
          <w:numId w:val="38"/>
        </w:numPr>
        <w:spacing w:after="0" w:line="360" w:lineRule="auto"/>
        <w:rPr>
          <w:rFonts w:ascii="Times New Roman" w:hAnsi="Times New Roman"/>
        </w:rPr>
      </w:pPr>
      <w:r>
        <w:rPr>
          <w:rFonts w:ascii="Times New Roman" w:hAnsi="Times New Roman"/>
        </w:rPr>
        <w:t>Resource output or demand reduction at 10 or 30 minutes shall equal zero if the Resource becomes unavailable for dispatch within the 60 minute period following the initial electronic startup Dispatch Instruction.</w:t>
      </w:r>
    </w:p>
    <w:p w14:paraId="7D19E087" w14:textId="77777777" w:rsidR="00B233A8" w:rsidRDefault="00B233A8" w:rsidP="00B233A8">
      <w:pPr>
        <w:spacing w:after="0" w:line="360" w:lineRule="auto"/>
        <w:rPr>
          <w:rFonts w:ascii="Times New Roman" w:hAnsi="Times New Roman"/>
        </w:rPr>
      </w:pPr>
    </w:p>
    <w:p w14:paraId="64C785AA" w14:textId="77777777" w:rsidR="00B233A8" w:rsidRPr="00A110E3" w:rsidRDefault="00B233A8" w:rsidP="00B233A8">
      <w:pPr>
        <w:spacing w:after="0" w:line="360" w:lineRule="auto"/>
        <w:rPr>
          <w:rFonts w:ascii="Times New Roman" w:hAnsi="Times New Roman"/>
          <w:b/>
        </w:rPr>
      </w:pPr>
      <w:r w:rsidRPr="00A110E3">
        <w:rPr>
          <w:rFonts w:ascii="Times New Roman" w:hAnsi="Times New Roman"/>
          <w:b/>
        </w:rPr>
        <w:t>III.9.5.3.4</w:t>
      </w:r>
      <w:r w:rsidRPr="00A110E3">
        <w:rPr>
          <w:rFonts w:ascii="Times New Roman" w:hAnsi="Times New Roman"/>
          <w:b/>
        </w:rPr>
        <w:tab/>
      </w:r>
      <w:r w:rsidRPr="00A110E3">
        <w:rPr>
          <w:rFonts w:ascii="Times New Roman" w:hAnsi="Times New Roman"/>
          <w:b/>
        </w:rPr>
        <w:tab/>
        <w:t>Performance Factor Cure.</w:t>
      </w:r>
    </w:p>
    <w:p w14:paraId="555FB6E1" w14:textId="77777777" w:rsidR="00B233A8" w:rsidRDefault="00B233A8" w:rsidP="00B233A8">
      <w:pPr>
        <w:spacing w:after="0" w:line="360" w:lineRule="auto"/>
        <w:rPr>
          <w:rFonts w:ascii="Times New Roman" w:hAnsi="Times New Roman"/>
        </w:rPr>
      </w:pPr>
      <w:r>
        <w:rPr>
          <w:rFonts w:ascii="Times New Roman" w:hAnsi="Times New Roman"/>
        </w:rPr>
        <w:lastRenderedPageBreak/>
        <w:t>In the event a Resource either (a) is unable to reach at least 60% of the Resource target level, as reflected in the Dispatch Instruction issued for the Resource, either five times in a row or seven out of 10 times, as a result of a chronic operational problem with the Resource or (b) undergoes a major overhaul scheduled and performed during a planned outage that was approved in the ISO’s annual maintenance scheduling process</w:t>
      </w:r>
      <w:r w:rsidRPr="00363FA7">
        <w:rPr>
          <w:rFonts w:ascii="Times New Roman" w:hAnsi="Times New Roman"/>
        </w:rPr>
        <w:t xml:space="preserve"> </w:t>
      </w:r>
      <w:r>
        <w:rPr>
          <w:rFonts w:ascii="Times New Roman" w:hAnsi="Times New Roman"/>
        </w:rPr>
        <w:t>or during a scheduled curtailment</w:t>
      </w:r>
      <w:r w:rsidRPr="00A951A5">
        <w:rPr>
          <w:rFonts w:ascii="Times New Roman" w:hAnsi="Times New Roman"/>
        </w:rPr>
        <w:t xml:space="preserve"> </w:t>
      </w:r>
      <w:r w:rsidRPr="007C0317">
        <w:rPr>
          <w:rFonts w:ascii="Times New Roman" w:hAnsi="Times New Roman"/>
        </w:rPr>
        <w:t>pursuant to Section III.8.3</w:t>
      </w:r>
      <w:r>
        <w:rPr>
          <w:rFonts w:ascii="Times New Roman" w:hAnsi="Times New Roman"/>
        </w:rPr>
        <w:t>, a Market Participant may submit a restoration plan to the ISO to restore the Resource’s CLAIM10 or CLAIM30 operational capability.  Restoration plans submitted because of a Resource’s inability to reach its target output or demand reduction shall indicate the specific nature of the problem, the steps to be taken to remedy the problem, and the timeline for completing the restoration.  Restoration plans submitted for a major overhaul shall explain the actions taken during the planned outage or scheduled curtailment that would result in the increase of the Resource’s CLAIM10 or CLAIM30.  The ISO shall accept restoration plans that, upon review, indicate a reasonable likelihood of success in remedying the identified problem or, for a major overhaul, increasing the Resource’s CLAIM10 or CLAIM30.  Upon completion of the restoration, the Market Participant shall request a CLAIM10 or CLAIM30 audit of the Resource, using the procedures in Section III.9.5.3.2.  Following the audit, the Resource’s Performance Factor shall be set to 1.0, with all dispatches prior to the audit removed from the performance factor calculation.</w:t>
      </w:r>
    </w:p>
    <w:p w14:paraId="53F7B3B3" w14:textId="77777777" w:rsidR="00B233A8" w:rsidRPr="00B2684F" w:rsidRDefault="00B233A8" w:rsidP="00B233A8">
      <w:pPr>
        <w:spacing w:after="0" w:line="360" w:lineRule="auto"/>
        <w:rPr>
          <w:rFonts w:ascii="Times New Roman" w:hAnsi="Times New Roman"/>
        </w:rPr>
      </w:pPr>
    </w:p>
    <w:p w14:paraId="60B5AB53" w14:textId="77777777" w:rsidR="00B233A8" w:rsidRDefault="00B233A8" w:rsidP="00B233A8">
      <w:pPr>
        <w:spacing w:after="0" w:line="360" w:lineRule="auto"/>
        <w:outlineLvl w:val="2"/>
        <w:rPr>
          <w:rFonts w:ascii="Times New Roman" w:hAnsi="Times New Roman"/>
          <w:b/>
        </w:rPr>
      </w:pPr>
      <w:r w:rsidRPr="003E6F44">
        <w:rPr>
          <w:rFonts w:ascii="Times New Roman" w:hAnsi="Times New Roman"/>
          <w:b/>
        </w:rPr>
        <w:t xml:space="preserve">III.9.6 </w:t>
      </w:r>
      <w:r w:rsidRPr="003E6F44">
        <w:rPr>
          <w:rFonts w:ascii="Times New Roman" w:hAnsi="Times New Roman"/>
          <w:b/>
        </w:rPr>
        <w:tab/>
      </w:r>
      <w:r w:rsidRPr="003E6F44">
        <w:rPr>
          <w:rFonts w:ascii="Times New Roman" w:hAnsi="Times New Roman"/>
          <w:b/>
        </w:rPr>
        <w:tab/>
      </w:r>
      <w:r>
        <w:rPr>
          <w:rFonts w:ascii="Times New Roman" w:hAnsi="Times New Roman"/>
          <w:b/>
        </w:rPr>
        <w:tab/>
      </w:r>
      <w:r w:rsidRPr="003E6F44">
        <w:rPr>
          <w:rFonts w:ascii="Times New Roman" w:hAnsi="Times New Roman"/>
          <w:b/>
        </w:rPr>
        <w:t xml:space="preserve">Delivery of Reserve. </w:t>
      </w:r>
    </w:p>
    <w:p w14:paraId="347A6C11" w14:textId="77777777" w:rsidR="00B233A8" w:rsidRPr="003E6F44" w:rsidRDefault="00B233A8" w:rsidP="00B233A8">
      <w:pPr>
        <w:spacing w:after="0" w:line="360" w:lineRule="auto"/>
        <w:outlineLvl w:val="2"/>
        <w:rPr>
          <w:rFonts w:ascii="Times New Roman" w:hAnsi="Times New Roman"/>
          <w:b/>
        </w:rPr>
      </w:pPr>
    </w:p>
    <w:p w14:paraId="579084A4" w14:textId="77777777" w:rsidR="00B233A8" w:rsidRPr="003E6F44" w:rsidRDefault="00B233A8" w:rsidP="00B233A8">
      <w:pPr>
        <w:spacing w:after="0" w:line="360" w:lineRule="auto"/>
        <w:rPr>
          <w:rFonts w:ascii="Times New Roman" w:hAnsi="Times New Roman"/>
          <w:b/>
        </w:rPr>
      </w:pPr>
      <w:r w:rsidRPr="003E6F44">
        <w:rPr>
          <w:rFonts w:ascii="Times New Roman" w:hAnsi="Times New Roman"/>
          <w:b/>
        </w:rPr>
        <w:t xml:space="preserve">III.9.6.1 </w:t>
      </w:r>
      <w:r w:rsidRPr="003E6F44">
        <w:rPr>
          <w:rFonts w:ascii="Times New Roman" w:hAnsi="Times New Roman"/>
          <w:b/>
        </w:rPr>
        <w:tab/>
      </w:r>
      <w:r>
        <w:rPr>
          <w:rFonts w:ascii="Times New Roman" w:hAnsi="Times New Roman"/>
          <w:b/>
        </w:rPr>
        <w:tab/>
      </w:r>
      <w:r w:rsidRPr="003E6F44">
        <w:rPr>
          <w:rFonts w:ascii="Times New Roman" w:hAnsi="Times New Roman"/>
          <w:b/>
        </w:rPr>
        <w:t xml:space="preserve">Dispatch and Energy Bidding of Reserve. </w:t>
      </w:r>
    </w:p>
    <w:p w14:paraId="5E3D77D2" w14:textId="77777777" w:rsidR="00B233A8" w:rsidRDefault="00B233A8" w:rsidP="00B233A8">
      <w:pPr>
        <w:spacing w:after="0" w:line="360" w:lineRule="auto"/>
        <w:rPr>
          <w:rFonts w:ascii="Times New Roman" w:hAnsi="Times New Roman"/>
        </w:rPr>
      </w:pPr>
      <w:r w:rsidRPr="00B2684F">
        <w:rPr>
          <w:rFonts w:ascii="Times New Roman" w:hAnsi="Times New Roman"/>
        </w:rPr>
        <w:t>Forward Reserve shall be delivered by Forward Reserve Resources</w:t>
      </w:r>
      <w:r>
        <w:rPr>
          <w:rFonts w:ascii="Times New Roman" w:hAnsi="Times New Roman"/>
        </w:rPr>
        <w:t xml:space="preserve"> that are Generator Assets or Dispatchable Asset Related Demand for an hour</w:t>
      </w:r>
      <w:r w:rsidRPr="00B2684F">
        <w:rPr>
          <w:rFonts w:ascii="Times New Roman" w:hAnsi="Times New Roman"/>
        </w:rPr>
        <w:t xml:space="preserve"> by offering the capability into the Real-Time Energy Market by submitting Supply Offers and Demand Bids</w:t>
      </w:r>
      <w:r>
        <w:rPr>
          <w:rFonts w:ascii="Times New Roman" w:hAnsi="Times New Roman"/>
        </w:rPr>
        <w:t xml:space="preserve"> no later than 30 minutes prior to the start of the operating hour</w:t>
      </w:r>
      <w:r w:rsidRPr="00B2684F">
        <w:rPr>
          <w:rFonts w:ascii="Times New Roman" w:hAnsi="Times New Roman"/>
        </w:rPr>
        <w:t xml:space="preserve"> at or above the Forward Reserve Threshold Price</w:t>
      </w:r>
      <w:r>
        <w:rPr>
          <w:rFonts w:ascii="Times New Roman" w:hAnsi="Times New Roman"/>
        </w:rPr>
        <w:t xml:space="preserve"> for the Operating Day</w:t>
      </w:r>
      <w:r w:rsidRPr="00B2684F">
        <w:rPr>
          <w:rFonts w:ascii="Times New Roman" w:hAnsi="Times New Roman"/>
        </w:rPr>
        <w:t>. Day-Ahead Energy Market Supply Offers and Demand Bids for Resources to which Forward Reserve Obligations have been assigned will be used in the Real-Time Energy Market for the associated Operating Day</w:t>
      </w:r>
      <w:r>
        <w:rPr>
          <w:rFonts w:ascii="Times New Roman" w:hAnsi="Times New Roman"/>
        </w:rPr>
        <w:t>,</w:t>
      </w:r>
      <w:r w:rsidRPr="00B2684F">
        <w:rPr>
          <w:rFonts w:ascii="Times New Roman" w:hAnsi="Times New Roman"/>
        </w:rPr>
        <w:t xml:space="preserve"> even if the Supply Offers do not clear the Day-Ahead Energy Market, unless superseded by a more recent Supply Offer or Demand Bid submitted </w:t>
      </w:r>
      <w:r>
        <w:rPr>
          <w:rFonts w:ascii="Times New Roman" w:hAnsi="Times New Roman"/>
        </w:rPr>
        <w:t>no later than 30 minutes prior to the start of the operating hour</w:t>
      </w:r>
      <w:r w:rsidRPr="00B2684F">
        <w:rPr>
          <w:rFonts w:ascii="Times New Roman" w:hAnsi="Times New Roman"/>
        </w:rPr>
        <w:t>. A Market Participant is not required to submit a Supply Offer or Demand Bid into t</w:t>
      </w:r>
      <w:r>
        <w:rPr>
          <w:rFonts w:ascii="Times New Roman" w:hAnsi="Times New Roman"/>
        </w:rPr>
        <w:t xml:space="preserve">he Day-Ahead Energy Market for </w:t>
      </w:r>
      <w:r w:rsidRPr="00B2684F">
        <w:rPr>
          <w:rFonts w:ascii="Times New Roman" w:hAnsi="Times New Roman"/>
        </w:rPr>
        <w:t>a Resource without a Capacity Supply Obligation in order for the Resource to be eligible to be a Forward Reserve Re</w:t>
      </w:r>
      <w:r>
        <w:rPr>
          <w:rFonts w:ascii="Times New Roman" w:hAnsi="Times New Roman"/>
        </w:rPr>
        <w:t xml:space="preserve">source. </w:t>
      </w:r>
      <w:r w:rsidRPr="00B2684F">
        <w:rPr>
          <w:rFonts w:ascii="Times New Roman" w:hAnsi="Times New Roman"/>
        </w:rPr>
        <w:t xml:space="preserve">The Forward Reserve Threshold Prices shall be set in accordance with the ISO New England Manuals so that Forward Reserve Resource capability has (a) a low probability of being dispatched for energy and (b) a high probability of being held for reserve purposes. </w:t>
      </w:r>
    </w:p>
    <w:p w14:paraId="772A90DF" w14:textId="77777777" w:rsidR="00B233A8" w:rsidRDefault="00B233A8" w:rsidP="00B233A8">
      <w:pPr>
        <w:spacing w:after="0" w:line="360" w:lineRule="auto"/>
        <w:rPr>
          <w:rFonts w:ascii="Times New Roman" w:hAnsi="Times New Roman"/>
        </w:rPr>
      </w:pPr>
    </w:p>
    <w:p w14:paraId="3704B632" w14:textId="1D696318" w:rsidR="00B233A8" w:rsidRDefault="00B233A8" w:rsidP="00B233A8">
      <w:pPr>
        <w:spacing w:after="0" w:line="360" w:lineRule="auto"/>
        <w:rPr>
          <w:rFonts w:ascii="Times New Roman" w:hAnsi="Times New Roman"/>
        </w:rPr>
      </w:pPr>
      <w:r w:rsidRPr="0001620A">
        <w:rPr>
          <w:rFonts w:ascii="Times New Roman" w:hAnsi="Times New Roman"/>
        </w:rPr>
        <w:lastRenderedPageBreak/>
        <w:t xml:space="preserve">Forward Reserve shall be delivered by Forward Reserve Resources that are Demand Response Resources </w:t>
      </w:r>
      <w:ins w:id="503" w:author="Author">
        <w:r w:rsidR="00AE54F2">
          <w:rPr>
            <w:rFonts w:ascii="Times New Roman" w:hAnsi="Times New Roman"/>
          </w:rPr>
          <w:t>or Demand Response Distributed Energy Resource Aggregations</w:t>
        </w:r>
        <w:r w:rsidR="00AE54F2" w:rsidRPr="0001620A">
          <w:rPr>
            <w:rFonts w:ascii="Times New Roman" w:hAnsi="Times New Roman"/>
          </w:rPr>
          <w:t xml:space="preserve"> </w:t>
        </w:r>
      </w:ins>
      <w:r w:rsidRPr="0001620A">
        <w:rPr>
          <w:rFonts w:ascii="Times New Roman" w:hAnsi="Times New Roman"/>
        </w:rPr>
        <w:t xml:space="preserve">for an hour by offering the capability into the Real-Time Energy Market by submitting </w:t>
      </w:r>
      <w:del w:id="504" w:author="Author">
        <w:r w:rsidRPr="0001620A" w:rsidDel="005873F0">
          <w:rPr>
            <w:rFonts w:ascii="Times New Roman" w:hAnsi="Times New Roman"/>
          </w:rPr>
          <w:delText xml:space="preserve"> </w:delText>
        </w:r>
      </w:del>
      <w:r w:rsidRPr="0001620A">
        <w:rPr>
          <w:rFonts w:ascii="Times New Roman" w:hAnsi="Times New Roman"/>
        </w:rPr>
        <w:t xml:space="preserve">Demand Reduction Offers </w:t>
      </w:r>
      <w:ins w:id="505" w:author="Author">
        <w:r w:rsidR="00AF5D2C">
          <w:rPr>
            <w:rFonts w:ascii="Times New Roman" w:hAnsi="Times New Roman"/>
          </w:rPr>
          <w:t xml:space="preserve">or Baseline Deviation Offers </w:t>
        </w:r>
      </w:ins>
      <w:r w:rsidRPr="0001620A">
        <w:rPr>
          <w:rFonts w:ascii="Times New Roman" w:hAnsi="Times New Roman"/>
        </w:rPr>
        <w:t>no later than the close of the Re-Offer Period</w:t>
      </w:r>
      <w:r>
        <w:rPr>
          <w:rFonts w:ascii="Times New Roman" w:hAnsi="Times New Roman"/>
        </w:rPr>
        <w:t xml:space="preserve"> </w:t>
      </w:r>
      <w:r w:rsidRPr="0001620A">
        <w:rPr>
          <w:rFonts w:ascii="Times New Roman" w:hAnsi="Times New Roman"/>
        </w:rPr>
        <w:t xml:space="preserve">at or above the Forward Reserve Threshold Price for the Operating Day.  </w:t>
      </w:r>
      <w:r w:rsidRPr="00890C93">
        <w:rPr>
          <w:rFonts w:ascii="Times New Roman" w:hAnsi="Times New Roman"/>
        </w:rPr>
        <w:t xml:space="preserve"> </w:t>
      </w:r>
      <w:r>
        <w:rPr>
          <w:rFonts w:ascii="Times New Roman" w:hAnsi="Times New Roman"/>
        </w:rPr>
        <w:t xml:space="preserve"> </w:t>
      </w:r>
    </w:p>
    <w:p w14:paraId="4ACE6751" w14:textId="77777777" w:rsidR="00B233A8" w:rsidRDefault="00B233A8" w:rsidP="00B233A8">
      <w:pPr>
        <w:spacing w:after="0" w:line="360" w:lineRule="auto"/>
        <w:rPr>
          <w:rFonts w:ascii="Times New Roman" w:hAnsi="Times New Roman"/>
        </w:rPr>
      </w:pPr>
    </w:p>
    <w:p w14:paraId="6B5E6F61" w14:textId="77777777" w:rsidR="00B233A8" w:rsidRDefault="00B233A8" w:rsidP="00B233A8">
      <w:pPr>
        <w:spacing w:after="0" w:line="360" w:lineRule="auto"/>
        <w:rPr>
          <w:rFonts w:ascii="Times New Roman" w:hAnsi="Times New Roman"/>
        </w:rPr>
      </w:pPr>
      <w:r w:rsidRPr="00B2684F">
        <w:rPr>
          <w:rFonts w:ascii="Times New Roman" w:hAnsi="Times New Roman"/>
        </w:rPr>
        <w:t>Forward Reserve Resources are scheduled and operated in accordance with Section III.1 of Market Rule</w:t>
      </w:r>
      <w:r>
        <w:rPr>
          <w:rFonts w:ascii="Times New Roman" w:hAnsi="Times New Roman"/>
        </w:rPr>
        <w:t xml:space="preserve"> 1</w:t>
      </w:r>
      <w:r w:rsidRPr="00B2684F">
        <w:rPr>
          <w:rFonts w:ascii="Times New Roman" w:hAnsi="Times New Roman"/>
        </w:rPr>
        <w:t>; no distinction is made due to their status as Forw</w:t>
      </w:r>
      <w:r>
        <w:rPr>
          <w:rFonts w:ascii="Times New Roman" w:hAnsi="Times New Roman"/>
        </w:rPr>
        <w:t xml:space="preserve">ard Reserve Resources. Forward </w:t>
      </w:r>
      <w:r w:rsidRPr="00B2684F">
        <w:rPr>
          <w:rFonts w:ascii="Times New Roman" w:hAnsi="Times New Roman"/>
        </w:rPr>
        <w:t>Reserve Resources are eligible to set the Locational Marginal Price in accordance with Section III.2 of Market Rule</w:t>
      </w:r>
      <w:r>
        <w:rPr>
          <w:rFonts w:ascii="Times New Roman" w:hAnsi="Times New Roman"/>
        </w:rPr>
        <w:t xml:space="preserve"> 1</w:t>
      </w:r>
      <w:r w:rsidRPr="00B2684F">
        <w:rPr>
          <w:rFonts w:ascii="Times New Roman" w:hAnsi="Times New Roman"/>
        </w:rPr>
        <w:t xml:space="preserve">. </w:t>
      </w:r>
    </w:p>
    <w:p w14:paraId="20E3DE17" w14:textId="77777777" w:rsidR="00B233A8" w:rsidRPr="00B2684F" w:rsidRDefault="00B233A8" w:rsidP="00B233A8">
      <w:pPr>
        <w:spacing w:after="0" w:line="360" w:lineRule="auto"/>
        <w:rPr>
          <w:rFonts w:ascii="Times New Roman" w:hAnsi="Times New Roman"/>
        </w:rPr>
      </w:pPr>
    </w:p>
    <w:p w14:paraId="60CBE9F3" w14:textId="77777777" w:rsidR="00B233A8" w:rsidRPr="00C86315" w:rsidRDefault="00B233A8" w:rsidP="00B233A8">
      <w:pPr>
        <w:spacing w:after="0" w:line="360" w:lineRule="auto"/>
        <w:rPr>
          <w:rFonts w:ascii="Times New Roman" w:hAnsi="Times New Roman"/>
          <w:b/>
        </w:rPr>
      </w:pPr>
      <w:r w:rsidRPr="00C86315">
        <w:rPr>
          <w:rFonts w:ascii="Times New Roman" w:hAnsi="Times New Roman"/>
          <w:b/>
        </w:rPr>
        <w:t>III.9.6.2</w:t>
      </w:r>
      <w:r>
        <w:rPr>
          <w:rFonts w:ascii="Times New Roman" w:hAnsi="Times New Roman"/>
          <w:b/>
        </w:rPr>
        <w:tab/>
      </w:r>
      <w:r w:rsidRPr="00C86315">
        <w:rPr>
          <w:rFonts w:ascii="Times New Roman" w:hAnsi="Times New Roman"/>
          <w:b/>
        </w:rPr>
        <w:t xml:space="preserve"> </w:t>
      </w:r>
      <w:r>
        <w:rPr>
          <w:rFonts w:ascii="Times New Roman" w:hAnsi="Times New Roman"/>
          <w:b/>
        </w:rPr>
        <w:tab/>
      </w:r>
      <w:r w:rsidRPr="00C86315">
        <w:rPr>
          <w:rFonts w:ascii="Times New Roman" w:hAnsi="Times New Roman"/>
          <w:b/>
        </w:rPr>
        <w:t xml:space="preserve">Forward Reserve Threshold Prices.  </w:t>
      </w:r>
    </w:p>
    <w:p w14:paraId="09DB0811" w14:textId="77777777" w:rsidR="00B233A8" w:rsidRDefault="00B233A8" w:rsidP="00B233A8">
      <w:pPr>
        <w:spacing w:after="0" w:line="360" w:lineRule="auto"/>
        <w:rPr>
          <w:rFonts w:ascii="Times New Roman" w:hAnsi="Times New Roman"/>
        </w:rPr>
      </w:pPr>
      <w:r w:rsidRPr="00B2684F">
        <w:rPr>
          <w:rFonts w:ascii="Times New Roman" w:hAnsi="Times New Roman"/>
        </w:rPr>
        <w:t>The form</w:t>
      </w:r>
      <w:r>
        <w:rPr>
          <w:rFonts w:ascii="Times New Roman" w:hAnsi="Times New Roman"/>
        </w:rPr>
        <w:t xml:space="preserve">ula for determining the </w:t>
      </w:r>
      <w:r w:rsidRPr="00B2684F">
        <w:rPr>
          <w:rFonts w:ascii="Times New Roman" w:hAnsi="Times New Roman"/>
        </w:rPr>
        <w:t xml:space="preserve">Forward Reserve Threshold Prices shall be fixed for the duration of the Forward Reserve Procurement Period. The ISO will reevaluate the Forward Reserve Threshold Price level for successive Forward Reserve Auctions on the basis of experience, expected operating conditions and other relevant information. </w:t>
      </w:r>
    </w:p>
    <w:p w14:paraId="32D12029" w14:textId="77777777" w:rsidR="00B233A8" w:rsidRPr="00B2684F" w:rsidRDefault="00B233A8" w:rsidP="00B233A8">
      <w:pPr>
        <w:spacing w:after="0" w:line="360" w:lineRule="auto"/>
        <w:rPr>
          <w:rFonts w:ascii="Times New Roman" w:hAnsi="Times New Roman"/>
        </w:rPr>
      </w:pPr>
    </w:p>
    <w:p w14:paraId="1BCB9046" w14:textId="77777777" w:rsidR="00B233A8" w:rsidRDefault="00B233A8" w:rsidP="00B233A8">
      <w:pPr>
        <w:spacing w:after="0" w:line="360" w:lineRule="auto"/>
        <w:rPr>
          <w:rFonts w:ascii="Times New Roman" w:hAnsi="Times New Roman"/>
        </w:rPr>
      </w:pPr>
      <w:r w:rsidRPr="00B451F1">
        <w:rPr>
          <w:rFonts w:ascii="Times New Roman" w:hAnsi="Times New Roman"/>
          <w:b/>
          <w:u w:val="single"/>
        </w:rPr>
        <w:t>Forward Reserve Threshold Price</w:t>
      </w:r>
      <w:r>
        <w:rPr>
          <w:rFonts w:ascii="Times New Roman" w:hAnsi="Times New Roman"/>
        </w:rPr>
        <w:t xml:space="preserve">: </w:t>
      </w:r>
      <w:r w:rsidRPr="00B2684F">
        <w:rPr>
          <w:rFonts w:ascii="Times New Roman" w:hAnsi="Times New Roman"/>
        </w:rPr>
        <w:t xml:space="preserve">is calculated as the Forward Reserve Heat Rate multiplied by the </w:t>
      </w:r>
      <w:r>
        <w:rPr>
          <w:rFonts w:ascii="Times New Roman" w:hAnsi="Times New Roman"/>
        </w:rPr>
        <w:t>daily</w:t>
      </w:r>
      <w:r w:rsidRPr="00B2684F">
        <w:rPr>
          <w:rFonts w:ascii="Times New Roman" w:hAnsi="Times New Roman"/>
        </w:rPr>
        <w:t xml:space="preserve"> Forward Reserve Fuel Index. </w:t>
      </w:r>
    </w:p>
    <w:p w14:paraId="6B6A9CED" w14:textId="77777777" w:rsidR="00B233A8" w:rsidRPr="00B2684F" w:rsidRDefault="00B233A8" w:rsidP="00B233A8">
      <w:pPr>
        <w:spacing w:after="0" w:line="360" w:lineRule="auto"/>
        <w:rPr>
          <w:rFonts w:ascii="Times New Roman" w:hAnsi="Times New Roman"/>
        </w:rPr>
      </w:pPr>
    </w:p>
    <w:p w14:paraId="74132595" w14:textId="77777777" w:rsidR="00B233A8" w:rsidRDefault="00B233A8" w:rsidP="00B233A8">
      <w:pPr>
        <w:spacing w:after="0" w:line="360" w:lineRule="auto"/>
        <w:rPr>
          <w:rFonts w:ascii="Times New Roman" w:hAnsi="Times New Roman"/>
        </w:rPr>
      </w:pPr>
      <w:r w:rsidRPr="00B451F1">
        <w:rPr>
          <w:rFonts w:ascii="Times New Roman" w:hAnsi="Times New Roman"/>
          <w:b/>
          <w:u w:val="single"/>
        </w:rPr>
        <w:t>Forward Reserve Heat Rate</w:t>
      </w:r>
      <w:r>
        <w:rPr>
          <w:rFonts w:ascii="Times New Roman" w:hAnsi="Times New Roman"/>
        </w:rPr>
        <w:t xml:space="preserve">: </w:t>
      </w:r>
      <w:r w:rsidRPr="00B2684F">
        <w:rPr>
          <w:rFonts w:ascii="Times New Roman" w:hAnsi="Times New Roman"/>
        </w:rPr>
        <w:t>shall be fixed for the duration of the Forward Reserve Procurement Period and announced in the announcement for the Forward Reserve Auction. New Forward Reserve Heat Rates shall be specified for successive auctions, and shall be</w:t>
      </w:r>
      <w:r>
        <w:rPr>
          <w:rFonts w:ascii="Times New Roman" w:hAnsi="Times New Roman"/>
        </w:rPr>
        <w:t xml:space="preserve"> calculated as follows:</w:t>
      </w:r>
    </w:p>
    <w:p w14:paraId="1D95BE24" w14:textId="77777777" w:rsidR="00B233A8" w:rsidRDefault="00B233A8" w:rsidP="00B233A8">
      <w:pPr>
        <w:spacing w:after="0" w:line="360" w:lineRule="auto"/>
        <w:rPr>
          <w:rFonts w:ascii="Times New Roman" w:hAnsi="Times New Roman"/>
        </w:rPr>
      </w:pPr>
    </w:p>
    <w:p w14:paraId="14AC2C0B" w14:textId="77777777" w:rsidR="00B233A8" w:rsidRDefault="00B233A8" w:rsidP="00B233A8">
      <w:pPr>
        <w:spacing w:after="0" w:line="360" w:lineRule="auto"/>
        <w:ind w:left="720" w:hanging="720"/>
        <w:rPr>
          <w:rFonts w:ascii="Times New Roman" w:hAnsi="Times New Roman"/>
        </w:rPr>
      </w:pPr>
      <w:r>
        <w:rPr>
          <w:rFonts w:ascii="Times New Roman" w:hAnsi="Times New Roman"/>
        </w:rPr>
        <w:t>(a)</w:t>
      </w:r>
      <w:r>
        <w:rPr>
          <w:rFonts w:ascii="Times New Roman" w:hAnsi="Times New Roman"/>
        </w:rPr>
        <w:tab/>
        <w:t>For each of the five most recently completed Summer Capability Periods or Winter Capability Periods (as applicable to the Forward Reserve Procurement Period), for each on-peak hour, the ISO shall calculate an implied heat rate, expressed in Btu/kWh, by dividing the hour’s Hub Price by the lower of the applicable natural gas or heating oil price index.</w:t>
      </w:r>
    </w:p>
    <w:p w14:paraId="2C2267FB" w14:textId="77777777" w:rsidR="00B233A8" w:rsidRDefault="00B233A8" w:rsidP="00B233A8">
      <w:pPr>
        <w:spacing w:after="0" w:line="360" w:lineRule="auto"/>
        <w:rPr>
          <w:rFonts w:ascii="Times New Roman" w:hAnsi="Times New Roman"/>
        </w:rPr>
      </w:pPr>
    </w:p>
    <w:p w14:paraId="3EFBD4B0" w14:textId="77777777" w:rsidR="00B233A8" w:rsidRDefault="00B233A8" w:rsidP="00B233A8">
      <w:pPr>
        <w:spacing w:after="0" w:line="360" w:lineRule="auto"/>
        <w:ind w:left="720" w:hanging="720"/>
        <w:rPr>
          <w:rFonts w:ascii="Times New Roman" w:hAnsi="Times New Roman"/>
        </w:rPr>
      </w:pPr>
      <w:r>
        <w:rPr>
          <w:rFonts w:ascii="Times New Roman" w:hAnsi="Times New Roman"/>
        </w:rPr>
        <w:t>(b)</w:t>
      </w:r>
      <w:r>
        <w:rPr>
          <w:rFonts w:ascii="Times New Roman" w:hAnsi="Times New Roman"/>
        </w:rPr>
        <w:tab/>
        <w:t>All resulting hourly implied heat rates above 45,000 Btu/kWh shall be excluded, and the remaining values shall be listed in order from high to low.</w:t>
      </w:r>
    </w:p>
    <w:p w14:paraId="5E1B28DF" w14:textId="77777777" w:rsidR="00B233A8" w:rsidRDefault="00B233A8" w:rsidP="00B233A8">
      <w:pPr>
        <w:spacing w:after="0" w:line="360" w:lineRule="auto"/>
        <w:ind w:left="720" w:hanging="720"/>
        <w:rPr>
          <w:rFonts w:ascii="Times New Roman" w:hAnsi="Times New Roman"/>
        </w:rPr>
      </w:pPr>
    </w:p>
    <w:p w14:paraId="52FBD10C" w14:textId="77777777" w:rsidR="00B233A8" w:rsidRDefault="00B233A8" w:rsidP="00B233A8">
      <w:pPr>
        <w:spacing w:after="0" w:line="360" w:lineRule="auto"/>
        <w:ind w:left="720" w:hanging="720"/>
        <w:rPr>
          <w:rFonts w:ascii="Times New Roman" w:hAnsi="Times New Roman"/>
        </w:rPr>
      </w:pPr>
      <w:r>
        <w:rPr>
          <w:rFonts w:ascii="Times New Roman" w:hAnsi="Times New Roman"/>
        </w:rPr>
        <w:t>(c)</w:t>
      </w:r>
      <w:r>
        <w:rPr>
          <w:rFonts w:ascii="Times New Roman" w:hAnsi="Times New Roman"/>
        </w:rPr>
        <w:tab/>
        <w:t>The Forward Reserve Heat Rate for the Forward Reserve Procurement Period shall be the lesser of: (i) the heat rate that occurs at the 97.5</w:t>
      </w:r>
      <w:r w:rsidRPr="00827409">
        <w:rPr>
          <w:rFonts w:ascii="Times New Roman" w:hAnsi="Times New Roman"/>
        </w:rPr>
        <w:t>th</w:t>
      </w:r>
      <w:r>
        <w:rPr>
          <w:rFonts w:ascii="Times New Roman" w:hAnsi="Times New Roman"/>
        </w:rPr>
        <w:t xml:space="preserve"> percentile of the list described in subsection (b) above; or (ii) 21,999 Btu/kWh.</w:t>
      </w:r>
      <w:r w:rsidRPr="00B2684F">
        <w:rPr>
          <w:rFonts w:ascii="Times New Roman" w:hAnsi="Times New Roman"/>
        </w:rPr>
        <w:t xml:space="preserve"> </w:t>
      </w:r>
    </w:p>
    <w:p w14:paraId="218F91A1" w14:textId="77777777" w:rsidR="00B233A8" w:rsidRPr="00B2684F" w:rsidRDefault="00B233A8" w:rsidP="00B233A8">
      <w:pPr>
        <w:spacing w:after="0" w:line="360" w:lineRule="auto"/>
        <w:rPr>
          <w:rFonts w:ascii="Times New Roman" w:hAnsi="Times New Roman"/>
        </w:rPr>
      </w:pPr>
    </w:p>
    <w:p w14:paraId="1BD27FEB" w14:textId="77777777" w:rsidR="00B233A8" w:rsidRDefault="00B233A8" w:rsidP="00B233A8">
      <w:pPr>
        <w:spacing w:after="0" w:line="360" w:lineRule="auto"/>
        <w:rPr>
          <w:rFonts w:ascii="Times New Roman" w:hAnsi="Times New Roman"/>
        </w:rPr>
      </w:pPr>
      <w:r w:rsidRPr="00B451F1">
        <w:rPr>
          <w:rFonts w:ascii="Times New Roman" w:hAnsi="Times New Roman"/>
          <w:b/>
          <w:u w:val="single"/>
        </w:rPr>
        <w:t>Forward Reserve Fuel Index:</w:t>
      </w:r>
      <w:r w:rsidRPr="00B2684F">
        <w:rPr>
          <w:rFonts w:ascii="Times New Roman" w:hAnsi="Times New Roman"/>
        </w:rPr>
        <w:t xml:space="preserve"> is </w:t>
      </w:r>
      <w:r>
        <w:rPr>
          <w:rFonts w:ascii="Times New Roman" w:hAnsi="Times New Roman"/>
        </w:rPr>
        <w:t>a</w:t>
      </w:r>
      <w:r w:rsidRPr="00B2684F">
        <w:rPr>
          <w:rFonts w:ascii="Times New Roman" w:hAnsi="Times New Roman"/>
        </w:rPr>
        <w:t xml:space="preserve"> </w:t>
      </w:r>
      <w:r>
        <w:rPr>
          <w:rFonts w:ascii="Times New Roman" w:hAnsi="Times New Roman"/>
        </w:rPr>
        <w:t>daily</w:t>
      </w:r>
      <w:r w:rsidRPr="00B2684F">
        <w:rPr>
          <w:rFonts w:ascii="Times New Roman" w:hAnsi="Times New Roman"/>
        </w:rPr>
        <w:t xml:space="preserve"> fuel index, or combination of </w:t>
      </w:r>
      <w:r>
        <w:rPr>
          <w:rFonts w:ascii="Times New Roman" w:hAnsi="Times New Roman"/>
        </w:rPr>
        <w:t>daily</w:t>
      </w:r>
      <w:r w:rsidRPr="00B2684F">
        <w:rPr>
          <w:rFonts w:ascii="Times New Roman" w:hAnsi="Times New Roman"/>
        </w:rPr>
        <w:t xml:space="preserve"> indices, applicable to the New England Control Area and specified in the announcement of the Forward Reserve Auction. </w:t>
      </w:r>
    </w:p>
    <w:p w14:paraId="75821736" w14:textId="77777777" w:rsidR="00B233A8" w:rsidRPr="00B2684F" w:rsidRDefault="00B233A8" w:rsidP="00B233A8">
      <w:pPr>
        <w:spacing w:after="0" w:line="360" w:lineRule="auto"/>
        <w:rPr>
          <w:rFonts w:ascii="Times New Roman" w:hAnsi="Times New Roman"/>
        </w:rPr>
      </w:pPr>
    </w:p>
    <w:p w14:paraId="1AC15F57" w14:textId="77777777" w:rsidR="00B233A8" w:rsidRDefault="00B233A8" w:rsidP="00B233A8">
      <w:pPr>
        <w:spacing w:after="0" w:line="360" w:lineRule="auto"/>
        <w:rPr>
          <w:rFonts w:ascii="Times New Roman" w:hAnsi="Times New Roman"/>
        </w:rPr>
      </w:pPr>
      <w:r w:rsidRPr="00B451F1">
        <w:rPr>
          <w:rFonts w:ascii="Times New Roman" w:hAnsi="Times New Roman"/>
          <w:b/>
        </w:rPr>
        <w:t xml:space="preserve">III.9.6.3 </w:t>
      </w:r>
      <w:r w:rsidRPr="00B451F1">
        <w:rPr>
          <w:rFonts w:ascii="Times New Roman" w:hAnsi="Times New Roman"/>
          <w:b/>
        </w:rPr>
        <w:tab/>
      </w:r>
      <w:r>
        <w:rPr>
          <w:rFonts w:ascii="Times New Roman" w:hAnsi="Times New Roman"/>
          <w:b/>
        </w:rPr>
        <w:tab/>
      </w:r>
      <w:r w:rsidRPr="00B451F1">
        <w:rPr>
          <w:rFonts w:ascii="Times New Roman" w:hAnsi="Times New Roman"/>
          <w:b/>
        </w:rPr>
        <w:t>Monitoring of Forward Reserve Resources</w:t>
      </w:r>
      <w:r w:rsidRPr="00B2684F">
        <w:rPr>
          <w:rFonts w:ascii="Times New Roman" w:hAnsi="Times New Roman"/>
        </w:rPr>
        <w:t xml:space="preserve">. </w:t>
      </w:r>
    </w:p>
    <w:p w14:paraId="077355AA" w14:textId="77777777" w:rsidR="00B233A8" w:rsidRDefault="00B233A8" w:rsidP="00B233A8">
      <w:pPr>
        <w:spacing w:after="0" w:line="360" w:lineRule="auto"/>
        <w:rPr>
          <w:rFonts w:ascii="Times New Roman" w:hAnsi="Times New Roman"/>
        </w:rPr>
      </w:pPr>
      <w:r w:rsidRPr="00B2684F">
        <w:rPr>
          <w:rFonts w:ascii="Times New Roman" w:hAnsi="Times New Roman"/>
        </w:rPr>
        <w:t>In accordance with Section III.A.</w:t>
      </w:r>
      <w:r>
        <w:rPr>
          <w:rFonts w:ascii="Times New Roman" w:hAnsi="Times New Roman"/>
        </w:rPr>
        <w:t>13</w:t>
      </w:r>
      <w:r w:rsidRPr="00B2684F">
        <w:rPr>
          <w:rFonts w:ascii="Times New Roman" w:hAnsi="Times New Roman"/>
        </w:rPr>
        <w:t xml:space="preserve">.4, the Internal Market Monitor will receive information that will identify Forward Reserve Resources, the Forward Reserve Threshold Price, and the assigned Forward Reserve Obligation.  Prior to mitigation of Supply Offers or Demand Bids associated with a Forward Reserve Resource, the Internal Market Monitor shall consult with the Participant in accordance with Section III.A.3.  The Internal Market Monitor and the Market Participant shall consider the impact on meeting any Forward Reserve Obligations in those consultations.  If mitigation is imposed, any mitigated offers shall be used in the calculation of qualifying megawatts under Section III.9.6.4. </w:t>
      </w:r>
    </w:p>
    <w:p w14:paraId="6EAA120D" w14:textId="77777777" w:rsidR="00B233A8" w:rsidRPr="00B2684F" w:rsidRDefault="00B233A8" w:rsidP="00B233A8">
      <w:pPr>
        <w:spacing w:after="0" w:line="360" w:lineRule="auto"/>
        <w:rPr>
          <w:rFonts w:ascii="Times New Roman" w:hAnsi="Times New Roman"/>
        </w:rPr>
      </w:pPr>
    </w:p>
    <w:p w14:paraId="0D837EE0" w14:textId="77777777" w:rsidR="00B233A8" w:rsidRDefault="00B233A8" w:rsidP="00B233A8">
      <w:pPr>
        <w:spacing w:after="0" w:line="360" w:lineRule="auto"/>
        <w:rPr>
          <w:rFonts w:ascii="Times New Roman" w:hAnsi="Times New Roman"/>
        </w:rPr>
      </w:pPr>
      <w:r w:rsidRPr="00B451F1">
        <w:rPr>
          <w:rFonts w:ascii="Times New Roman" w:hAnsi="Times New Roman"/>
          <w:b/>
        </w:rPr>
        <w:t xml:space="preserve">III.9.6.4 </w:t>
      </w:r>
      <w:r w:rsidRPr="00B451F1">
        <w:rPr>
          <w:rFonts w:ascii="Times New Roman" w:hAnsi="Times New Roman"/>
          <w:b/>
        </w:rPr>
        <w:tab/>
      </w:r>
      <w:r>
        <w:rPr>
          <w:rFonts w:ascii="Times New Roman" w:hAnsi="Times New Roman"/>
          <w:b/>
        </w:rPr>
        <w:tab/>
      </w:r>
      <w:r w:rsidRPr="00B451F1">
        <w:rPr>
          <w:rFonts w:ascii="Times New Roman" w:hAnsi="Times New Roman"/>
          <w:b/>
        </w:rPr>
        <w:t>Forward Reserve Qualifying Megawatts</w:t>
      </w:r>
      <w:r w:rsidRPr="00B2684F">
        <w:rPr>
          <w:rFonts w:ascii="Times New Roman" w:hAnsi="Times New Roman"/>
        </w:rPr>
        <w:t xml:space="preserve">.  </w:t>
      </w:r>
    </w:p>
    <w:p w14:paraId="08A71E7C" w14:textId="77777777" w:rsidR="00B233A8" w:rsidRDefault="00B233A8" w:rsidP="00B233A8">
      <w:pPr>
        <w:spacing w:after="0" w:line="360" w:lineRule="auto"/>
        <w:rPr>
          <w:rFonts w:ascii="Times New Roman" w:hAnsi="Times New Roman"/>
        </w:rPr>
      </w:pPr>
      <w:r w:rsidRPr="00566D83">
        <w:rPr>
          <w:rFonts w:ascii="Times New Roman" w:hAnsi="Times New Roman"/>
          <w:b/>
        </w:rPr>
        <w:t>(a)</w:t>
      </w:r>
      <w:r w:rsidRPr="00566D83">
        <w:rPr>
          <w:rFonts w:ascii="Times New Roman" w:hAnsi="Times New Roman"/>
          <w:b/>
        </w:rPr>
        <w:tab/>
      </w:r>
      <w:r>
        <w:rPr>
          <w:rFonts w:ascii="Times New Roman" w:hAnsi="Times New Roman"/>
          <w:b/>
          <w:u w:val="single"/>
        </w:rPr>
        <w:t xml:space="preserve">Generator Assets </w:t>
      </w:r>
      <w:r w:rsidRPr="00566D83">
        <w:rPr>
          <w:rFonts w:ascii="Times New Roman" w:hAnsi="Times New Roman"/>
          <w:b/>
          <w:u w:val="single"/>
        </w:rPr>
        <w:t>and Dispatchable Asset Related Demand</w:t>
      </w:r>
      <w:r>
        <w:rPr>
          <w:rFonts w:ascii="Times New Roman" w:hAnsi="Times New Roman"/>
          <w:b/>
          <w:u w:val="single"/>
        </w:rPr>
        <w:t>s</w:t>
      </w:r>
      <w:r w:rsidRPr="00566D83">
        <w:rPr>
          <w:rFonts w:ascii="Times New Roman" w:hAnsi="Times New Roman"/>
          <w:b/>
        </w:rPr>
        <w:t xml:space="preserve"> </w:t>
      </w:r>
      <w:r w:rsidRPr="002935B0">
        <w:rPr>
          <w:rFonts w:ascii="Times New Roman" w:hAnsi="Times New Roman"/>
        </w:rPr>
        <w:t>–</w:t>
      </w:r>
      <w:r>
        <w:rPr>
          <w:rFonts w:ascii="Times New Roman" w:hAnsi="Times New Roman"/>
          <w:b/>
        </w:rPr>
        <w:t xml:space="preserve"> </w:t>
      </w:r>
      <w:r w:rsidRPr="00B2684F">
        <w:rPr>
          <w:rFonts w:ascii="Times New Roman" w:hAnsi="Times New Roman"/>
        </w:rPr>
        <w:t xml:space="preserve">Qualifying megawatts </w:t>
      </w:r>
      <w:r w:rsidRPr="0001620A">
        <w:rPr>
          <w:rFonts w:ascii="Times New Roman" w:hAnsi="Times New Roman"/>
        </w:rPr>
        <w:t xml:space="preserve">for </w:t>
      </w:r>
      <w:r>
        <w:rPr>
          <w:rFonts w:ascii="Times New Roman" w:hAnsi="Times New Roman"/>
        </w:rPr>
        <w:t xml:space="preserve">Generator Assets </w:t>
      </w:r>
      <w:r w:rsidRPr="0001620A">
        <w:rPr>
          <w:rFonts w:ascii="Times New Roman" w:hAnsi="Times New Roman"/>
        </w:rPr>
        <w:t>and Dispatchable Asset Related Demand</w:t>
      </w:r>
      <w:r>
        <w:rPr>
          <w:rFonts w:ascii="Times New Roman" w:hAnsi="Times New Roman"/>
        </w:rPr>
        <w:t>s</w:t>
      </w:r>
      <w:r w:rsidRPr="00B2684F">
        <w:rPr>
          <w:rFonts w:ascii="Times New Roman" w:hAnsi="Times New Roman"/>
        </w:rPr>
        <w:t xml:space="preserve"> are calculated separately on an hourly basis for Forward Reserve Resources supplying Forward Reserve from an off-line state and Forward Reserve Resources supplying Forward Reserve from an on-line state as follows: </w:t>
      </w:r>
    </w:p>
    <w:p w14:paraId="0E493CFD" w14:textId="77777777" w:rsidR="00B233A8" w:rsidRPr="00B2684F" w:rsidRDefault="00B233A8" w:rsidP="00B233A8">
      <w:pPr>
        <w:spacing w:after="0" w:line="360" w:lineRule="auto"/>
        <w:rPr>
          <w:rFonts w:ascii="Times New Roman" w:hAnsi="Times New Roman"/>
        </w:rPr>
      </w:pPr>
    </w:p>
    <w:p w14:paraId="2AB56365" w14:textId="77777777" w:rsidR="00B233A8" w:rsidRDefault="00B233A8" w:rsidP="00B233A8">
      <w:pPr>
        <w:spacing w:after="0" w:line="360" w:lineRule="auto"/>
        <w:rPr>
          <w:rFonts w:ascii="Times New Roman" w:hAnsi="Times New Roman"/>
        </w:rPr>
      </w:pPr>
      <w:r w:rsidRPr="00B451F1">
        <w:rPr>
          <w:rFonts w:ascii="Times New Roman" w:hAnsi="Times New Roman"/>
          <w:b/>
          <w:u w:val="single"/>
        </w:rPr>
        <w:t>Off-line qualifying megawatts</w:t>
      </w:r>
      <w:r>
        <w:rPr>
          <w:rFonts w:ascii="Times New Roman" w:hAnsi="Times New Roman"/>
        </w:rPr>
        <w:t xml:space="preserve">. </w:t>
      </w:r>
      <w:r w:rsidRPr="00B2684F">
        <w:rPr>
          <w:rFonts w:ascii="Times New Roman" w:hAnsi="Times New Roman"/>
        </w:rPr>
        <w:t xml:space="preserve">  Off-line qualifying megawatts are the amount of </w:t>
      </w:r>
      <w:r>
        <w:rPr>
          <w:rFonts w:ascii="Times New Roman" w:hAnsi="Times New Roman"/>
        </w:rPr>
        <w:t xml:space="preserve">a Generator Asset’s </w:t>
      </w:r>
      <w:r w:rsidRPr="00B2684F">
        <w:rPr>
          <w:rFonts w:ascii="Times New Roman" w:hAnsi="Times New Roman"/>
        </w:rPr>
        <w:t xml:space="preserve">capability equal to or below the Economic Maximum Limit for an off-line Forward Reserve Resource offered at or above the Forward Reserve Threshold Price.  The </w:t>
      </w:r>
      <w:r>
        <w:rPr>
          <w:rFonts w:ascii="Times New Roman" w:hAnsi="Times New Roman"/>
        </w:rPr>
        <w:t xml:space="preserve">Generator Asset </w:t>
      </w:r>
      <w:r w:rsidRPr="00B2684F">
        <w:rPr>
          <w:rFonts w:ascii="Times New Roman" w:hAnsi="Times New Roman"/>
        </w:rPr>
        <w:t xml:space="preserve">must satisfy this requirement in the Real-Time Energy Market. In the case of off-line Forward Reserve Resources, the calculation for Forward Reserve Qualifying Megawatts shall include both the energy Supply Offer and a pro-rated amount of Start-Up Fees and No-Load Fees as defined below. </w:t>
      </w:r>
      <w:r>
        <w:rPr>
          <w:rFonts w:ascii="Times New Roman" w:hAnsi="Times New Roman"/>
        </w:rPr>
        <w:t>The off-line qualifying megawatts of a Dispatchable Asset Related Demand are zero.</w:t>
      </w:r>
    </w:p>
    <w:p w14:paraId="0BB2D6FC" w14:textId="77777777" w:rsidR="00B233A8" w:rsidRPr="00B2684F" w:rsidRDefault="00B233A8" w:rsidP="00B233A8">
      <w:pPr>
        <w:spacing w:after="0" w:line="360" w:lineRule="auto"/>
        <w:rPr>
          <w:rFonts w:ascii="Times New Roman" w:hAnsi="Times New Roman"/>
        </w:rPr>
      </w:pPr>
    </w:p>
    <w:p w14:paraId="66EE4B59"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An off-line Forward Reserve Resource must offer its capability so that the following holds: </w:t>
      </w:r>
    </w:p>
    <w:p w14:paraId="5ECD9250" w14:textId="77777777" w:rsidR="00B233A8" w:rsidRPr="00B2684F" w:rsidRDefault="00B233A8" w:rsidP="00B233A8">
      <w:pPr>
        <w:spacing w:after="0" w:line="360" w:lineRule="auto"/>
        <w:rPr>
          <w:rFonts w:ascii="Times New Roman" w:hAnsi="Times New Roman"/>
        </w:rPr>
      </w:pPr>
    </w:p>
    <w:p w14:paraId="0F72E001" w14:textId="77777777" w:rsidR="00B233A8" w:rsidRPr="00B451F1" w:rsidRDefault="00B233A8" w:rsidP="00B233A8">
      <w:pPr>
        <w:spacing w:after="0" w:line="360" w:lineRule="auto"/>
        <w:ind w:left="720"/>
        <w:rPr>
          <w:rFonts w:ascii="Times New Roman" w:hAnsi="Times New Roman"/>
          <w:i/>
        </w:rPr>
      </w:pPr>
      <w:proofErr w:type="spellStart"/>
      <w:r w:rsidRPr="00B451F1">
        <w:rPr>
          <w:rFonts w:ascii="Times New Roman" w:hAnsi="Times New Roman"/>
          <w:i/>
          <w:u w:val="single"/>
        </w:rPr>
        <w:t>StartUp</w:t>
      </w:r>
      <w:proofErr w:type="spellEnd"/>
      <w:r w:rsidRPr="00B451F1">
        <w:rPr>
          <w:rFonts w:ascii="Times New Roman" w:hAnsi="Times New Roman"/>
          <w:i/>
          <w:u w:val="single"/>
        </w:rPr>
        <w:tab/>
      </w:r>
      <w:r>
        <w:rPr>
          <w:rFonts w:ascii="Times New Roman" w:hAnsi="Times New Roman"/>
        </w:rPr>
        <w:tab/>
        <w:t xml:space="preserve">     +</w:t>
      </w:r>
      <w:r>
        <w:rPr>
          <w:rFonts w:ascii="Times New Roman" w:hAnsi="Times New Roman"/>
        </w:rPr>
        <w:tab/>
      </w:r>
      <w:proofErr w:type="spellStart"/>
      <w:r w:rsidRPr="00B451F1">
        <w:rPr>
          <w:rFonts w:ascii="Times New Roman" w:hAnsi="Times New Roman"/>
          <w:i/>
          <w:u w:val="single"/>
        </w:rPr>
        <w:t>NoLoad</w:t>
      </w:r>
      <w:proofErr w:type="spellEnd"/>
      <w:r w:rsidRPr="00B451F1">
        <w:rPr>
          <w:rFonts w:ascii="Times New Roman" w:hAnsi="Times New Roman"/>
          <w:i/>
        </w:rPr>
        <w:t xml:space="preserve"> + Energy Offer </w:t>
      </w:r>
      <w:r w:rsidRPr="00B451F1">
        <w:rPr>
          <w:rFonts w:ascii="Times New Roman" w:hAnsi="Times New Roman"/>
          <w:i/>
          <w:vertAlign w:val="subscript"/>
        </w:rPr>
        <w:t xml:space="preserve">i </w:t>
      </w:r>
      <w:r w:rsidRPr="00B451F1">
        <w:rPr>
          <w:rFonts w:ascii="Times New Roman" w:hAnsi="Times New Roman"/>
          <w:i/>
        </w:rPr>
        <w:t xml:space="preserve">≥ </w:t>
      </w:r>
      <w:proofErr w:type="spellStart"/>
      <w:r w:rsidRPr="00B451F1">
        <w:rPr>
          <w:rFonts w:ascii="Times New Roman" w:hAnsi="Times New Roman"/>
          <w:i/>
        </w:rPr>
        <w:t>ForwardReserveThresholdPrice</w:t>
      </w:r>
      <w:proofErr w:type="spellEnd"/>
      <w:r w:rsidRPr="00B451F1">
        <w:rPr>
          <w:rFonts w:ascii="Times New Roman" w:hAnsi="Times New Roman"/>
          <w:i/>
        </w:rPr>
        <w:t xml:space="preserve"> </w:t>
      </w:r>
    </w:p>
    <w:p w14:paraId="45085124" w14:textId="77777777" w:rsidR="00B233A8" w:rsidRPr="00B451F1" w:rsidRDefault="00B233A8" w:rsidP="00B233A8">
      <w:pPr>
        <w:spacing w:after="0" w:line="360" w:lineRule="auto"/>
        <w:ind w:left="720"/>
        <w:rPr>
          <w:rFonts w:ascii="Times New Roman" w:hAnsi="Times New Roman"/>
          <w:i/>
        </w:rPr>
      </w:pPr>
      <w:r w:rsidRPr="00B451F1">
        <w:rPr>
          <w:rFonts w:ascii="Times New Roman" w:hAnsi="Times New Roman"/>
          <w:i/>
        </w:rPr>
        <w:t xml:space="preserve">EcoMax × 1 hour </w:t>
      </w:r>
      <w:r w:rsidRPr="00B451F1">
        <w:rPr>
          <w:rFonts w:ascii="Times New Roman" w:hAnsi="Times New Roman"/>
          <w:i/>
        </w:rPr>
        <w:tab/>
        <w:t xml:space="preserve">EcoMax </w:t>
      </w:r>
    </w:p>
    <w:p w14:paraId="6B1DB68E" w14:textId="77777777" w:rsidR="00B233A8" w:rsidRDefault="00B233A8" w:rsidP="00B233A8">
      <w:pPr>
        <w:spacing w:after="0" w:line="360" w:lineRule="auto"/>
        <w:rPr>
          <w:rFonts w:ascii="Times New Roman" w:hAnsi="Times New Roman"/>
        </w:rPr>
      </w:pPr>
    </w:p>
    <w:p w14:paraId="6DF155AD" w14:textId="77777777" w:rsidR="00B233A8" w:rsidRDefault="00B233A8" w:rsidP="00B233A8">
      <w:pPr>
        <w:spacing w:after="0" w:line="360" w:lineRule="auto"/>
        <w:ind w:firstLine="720"/>
        <w:rPr>
          <w:rFonts w:ascii="Times New Roman" w:hAnsi="Times New Roman"/>
        </w:rPr>
      </w:pPr>
      <w:proofErr w:type="gramStart"/>
      <w:r w:rsidRPr="00B2684F">
        <w:rPr>
          <w:rFonts w:ascii="Times New Roman" w:hAnsi="Times New Roman"/>
        </w:rPr>
        <w:t>where</w:t>
      </w:r>
      <w:proofErr w:type="gramEnd"/>
      <w:r w:rsidRPr="00B2684F">
        <w:rPr>
          <w:rFonts w:ascii="Times New Roman" w:hAnsi="Times New Roman"/>
        </w:rPr>
        <w:t xml:space="preserve">: </w:t>
      </w:r>
    </w:p>
    <w:p w14:paraId="5E70C3DC" w14:textId="77777777" w:rsidR="00B233A8" w:rsidRPr="00B2684F" w:rsidRDefault="00B233A8" w:rsidP="00B233A8">
      <w:pPr>
        <w:spacing w:after="0" w:line="360" w:lineRule="auto"/>
        <w:rPr>
          <w:rFonts w:ascii="Times New Roman" w:hAnsi="Times New Roman"/>
        </w:rPr>
      </w:pPr>
    </w:p>
    <w:p w14:paraId="2716AC0F" w14:textId="77777777" w:rsidR="00B233A8" w:rsidRDefault="00B233A8" w:rsidP="00B233A8">
      <w:pPr>
        <w:spacing w:after="0" w:line="360" w:lineRule="auto"/>
        <w:ind w:left="720"/>
        <w:rPr>
          <w:rFonts w:ascii="Times New Roman" w:hAnsi="Times New Roman"/>
        </w:rPr>
      </w:pPr>
      <w:proofErr w:type="spellStart"/>
      <w:r w:rsidRPr="00F92000">
        <w:rPr>
          <w:rFonts w:ascii="Times New Roman" w:hAnsi="Times New Roman"/>
          <w:i/>
        </w:rPr>
        <w:lastRenderedPageBreak/>
        <w:t>StartUp</w:t>
      </w:r>
      <w:proofErr w:type="spellEnd"/>
      <w:r w:rsidRPr="00F92000">
        <w:rPr>
          <w:rFonts w:ascii="Times New Roman" w:hAnsi="Times New Roman"/>
          <w:i/>
        </w:rPr>
        <w:t xml:space="preserve"> </w:t>
      </w:r>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cold Start-Up Fee.</w:t>
      </w:r>
    </w:p>
    <w:p w14:paraId="2BD38CD3" w14:textId="77777777" w:rsidR="00B233A8" w:rsidRDefault="00B233A8" w:rsidP="00B233A8">
      <w:pPr>
        <w:spacing w:after="0" w:line="360" w:lineRule="auto"/>
        <w:ind w:left="720"/>
        <w:rPr>
          <w:rFonts w:ascii="Times New Roman" w:hAnsi="Times New Roman"/>
        </w:rPr>
      </w:pPr>
      <w:r w:rsidRPr="00F92000">
        <w:rPr>
          <w:rFonts w:ascii="Times New Roman" w:hAnsi="Times New Roman"/>
          <w:i/>
        </w:rPr>
        <w:t xml:space="preserve"> </w:t>
      </w:r>
      <w:proofErr w:type="spellStart"/>
      <w:r w:rsidRPr="00F92000">
        <w:rPr>
          <w:rFonts w:ascii="Times New Roman" w:hAnsi="Times New Roman"/>
          <w:i/>
        </w:rPr>
        <w:t>NoLoad</w:t>
      </w:r>
      <w:proofErr w:type="spellEnd"/>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xml:space="preserve"> = No-Load Fee. </w:t>
      </w:r>
    </w:p>
    <w:p w14:paraId="6DCE382A" w14:textId="77777777" w:rsidR="00B233A8" w:rsidRPr="00B2684F" w:rsidRDefault="00B233A8" w:rsidP="00B233A8">
      <w:pPr>
        <w:spacing w:after="0" w:line="360" w:lineRule="auto"/>
        <w:ind w:left="720"/>
        <w:rPr>
          <w:rFonts w:ascii="Times New Roman" w:hAnsi="Times New Roman"/>
        </w:rPr>
      </w:pPr>
      <w:proofErr w:type="spellStart"/>
      <w:r w:rsidRPr="00F92000">
        <w:rPr>
          <w:rFonts w:ascii="Times New Roman" w:hAnsi="Times New Roman"/>
          <w:i/>
        </w:rPr>
        <w:t>EnergyOffer</w:t>
      </w:r>
      <w:r w:rsidRPr="00F92000">
        <w:rPr>
          <w:rFonts w:ascii="Times New Roman" w:hAnsi="Times New Roman"/>
          <w:i/>
          <w:vertAlign w:val="subscript"/>
        </w:rPr>
        <w:t>i</w:t>
      </w:r>
      <w:proofErr w:type="spellEnd"/>
      <w:r w:rsidRPr="00F92000">
        <w:rPr>
          <w:rFonts w:ascii="Times New Roman" w:hAnsi="Times New Roman"/>
          <w:i/>
          <w:vertAlign w:val="subscript"/>
        </w:rPr>
        <w:t xml:space="preserve"> </w:t>
      </w:r>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xml:space="preserve">= the Energy </w:t>
      </w:r>
      <w:r>
        <w:rPr>
          <w:rFonts w:ascii="Times New Roman" w:hAnsi="Times New Roman"/>
        </w:rPr>
        <w:t>o</w:t>
      </w:r>
      <w:r w:rsidRPr="00B2684F">
        <w:rPr>
          <w:rFonts w:ascii="Times New Roman" w:hAnsi="Times New Roman"/>
        </w:rPr>
        <w:t xml:space="preserve">ffer </w:t>
      </w:r>
      <w:r>
        <w:rPr>
          <w:rFonts w:ascii="Times New Roman" w:hAnsi="Times New Roman"/>
        </w:rPr>
        <w:t xml:space="preserve">price </w:t>
      </w:r>
      <w:r w:rsidRPr="00B2684F">
        <w:rPr>
          <w:rFonts w:ascii="Times New Roman" w:hAnsi="Times New Roman"/>
        </w:rPr>
        <w:t xml:space="preserve">for </w:t>
      </w:r>
    </w:p>
    <w:p w14:paraId="1B4DA855" w14:textId="77777777" w:rsidR="00B233A8" w:rsidRDefault="00B233A8" w:rsidP="00B233A8">
      <w:pPr>
        <w:spacing w:after="0" w:line="360" w:lineRule="auto"/>
        <w:ind w:firstLine="720"/>
        <w:rPr>
          <w:rFonts w:ascii="Times New Roman" w:hAnsi="Times New Roman"/>
        </w:rPr>
      </w:pPr>
      <w:r w:rsidRPr="00B2684F">
        <w:rPr>
          <w:rFonts w:ascii="Times New Roman" w:hAnsi="Times New Roman"/>
        </w:rPr>
        <w:t xml:space="preserve">Energy </w:t>
      </w:r>
      <w:r>
        <w:rPr>
          <w:rFonts w:ascii="Times New Roman" w:hAnsi="Times New Roman"/>
        </w:rPr>
        <w:t>o</w:t>
      </w:r>
      <w:r w:rsidRPr="00B2684F">
        <w:rPr>
          <w:rFonts w:ascii="Times New Roman" w:hAnsi="Times New Roman"/>
        </w:rPr>
        <w:t xml:space="preserve">ffer block </w:t>
      </w:r>
      <w:r w:rsidRPr="000A7308">
        <w:rPr>
          <w:rFonts w:ascii="Times New Roman" w:hAnsi="Times New Roman"/>
          <w:vertAlign w:val="subscript"/>
        </w:rPr>
        <w:t>i</w:t>
      </w:r>
      <w:r w:rsidRPr="00B2684F">
        <w:rPr>
          <w:rFonts w:ascii="Times New Roman" w:hAnsi="Times New Roman"/>
        </w:rPr>
        <w:t xml:space="preserve">. </w:t>
      </w:r>
    </w:p>
    <w:p w14:paraId="0D3F8F23" w14:textId="77777777" w:rsidR="00B233A8" w:rsidRDefault="00B233A8" w:rsidP="00B233A8">
      <w:pPr>
        <w:spacing w:after="0" w:line="360" w:lineRule="auto"/>
        <w:ind w:firstLine="720"/>
        <w:rPr>
          <w:rFonts w:ascii="Times New Roman" w:hAnsi="Times New Roman"/>
        </w:rPr>
      </w:pPr>
      <w:r w:rsidRPr="00F92000">
        <w:rPr>
          <w:rFonts w:ascii="Times New Roman" w:hAnsi="Times New Roman"/>
          <w:i/>
        </w:rPr>
        <w:t>EcoMax</w:t>
      </w:r>
      <w:r>
        <w:rPr>
          <w:rFonts w:ascii="Times New Roman" w:hAnsi="Times New Roman"/>
        </w:rPr>
        <w:tab/>
      </w:r>
      <w:r>
        <w:rPr>
          <w:rFonts w:ascii="Times New Roman" w:hAnsi="Times New Roman"/>
        </w:rPr>
        <w:tab/>
      </w:r>
      <w:r>
        <w:rPr>
          <w:rFonts w:ascii="Times New Roman" w:hAnsi="Times New Roman"/>
        </w:rPr>
        <w:tab/>
      </w:r>
      <w:r w:rsidRPr="00B2684F">
        <w:rPr>
          <w:rFonts w:ascii="Times New Roman" w:hAnsi="Times New Roman"/>
        </w:rPr>
        <w:t xml:space="preserve"> = Economic Maximum Limit. </w:t>
      </w:r>
    </w:p>
    <w:p w14:paraId="5A62E56A" w14:textId="77777777" w:rsidR="00B233A8" w:rsidRPr="00B2684F" w:rsidRDefault="00B233A8" w:rsidP="00B233A8">
      <w:pPr>
        <w:spacing w:after="0" w:line="360" w:lineRule="auto"/>
        <w:ind w:firstLine="720"/>
        <w:rPr>
          <w:rFonts w:ascii="Times New Roman" w:hAnsi="Times New Roman"/>
        </w:rPr>
      </w:pPr>
    </w:p>
    <w:p w14:paraId="1F07FA16" w14:textId="77777777" w:rsidR="00B233A8" w:rsidRDefault="00B233A8" w:rsidP="00B233A8">
      <w:pPr>
        <w:spacing w:after="0" w:line="360" w:lineRule="auto"/>
        <w:rPr>
          <w:rFonts w:ascii="Times New Roman" w:hAnsi="Times New Roman"/>
        </w:rPr>
      </w:pPr>
      <w:r w:rsidRPr="000A7308">
        <w:rPr>
          <w:rFonts w:ascii="Times New Roman" w:hAnsi="Times New Roman"/>
          <w:b/>
          <w:u w:val="single"/>
        </w:rPr>
        <w:t>On-line qualifying megawatts</w:t>
      </w:r>
      <w:r w:rsidRPr="00B2684F">
        <w:rPr>
          <w:rFonts w:ascii="Times New Roman" w:hAnsi="Times New Roman"/>
        </w:rPr>
        <w:t xml:space="preserve">: is the capability that is less than or equal to the Economic Maximum Limit and above the Economic Minimum Limit that is offered at or above the applicable Forward Reserve Threshold Price by an on-line </w:t>
      </w:r>
      <w:r>
        <w:rPr>
          <w:rFonts w:ascii="Times New Roman" w:hAnsi="Times New Roman"/>
        </w:rPr>
        <w:t xml:space="preserve">Generator Asset </w:t>
      </w:r>
      <w:r w:rsidRPr="00B2684F">
        <w:rPr>
          <w:rFonts w:ascii="Times New Roman" w:hAnsi="Times New Roman"/>
        </w:rPr>
        <w:t xml:space="preserve">or, is the capability that is less than or equal to the Maximum Consumption Limit and greater than the Minimum Consumption Limit offered at or above the applicable Forward Reserve Threshold Price </w:t>
      </w:r>
      <w:r>
        <w:rPr>
          <w:rFonts w:ascii="Times New Roman" w:hAnsi="Times New Roman"/>
        </w:rPr>
        <w:t>for</w:t>
      </w:r>
      <w:r w:rsidRPr="00B2684F">
        <w:rPr>
          <w:rFonts w:ascii="Times New Roman" w:hAnsi="Times New Roman"/>
        </w:rPr>
        <w:t xml:space="preserve"> a Dispatchable Asset Related Demand. The Forward Reserve Resource must satisfy this requirement in the Real-Time Energy Market. For an on-line </w:t>
      </w:r>
      <w:r>
        <w:rPr>
          <w:rFonts w:ascii="Times New Roman" w:hAnsi="Times New Roman"/>
        </w:rPr>
        <w:t xml:space="preserve">Generator Asset </w:t>
      </w:r>
      <w:r w:rsidRPr="00B2684F">
        <w:rPr>
          <w:rFonts w:ascii="Times New Roman" w:hAnsi="Times New Roman"/>
        </w:rPr>
        <w:t xml:space="preserve">that has been assigned to meet a Forward Reserve Obligation and has not cleared in the Day-Ahead Energy Market and is operating in a delivery hour as the result of an ISO commitment for VAR or </w:t>
      </w:r>
      <w:r>
        <w:rPr>
          <w:rFonts w:ascii="Times New Roman" w:hAnsi="Times New Roman"/>
        </w:rPr>
        <w:t>l</w:t>
      </w:r>
      <w:r w:rsidRPr="00B2684F">
        <w:rPr>
          <w:rFonts w:ascii="Times New Roman" w:hAnsi="Times New Roman"/>
        </w:rPr>
        <w:t xml:space="preserve">ocal </w:t>
      </w:r>
      <w:r>
        <w:rPr>
          <w:rFonts w:ascii="Times New Roman" w:hAnsi="Times New Roman"/>
        </w:rPr>
        <w:t>s</w:t>
      </w:r>
      <w:r w:rsidRPr="00B2684F">
        <w:rPr>
          <w:rFonts w:ascii="Times New Roman" w:hAnsi="Times New Roman"/>
        </w:rPr>
        <w:t xml:space="preserve">econd </w:t>
      </w:r>
      <w:r>
        <w:rPr>
          <w:rFonts w:ascii="Times New Roman" w:hAnsi="Times New Roman"/>
        </w:rPr>
        <w:t>c</w:t>
      </w:r>
      <w:r w:rsidRPr="00B2684F">
        <w:rPr>
          <w:rFonts w:ascii="Times New Roman" w:hAnsi="Times New Roman"/>
        </w:rPr>
        <w:t xml:space="preserve">ontingency </w:t>
      </w:r>
      <w:r>
        <w:rPr>
          <w:rFonts w:ascii="Times New Roman" w:hAnsi="Times New Roman"/>
        </w:rPr>
        <w:t>p</w:t>
      </w:r>
      <w:r w:rsidRPr="00B2684F">
        <w:rPr>
          <w:rFonts w:ascii="Times New Roman" w:hAnsi="Times New Roman"/>
        </w:rPr>
        <w:t xml:space="preserve">rotection, the on-line qualifying megawatts shall be zero. </w:t>
      </w:r>
    </w:p>
    <w:p w14:paraId="1011EB06" w14:textId="77777777" w:rsidR="00B233A8" w:rsidRDefault="00B233A8" w:rsidP="00B233A8">
      <w:pPr>
        <w:spacing w:after="0" w:line="360" w:lineRule="auto"/>
        <w:rPr>
          <w:rFonts w:ascii="Times New Roman" w:hAnsi="Times New Roman"/>
        </w:rPr>
      </w:pPr>
    </w:p>
    <w:p w14:paraId="1A71EE2B" w14:textId="77777777" w:rsidR="00B233A8" w:rsidRPr="00890C93" w:rsidRDefault="00B233A8" w:rsidP="00B233A8">
      <w:pPr>
        <w:spacing w:after="0" w:line="360" w:lineRule="auto"/>
        <w:rPr>
          <w:rFonts w:ascii="Times New Roman" w:hAnsi="Times New Roman"/>
        </w:rPr>
      </w:pPr>
      <w:r w:rsidRPr="00566D83">
        <w:rPr>
          <w:rFonts w:ascii="Times New Roman" w:hAnsi="Times New Roman"/>
          <w:b/>
        </w:rPr>
        <w:t>(b)</w:t>
      </w:r>
      <w:r w:rsidRPr="00566D83">
        <w:rPr>
          <w:rFonts w:ascii="Times New Roman" w:hAnsi="Times New Roman"/>
          <w:b/>
        </w:rPr>
        <w:tab/>
      </w:r>
      <w:r w:rsidRPr="00566D83">
        <w:rPr>
          <w:rFonts w:ascii="Times New Roman" w:hAnsi="Times New Roman"/>
          <w:b/>
          <w:u w:val="single"/>
        </w:rPr>
        <w:t>Demand Response Resources</w:t>
      </w:r>
      <w:ins w:id="506" w:author="Author">
        <w:r w:rsidR="00321C79">
          <w:rPr>
            <w:rFonts w:ascii="Times New Roman" w:hAnsi="Times New Roman"/>
            <w:b/>
            <w:u w:val="single"/>
          </w:rPr>
          <w:t xml:space="preserve"> and Demand Response Distributed Energy Resource Aggregations</w:t>
        </w:r>
      </w:ins>
      <w:r w:rsidRPr="002935B0">
        <w:rPr>
          <w:rFonts w:ascii="Times New Roman" w:hAnsi="Times New Roman"/>
        </w:rPr>
        <w:t xml:space="preserve"> – </w:t>
      </w:r>
      <w:r w:rsidRPr="00890C93">
        <w:rPr>
          <w:rFonts w:ascii="Times New Roman" w:hAnsi="Times New Roman"/>
        </w:rPr>
        <w:t xml:space="preserve">Qualifying megawatts </w:t>
      </w:r>
      <w:r>
        <w:rPr>
          <w:rFonts w:ascii="Times New Roman" w:hAnsi="Times New Roman"/>
        </w:rPr>
        <w:t>for Demand Response Resources</w:t>
      </w:r>
      <w:ins w:id="507" w:author="Author">
        <w:r w:rsidR="00321C79">
          <w:rPr>
            <w:rFonts w:ascii="Times New Roman" w:hAnsi="Times New Roman"/>
          </w:rPr>
          <w:t xml:space="preserve"> or Demand Response Distributed Energy Resource Aggregations</w:t>
        </w:r>
      </w:ins>
      <w:r>
        <w:rPr>
          <w:rFonts w:ascii="Times New Roman" w:hAnsi="Times New Roman"/>
        </w:rPr>
        <w:t xml:space="preserve"> </w:t>
      </w:r>
      <w:r w:rsidRPr="00890C93">
        <w:rPr>
          <w:rFonts w:ascii="Times New Roman" w:hAnsi="Times New Roman"/>
        </w:rPr>
        <w:t xml:space="preserve">supplying Forward Reserve are calculated separately on an hourly basis for </w:t>
      </w:r>
      <w:r>
        <w:rPr>
          <w:rFonts w:ascii="Times New Roman" w:hAnsi="Times New Roman"/>
        </w:rPr>
        <w:t xml:space="preserve">Demand Response Resources </w:t>
      </w:r>
      <w:ins w:id="508" w:author="Author">
        <w:r w:rsidR="00396E44">
          <w:rPr>
            <w:rFonts w:ascii="Times New Roman" w:hAnsi="Times New Roman"/>
          </w:rPr>
          <w:t xml:space="preserve">or Demand Response Distributed Energy Resource Aggregations </w:t>
        </w:r>
      </w:ins>
      <w:r>
        <w:rPr>
          <w:rFonts w:ascii="Times New Roman" w:hAnsi="Times New Roman"/>
        </w:rPr>
        <w:t>that have not been dispatched</w:t>
      </w:r>
      <w:r w:rsidRPr="00890C93">
        <w:rPr>
          <w:rFonts w:ascii="Times New Roman" w:hAnsi="Times New Roman"/>
        </w:rPr>
        <w:t xml:space="preserve"> and </w:t>
      </w:r>
      <w:r>
        <w:rPr>
          <w:rFonts w:ascii="Times New Roman" w:hAnsi="Times New Roman"/>
        </w:rPr>
        <w:t xml:space="preserve">Demand Response Resources </w:t>
      </w:r>
      <w:ins w:id="509" w:author="Author">
        <w:r w:rsidR="00396E44">
          <w:rPr>
            <w:rFonts w:ascii="Times New Roman" w:hAnsi="Times New Roman"/>
          </w:rPr>
          <w:t xml:space="preserve">or Demand Response Distributed Energy Resource Aggregations </w:t>
        </w:r>
      </w:ins>
      <w:r>
        <w:rPr>
          <w:rFonts w:ascii="Times New Roman" w:hAnsi="Times New Roman"/>
        </w:rPr>
        <w:t xml:space="preserve">that have been dispatched </w:t>
      </w:r>
      <w:r w:rsidRPr="00890C93">
        <w:rPr>
          <w:rFonts w:ascii="Times New Roman" w:hAnsi="Times New Roman"/>
        </w:rPr>
        <w:t xml:space="preserve">as follows: </w:t>
      </w:r>
    </w:p>
    <w:p w14:paraId="1FCAA8D0" w14:textId="77777777" w:rsidR="00B233A8" w:rsidRDefault="00B233A8" w:rsidP="00B233A8">
      <w:pPr>
        <w:spacing w:after="0" w:line="360" w:lineRule="auto"/>
        <w:rPr>
          <w:rFonts w:ascii="Times New Roman" w:hAnsi="Times New Roman"/>
        </w:rPr>
      </w:pPr>
    </w:p>
    <w:p w14:paraId="3CBAE816" w14:textId="0A6A7250" w:rsidR="00B233A8" w:rsidRDefault="00B233A8" w:rsidP="00B233A8">
      <w:pPr>
        <w:spacing w:after="0" w:line="360" w:lineRule="auto"/>
        <w:rPr>
          <w:ins w:id="510" w:author="Author"/>
          <w:rFonts w:ascii="Times New Roman" w:hAnsi="Times New Roman"/>
        </w:rPr>
      </w:pPr>
      <w:r w:rsidRPr="00035CA5">
        <w:rPr>
          <w:rFonts w:ascii="Times New Roman" w:hAnsi="Times New Roman"/>
          <w:b/>
        </w:rPr>
        <w:t xml:space="preserve">Qualifying megawatts for a Demand Response Resource </w:t>
      </w:r>
      <w:r>
        <w:rPr>
          <w:rFonts w:ascii="Times New Roman" w:hAnsi="Times New Roman"/>
          <w:b/>
        </w:rPr>
        <w:t>that</w:t>
      </w:r>
      <w:r w:rsidRPr="00035CA5">
        <w:rPr>
          <w:rFonts w:ascii="Times New Roman" w:hAnsi="Times New Roman"/>
          <w:b/>
        </w:rPr>
        <w:t xml:space="preserve"> has not been </w:t>
      </w:r>
      <w:r>
        <w:rPr>
          <w:rFonts w:ascii="Times New Roman" w:hAnsi="Times New Roman"/>
          <w:b/>
        </w:rPr>
        <w:t>dispatched</w:t>
      </w:r>
      <w:r>
        <w:rPr>
          <w:rFonts w:ascii="Times New Roman" w:hAnsi="Times New Roman"/>
        </w:rPr>
        <w:t>:  is</w:t>
      </w:r>
      <w:r w:rsidRPr="00890C93">
        <w:rPr>
          <w:rFonts w:ascii="Times New Roman" w:hAnsi="Times New Roman"/>
        </w:rPr>
        <w:t xml:space="preserve"> the amount of capability equal to or below the </w:t>
      </w:r>
      <w:r>
        <w:rPr>
          <w:rFonts w:ascii="Times New Roman" w:hAnsi="Times New Roman"/>
        </w:rPr>
        <w:t>Maximum Reduction for the Demand Response</w:t>
      </w:r>
      <w:r w:rsidRPr="00890C93">
        <w:rPr>
          <w:rFonts w:ascii="Times New Roman" w:hAnsi="Times New Roman"/>
        </w:rPr>
        <w:t xml:space="preserve"> Resource offered at or above the Forward Reserve Threshold Price.  The </w:t>
      </w:r>
      <w:r>
        <w:rPr>
          <w:rFonts w:ascii="Times New Roman" w:hAnsi="Times New Roman"/>
        </w:rPr>
        <w:t>Demand Response</w:t>
      </w:r>
      <w:r w:rsidRPr="00890C93">
        <w:rPr>
          <w:rFonts w:ascii="Times New Roman" w:hAnsi="Times New Roman"/>
        </w:rPr>
        <w:t xml:space="preserve"> Resource must satisfy this requirement in the Real-Time Energy Market. In the case of </w:t>
      </w:r>
      <w:r>
        <w:rPr>
          <w:rFonts w:ascii="Times New Roman" w:hAnsi="Times New Roman"/>
        </w:rPr>
        <w:t>Demand</w:t>
      </w:r>
      <w:r w:rsidRPr="00890C93">
        <w:rPr>
          <w:rFonts w:ascii="Times New Roman" w:hAnsi="Times New Roman"/>
        </w:rPr>
        <w:t xml:space="preserve"> Res</w:t>
      </w:r>
      <w:r>
        <w:rPr>
          <w:rFonts w:ascii="Times New Roman" w:hAnsi="Times New Roman"/>
        </w:rPr>
        <w:t>ponse</w:t>
      </w:r>
      <w:r w:rsidRPr="00890C93">
        <w:rPr>
          <w:rFonts w:ascii="Times New Roman" w:hAnsi="Times New Roman"/>
        </w:rPr>
        <w:t xml:space="preserve"> Resources</w:t>
      </w:r>
      <w:r>
        <w:rPr>
          <w:rFonts w:ascii="Times New Roman" w:hAnsi="Times New Roman"/>
        </w:rPr>
        <w:t xml:space="preserve"> that have not been dispatched</w:t>
      </w:r>
      <w:r w:rsidRPr="00890C93">
        <w:rPr>
          <w:rFonts w:ascii="Times New Roman" w:hAnsi="Times New Roman"/>
        </w:rPr>
        <w:t xml:space="preserve">, the calculation for Forward Reserve Qualifying Megawatts shall include both the </w:t>
      </w:r>
      <w:r w:rsidRPr="003638AE">
        <w:rPr>
          <w:rFonts w:ascii="Times New Roman" w:hAnsi="Times New Roman"/>
        </w:rPr>
        <w:t xml:space="preserve">Demand Reduction Offer price </w:t>
      </w:r>
      <w:r w:rsidRPr="00890C93">
        <w:rPr>
          <w:rFonts w:ascii="Times New Roman" w:hAnsi="Times New Roman"/>
        </w:rPr>
        <w:t xml:space="preserve">and a pro-rated amount of </w:t>
      </w:r>
      <w:r>
        <w:rPr>
          <w:rFonts w:ascii="Times New Roman" w:hAnsi="Times New Roman"/>
        </w:rPr>
        <w:t>the Interruption Cost</w:t>
      </w:r>
      <w:r w:rsidRPr="00890C93">
        <w:rPr>
          <w:rFonts w:ascii="Times New Roman" w:hAnsi="Times New Roman"/>
        </w:rPr>
        <w:t xml:space="preserve"> as defined below. </w:t>
      </w:r>
    </w:p>
    <w:p w14:paraId="30B00CAE" w14:textId="6CE329BA" w:rsidR="00AF5D2C" w:rsidRDefault="00AF5D2C" w:rsidP="00B233A8">
      <w:pPr>
        <w:spacing w:after="0" w:line="360" w:lineRule="auto"/>
        <w:rPr>
          <w:ins w:id="511" w:author="Author"/>
          <w:rFonts w:ascii="Times New Roman" w:hAnsi="Times New Roman"/>
        </w:rPr>
      </w:pPr>
    </w:p>
    <w:p w14:paraId="53F19AC8" w14:textId="658B67F5" w:rsidR="00AF5D2C" w:rsidRPr="00890C93" w:rsidRDefault="00AF5D2C" w:rsidP="00AF5D2C">
      <w:pPr>
        <w:spacing w:after="0" w:line="360" w:lineRule="auto"/>
        <w:rPr>
          <w:ins w:id="512" w:author="Author"/>
          <w:rFonts w:ascii="Times New Roman" w:hAnsi="Times New Roman"/>
        </w:rPr>
      </w:pPr>
      <w:ins w:id="513" w:author="Author">
        <w:r w:rsidRPr="00035CA5">
          <w:rPr>
            <w:rFonts w:ascii="Times New Roman" w:hAnsi="Times New Roman"/>
            <w:b/>
          </w:rPr>
          <w:t xml:space="preserve">Qualifying megawatts for a Demand Response </w:t>
        </w:r>
        <w:r>
          <w:rPr>
            <w:rFonts w:ascii="Times New Roman" w:hAnsi="Times New Roman"/>
            <w:b/>
          </w:rPr>
          <w:t xml:space="preserve">Distributed Energy </w:t>
        </w:r>
        <w:r w:rsidRPr="00035CA5">
          <w:rPr>
            <w:rFonts w:ascii="Times New Roman" w:hAnsi="Times New Roman"/>
            <w:b/>
          </w:rPr>
          <w:t xml:space="preserve">Resource </w:t>
        </w:r>
        <w:r>
          <w:rPr>
            <w:rFonts w:ascii="Times New Roman" w:hAnsi="Times New Roman"/>
            <w:b/>
          </w:rPr>
          <w:t>Aggregation that</w:t>
        </w:r>
        <w:r w:rsidRPr="00035CA5">
          <w:rPr>
            <w:rFonts w:ascii="Times New Roman" w:hAnsi="Times New Roman"/>
            <w:b/>
          </w:rPr>
          <w:t xml:space="preserve"> has not been </w:t>
        </w:r>
        <w:r>
          <w:rPr>
            <w:rFonts w:ascii="Times New Roman" w:hAnsi="Times New Roman"/>
            <w:b/>
          </w:rPr>
          <w:t>dispatched</w:t>
        </w:r>
        <w:r>
          <w:rPr>
            <w:rFonts w:ascii="Times New Roman" w:hAnsi="Times New Roman"/>
          </w:rPr>
          <w:t>:  is</w:t>
        </w:r>
        <w:r w:rsidRPr="00890C93">
          <w:rPr>
            <w:rFonts w:ascii="Times New Roman" w:hAnsi="Times New Roman"/>
          </w:rPr>
          <w:t xml:space="preserve"> the amount of capability equal to or below the </w:t>
        </w:r>
        <w:r>
          <w:rPr>
            <w:rFonts w:ascii="Times New Roman" w:hAnsi="Times New Roman"/>
          </w:rPr>
          <w:t>Maximum Deviation for the Demand Response</w:t>
        </w:r>
        <w:r w:rsidRPr="00890C93">
          <w:rPr>
            <w:rFonts w:ascii="Times New Roman" w:hAnsi="Times New Roman"/>
          </w:rPr>
          <w:t xml:space="preserve"> </w:t>
        </w:r>
        <w:r>
          <w:rPr>
            <w:rFonts w:ascii="Times New Roman" w:hAnsi="Times New Roman"/>
          </w:rPr>
          <w:t xml:space="preserve">Distributed Energy </w:t>
        </w:r>
        <w:r w:rsidRPr="00890C93">
          <w:rPr>
            <w:rFonts w:ascii="Times New Roman" w:hAnsi="Times New Roman"/>
          </w:rPr>
          <w:t xml:space="preserve">Resource </w:t>
        </w:r>
        <w:r>
          <w:rPr>
            <w:rFonts w:ascii="Times New Roman" w:hAnsi="Times New Roman"/>
          </w:rPr>
          <w:t xml:space="preserve">Aggregation </w:t>
        </w:r>
        <w:r w:rsidRPr="00890C93">
          <w:rPr>
            <w:rFonts w:ascii="Times New Roman" w:hAnsi="Times New Roman"/>
          </w:rPr>
          <w:t xml:space="preserve">offered at or above the Forward Reserve Threshold Price.  The </w:t>
        </w:r>
        <w:r>
          <w:rPr>
            <w:rFonts w:ascii="Times New Roman" w:hAnsi="Times New Roman"/>
          </w:rPr>
          <w:t>Demand Response</w:t>
        </w:r>
        <w:r w:rsidRPr="00890C93">
          <w:rPr>
            <w:rFonts w:ascii="Times New Roman" w:hAnsi="Times New Roman"/>
          </w:rPr>
          <w:t xml:space="preserve"> </w:t>
        </w:r>
        <w:r>
          <w:rPr>
            <w:rFonts w:ascii="Times New Roman" w:hAnsi="Times New Roman"/>
          </w:rPr>
          <w:t xml:space="preserve">Distributed Energy </w:t>
        </w:r>
        <w:r w:rsidRPr="00890C93">
          <w:rPr>
            <w:rFonts w:ascii="Times New Roman" w:hAnsi="Times New Roman"/>
          </w:rPr>
          <w:t xml:space="preserve">Resource </w:t>
        </w:r>
        <w:r>
          <w:rPr>
            <w:rFonts w:ascii="Times New Roman" w:hAnsi="Times New Roman"/>
          </w:rPr>
          <w:t xml:space="preserve">Aggregation </w:t>
        </w:r>
        <w:r w:rsidRPr="00890C93">
          <w:rPr>
            <w:rFonts w:ascii="Times New Roman" w:hAnsi="Times New Roman"/>
          </w:rPr>
          <w:t xml:space="preserve">must satisfy this </w:t>
        </w:r>
        <w:r w:rsidRPr="00890C93">
          <w:rPr>
            <w:rFonts w:ascii="Times New Roman" w:hAnsi="Times New Roman"/>
          </w:rPr>
          <w:lastRenderedPageBreak/>
          <w:t xml:space="preserve">requirement in the Real-Time Energy Market. In the case of </w:t>
        </w:r>
        <w:r>
          <w:rPr>
            <w:rFonts w:ascii="Times New Roman" w:hAnsi="Times New Roman"/>
          </w:rPr>
          <w:t>Demand Response</w:t>
        </w:r>
        <w:r w:rsidRPr="00890C93">
          <w:rPr>
            <w:rFonts w:ascii="Times New Roman" w:hAnsi="Times New Roman"/>
          </w:rPr>
          <w:t xml:space="preserve"> </w:t>
        </w:r>
        <w:r>
          <w:rPr>
            <w:rFonts w:ascii="Times New Roman" w:hAnsi="Times New Roman"/>
          </w:rPr>
          <w:t xml:space="preserve">Distributed Energy </w:t>
        </w:r>
        <w:r w:rsidRPr="00890C93">
          <w:rPr>
            <w:rFonts w:ascii="Times New Roman" w:hAnsi="Times New Roman"/>
          </w:rPr>
          <w:t xml:space="preserve">Resource </w:t>
        </w:r>
        <w:r>
          <w:rPr>
            <w:rFonts w:ascii="Times New Roman" w:hAnsi="Times New Roman"/>
          </w:rPr>
          <w:t>Aggregation</w:t>
        </w:r>
        <w:r w:rsidR="0090417F">
          <w:rPr>
            <w:rFonts w:ascii="Times New Roman" w:hAnsi="Times New Roman"/>
          </w:rPr>
          <w:t>s</w:t>
        </w:r>
        <w:r>
          <w:rPr>
            <w:rFonts w:ascii="Times New Roman" w:hAnsi="Times New Roman"/>
          </w:rPr>
          <w:t xml:space="preserve"> that have not been dispatched</w:t>
        </w:r>
        <w:r w:rsidRPr="00890C93">
          <w:rPr>
            <w:rFonts w:ascii="Times New Roman" w:hAnsi="Times New Roman"/>
          </w:rPr>
          <w:t xml:space="preserve">, the calculation for Forward Reserve Qualifying Megawatts shall include both the </w:t>
        </w:r>
        <w:r>
          <w:rPr>
            <w:rFonts w:ascii="Times New Roman" w:hAnsi="Times New Roman"/>
          </w:rPr>
          <w:t>Baseline Deviation</w:t>
        </w:r>
        <w:r w:rsidRPr="003638AE">
          <w:rPr>
            <w:rFonts w:ascii="Times New Roman" w:hAnsi="Times New Roman"/>
          </w:rPr>
          <w:t xml:space="preserve"> Offer price </w:t>
        </w:r>
        <w:r w:rsidRPr="00890C93">
          <w:rPr>
            <w:rFonts w:ascii="Times New Roman" w:hAnsi="Times New Roman"/>
          </w:rPr>
          <w:t xml:space="preserve">and a pro-rated amount of </w:t>
        </w:r>
        <w:r>
          <w:rPr>
            <w:rFonts w:ascii="Times New Roman" w:hAnsi="Times New Roman"/>
          </w:rPr>
          <w:t>the Deviation Cost</w:t>
        </w:r>
        <w:r w:rsidRPr="00890C93">
          <w:rPr>
            <w:rFonts w:ascii="Times New Roman" w:hAnsi="Times New Roman"/>
          </w:rPr>
          <w:t xml:space="preserve"> as defined below. </w:t>
        </w:r>
        <w:r>
          <w:rPr>
            <w:rFonts w:ascii="Times New Roman" w:hAnsi="Times New Roman"/>
          </w:rPr>
          <w:t xml:space="preserve"> </w:t>
        </w:r>
      </w:ins>
    </w:p>
    <w:p w14:paraId="61C4BF73" w14:textId="77777777" w:rsidR="00AF5D2C" w:rsidRPr="00890C93" w:rsidRDefault="00AF5D2C" w:rsidP="00B233A8">
      <w:pPr>
        <w:spacing w:after="0" w:line="360" w:lineRule="auto"/>
        <w:rPr>
          <w:rFonts w:ascii="Times New Roman" w:hAnsi="Times New Roman"/>
        </w:rPr>
      </w:pPr>
    </w:p>
    <w:p w14:paraId="69667A7E" w14:textId="77777777" w:rsidR="00B233A8" w:rsidRPr="00890C93" w:rsidRDefault="00B233A8" w:rsidP="00B233A8">
      <w:pPr>
        <w:spacing w:after="0" w:line="360" w:lineRule="auto"/>
        <w:rPr>
          <w:rFonts w:ascii="Times New Roman" w:hAnsi="Times New Roman"/>
        </w:rPr>
      </w:pPr>
    </w:p>
    <w:p w14:paraId="1B762032" w14:textId="77777777" w:rsidR="00B233A8" w:rsidRPr="00890C93" w:rsidRDefault="00B233A8" w:rsidP="00B233A8">
      <w:pPr>
        <w:spacing w:after="0" w:line="360" w:lineRule="auto"/>
        <w:rPr>
          <w:rFonts w:ascii="Times New Roman" w:hAnsi="Times New Roman"/>
        </w:rPr>
      </w:pPr>
      <w:r w:rsidRPr="00890C93">
        <w:rPr>
          <w:rFonts w:ascii="Times New Roman" w:hAnsi="Times New Roman"/>
        </w:rPr>
        <w:t xml:space="preserve">A </w:t>
      </w:r>
      <w:r>
        <w:rPr>
          <w:rFonts w:ascii="Times New Roman" w:hAnsi="Times New Roman"/>
        </w:rPr>
        <w:t>Demand Response</w:t>
      </w:r>
      <w:r w:rsidRPr="00890C93">
        <w:rPr>
          <w:rFonts w:ascii="Times New Roman" w:hAnsi="Times New Roman"/>
        </w:rPr>
        <w:t xml:space="preserve"> Resource</w:t>
      </w:r>
      <w:ins w:id="514" w:author="Author">
        <w:r w:rsidR="00AE54F2">
          <w:rPr>
            <w:rFonts w:ascii="Times New Roman" w:hAnsi="Times New Roman"/>
          </w:rPr>
          <w:t xml:space="preserve"> or a Demand Response Distributed Energy Resource Aggregation</w:t>
        </w:r>
      </w:ins>
      <w:r w:rsidRPr="00890C93">
        <w:rPr>
          <w:rFonts w:ascii="Times New Roman" w:hAnsi="Times New Roman"/>
        </w:rPr>
        <w:t xml:space="preserve"> </w:t>
      </w:r>
      <w:r>
        <w:rPr>
          <w:rFonts w:ascii="Times New Roman" w:hAnsi="Times New Roman"/>
        </w:rPr>
        <w:t xml:space="preserve">that has not been dispatched </w:t>
      </w:r>
      <w:r w:rsidRPr="00890C93">
        <w:rPr>
          <w:rFonts w:ascii="Times New Roman" w:hAnsi="Times New Roman"/>
        </w:rPr>
        <w:t xml:space="preserve">must offer its capability so that the following holds: </w:t>
      </w:r>
    </w:p>
    <w:p w14:paraId="1DBDF1A3" w14:textId="77777777" w:rsidR="00B233A8" w:rsidRPr="00890C93" w:rsidRDefault="00B233A8" w:rsidP="00B233A8">
      <w:pPr>
        <w:spacing w:after="0" w:line="360" w:lineRule="auto"/>
        <w:rPr>
          <w:rFonts w:ascii="Times New Roman" w:hAnsi="Times New Roman"/>
        </w:rPr>
      </w:pPr>
    </w:p>
    <w:p w14:paraId="1AEBBB08" w14:textId="36DA4B8A" w:rsidR="00B233A8" w:rsidRPr="00722E2C" w:rsidRDefault="00B233A8" w:rsidP="00B233A8">
      <w:pPr>
        <w:spacing w:after="0" w:line="360" w:lineRule="auto"/>
        <w:jc w:val="center"/>
        <w:rPr>
          <w:rFonts w:ascii="Times New Roman" w:hAnsi="Times New Roman"/>
          <w:sz w:val="24"/>
          <w:szCs w:val="24"/>
        </w:rPr>
      </w:pPr>
      <w:r w:rsidRPr="00890C93">
        <w:rPr>
          <w:rFonts w:ascii="Times New Roman" w:hAnsi="Times New Roman"/>
          <w:i/>
        </w:rPr>
        <w:t xml:space="preserve"> </w:t>
      </w:r>
      <m:oMath>
        <m:f>
          <m:fPr>
            <m:ctrlPr>
              <w:rPr>
                <w:rFonts w:ascii="Cambria Math" w:hAnsi="Cambria Math"/>
                <w:i/>
                <w:sz w:val="24"/>
                <w:szCs w:val="24"/>
              </w:rPr>
            </m:ctrlPr>
          </m:fPr>
          <m:num>
            <m:r>
              <w:rPr>
                <w:rFonts w:ascii="Cambria Math" w:hAnsi="Cambria Math"/>
                <w:sz w:val="24"/>
                <w:szCs w:val="24"/>
              </w:rPr>
              <m:t>Interruption Cost</m:t>
            </m:r>
            <m:r>
              <w:ins w:id="515" w:author="Author">
                <w:rPr>
                  <w:rFonts w:ascii="Cambria Math" w:hAnsi="Cambria Math"/>
                  <w:sz w:val="24"/>
                  <w:szCs w:val="24"/>
                </w:rPr>
                <m:t xml:space="preserve"> or Deviation Cost</m:t>
              </w:ins>
            </m:r>
          </m:num>
          <m:den>
            <m:r>
              <w:rPr>
                <w:rFonts w:ascii="Cambria Math" w:hAnsi="Cambria Math"/>
                <w:sz w:val="24"/>
                <w:szCs w:val="24"/>
              </w:rPr>
              <m:t>MaxRed</m:t>
            </m:r>
            <m:r>
              <w:ins w:id="516" w:author="Author">
                <w:rPr>
                  <w:rFonts w:ascii="Cambria Math" w:hAnsi="Cambria Math"/>
                  <w:sz w:val="24"/>
                  <w:szCs w:val="24"/>
                </w:rPr>
                <m:t xml:space="preserve"> or MaxDev</m:t>
              </w:ins>
            </m:r>
          </m:den>
        </m:f>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 xml:space="preserve">Energy Offer </m:t>
            </m:r>
          </m:e>
          <m:sub>
            <m:r>
              <w:rPr>
                <w:rFonts w:ascii="Cambria Math" w:hAnsi="Cambria Math"/>
                <w:sz w:val="24"/>
                <w:szCs w:val="24"/>
              </w:rPr>
              <m:t>i</m:t>
            </m:r>
          </m:sub>
        </m:sSub>
        <m:r>
          <w:rPr>
            <w:rFonts w:ascii="Cambria Math" w:hAnsi="Cambria Math"/>
            <w:sz w:val="24"/>
            <w:szCs w:val="24"/>
          </w:rPr>
          <m:t xml:space="preserve">  ≥Forward Reserve Threshold Price</m:t>
        </m:r>
      </m:oMath>
    </w:p>
    <w:p w14:paraId="6072D9F3" w14:textId="77777777" w:rsidR="00B233A8" w:rsidRDefault="00B233A8" w:rsidP="00B233A8">
      <w:pPr>
        <w:spacing w:after="0" w:line="360" w:lineRule="auto"/>
        <w:ind w:firstLine="720"/>
        <w:rPr>
          <w:rFonts w:ascii="Times New Roman" w:hAnsi="Times New Roman"/>
        </w:rPr>
      </w:pPr>
    </w:p>
    <w:p w14:paraId="31203A63" w14:textId="77777777" w:rsidR="00B233A8" w:rsidRPr="00890C93" w:rsidRDefault="00B233A8" w:rsidP="00B233A8">
      <w:pPr>
        <w:spacing w:after="0" w:line="360" w:lineRule="auto"/>
        <w:ind w:firstLine="720"/>
        <w:rPr>
          <w:rFonts w:ascii="Times New Roman" w:hAnsi="Times New Roman"/>
        </w:rPr>
      </w:pPr>
      <w:proofErr w:type="gramStart"/>
      <w:r w:rsidRPr="00890C93">
        <w:rPr>
          <w:rFonts w:ascii="Times New Roman" w:hAnsi="Times New Roman"/>
        </w:rPr>
        <w:t>where</w:t>
      </w:r>
      <w:proofErr w:type="gramEnd"/>
      <w:r w:rsidRPr="00890C93">
        <w:rPr>
          <w:rFonts w:ascii="Times New Roman" w:hAnsi="Times New Roman"/>
        </w:rPr>
        <w:t xml:space="preserve">: </w:t>
      </w:r>
    </w:p>
    <w:p w14:paraId="3C6CAC26" w14:textId="77777777" w:rsidR="00B233A8" w:rsidRPr="00890C93" w:rsidRDefault="00B233A8" w:rsidP="00B233A8">
      <w:pPr>
        <w:spacing w:after="0" w:line="360" w:lineRule="auto"/>
        <w:rPr>
          <w:rFonts w:ascii="Times New Roman" w:hAnsi="Times New Roman"/>
        </w:rPr>
      </w:pPr>
    </w:p>
    <w:p w14:paraId="301512E2" w14:textId="77776E6D" w:rsidR="00B233A8" w:rsidRDefault="00B233A8" w:rsidP="00B233A8">
      <w:pPr>
        <w:spacing w:after="0" w:line="360" w:lineRule="auto"/>
        <w:ind w:left="720"/>
        <w:rPr>
          <w:ins w:id="517" w:author="Author"/>
          <w:rFonts w:ascii="Times New Roman" w:hAnsi="Times New Roman"/>
        </w:rPr>
      </w:pPr>
      <w:r>
        <w:rPr>
          <w:rFonts w:ascii="Times New Roman" w:hAnsi="Times New Roman"/>
          <w:i/>
        </w:rPr>
        <w:t>Interruption Cost</w:t>
      </w:r>
      <w:r w:rsidRPr="00890C93">
        <w:rPr>
          <w:rFonts w:ascii="Times New Roman" w:hAnsi="Times New Roman"/>
        </w:rPr>
        <w:tab/>
        <w:t xml:space="preserve">= </w:t>
      </w:r>
      <w:r>
        <w:rPr>
          <w:rFonts w:ascii="Times New Roman" w:hAnsi="Times New Roman"/>
        </w:rPr>
        <w:t>Interruption Cost</w:t>
      </w:r>
      <w:r w:rsidRPr="00890C93">
        <w:rPr>
          <w:rFonts w:ascii="Times New Roman" w:hAnsi="Times New Roman"/>
        </w:rPr>
        <w:t>.</w:t>
      </w:r>
    </w:p>
    <w:p w14:paraId="3BD44415" w14:textId="4B8B3575" w:rsidR="008002BE" w:rsidRPr="00890C93" w:rsidRDefault="008002BE" w:rsidP="00B233A8">
      <w:pPr>
        <w:spacing w:after="0" w:line="360" w:lineRule="auto"/>
        <w:ind w:left="720"/>
        <w:rPr>
          <w:rFonts w:ascii="Times New Roman" w:hAnsi="Times New Roman"/>
        </w:rPr>
      </w:pPr>
      <w:ins w:id="518" w:author="Author">
        <w:r>
          <w:rPr>
            <w:rFonts w:ascii="Times New Roman" w:hAnsi="Times New Roman"/>
            <w:i/>
          </w:rPr>
          <w:t xml:space="preserve">Deviation Cost </w:t>
        </w:r>
        <w:r>
          <w:rPr>
            <w:rFonts w:ascii="Times New Roman" w:hAnsi="Times New Roman"/>
            <w:i/>
          </w:rPr>
          <w:tab/>
        </w:r>
        <w:r>
          <w:rPr>
            <w:rFonts w:ascii="Times New Roman" w:hAnsi="Times New Roman"/>
            <w:i/>
          </w:rPr>
          <w:tab/>
          <w:t>=</w:t>
        </w:r>
        <w:r w:rsidRPr="008002BE">
          <w:rPr>
            <w:rFonts w:ascii="Times New Roman" w:hAnsi="Times New Roman"/>
          </w:rPr>
          <w:t>Deviation Cost</w:t>
        </w:r>
      </w:ins>
    </w:p>
    <w:p w14:paraId="33824337" w14:textId="5B4471ED" w:rsidR="00B233A8" w:rsidRPr="00890C93" w:rsidRDefault="00B233A8" w:rsidP="00B233A8">
      <w:pPr>
        <w:spacing w:after="0" w:line="360" w:lineRule="auto"/>
        <w:ind w:left="720"/>
        <w:rPr>
          <w:rFonts w:ascii="Times New Roman" w:hAnsi="Times New Roman"/>
        </w:rPr>
      </w:pPr>
      <w:proofErr w:type="spellStart"/>
      <w:r w:rsidRPr="00890C93">
        <w:rPr>
          <w:rFonts w:ascii="Times New Roman" w:hAnsi="Times New Roman"/>
          <w:i/>
        </w:rPr>
        <w:t>EnergyOffer</w:t>
      </w:r>
      <w:r w:rsidRPr="00890C93">
        <w:rPr>
          <w:rFonts w:ascii="Times New Roman" w:hAnsi="Times New Roman"/>
          <w:i/>
          <w:vertAlign w:val="subscript"/>
        </w:rPr>
        <w:t>i</w:t>
      </w:r>
      <w:proofErr w:type="spellEnd"/>
      <w:r w:rsidRPr="00890C93">
        <w:rPr>
          <w:rFonts w:ascii="Times New Roman" w:hAnsi="Times New Roman"/>
          <w:i/>
          <w:vertAlign w:val="subscript"/>
        </w:rPr>
        <w:t xml:space="preserve"> </w:t>
      </w:r>
      <w:r w:rsidRPr="00890C93">
        <w:rPr>
          <w:rFonts w:ascii="Times New Roman" w:hAnsi="Times New Roman"/>
        </w:rPr>
        <w:tab/>
      </w:r>
      <w:r w:rsidRPr="00890C93">
        <w:rPr>
          <w:rFonts w:ascii="Times New Roman" w:hAnsi="Times New Roman"/>
        </w:rPr>
        <w:tab/>
        <w:t xml:space="preserve">= </w:t>
      </w:r>
      <w:r>
        <w:rPr>
          <w:rFonts w:ascii="Times New Roman" w:hAnsi="Times New Roman"/>
        </w:rPr>
        <w:t xml:space="preserve">Demand Reduction Offer </w:t>
      </w:r>
      <w:ins w:id="519" w:author="Author">
        <w:r w:rsidR="008002BE">
          <w:rPr>
            <w:rFonts w:ascii="Times New Roman" w:hAnsi="Times New Roman"/>
          </w:rPr>
          <w:t xml:space="preserve">or Baseline Deviation </w:t>
        </w:r>
      </w:ins>
      <w:r>
        <w:rPr>
          <w:rFonts w:ascii="Times New Roman" w:hAnsi="Times New Roman"/>
        </w:rPr>
        <w:t xml:space="preserve">price </w:t>
      </w:r>
      <w:r w:rsidRPr="00890C93">
        <w:rPr>
          <w:rFonts w:ascii="Times New Roman" w:hAnsi="Times New Roman"/>
        </w:rPr>
        <w:t xml:space="preserve">for </w:t>
      </w:r>
    </w:p>
    <w:p w14:paraId="27596A07" w14:textId="77777777" w:rsidR="00B233A8" w:rsidRPr="00890C93" w:rsidRDefault="00B233A8" w:rsidP="00B233A8">
      <w:pPr>
        <w:spacing w:after="0" w:line="360" w:lineRule="auto"/>
        <w:ind w:firstLine="720"/>
        <w:rPr>
          <w:rFonts w:ascii="Times New Roman" w:hAnsi="Times New Roman"/>
        </w:rPr>
      </w:pPr>
      <w:r w:rsidRPr="00890C93">
        <w:rPr>
          <w:rFonts w:ascii="Times New Roman" w:hAnsi="Times New Roman"/>
        </w:rPr>
        <w:t xml:space="preserve">Energy </w:t>
      </w:r>
      <w:r>
        <w:rPr>
          <w:rFonts w:ascii="Times New Roman" w:hAnsi="Times New Roman"/>
        </w:rPr>
        <w:t>o</w:t>
      </w:r>
      <w:r w:rsidRPr="00890C93">
        <w:rPr>
          <w:rFonts w:ascii="Times New Roman" w:hAnsi="Times New Roman"/>
        </w:rPr>
        <w:t xml:space="preserve">ffer block </w:t>
      </w:r>
      <w:r w:rsidRPr="00890C93">
        <w:rPr>
          <w:rFonts w:ascii="Times New Roman" w:hAnsi="Times New Roman"/>
          <w:vertAlign w:val="subscript"/>
        </w:rPr>
        <w:t>i</w:t>
      </w:r>
      <w:r w:rsidRPr="00890C93">
        <w:rPr>
          <w:rFonts w:ascii="Times New Roman" w:hAnsi="Times New Roman"/>
        </w:rPr>
        <w:t xml:space="preserve">. </w:t>
      </w:r>
    </w:p>
    <w:p w14:paraId="2C45483D" w14:textId="6CF97F6C" w:rsidR="00B233A8" w:rsidRDefault="00B233A8" w:rsidP="00B233A8">
      <w:pPr>
        <w:spacing w:after="0" w:line="360" w:lineRule="auto"/>
        <w:ind w:firstLine="720"/>
        <w:rPr>
          <w:ins w:id="520" w:author="Author"/>
          <w:rFonts w:ascii="Times New Roman" w:hAnsi="Times New Roman"/>
        </w:rPr>
      </w:pPr>
      <w:proofErr w:type="spellStart"/>
      <w:r w:rsidRPr="008A5C4A">
        <w:rPr>
          <w:rFonts w:ascii="Times New Roman" w:hAnsi="Times New Roman"/>
          <w:i/>
        </w:rPr>
        <w:t>Max</w:t>
      </w:r>
      <w:del w:id="521" w:author="Author">
        <w:r w:rsidRPr="008A5C4A" w:rsidDel="005873F0">
          <w:rPr>
            <w:rFonts w:ascii="Times New Roman" w:hAnsi="Times New Roman"/>
            <w:i/>
          </w:rPr>
          <w:delText xml:space="preserve"> </w:delText>
        </w:r>
      </w:del>
      <w:r w:rsidRPr="008A5C4A">
        <w:rPr>
          <w:rFonts w:ascii="Times New Roman" w:hAnsi="Times New Roman"/>
          <w:i/>
        </w:rPr>
        <w:t>Red</w:t>
      </w:r>
      <w:proofErr w:type="spellEnd"/>
      <w:r>
        <w:rPr>
          <w:rFonts w:ascii="Times New Roman" w:hAnsi="Times New Roman"/>
        </w:rPr>
        <w:tab/>
      </w:r>
      <w:r>
        <w:rPr>
          <w:rFonts w:ascii="Times New Roman" w:hAnsi="Times New Roman"/>
        </w:rPr>
        <w:tab/>
      </w:r>
      <w:r w:rsidRPr="00890C93">
        <w:rPr>
          <w:rFonts w:ascii="Times New Roman" w:hAnsi="Times New Roman"/>
        </w:rPr>
        <w:t xml:space="preserve"> = </w:t>
      </w:r>
      <w:r>
        <w:rPr>
          <w:rFonts w:ascii="Times New Roman" w:hAnsi="Times New Roman"/>
        </w:rPr>
        <w:t>Maximum R</w:t>
      </w:r>
      <w:r w:rsidRPr="00954016">
        <w:rPr>
          <w:rFonts w:ascii="Times New Roman" w:hAnsi="Times New Roman"/>
        </w:rPr>
        <w:t>eduction</w:t>
      </w:r>
      <w:ins w:id="522" w:author="Author">
        <w:r w:rsidR="008002BE">
          <w:rPr>
            <w:rFonts w:ascii="Times New Roman" w:hAnsi="Times New Roman"/>
          </w:rPr>
          <w:t xml:space="preserve"> </w:t>
        </w:r>
      </w:ins>
      <w:r>
        <w:rPr>
          <w:rFonts w:ascii="Times New Roman" w:hAnsi="Times New Roman"/>
        </w:rPr>
        <w:t>x 1 hour</w:t>
      </w:r>
      <w:r w:rsidRPr="00890C93">
        <w:rPr>
          <w:rFonts w:ascii="Times New Roman" w:hAnsi="Times New Roman"/>
        </w:rPr>
        <w:t xml:space="preserve">. </w:t>
      </w:r>
    </w:p>
    <w:p w14:paraId="096C822F" w14:textId="11F778B9" w:rsidR="005873F0" w:rsidRPr="005873F0" w:rsidRDefault="005873F0" w:rsidP="00B233A8">
      <w:pPr>
        <w:spacing w:after="0" w:line="360" w:lineRule="auto"/>
        <w:ind w:firstLine="720"/>
        <w:rPr>
          <w:rFonts w:ascii="Times New Roman" w:hAnsi="Times New Roman"/>
          <w:i/>
        </w:rPr>
      </w:pPr>
      <w:proofErr w:type="spellStart"/>
      <w:ins w:id="523" w:author="Author">
        <w:r>
          <w:rPr>
            <w:rFonts w:ascii="Times New Roman" w:hAnsi="Times New Roman"/>
            <w:i/>
          </w:rPr>
          <w:t>MaxDev</w:t>
        </w:r>
        <w:proofErr w:type="spellEnd"/>
        <w:r>
          <w:rPr>
            <w:rFonts w:ascii="Times New Roman" w:hAnsi="Times New Roman"/>
            <w:i/>
          </w:rPr>
          <w:tab/>
        </w:r>
        <w:r>
          <w:rPr>
            <w:rFonts w:ascii="Times New Roman" w:hAnsi="Times New Roman"/>
            <w:i/>
          </w:rPr>
          <w:tab/>
          <w:t>=</w:t>
        </w:r>
        <w:r w:rsidRPr="005873F0">
          <w:rPr>
            <w:rFonts w:ascii="Times New Roman" w:hAnsi="Times New Roman"/>
          </w:rPr>
          <w:t xml:space="preserve"> </w:t>
        </w:r>
        <w:r>
          <w:rPr>
            <w:rFonts w:ascii="Times New Roman" w:hAnsi="Times New Roman"/>
          </w:rPr>
          <w:t>Maximum Deviation x 1 hour.</w:t>
        </w:r>
      </w:ins>
    </w:p>
    <w:p w14:paraId="78F120C0" w14:textId="77777777" w:rsidR="00B233A8" w:rsidRDefault="00B233A8" w:rsidP="00B233A8">
      <w:pPr>
        <w:spacing w:after="0" w:line="360" w:lineRule="auto"/>
        <w:rPr>
          <w:rFonts w:ascii="Times New Roman" w:hAnsi="Times New Roman"/>
        </w:rPr>
      </w:pPr>
    </w:p>
    <w:p w14:paraId="558268B9" w14:textId="4A46F857" w:rsidR="00B233A8" w:rsidRDefault="00B233A8" w:rsidP="00B233A8">
      <w:pPr>
        <w:spacing w:after="0" w:line="360" w:lineRule="auto"/>
        <w:rPr>
          <w:ins w:id="524" w:author="Author"/>
          <w:rFonts w:ascii="Times New Roman" w:hAnsi="Times New Roman"/>
        </w:rPr>
      </w:pPr>
      <w:r w:rsidRPr="00035CA5">
        <w:rPr>
          <w:rFonts w:ascii="Times New Roman" w:hAnsi="Times New Roman"/>
          <w:b/>
        </w:rPr>
        <w:t>Qualifying megawatts for a Demand Response Resource</w:t>
      </w:r>
      <w:r w:rsidRPr="00AE54F2">
        <w:rPr>
          <w:rFonts w:ascii="Times New Roman" w:hAnsi="Times New Roman"/>
          <w:b/>
        </w:rPr>
        <w:t xml:space="preserve"> which h</w:t>
      </w:r>
      <w:r w:rsidRPr="00035CA5">
        <w:rPr>
          <w:rFonts w:ascii="Times New Roman" w:hAnsi="Times New Roman"/>
          <w:b/>
        </w:rPr>
        <w:t xml:space="preserve">as been </w:t>
      </w:r>
      <w:r>
        <w:rPr>
          <w:rFonts w:ascii="Times New Roman" w:hAnsi="Times New Roman"/>
          <w:b/>
        </w:rPr>
        <w:t>dispatched</w:t>
      </w:r>
      <w:r>
        <w:rPr>
          <w:rFonts w:ascii="Times New Roman" w:hAnsi="Times New Roman"/>
        </w:rPr>
        <w:t xml:space="preserve">: </w:t>
      </w:r>
      <w:r w:rsidRPr="00890C93">
        <w:rPr>
          <w:rFonts w:ascii="Times New Roman" w:hAnsi="Times New Roman"/>
        </w:rPr>
        <w:t xml:space="preserve">is the capability that is less than or equal to the </w:t>
      </w:r>
      <w:r>
        <w:rPr>
          <w:rFonts w:ascii="Times New Roman" w:hAnsi="Times New Roman"/>
        </w:rPr>
        <w:t>Maximum Reduction</w:t>
      </w:r>
      <w:r w:rsidRPr="00890C93">
        <w:rPr>
          <w:rFonts w:ascii="Times New Roman" w:hAnsi="Times New Roman"/>
        </w:rPr>
        <w:t xml:space="preserve"> and </w:t>
      </w:r>
      <w:r>
        <w:rPr>
          <w:rFonts w:ascii="Times New Roman" w:hAnsi="Times New Roman"/>
        </w:rPr>
        <w:t xml:space="preserve">greater than </w:t>
      </w:r>
      <w:r w:rsidRPr="00890C93">
        <w:rPr>
          <w:rFonts w:ascii="Times New Roman" w:hAnsi="Times New Roman"/>
        </w:rPr>
        <w:t xml:space="preserve">the Minimum </w:t>
      </w:r>
      <w:r>
        <w:rPr>
          <w:rFonts w:ascii="Times New Roman" w:hAnsi="Times New Roman"/>
        </w:rPr>
        <w:t>Reduction</w:t>
      </w:r>
      <w:r w:rsidRPr="00890C93">
        <w:rPr>
          <w:rFonts w:ascii="Times New Roman" w:hAnsi="Times New Roman"/>
        </w:rPr>
        <w:t xml:space="preserve"> that is offered at or above the applicable Forward Reserve Threshold Price </w:t>
      </w:r>
      <w:r>
        <w:rPr>
          <w:rFonts w:ascii="Times New Roman" w:hAnsi="Times New Roman"/>
        </w:rPr>
        <w:t>for</w:t>
      </w:r>
      <w:r w:rsidRPr="00890C93">
        <w:rPr>
          <w:rFonts w:ascii="Times New Roman" w:hAnsi="Times New Roman"/>
        </w:rPr>
        <w:t xml:space="preserve"> </w:t>
      </w:r>
      <w:r>
        <w:rPr>
          <w:rFonts w:ascii="Times New Roman" w:hAnsi="Times New Roman"/>
        </w:rPr>
        <w:t xml:space="preserve">the Demand Response </w:t>
      </w:r>
      <w:r w:rsidRPr="00890C93">
        <w:rPr>
          <w:rFonts w:ascii="Times New Roman" w:hAnsi="Times New Roman"/>
        </w:rPr>
        <w:t>Resource</w:t>
      </w:r>
      <w:r>
        <w:rPr>
          <w:rFonts w:ascii="Times New Roman" w:hAnsi="Times New Roman"/>
        </w:rPr>
        <w:t>.</w:t>
      </w:r>
      <w:r w:rsidRPr="00890C93">
        <w:rPr>
          <w:rFonts w:ascii="Times New Roman" w:hAnsi="Times New Roman"/>
        </w:rPr>
        <w:t xml:space="preserve"> The </w:t>
      </w:r>
      <w:r>
        <w:rPr>
          <w:rFonts w:ascii="Times New Roman" w:hAnsi="Times New Roman"/>
        </w:rPr>
        <w:t>Demand Response</w:t>
      </w:r>
      <w:r w:rsidRPr="00890C93">
        <w:rPr>
          <w:rFonts w:ascii="Times New Roman" w:hAnsi="Times New Roman"/>
        </w:rPr>
        <w:t xml:space="preserve"> Resource must satisfy this requirement in the Real-Time Energy Market. </w:t>
      </w:r>
      <w:r>
        <w:rPr>
          <w:rFonts w:ascii="Times New Roman" w:hAnsi="Times New Roman"/>
        </w:rPr>
        <w:t xml:space="preserve"> </w:t>
      </w:r>
      <w:r w:rsidRPr="00890C93">
        <w:rPr>
          <w:rFonts w:ascii="Times New Roman" w:hAnsi="Times New Roman"/>
        </w:rPr>
        <w:t xml:space="preserve">For a </w:t>
      </w:r>
      <w:r>
        <w:rPr>
          <w:rFonts w:ascii="Times New Roman" w:hAnsi="Times New Roman"/>
        </w:rPr>
        <w:t xml:space="preserve">Demand Response </w:t>
      </w:r>
      <w:r w:rsidRPr="00890C93">
        <w:rPr>
          <w:rFonts w:ascii="Times New Roman" w:hAnsi="Times New Roman"/>
        </w:rPr>
        <w:t xml:space="preserve">Resource </w:t>
      </w:r>
      <w:r>
        <w:rPr>
          <w:rFonts w:ascii="Times New Roman" w:hAnsi="Times New Roman"/>
        </w:rPr>
        <w:t>which has been dispatched,</w:t>
      </w:r>
      <w:r w:rsidRPr="00890C93">
        <w:rPr>
          <w:rFonts w:ascii="Times New Roman" w:hAnsi="Times New Roman"/>
        </w:rPr>
        <w:t xml:space="preserve"> has been assigned to meet a Forward Reserve Obligation</w:t>
      </w:r>
      <w:r>
        <w:rPr>
          <w:rFonts w:ascii="Times New Roman" w:hAnsi="Times New Roman"/>
        </w:rPr>
        <w:t>,</w:t>
      </w:r>
      <w:r w:rsidRPr="00890C93">
        <w:rPr>
          <w:rFonts w:ascii="Times New Roman" w:hAnsi="Times New Roman"/>
        </w:rPr>
        <w:t xml:space="preserve"> has not cleared in the Day-Ahead Energy Market</w:t>
      </w:r>
      <w:r>
        <w:rPr>
          <w:rFonts w:ascii="Times New Roman" w:hAnsi="Times New Roman"/>
        </w:rPr>
        <w:t>,</w:t>
      </w:r>
      <w:r w:rsidRPr="00890C93">
        <w:rPr>
          <w:rFonts w:ascii="Times New Roman" w:hAnsi="Times New Roman"/>
        </w:rPr>
        <w:t xml:space="preserve"> and is operating in a delivery hour as the result of an ISO commitment for local second contingency protection, the qualifying megawatts shall be zero. </w:t>
      </w:r>
    </w:p>
    <w:p w14:paraId="1FB20676" w14:textId="0BAEA314" w:rsidR="008002BE" w:rsidRDefault="008002BE" w:rsidP="00B233A8">
      <w:pPr>
        <w:spacing w:after="0" w:line="360" w:lineRule="auto"/>
        <w:rPr>
          <w:ins w:id="525" w:author="Author"/>
          <w:rFonts w:ascii="Times New Roman" w:hAnsi="Times New Roman"/>
        </w:rPr>
      </w:pPr>
    </w:p>
    <w:p w14:paraId="7CE042A1" w14:textId="03951962" w:rsidR="008002BE" w:rsidRPr="00890C93" w:rsidRDefault="008002BE" w:rsidP="008002BE">
      <w:pPr>
        <w:spacing w:after="0" w:line="360" w:lineRule="auto"/>
        <w:rPr>
          <w:ins w:id="526" w:author="Author"/>
          <w:rFonts w:ascii="Times New Roman" w:hAnsi="Times New Roman"/>
        </w:rPr>
      </w:pPr>
      <w:ins w:id="527" w:author="Author">
        <w:r w:rsidRPr="00035CA5">
          <w:rPr>
            <w:rFonts w:ascii="Times New Roman" w:hAnsi="Times New Roman"/>
            <w:b/>
          </w:rPr>
          <w:t xml:space="preserve">Qualifying megawatts for a Demand Response </w:t>
        </w:r>
        <w:r>
          <w:rPr>
            <w:rFonts w:ascii="Times New Roman" w:hAnsi="Times New Roman"/>
            <w:b/>
          </w:rPr>
          <w:t xml:space="preserve">Distributed Energy </w:t>
        </w:r>
        <w:r w:rsidRPr="00035CA5">
          <w:rPr>
            <w:rFonts w:ascii="Times New Roman" w:hAnsi="Times New Roman"/>
            <w:b/>
          </w:rPr>
          <w:t>Resource</w:t>
        </w:r>
        <w:r w:rsidRPr="00AE54F2">
          <w:rPr>
            <w:rFonts w:ascii="Times New Roman" w:hAnsi="Times New Roman"/>
            <w:b/>
          </w:rPr>
          <w:t xml:space="preserve"> </w:t>
        </w:r>
        <w:r>
          <w:rPr>
            <w:rFonts w:ascii="Times New Roman" w:hAnsi="Times New Roman"/>
            <w:b/>
          </w:rPr>
          <w:t xml:space="preserve">Aggregation </w:t>
        </w:r>
        <w:r w:rsidRPr="00AE54F2">
          <w:rPr>
            <w:rFonts w:ascii="Times New Roman" w:hAnsi="Times New Roman"/>
            <w:b/>
          </w:rPr>
          <w:t>which h</w:t>
        </w:r>
        <w:r w:rsidRPr="00035CA5">
          <w:rPr>
            <w:rFonts w:ascii="Times New Roman" w:hAnsi="Times New Roman"/>
            <w:b/>
          </w:rPr>
          <w:t xml:space="preserve">as been </w:t>
        </w:r>
        <w:r>
          <w:rPr>
            <w:rFonts w:ascii="Times New Roman" w:hAnsi="Times New Roman"/>
            <w:b/>
          </w:rPr>
          <w:t>dispatched</w:t>
        </w:r>
        <w:r>
          <w:rPr>
            <w:rFonts w:ascii="Times New Roman" w:hAnsi="Times New Roman"/>
          </w:rPr>
          <w:t xml:space="preserve">: </w:t>
        </w:r>
        <w:r w:rsidRPr="00890C93">
          <w:rPr>
            <w:rFonts w:ascii="Times New Roman" w:hAnsi="Times New Roman"/>
          </w:rPr>
          <w:t xml:space="preserve">is the capability that is less than or equal to the </w:t>
        </w:r>
        <w:r>
          <w:rPr>
            <w:rFonts w:ascii="Times New Roman" w:hAnsi="Times New Roman"/>
          </w:rPr>
          <w:t>Maximum Deviation</w:t>
        </w:r>
        <w:r w:rsidRPr="00890C93">
          <w:rPr>
            <w:rFonts w:ascii="Times New Roman" w:hAnsi="Times New Roman"/>
          </w:rPr>
          <w:t xml:space="preserve"> and </w:t>
        </w:r>
        <w:r>
          <w:rPr>
            <w:rFonts w:ascii="Times New Roman" w:hAnsi="Times New Roman"/>
          </w:rPr>
          <w:t xml:space="preserve">greater than </w:t>
        </w:r>
        <w:r w:rsidRPr="00890C93">
          <w:rPr>
            <w:rFonts w:ascii="Times New Roman" w:hAnsi="Times New Roman"/>
          </w:rPr>
          <w:t xml:space="preserve">the Minimum </w:t>
        </w:r>
        <w:r>
          <w:rPr>
            <w:rFonts w:ascii="Times New Roman" w:hAnsi="Times New Roman"/>
          </w:rPr>
          <w:t>Deviation</w:t>
        </w:r>
        <w:r w:rsidRPr="00890C93">
          <w:rPr>
            <w:rFonts w:ascii="Times New Roman" w:hAnsi="Times New Roman"/>
          </w:rPr>
          <w:t xml:space="preserve"> that is offered at or above the applicable Forward Reserve Threshold Price </w:t>
        </w:r>
        <w:r>
          <w:rPr>
            <w:rFonts w:ascii="Times New Roman" w:hAnsi="Times New Roman"/>
          </w:rPr>
          <w:t>for</w:t>
        </w:r>
        <w:r w:rsidRPr="00890C93">
          <w:rPr>
            <w:rFonts w:ascii="Times New Roman" w:hAnsi="Times New Roman"/>
          </w:rPr>
          <w:t xml:space="preserve"> </w:t>
        </w:r>
        <w:r>
          <w:rPr>
            <w:rFonts w:ascii="Times New Roman" w:hAnsi="Times New Roman"/>
          </w:rPr>
          <w:lastRenderedPageBreak/>
          <w:t xml:space="preserve">the Demand Response Distributed Energy </w:t>
        </w:r>
        <w:r w:rsidRPr="00890C93">
          <w:rPr>
            <w:rFonts w:ascii="Times New Roman" w:hAnsi="Times New Roman"/>
          </w:rPr>
          <w:t>Resource</w:t>
        </w:r>
        <w:r>
          <w:rPr>
            <w:rFonts w:ascii="Times New Roman" w:hAnsi="Times New Roman"/>
          </w:rPr>
          <w:t xml:space="preserve"> Aggregation.</w:t>
        </w:r>
        <w:r w:rsidRPr="00890C93">
          <w:rPr>
            <w:rFonts w:ascii="Times New Roman" w:hAnsi="Times New Roman"/>
          </w:rPr>
          <w:t xml:space="preserve"> The </w:t>
        </w:r>
        <w:r>
          <w:rPr>
            <w:rFonts w:ascii="Times New Roman" w:hAnsi="Times New Roman"/>
          </w:rPr>
          <w:t xml:space="preserve">Demand Response Distributed Energy </w:t>
        </w:r>
        <w:r w:rsidRPr="00890C93">
          <w:rPr>
            <w:rFonts w:ascii="Times New Roman" w:hAnsi="Times New Roman"/>
          </w:rPr>
          <w:t>Resource</w:t>
        </w:r>
        <w:r>
          <w:rPr>
            <w:rFonts w:ascii="Times New Roman" w:hAnsi="Times New Roman"/>
          </w:rPr>
          <w:t xml:space="preserve"> Aggregation</w:t>
        </w:r>
        <w:r w:rsidRPr="00890C93">
          <w:rPr>
            <w:rFonts w:ascii="Times New Roman" w:hAnsi="Times New Roman"/>
          </w:rPr>
          <w:t xml:space="preserve"> must satisfy this requirement in the Real-Time Energy Market. </w:t>
        </w:r>
        <w:r>
          <w:rPr>
            <w:rFonts w:ascii="Times New Roman" w:hAnsi="Times New Roman"/>
          </w:rPr>
          <w:t xml:space="preserve"> </w:t>
        </w:r>
        <w:r w:rsidRPr="00890C93">
          <w:rPr>
            <w:rFonts w:ascii="Times New Roman" w:hAnsi="Times New Roman"/>
          </w:rPr>
          <w:t xml:space="preserve">For a </w:t>
        </w:r>
        <w:r>
          <w:rPr>
            <w:rFonts w:ascii="Times New Roman" w:hAnsi="Times New Roman"/>
          </w:rPr>
          <w:t xml:space="preserve">Demand Response Distributed Energy </w:t>
        </w:r>
        <w:r w:rsidRPr="00890C93">
          <w:rPr>
            <w:rFonts w:ascii="Times New Roman" w:hAnsi="Times New Roman"/>
          </w:rPr>
          <w:t>Resource</w:t>
        </w:r>
        <w:r>
          <w:rPr>
            <w:rFonts w:ascii="Times New Roman" w:hAnsi="Times New Roman"/>
          </w:rPr>
          <w:t xml:space="preserve"> Aggregation which has been dispatched,</w:t>
        </w:r>
        <w:r w:rsidRPr="00890C93">
          <w:rPr>
            <w:rFonts w:ascii="Times New Roman" w:hAnsi="Times New Roman"/>
          </w:rPr>
          <w:t xml:space="preserve"> has been assigned to meet a Forward Reserve Obligation</w:t>
        </w:r>
        <w:r>
          <w:rPr>
            <w:rFonts w:ascii="Times New Roman" w:hAnsi="Times New Roman"/>
          </w:rPr>
          <w:t>,</w:t>
        </w:r>
        <w:r w:rsidRPr="00890C93">
          <w:rPr>
            <w:rFonts w:ascii="Times New Roman" w:hAnsi="Times New Roman"/>
          </w:rPr>
          <w:t xml:space="preserve"> has not cleared in the Day-Ahead Energy Market</w:t>
        </w:r>
        <w:r>
          <w:rPr>
            <w:rFonts w:ascii="Times New Roman" w:hAnsi="Times New Roman"/>
          </w:rPr>
          <w:t>,</w:t>
        </w:r>
        <w:r w:rsidRPr="00890C93">
          <w:rPr>
            <w:rFonts w:ascii="Times New Roman" w:hAnsi="Times New Roman"/>
          </w:rPr>
          <w:t xml:space="preserve"> and is operating in a delivery hour as the result of an ISO commitment for local second contingency protection, the qualifying megawatts shall be zero. </w:t>
        </w:r>
      </w:ins>
    </w:p>
    <w:p w14:paraId="45B2F14F" w14:textId="77777777" w:rsidR="008002BE" w:rsidRPr="00890C93" w:rsidRDefault="008002BE" w:rsidP="00B233A8">
      <w:pPr>
        <w:spacing w:after="0" w:line="360" w:lineRule="auto"/>
        <w:rPr>
          <w:rFonts w:ascii="Times New Roman" w:hAnsi="Times New Roman"/>
        </w:rPr>
      </w:pPr>
    </w:p>
    <w:p w14:paraId="06F86E88" w14:textId="77777777" w:rsidR="00B233A8" w:rsidRPr="00B2684F" w:rsidRDefault="00B233A8" w:rsidP="00B233A8">
      <w:pPr>
        <w:spacing w:after="0" w:line="360" w:lineRule="auto"/>
        <w:rPr>
          <w:rFonts w:ascii="Times New Roman" w:hAnsi="Times New Roman"/>
        </w:rPr>
      </w:pPr>
    </w:p>
    <w:p w14:paraId="03B50B69" w14:textId="77777777" w:rsidR="00B233A8" w:rsidRDefault="00B233A8" w:rsidP="00B233A8">
      <w:pPr>
        <w:spacing w:after="0" w:line="360" w:lineRule="auto"/>
        <w:rPr>
          <w:rFonts w:ascii="Times New Roman" w:hAnsi="Times New Roman"/>
        </w:rPr>
      </w:pPr>
      <w:r w:rsidRPr="00DB7BB8">
        <w:rPr>
          <w:rFonts w:ascii="Times New Roman" w:hAnsi="Times New Roman"/>
          <w:b/>
        </w:rPr>
        <w:t xml:space="preserve">III.9.6.5 </w:t>
      </w:r>
      <w:r w:rsidRPr="00DB7BB8">
        <w:rPr>
          <w:rFonts w:ascii="Times New Roman" w:hAnsi="Times New Roman"/>
          <w:b/>
        </w:rPr>
        <w:tab/>
      </w:r>
      <w:r>
        <w:rPr>
          <w:rFonts w:ascii="Times New Roman" w:hAnsi="Times New Roman"/>
          <w:b/>
        </w:rPr>
        <w:tab/>
      </w:r>
      <w:r w:rsidRPr="00DB7BB8">
        <w:rPr>
          <w:rFonts w:ascii="Times New Roman" w:hAnsi="Times New Roman"/>
          <w:b/>
        </w:rPr>
        <w:t>Delivery Accounting</w:t>
      </w:r>
      <w:r w:rsidRPr="00B2684F">
        <w:rPr>
          <w:rFonts w:ascii="Times New Roman" w:hAnsi="Times New Roman"/>
        </w:rPr>
        <w:t>.</w:t>
      </w:r>
    </w:p>
    <w:p w14:paraId="538370DE" w14:textId="77777777" w:rsidR="00B233A8" w:rsidRPr="00B2684F" w:rsidRDefault="00B233A8" w:rsidP="00B233A8">
      <w:pPr>
        <w:spacing w:after="0" w:line="360" w:lineRule="auto"/>
        <w:rPr>
          <w:rFonts w:ascii="Times New Roman" w:hAnsi="Times New Roman"/>
        </w:rPr>
      </w:pPr>
      <w:r w:rsidRPr="00B2684F">
        <w:rPr>
          <w:rFonts w:ascii="Times New Roman" w:hAnsi="Times New Roman"/>
        </w:rPr>
        <w:t xml:space="preserve">Forward Reserve Delivered </w:t>
      </w:r>
      <w:r>
        <w:rPr>
          <w:rFonts w:ascii="Times New Roman" w:hAnsi="Times New Roman"/>
        </w:rPr>
        <w:t>M</w:t>
      </w:r>
      <w:r w:rsidRPr="00B2684F">
        <w:rPr>
          <w:rFonts w:ascii="Times New Roman" w:hAnsi="Times New Roman"/>
        </w:rPr>
        <w:t xml:space="preserve">egawatts </w:t>
      </w:r>
      <w:r>
        <w:rPr>
          <w:rFonts w:ascii="Times New Roman" w:hAnsi="Times New Roman"/>
        </w:rPr>
        <w:t>are</w:t>
      </w:r>
      <w:r w:rsidRPr="00B2684F">
        <w:rPr>
          <w:rFonts w:ascii="Times New Roman" w:hAnsi="Times New Roman"/>
        </w:rPr>
        <w:t xml:space="preserve"> the quantity of Forward Reserve delivered in each hour of the Real-Time Energy Market to each Reserve Zone and is calculated as follows. </w:t>
      </w:r>
    </w:p>
    <w:p w14:paraId="748DD78D"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DB7BB8">
        <w:rPr>
          <w:rFonts w:ascii="Times New Roman" w:hAnsi="Times New Roman"/>
          <w:u w:val="single"/>
        </w:rPr>
        <w:t xml:space="preserve">Forward Reserve Delivered Megawatts for an off-line </w:t>
      </w:r>
      <w:r w:rsidRPr="0002263D">
        <w:rPr>
          <w:rFonts w:ascii="Times New Roman" w:hAnsi="Times New Roman"/>
          <w:u w:val="single"/>
        </w:rPr>
        <w:t>Generator Asset</w:t>
      </w:r>
      <w:r>
        <w:rPr>
          <w:rFonts w:ascii="Times New Roman" w:hAnsi="Times New Roman"/>
        </w:rPr>
        <w:t xml:space="preserve"> </w:t>
      </w:r>
      <w:r w:rsidRPr="00B2684F">
        <w:rPr>
          <w:rFonts w:ascii="Times New Roman" w:hAnsi="Times New Roman"/>
        </w:rPr>
        <w:t xml:space="preserve">are calculated in megawatts for each hour of the Real-Time Energy Market for each Reserve Zone as the minimum of: </w:t>
      </w:r>
    </w:p>
    <w:p w14:paraId="00933370" w14:textId="77777777" w:rsidR="00B233A8" w:rsidRPr="00B2684F" w:rsidRDefault="00B233A8" w:rsidP="00B233A8">
      <w:pPr>
        <w:spacing w:after="0" w:line="360" w:lineRule="auto"/>
        <w:rPr>
          <w:rFonts w:ascii="Times New Roman" w:hAnsi="Times New Roman"/>
        </w:rPr>
      </w:pPr>
    </w:p>
    <w:p w14:paraId="2A2902DD"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(i)</w:t>
      </w:r>
      <w:r>
        <w:rPr>
          <w:rFonts w:ascii="Times New Roman" w:hAnsi="Times New Roman"/>
        </w:rPr>
        <w:tab/>
      </w:r>
      <w:r w:rsidRPr="00B2684F">
        <w:rPr>
          <w:rFonts w:ascii="Times New Roman" w:hAnsi="Times New Roman"/>
        </w:rPr>
        <w:t xml:space="preserve"> </w:t>
      </w:r>
      <w:proofErr w:type="gramStart"/>
      <w:r w:rsidRPr="00B2684F">
        <w:rPr>
          <w:rFonts w:ascii="Times New Roman" w:hAnsi="Times New Roman"/>
        </w:rPr>
        <w:t>the</w:t>
      </w:r>
      <w:proofErr w:type="gramEnd"/>
      <w:r w:rsidRPr="00B2684F">
        <w:rPr>
          <w:rFonts w:ascii="Times New Roman" w:hAnsi="Times New Roman"/>
        </w:rPr>
        <w:t xml:space="preserve"> amount, in MW, of Forward Reserve that the off-line </w:t>
      </w:r>
      <w:r>
        <w:rPr>
          <w:rFonts w:ascii="Times New Roman" w:hAnsi="Times New Roman"/>
        </w:rPr>
        <w:t xml:space="preserve">Generator Asset </w:t>
      </w:r>
      <w:r w:rsidRPr="00B2684F">
        <w:rPr>
          <w:rFonts w:ascii="Times New Roman" w:hAnsi="Times New Roman"/>
        </w:rPr>
        <w:t>can provide, based upon CLAIM10 and CLAIM30 provided in the</w:t>
      </w:r>
      <w:r w:rsidRPr="00D37287">
        <w:rPr>
          <w:rFonts w:ascii="Times New Roman" w:hAnsi="Times New Roman"/>
        </w:rPr>
        <w:t xml:space="preserve"> </w:t>
      </w:r>
      <w:r>
        <w:rPr>
          <w:rFonts w:ascii="Times New Roman" w:hAnsi="Times New Roman"/>
        </w:rPr>
        <w:t>Generator Asset</w:t>
      </w:r>
      <w:r w:rsidRPr="00B2684F">
        <w:rPr>
          <w:rFonts w:ascii="Times New Roman" w:hAnsi="Times New Roman"/>
        </w:rPr>
        <w:t xml:space="preserve">’s Real-Time Supply Offer, </w:t>
      </w:r>
    </w:p>
    <w:p w14:paraId="025FB474" w14:textId="77777777" w:rsidR="00B233A8" w:rsidRPr="00B2684F" w:rsidRDefault="00B233A8" w:rsidP="00B233A8">
      <w:pPr>
        <w:spacing w:after="0" w:line="360" w:lineRule="auto"/>
        <w:ind w:left="720"/>
        <w:rPr>
          <w:rFonts w:ascii="Times New Roman" w:hAnsi="Times New Roman"/>
        </w:rPr>
      </w:pPr>
    </w:p>
    <w:p w14:paraId="2C9A6ECA"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(ii)</w:t>
      </w:r>
      <w:r>
        <w:rPr>
          <w:rFonts w:ascii="Times New Roman" w:hAnsi="Times New Roman"/>
        </w:rPr>
        <w:tab/>
      </w:r>
      <w:r w:rsidRPr="00B2684F">
        <w:rPr>
          <w:rFonts w:ascii="Times New Roman" w:hAnsi="Times New Roman"/>
        </w:rPr>
        <w:t xml:space="preserve"> Forward Reserve Assigned Megawatts, or </w:t>
      </w:r>
    </w:p>
    <w:p w14:paraId="3B9916C3" w14:textId="77777777" w:rsidR="00B233A8" w:rsidRPr="00B2684F" w:rsidRDefault="00B233A8" w:rsidP="00B233A8">
      <w:pPr>
        <w:spacing w:after="0" w:line="360" w:lineRule="auto"/>
        <w:ind w:left="720"/>
        <w:rPr>
          <w:rFonts w:ascii="Times New Roman" w:hAnsi="Times New Roman"/>
        </w:rPr>
      </w:pPr>
    </w:p>
    <w:p w14:paraId="7B0B01BA"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(iii)</w:t>
      </w:r>
      <w:r>
        <w:rPr>
          <w:rFonts w:ascii="Times New Roman" w:hAnsi="Times New Roman"/>
        </w:rPr>
        <w:tab/>
      </w:r>
      <w:r w:rsidRPr="00B2684F">
        <w:rPr>
          <w:rFonts w:ascii="Times New Roman" w:hAnsi="Times New Roman"/>
        </w:rPr>
        <w:t xml:space="preserve"> Forward Reserve Qualifying Megawatts for that Resource (</w:t>
      </w:r>
      <w:r>
        <w:rPr>
          <w:rFonts w:ascii="Times New Roman" w:hAnsi="Times New Roman"/>
        </w:rPr>
        <w:t>MW offered</w:t>
      </w:r>
      <w:r w:rsidRPr="00B2684F">
        <w:rPr>
          <w:rFonts w:ascii="Times New Roman" w:hAnsi="Times New Roman"/>
        </w:rPr>
        <w:t xml:space="preserve"> at or above the applicable Forward Reserve Threshold Price per Section III.9.6.2), less any previously accounted for Forward Reserve Delivered Megawatts for that Resource. </w:t>
      </w:r>
    </w:p>
    <w:p w14:paraId="704E3EA5" w14:textId="77777777" w:rsidR="00B233A8" w:rsidRPr="00B2684F" w:rsidRDefault="00B233A8" w:rsidP="00B233A8">
      <w:pPr>
        <w:spacing w:after="0" w:line="360" w:lineRule="auto"/>
        <w:ind w:left="720"/>
        <w:rPr>
          <w:rFonts w:ascii="Times New Roman" w:hAnsi="Times New Roman"/>
        </w:rPr>
      </w:pPr>
    </w:p>
    <w:p w14:paraId="04C6265F" w14:textId="77777777" w:rsidR="00B233A8" w:rsidRDefault="00B233A8" w:rsidP="00B233A8">
      <w:pPr>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w:t>
      </w:r>
      <w:r w:rsidRPr="00DB7BB8">
        <w:rPr>
          <w:rFonts w:ascii="Times New Roman" w:hAnsi="Times New Roman"/>
          <w:u w:val="single"/>
        </w:rPr>
        <w:t xml:space="preserve">Forward Reserve Delivered Megawatts for an on-line </w:t>
      </w:r>
      <w:r>
        <w:rPr>
          <w:rFonts w:ascii="Times New Roman" w:hAnsi="Times New Roman"/>
          <w:u w:val="single"/>
        </w:rPr>
        <w:t xml:space="preserve">Generator Asset </w:t>
      </w:r>
      <w:r w:rsidRPr="00B2684F">
        <w:rPr>
          <w:rFonts w:ascii="Times New Roman" w:hAnsi="Times New Roman"/>
        </w:rPr>
        <w:t xml:space="preserve">are calculated in megawatts for each hour for each Reserve Zone as the minimum of: </w:t>
      </w:r>
    </w:p>
    <w:p w14:paraId="40BAC9AD" w14:textId="77777777" w:rsidR="00B233A8" w:rsidRPr="00B2684F" w:rsidRDefault="00B233A8" w:rsidP="00B233A8">
      <w:pPr>
        <w:spacing w:after="0" w:line="360" w:lineRule="auto"/>
        <w:rPr>
          <w:rFonts w:ascii="Times New Roman" w:hAnsi="Times New Roman"/>
        </w:rPr>
      </w:pPr>
    </w:p>
    <w:p w14:paraId="58D7D068"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 </w:t>
      </w:r>
      <w:r>
        <w:rPr>
          <w:rFonts w:ascii="Times New Roman" w:hAnsi="Times New Roman"/>
        </w:rPr>
        <w:tab/>
      </w:r>
      <w:r w:rsidRPr="00B2684F">
        <w:rPr>
          <w:rFonts w:ascii="Times New Roman" w:hAnsi="Times New Roman"/>
        </w:rPr>
        <w:t xml:space="preserve">10 or 30 times the MW/minute ramp rate of the on-line </w:t>
      </w:r>
      <w:r w:rsidRPr="004020AB">
        <w:rPr>
          <w:rFonts w:ascii="Times New Roman" w:hAnsi="Times New Roman"/>
        </w:rPr>
        <w:t>Generator Asset</w:t>
      </w:r>
      <w:r w:rsidRPr="00B2684F">
        <w:rPr>
          <w:rFonts w:ascii="Times New Roman" w:hAnsi="Times New Roman"/>
        </w:rPr>
        <w:t xml:space="preserve">, as applicable, </w:t>
      </w:r>
    </w:p>
    <w:p w14:paraId="6A630876" w14:textId="77777777" w:rsidR="00B233A8" w:rsidRPr="00B2684F" w:rsidRDefault="00B233A8" w:rsidP="00B233A8">
      <w:pPr>
        <w:spacing w:after="0" w:line="360" w:lineRule="auto"/>
        <w:ind w:left="720"/>
        <w:rPr>
          <w:rFonts w:ascii="Times New Roman" w:hAnsi="Times New Roman"/>
        </w:rPr>
      </w:pPr>
    </w:p>
    <w:p w14:paraId="7448792C"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Forward Reserve Assigned Megawatts, or </w:t>
      </w:r>
    </w:p>
    <w:p w14:paraId="1B5D72D1" w14:textId="77777777" w:rsidR="00B233A8" w:rsidRPr="00B2684F" w:rsidRDefault="00B233A8" w:rsidP="00B233A8">
      <w:pPr>
        <w:spacing w:after="0" w:line="360" w:lineRule="auto"/>
        <w:ind w:left="720"/>
        <w:rPr>
          <w:rFonts w:ascii="Times New Roman" w:hAnsi="Times New Roman"/>
        </w:rPr>
      </w:pPr>
    </w:p>
    <w:p w14:paraId="6B0A69B4"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(iii) </w:t>
      </w:r>
      <w:r>
        <w:rPr>
          <w:rFonts w:ascii="Times New Roman" w:hAnsi="Times New Roman"/>
        </w:rPr>
        <w:tab/>
      </w:r>
      <w:r w:rsidRPr="00B2684F">
        <w:rPr>
          <w:rFonts w:ascii="Times New Roman" w:hAnsi="Times New Roman"/>
        </w:rPr>
        <w:t>Forward Reserve Qualifying Megawatts for that Resource (MW offered at or above the applicable Forward Reserve Threshold Price per Section III.9.6.2)</w:t>
      </w:r>
    </w:p>
    <w:p w14:paraId="09861DEC" w14:textId="77777777" w:rsidR="00B233A8" w:rsidRDefault="00B233A8" w:rsidP="00B233A8">
      <w:pPr>
        <w:spacing w:after="0" w:line="360" w:lineRule="auto"/>
        <w:ind w:left="720"/>
        <w:rPr>
          <w:rFonts w:ascii="Times New Roman" w:hAnsi="Times New Roman"/>
        </w:rPr>
      </w:pPr>
    </w:p>
    <w:p w14:paraId="7936A034" w14:textId="77777777" w:rsidR="00B233A8" w:rsidRDefault="00B233A8" w:rsidP="00B233A8">
      <w:pPr>
        <w:spacing w:after="0" w:line="360" w:lineRule="auto"/>
        <w:ind w:left="720"/>
        <w:rPr>
          <w:rFonts w:ascii="Times New Roman" w:hAnsi="Times New Roman"/>
        </w:rPr>
      </w:pPr>
      <w:proofErr w:type="gramStart"/>
      <w:r w:rsidRPr="00B2684F">
        <w:rPr>
          <w:rFonts w:ascii="Times New Roman" w:hAnsi="Times New Roman"/>
        </w:rPr>
        <w:t>less</w:t>
      </w:r>
      <w:proofErr w:type="gramEnd"/>
      <w:r w:rsidRPr="00B2684F">
        <w:rPr>
          <w:rFonts w:ascii="Times New Roman" w:hAnsi="Times New Roman"/>
        </w:rPr>
        <w:t xml:space="preserve"> any previously accounted for Forward Reserve Delivered Megawatts for that Resource. </w:t>
      </w:r>
    </w:p>
    <w:p w14:paraId="3FACD0F1" w14:textId="77777777" w:rsidR="00B233A8" w:rsidRDefault="00B233A8" w:rsidP="00B233A8">
      <w:pPr>
        <w:spacing w:after="0" w:line="360" w:lineRule="auto"/>
        <w:ind w:left="720"/>
        <w:rPr>
          <w:rFonts w:ascii="Times New Roman" w:hAnsi="Times New Roman"/>
        </w:rPr>
      </w:pPr>
    </w:p>
    <w:p w14:paraId="63D896AC"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DB7BB8">
        <w:rPr>
          <w:rFonts w:ascii="Times New Roman" w:hAnsi="Times New Roman"/>
          <w:u w:val="single"/>
        </w:rPr>
        <w:t>Forward Reserve Delivered Megawatts for a</w:t>
      </w:r>
      <w:r>
        <w:rPr>
          <w:rFonts w:ascii="Times New Roman" w:hAnsi="Times New Roman"/>
          <w:u w:val="single"/>
        </w:rPr>
        <w:t>n on-line</w:t>
      </w:r>
      <w:r w:rsidRPr="00DB7BB8">
        <w:rPr>
          <w:rFonts w:ascii="Times New Roman" w:hAnsi="Times New Roman"/>
          <w:u w:val="single"/>
        </w:rPr>
        <w:t xml:space="preserve"> Dispatchable Asset Related Demand</w:t>
      </w:r>
      <w:r w:rsidRPr="00B2684F">
        <w:rPr>
          <w:rFonts w:ascii="Times New Roman" w:hAnsi="Times New Roman"/>
        </w:rPr>
        <w:t xml:space="preserve"> are calculated for each hour of the Real-Time Energy Market for each Reserve Zone as the minimum of: </w:t>
      </w:r>
    </w:p>
    <w:p w14:paraId="07193E9F" w14:textId="77777777" w:rsidR="00B233A8" w:rsidRPr="00B2684F" w:rsidRDefault="00B233A8" w:rsidP="00B233A8">
      <w:pPr>
        <w:spacing w:after="0" w:line="360" w:lineRule="auto"/>
        <w:rPr>
          <w:rFonts w:ascii="Times New Roman" w:hAnsi="Times New Roman"/>
        </w:rPr>
      </w:pPr>
    </w:p>
    <w:p w14:paraId="6E841015"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 </w:t>
      </w:r>
      <w:r>
        <w:rPr>
          <w:rFonts w:ascii="Times New Roman" w:hAnsi="Times New Roman"/>
        </w:rPr>
        <w:tab/>
      </w:r>
      <w:r w:rsidRPr="00B2684F">
        <w:rPr>
          <w:rFonts w:ascii="Times New Roman" w:hAnsi="Times New Roman"/>
        </w:rPr>
        <w:t xml:space="preserve">10 or 30 times the MW/minute ramp rate of the Resource, as applicable, </w:t>
      </w:r>
    </w:p>
    <w:p w14:paraId="5B69E9EB" w14:textId="77777777" w:rsidR="00B233A8" w:rsidRPr="00B2684F" w:rsidRDefault="00B233A8" w:rsidP="00B233A8">
      <w:pPr>
        <w:spacing w:after="0" w:line="360" w:lineRule="auto"/>
        <w:ind w:left="720"/>
        <w:rPr>
          <w:rFonts w:ascii="Times New Roman" w:hAnsi="Times New Roman"/>
        </w:rPr>
      </w:pPr>
    </w:p>
    <w:p w14:paraId="093FB29E"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Forward Reserve Assigned Megawatts, or </w:t>
      </w:r>
    </w:p>
    <w:p w14:paraId="6BB40D7F" w14:textId="77777777" w:rsidR="00B233A8" w:rsidRPr="00B2684F" w:rsidRDefault="00B233A8" w:rsidP="00B233A8">
      <w:pPr>
        <w:spacing w:after="0" w:line="360" w:lineRule="auto"/>
        <w:ind w:left="720"/>
        <w:rPr>
          <w:rFonts w:ascii="Times New Roman" w:hAnsi="Times New Roman"/>
        </w:rPr>
      </w:pPr>
    </w:p>
    <w:p w14:paraId="7576A084" w14:textId="77777777" w:rsidR="00B233A8" w:rsidRDefault="00B233A8" w:rsidP="00B233A8">
      <w:pPr>
        <w:spacing w:after="0" w:line="360" w:lineRule="auto"/>
        <w:ind w:left="1440" w:hanging="720"/>
        <w:rPr>
          <w:rFonts w:ascii="Times New Roman" w:hAnsi="Times New Roman"/>
        </w:rPr>
      </w:pPr>
      <w:r w:rsidRPr="00B2684F">
        <w:rPr>
          <w:rFonts w:ascii="Times New Roman" w:hAnsi="Times New Roman"/>
        </w:rPr>
        <w:t>(i</w:t>
      </w:r>
      <w:r>
        <w:rPr>
          <w:rFonts w:ascii="Times New Roman" w:hAnsi="Times New Roman"/>
        </w:rPr>
        <w:t>ii</w:t>
      </w:r>
      <w:r w:rsidRPr="00B2684F">
        <w:rPr>
          <w:rFonts w:ascii="Times New Roman" w:hAnsi="Times New Roman"/>
        </w:rPr>
        <w:t>)</w:t>
      </w:r>
      <w:r>
        <w:rPr>
          <w:rFonts w:ascii="Times New Roman" w:hAnsi="Times New Roman"/>
        </w:rPr>
        <w:tab/>
      </w:r>
      <w:r w:rsidRPr="00B2684F">
        <w:rPr>
          <w:rFonts w:ascii="Times New Roman" w:hAnsi="Times New Roman"/>
        </w:rPr>
        <w:t xml:space="preserve"> Forward Reserve Qualifying Megawatts for that Resource (MW offered at or above the applicable Forward Reserve Threshold Price per Section III.9.6.2), </w:t>
      </w:r>
    </w:p>
    <w:p w14:paraId="62F8F0FF" w14:textId="77777777" w:rsidR="00B233A8" w:rsidRDefault="00B233A8" w:rsidP="00B233A8">
      <w:pPr>
        <w:spacing w:after="0" w:line="360" w:lineRule="auto"/>
        <w:ind w:left="720"/>
        <w:rPr>
          <w:rFonts w:ascii="Times New Roman" w:hAnsi="Times New Roman"/>
        </w:rPr>
      </w:pPr>
    </w:p>
    <w:p w14:paraId="03424906" w14:textId="77777777" w:rsidR="00B233A8" w:rsidRDefault="00B233A8" w:rsidP="00B233A8">
      <w:pPr>
        <w:spacing w:after="0" w:line="360" w:lineRule="auto"/>
        <w:ind w:left="720"/>
        <w:rPr>
          <w:rFonts w:ascii="Times New Roman" w:hAnsi="Times New Roman"/>
        </w:rPr>
      </w:pPr>
      <w:proofErr w:type="gramStart"/>
      <w:r w:rsidRPr="00B2684F">
        <w:rPr>
          <w:rFonts w:ascii="Times New Roman" w:hAnsi="Times New Roman"/>
        </w:rPr>
        <w:t>less</w:t>
      </w:r>
      <w:proofErr w:type="gramEnd"/>
      <w:r w:rsidRPr="00B2684F">
        <w:rPr>
          <w:rFonts w:ascii="Times New Roman" w:hAnsi="Times New Roman"/>
        </w:rPr>
        <w:t xml:space="preserve"> any previously accounted for Forward Reserve Delivered Megawatts for that Resource. </w:t>
      </w:r>
    </w:p>
    <w:p w14:paraId="20F80B40" w14:textId="77777777" w:rsidR="00B233A8" w:rsidRPr="00B2684F" w:rsidRDefault="00B233A8" w:rsidP="00B233A8">
      <w:pPr>
        <w:spacing w:after="0" w:line="360" w:lineRule="auto"/>
        <w:ind w:left="720"/>
        <w:rPr>
          <w:rFonts w:ascii="Times New Roman" w:hAnsi="Times New Roman"/>
        </w:rPr>
      </w:pPr>
    </w:p>
    <w:p w14:paraId="66D46633"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(d) </w:t>
      </w:r>
      <w:r>
        <w:rPr>
          <w:rFonts w:ascii="Times New Roman" w:hAnsi="Times New Roman"/>
        </w:rPr>
        <w:tab/>
      </w:r>
      <w:r w:rsidRPr="00DB7BB8">
        <w:rPr>
          <w:rFonts w:ascii="Times New Roman" w:hAnsi="Times New Roman"/>
          <w:u w:val="single"/>
        </w:rPr>
        <w:t>A Forward Reserve Resource’s hourly Forward Reserve Delivered Megawatts for each Reserve Zone</w:t>
      </w:r>
      <w:r w:rsidRPr="00B2684F">
        <w:rPr>
          <w:rFonts w:ascii="Times New Roman" w:hAnsi="Times New Roman"/>
        </w:rPr>
        <w:t xml:space="preserve"> is calculated as the sum of the Market Participant’s Resource specific hourly Forward Reserve Delivered Megawatts for each Reserve Zone. </w:t>
      </w:r>
    </w:p>
    <w:p w14:paraId="7D619C19" w14:textId="77777777" w:rsidR="00B233A8" w:rsidRPr="00B2684F" w:rsidRDefault="00B233A8" w:rsidP="00B233A8">
      <w:pPr>
        <w:spacing w:after="0" w:line="360" w:lineRule="auto"/>
        <w:rPr>
          <w:rFonts w:ascii="Times New Roman" w:hAnsi="Times New Roman"/>
        </w:rPr>
      </w:pPr>
    </w:p>
    <w:p w14:paraId="24AE68AA" w14:textId="77777777" w:rsidR="00B233A8" w:rsidRDefault="00B233A8" w:rsidP="00B233A8">
      <w:pPr>
        <w:spacing w:after="0" w:line="360" w:lineRule="auto"/>
        <w:rPr>
          <w:rFonts w:ascii="Times New Roman" w:hAnsi="Times New Roman"/>
        </w:rPr>
      </w:pPr>
      <w:r>
        <w:rPr>
          <w:rFonts w:ascii="Times New Roman" w:hAnsi="Times New Roman"/>
        </w:rPr>
        <w:t>(e)</w:t>
      </w:r>
      <w:r>
        <w:rPr>
          <w:rFonts w:ascii="Times New Roman" w:hAnsi="Times New Roman"/>
        </w:rPr>
        <w:tab/>
      </w:r>
      <w:r w:rsidRPr="00B2684F">
        <w:rPr>
          <w:rFonts w:ascii="Times New Roman" w:hAnsi="Times New Roman"/>
        </w:rPr>
        <w:t xml:space="preserve">Resource specific Forward Reserve Delivered Megawatts for TMNSR within a Reserve Zone will be applied first to a Market Participant’s higher value Forward Reserve Obligation for TMNSR in that Reserve Zone. Any surplus Forward Reserve Delivered Megawatts for TMNSR in that Reserve Zone will be applied to meet the Market Participant’s Forward Reserve Obligation for TMOR in that Reserve Zone. Forward Reserve Delivered Megawatts remaining within that Reserve Zone after the Market Participant’s Forward Reserve Obligation for that Reserve Zone have been met is available to be applied to the Market Participant’s Forward Reserve Obligations in other Reserve Zones provided that the Forward Reserve Delivered Megawatts can be delivered to the other Reserve Zones. </w:t>
      </w:r>
    </w:p>
    <w:p w14:paraId="51F205B8" w14:textId="77777777" w:rsidR="00B233A8" w:rsidRDefault="00B233A8" w:rsidP="00B233A8">
      <w:pPr>
        <w:spacing w:after="0" w:line="360" w:lineRule="auto"/>
        <w:rPr>
          <w:rFonts w:ascii="Times New Roman" w:hAnsi="Times New Roman"/>
        </w:rPr>
      </w:pPr>
    </w:p>
    <w:p w14:paraId="4CD23404" w14:textId="77777777" w:rsidR="00B233A8" w:rsidRPr="0034376C" w:rsidRDefault="00B233A8" w:rsidP="00B233A8">
      <w:pPr>
        <w:spacing w:after="0" w:line="360" w:lineRule="auto"/>
        <w:rPr>
          <w:rFonts w:ascii="Times New Roman" w:hAnsi="Times New Roman"/>
        </w:rPr>
      </w:pPr>
      <w:r w:rsidRPr="0034376C">
        <w:rPr>
          <w:rFonts w:ascii="Times New Roman" w:hAnsi="Times New Roman"/>
        </w:rPr>
        <w:t xml:space="preserve">(f) </w:t>
      </w:r>
      <w:r w:rsidRPr="0034376C">
        <w:rPr>
          <w:rFonts w:ascii="Times New Roman" w:hAnsi="Times New Roman"/>
        </w:rPr>
        <w:tab/>
      </w:r>
      <w:r w:rsidRPr="0034376C">
        <w:rPr>
          <w:rFonts w:ascii="Times New Roman" w:hAnsi="Times New Roman"/>
          <w:u w:val="single"/>
        </w:rPr>
        <w:t>Forward Reserve Delivered Megawatts for a Demand Response Resource</w:t>
      </w:r>
      <w:r w:rsidRPr="0034376C">
        <w:rPr>
          <w:rFonts w:ascii="Times New Roman" w:hAnsi="Times New Roman"/>
        </w:rPr>
        <w:t xml:space="preserve"> </w:t>
      </w:r>
      <w:ins w:id="528" w:author="Author">
        <w:r w:rsidR="008E07BC">
          <w:rPr>
            <w:rFonts w:ascii="Times New Roman" w:hAnsi="Times New Roman"/>
          </w:rPr>
          <w:t xml:space="preserve">or a Demand Response Distributed Energy Resource Aggregation </w:t>
        </w:r>
      </w:ins>
      <w:r w:rsidRPr="0034376C">
        <w:rPr>
          <w:rFonts w:ascii="Times New Roman" w:hAnsi="Times New Roman"/>
        </w:rPr>
        <w:t xml:space="preserve">which has not been dispatched are calculated for each hour of the Real-Time Energy Market for each Reserve Zone as the minimum of: </w:t>
      </w:r>
    </w:p>
    <w:p w14:paraId="372264EE" w14:textId="77777777" w:rsidR="00B233A8" w:rsidRPr="0034376C" w:rsidRDefault="00B233A8" w:rsidP="00B233A8">
      <w:pPr>
        <w:spacing w:after="0" w:line="360" w:lineRule="auto"/>
        <w:rPr>
          <w:rFonts w:ascii="Times New Roman" w:hAnsi="Times New Roman"/>
        </w:rPr>
      </w:pPr>
    </w:p>
    <w:p w14:paraId="3D86D262" w14:textId="77777777" w:rsidR="00B233A8" w:rsidRPr="0034376C" w:rsidRDefault="00B233A8" w:rsidP="00B233A8">
      <w:pPr>
        <w:spacing w:after="0" w:line="360" w:lineRule="auto"/>
        <w:ind w:left="720"/>
        <w:rPr>
          <w:rFonts w:ascii="Times New Roman" w:hAnsi="Times New Roman"/>
        </w:rPr>
      </w:pPr>
      <w:r w:rsidRPr="0034376C">
        <w:rPr>
          <w:rFonts w:ascii="Times New Roman" w:hAnsi="Times New Roman"/>
        </w:rPr>
        <w:t>(i)</w:t>
      </w:r>
      <w:r w:rsidRPr="0034376C">
        <w:rPr>
          <w:rFonts w:ascii="Times New Roman" w:hAnsi="Times New Roman"/>
        </w:rPr>
        <w:tab/>
        <w:t xml:space="preserve"> </w:t>
      </w:r>
      <w:proofErr w:type="gramStart"/>
      <w:r w:rsidRPr="0034376C">
        <w:rPr>
          <w:rFonts w:ascii="Times New Roman" w:hAnsi="Times New Roman"/>
        </w:rPr>
        <w:t>the</w:t>
      </w:r>
      <w:proofErr w:type="gramEnd"/>
      <w:r w:rsidRPr="0034376C">
        <w:rPr>
          <w:rFonts w:ascii="Times New Roman" w:hAnsi="Times New Roman"/>
        </w:rPr>
        <w:t xml:space="preserve"> amount of Forward Reserve that the Resource can provide, based upon CLAIM10 and CLAIM30 provided in the Demand Response Resource’s Demand Reduction Offer</w:t>
      </w:r>
      <w:ins w:id="529" w:author="Author">
        <w:r w:rsidR="008E07BC">
          <w:rPr>
            <w:rFonts w:ascii="Times New Roman" w:hAnsi="Times New Roman"/>
          </w:rPr>
          <w:t xml:space="preserve"> or in the Demand Response Distributed Energy Resource Aggregation’s Baseline Deviation Offer</w:t>
        </w:r>
      </w:ins>
      <w:r w:rsidRPr="0034376C">
        <w:rPr>
          <w:rFonts w:ascii="Times New Roman" w:hAnsi="Times New Roman"/>
        </w:rPr>
        <w:t xml:space="preserve">, </w:t>
      </w:r>
    </w:p>
    <w:p w14:paraId="7841BDDC" w14:textId="77777777" w:rsidR="00B233A8" w:rsidRPr="0034376C" w:rsidRDefault="00B233A8" w:rsidP="00B233A8">
      <w:pPr>
        <w:spacing w:after="0" w:line="360" w:lineRule="auto"/>
        <w:ind w:left="720"/>
        <w:rPr>
          <w:rFonts w:ascii="Times New Roman" w:hAnsi="Times New Roman"/>
        </w:rPr>
      </w:pPr>
    </w:p>
    <w:p w14:paraId="0D1D8CF9" w14:textId="77777777" w:rsidR="00B233A8" w:rsidRPr="0034376C" w:rsidRDefault="00B233A8" w:rsidP="00B233A8">
      <w:pPr>
        <w:spacing w:after="0" w:line="360" w:lineRule="auto"/>
        <w:ind w:left="720"/>
        <w:rPr>
          <w:rFonts w:ascii="Times New Roman" w:hAnsi="Times New Roman"/>
        </w:rPr>
      </w:pPr>
      <w:r w:rsidRPr="0034376C">
        <w:rPr>
          <w:rFonts w:ascii="Times New Roman" w:hAnsi="Times New Roman"/>
        </w:rPr>
        <w:lastRenderedPageBreak/>
        <w:t>(ii)</w:t>
      </w:r>
      <w:r w:rsidRPr="0034376C">
        <w:rPr>
          <w:rFonts w:ascii="Times New Roman" w:hAnsi="Times New Roman"/>
        </w:rPr>
        <w:tab/>
        <w:t xml:space="preserve"> Forward Reserve Assigned Megawatts, or </w:t>
      </w:r>
    </w:p>
    <w:p w14:paraId="41B5DD3C" w14:textId="77777777" w:rsidR="00B233A8" w:rsidRPr="0034376C" w:rsidRDefault="00B233A8" w:rsidP="00B233A8">
      <w:pPr>
        <w:spacing w:after="0" w:line="360" w:lineRule="auto"/>
        <w:ind w:left="720"/>
        <w:rPr>
          <w:rFonts w:ascii="Times New Roman" w:hAnsi="Times New Roman"/>
        </w:rPr>
      </w:pPr>
    </w:p>
    <w:p w14:paraId="78F52A26" w14:textId="77777777" w:rsidR="00B233A8" w:rsidRPr="0034376C" w:rsidRDefault="00B233A8" w:rsidP="00B233A8">
      <w:pPr>
        <w:spacing w:after="0" w:line="360" w:lineRule="auto"/>
        <w:ind w:left="720"/>
        <w:rPr>
          <w:rFonts w:ascii="Times New Roman" w:hAnsi="Times New Roman"/>
        </w:rPr>
      </w:pPr>
      <w:r w:rsidRPr="0034376C">
        <w:rPr>
          <w:rFonts w:ascii="Times New Roman" w:hAnsi="Times New Roman"/>
        </w:rPr>
        <w:t>(iii)</w:t>
      </w:r>
      <w:r w:rsidRPr="0034376C">
        <w:rPr>
          <w:rFonts w:ascii="Times New Roman" w:hAnsi="Times New Roman"/>
        </w:rPr>
        <w:tab/>
        <w:t xml:space="preserve"> Forward Reserve Qualifying Megawatts for that Resource (energy at or above the applicable Forward Reserve Threshold Price per Section III.9.6.2), less any previously accounted for Forward Reserve Delivered Megawatts for that Resource. </w:t>
      </w:r>
    </w:p>
    <w:p w14:paraId="705EEE76" w14:textId="77777777" w:rsidR="00B233A8" w:rsidRPr="0034376C" w:rsidRDefault="00B233A8" w:rsidP="00B233A8">
      <w:pPr>
        <w:spacing w:after="0" w:line="360" w:lineRule="auto"/>
        <w:ind w:left="720"/>
        <w:rPr>
          <w:rFonts w:ascii="Times New Roman" w:hAnsi="Times New Roman"/>
        </w:rPr>
      </w:pPr>
    </w:p>
    <w:p w14:paraId="04EF0C0C" w14:textId="77777777" w:rsidR="00B233A8" w:rsidRPr="0034376C" w:rsidRDefault="00B233A8" w:rsidP="00B233A8">
      <w:pPr>
        <w:spacing w:after="0" w:line="360" w:lineRule="auto"/>
        <w:rPr>
          <w:rFonts w:ascii="Times New Roman" w:hAnsi="Times New Roman"/>
        </w:rPr>
      </w:pPr>
      <w:r w:rsidRPr="0034376C">
        <w:rPr>
          <w:rFonts w:ascii="Times New Roman" w:hAnsi="Times New Roman"/>
        </w:rPr>
        <w:t>(g)</w:t>
      </w:r>
      <w:r w:rsidRPr="0034376C">
        <w:rPr>
          <w:rFonts w:ascii="Times New Roman" w:hAnsi="Times New Roman"/>
        </w:rPr>
        <w:tab/>
        <w:t xml:space="preserve"> </w:t>
      </w:r>
      <w:r w:rsidRPr="0034376C">
        <w:rPr>
          <w:rFonts w:ascii="Times New Roman" w:hAnsi="Times New Roman"/>
          <w:u w:val="single"/>
        </w:rPr>
        <w:t>Forward Reserve Delivered Megawatts for a Demand Response Resource</w:t>
      </w:r>
      <w:ins w:id="530" w:author="Author">
        <w:r w:rsidR="008E07BC">
          <w:rPr>
            <w:rFonts w:ascii="Times New Roman" w:hAnsi="Times New Roman"/>
            <w:u w:val="single"/>
          </w:rPr>
          <w:t xml:space="preserve"> or </w:t>
        </w:r>
        <w:r w:rsidR="008E07BC">
          <w:rPr>
            <w:rFonts w:ascii="Times New Roman" w:hAnsi="Times New Roman"/>
          </w:rPr>
          <w:t>a Demand Response Distributed Energy Resource Aggregation</w:t>
        </w:r>
      </w:ins>
      <w:r w:rsidRPr="0034376C">
        <w:rPr>
          <w:rFonts w:ascii="Times New Roman" w:hAnsi="Times New Roman"/>
        </w:rPr>
        <w:t xml:space="preserve"> which has been dispatched are calculated for each hour for each Reserve Zone as the minimum of: </w:t>
      </w:r>
    </w:p>
    <w:p w14:paraId="61ADE07B" w14:textId="77777777" w:rsidR="00B233A8" w:rsidRPr="0034376C" w:rsidRDefault="00B233A8" w:rsidP="00B233A8">
      <w:pPr>
        <w:spacing w:after="0" w:line="360" w:lineRule="auto"/>
        <w:rPr>
          <w:rFonts w:ascii="Times New Roman" w:hAnsi="Times New Roman"/>
        </w:rPr>
      </w:pPr>
    </w:p>
    <w:p w14:paraId="6689AA65" w14:textId="77777777" w:rsidR="00B233A8" w:rsidRPr="0034376C" w:rsidRDefault="00B233A8" w:rsidP="00B233A8">
      <w:pPr>
        <w:spacing w:after="0" w:line="360" w:lineRule="auto"/>
        <w:ind w:left="720"/>
        <w:rPr>
          <w:rFonts w:ascii="Times New Roman" w:hAnsi="Times New Roman"/>
        </w:rPr>
      </w:pPr>
      <w:r w:rsidRPr="0034376C">
        <w:rPr>
          <w:rFonts w:ascii="Times New Roman" w:hAnsi="Times New Roman"/>
        </w:rPr>
        <w:t xml:space="preserve">(i) </w:t>
      </w:r>
      <w:r w:rsidRPr="0034376C">
        <w:rPr>
          <w:rFonts w:ascii="Times New Roman" w:hAnsi="Times New Roman"/>
        </w:rPr>
        <w:tab/>
        <w:t>10 or 30 times the MW/minute Demand Response Resource Ramp Rate</w:t>
      </w:r>
      <w:ins w:id="531" w:author="Author">
        <w:r w:rsidR="008E07BC">
          <w:rPr>
            <w:rFonts w:ascii="Times New Roman" w:hAnsi="Times New Roman"/>
          </w:rPr>
          <w:t xml:space="preserve"> or Demand Response Distributed Energy Resource Aggregation Ramp Rate</w:t>
        </w:r>
      </w:ins>
      <w:r w:rsidRPr="0034376C">
        <w:rPr>
          <w:rFonts w:ascii="Times New Roman" w:hAnsi="Times New Roman"/>
        </w:rPr>
        <w:t xml:space="preserve"> of that Resource, as applicable, </w:t>
      </w:r>
    </w:p>
    <w:p w14:paraId="4A5ACB1E" w14:textId="77777777" w:rsidR="00B233A8" w:rsidRPr="0034376C" w:rsidRDefault="00B233A8" w:rsidP="00B233A8">
      <w:pPr>
        <w:spacing w:after="0" w:line="360" w:lineRule="auto"/>
        <w:ind w:left="720"/>
        <w:rPr>
          <w:rFonts w:ascii="Times New Roman" w:hAnsi="Times New Roman"/>
        </w:rPr>
      </w:pPr>
    </w:p>
    <w:p w14:paraId="182F235B" w14:textId="77777777" w:rsidR="00B233A8" w:rsidRPr="0034376C" w:rsidRDefault="00B233A8" w:rsidP="00B233A8">
      <w:pPr>
        <w:spacing w:after="0" w:line="360" w:lineRule="auto"/>
        <w:ind w:left="720"/>
        <w:rPr>
          <w:rFonts w:ascii="Times New Roman" w:hAnsi="Times New Roman"/>
        </w:rPr>
      </w:pPr>
      <w:r w:rsidRPr="0034376C">
        <w:rPr>
          <w:rFonts w:ascii="Times New Roman" w:hAnsi="Times New Roman"/>
        </w:rPr>
        <w:t xml:space="preserve">(ii) </w:t>
      </w:r>
      <w:r w:rsidRPr="0034376C">
        <w:rPr>
          <w:rFonts w:ascii="Times New Roman" w:hAnsi="Times New Roman"/>
        </w:rPr>
        <w:tab/>
        <w:t xml:space="preserve">Forward Reserve Assigned Megawatts, or </w:t>
      </w:r>
    </w:p>
    <w:p w14:paraId="636C0B49" w14:textId="77777777" w:rsidR="00B233A8" w:rsidRPr="0034376C" w:rsidRDefault="00B233A8" w:rsidP="00B233A8">
      <w:pPr>
        <w:spacing w:after="0" w:line="360" w:lineRule="auto"/>
        <w:ind w:left="720"/>
        <w:rPr>
          <w:rFonts w:ascii="Times New Roman" w:hAnsi="Times New Roman"/>
        </w:rPr>
      </w:pPr>
    </w:p>
    <w:p w14:paraId="42F9D652" w14:textId="77777777" w:rsidR="00B233A8" w:rsidRPr="0034376C" w:rsidRDefault="00B233A8" w:rsidP="00B233A8">
      <w:pPr>
        <w:spacing w:after="0" w:line="360" w:lineRule="auto"/>
        <w:ind w:left="720"/>
        <w:rPr>
          <w:rFonts w:ascii="Times New Roman" w:hAnsi="Times New Roman"/>
        </w:rPr>
      </w:pPr>
      <w:r w:rsidRPr="0034376C">
        <w:rPr>
          <w:rFonts w:ascii="Times New Roman" w:hAnsi="Times New Roman"/>
        </w:rPr>
        <w:t xml:space="preserve">(iii) </w:t>
      </w:r>
      <w:r w:rsidRPr="0034376C">
        <w:rPr>
          <w:rFonts w:ascii="Times New Roman" w:hAnsi="Times New Roman"/>
        </w:rPr>
        <w:tab/>
        <w:t>Forward Reserve Qualifying Megawatts for that Resource (MW offered at or above the applicable Forward Reserve Threshold Price per Section III.9.6.2)</w:t>
      </w:r>
    </w:p>
    <w:p w14:paraId="059FE9B9" w14:textId="77777777" w:rsidR="00B233A8" w:rsidRPr="0034376C" w:rsidRDefault="00B233A8" w:rsidP="00B233A8">
      <w:pPr>
        <w:spacing w:after="0" w:line="360" w:lineRule="auto"/>
        <w:ind w:left="720"/>
        <w:rPr>
          <w:rFonts w:ascii="Times New Roman" w:hAnsi="Times New Roman"/>
        </w:rPr>
      </w:pPr>
    </w:p>
    <w:p w14:paraId="62D62131" w14:textId="77777777" w:rsidR="00B233A8" w:rsidRPr="0034376C" w:rsidRDefault="00B233A8" w:rsidP="00B233A8">
      <w:pPr>
        <w:spacing w:after="0" w:line="360" w:lineRule="auto"/>
        <w:ind w:left="720"/>
        <w:rPr>
          <w:rFonts w:ascii="Times New Roman" w:hAnsi="Times New Roman"/>
        </w:rPr>
      </w:pPr>
      <w:proofErr w:type="gramStart"/>
      <w:r w:rsidRPr="0034376C">
        <w:rPr>
          <w:rFonts w:ascii="Times New Roman" w:hAnsi="Times New Roman"/>
        </w:rPr>
        <w:t>less</w:t>
      </w:r>
      <w:proofErr w:type="gramEnd"/>
      <w:r w:rsidRPr="0034376C">
        <w:rPr>
          <w:rFonts w:ascii="Times New Roman" w:hAnsi="Times New Roman"/>
        </w:rPr>
        <w:t xml:space="preserve"> any previously accounted for Forward Reserve Delivered Megawatts for that Resource. </w:t>
      </w:r>
    </w:p>
    <w:p w14:paraId="4BC43D7A" w14:textId="77777777" w:rsidR="00B233A8" w:rsidRPr="0034376C" w:rsidRDefault="00B233A8" w:rsidP="00B233A8">
      <w:pPr>
        <w:spacing w:after="0" w:line="360" w:lineRule="auto"/>
        <w:ind w:left="720"/>
        <w:rPr>
          <w:rFonts w:ascii="Times New Roman" w:hAnsi="Times New Roman"/>
        </w:rPr>
      </w:pPr>
    </w:p>
    <w:p w14:paraId="427741A5" w14:textId="7C19424A" w:rsidR="00B233A8" w:rsidRPr="0034376C" w:rsidRDefault="00B233A8" w:rsidP="00B233A8">
      <w:pPr>
        <w:spacing w:after="0" w:line="360" w:lineRule="auto"/>
        <w:rPr>
          <w:rFonts w:ascii="Times New Roman" w:hAnsi="Times New Roman"/>
        </w:rPr>
      </w:pPr>
      <w:r w:rsidRPr="0034376C">
        <w:rPr>
          <w:rFonts w:ascii="Times New Roman" w:hAnsi="Times New Roman"/>
        </w:rPr>
        <w:t xml:space="preserve"> (h)</w:t>
      </w:r>
      <w:r w:rsidRPr="0034376C">
        <w:rPr>
          <w:rFonts w:ascii="Times New Roman" w:hAnsi="Times New Roman"/>
        </w:rPr>
        <w:tab/>
        <w:t xml:space="preserve">In determining </w:t>
      </w:r>
      <w:r w:rsidRPr="0034376C">
        <w:rPr>
          <w:rFonts w:ascii="Times New Roman" w:hAnsi="Times New Roman"/>
          <w:u w:val="single"/>
        </w:rPr>
        <w:t xml:space="preserve">Forward Reserve Delivered Megawatts for Demand Response Resources </w:t>
      </w:r>
      <w:r w:rsidRPr="0034376C">
        <w:rPr>
          <w:rFonts w:ascii="Times New Roman" w:hAnsi="Times New Roman"/>
        </w:rPr>
        <w:t xml:space="preserve">the portion of the Forward Reserve Delivered Megawatts not associated with Net Supply shall be </w:t>
      </w:r>
      <w:r>
        <w:rPr>
          <w:rFonts w:ascii="Times New Roman" w:hAnsi="Times New Roman"/>
        </w:rPr>
        <w:t xml:space="preserve">increased </w:t>
      </w:r>
      <w:r w:rsidRPr="0034376C">
        <w:rPr>
          <w:rFonts w:ascii="Times New Roman" w:hAnsi="Times New Roman"/>
        </w:rPr>
        <w:t>by average avoided peak distribution losses</w:t>
      </w:r>
      <w:r>
        <w:rPr>
          <w:rFonts w:ascii="Times New Roman" w:hAnsi="Times New Roman"/>
        </w:rPr>
        <w:t>, limited as described below</w:t>
      </w:r>
      <w:r w:rsidRPr="0034376C">
        <w:rPr>
          <w:rFonts w:ascii="Times New Roman" w:hAnsi="Times New Roman"/>
        </w:rPr>
        <w:t>.</w:t>
      </w:r>
    </w:p>
    <w:p w14:paraId="741E25FD" w14:textId="786068FD" w:rsidR="00B233A8" w:rsidRPr="0034376C" w:rsidRDefault="00B233A8" w:rsidP="00B233A8">
      <w:pPr>
        <w:spacing w:after="0" w:line="360" w:lineRule="auto"/>
        <w:ind w:left="1440" w:hanging="720"/>
        <w:rPr>
          <w:rFonts w:ascii="Times New Roman" w:hAnsi="Times New Roman"/>
        </w:rPr>
      </w:pPr>
      <w:r w:rsidRPr="0034376C">
        <w:rPr>
          <w:rFonts w:ascii="Times New Roman" w:hAnsi="Times New Roman"/>
        </w:rPr>
        <w:t>(i)</w:t>
      </w:r>
      <w:r w:rsidRPr="0034376C">
        <w:rPr>
          <w:rFonts w:ascii="Times New Roman" w:hAnsi="Times New Roman"/>
        </w:rPr>
        <w:tab/>
      </w:r>
      <w:r>
        <w:rPr>
          <w:rFonts w:ascii="Times New Roman" w:hAnsi="Times New Roman"/>
        </w:rPr>
        <w:t xml:space="preserve">The ISO </w:t>
      </w:r>
      <w:r w:rsidRPr="0034376C">
        <w:rPr>
          <w:rFonts w:ascii="Times New Roman" w:hAnsi="Times New Roman"/>
        </w:rPr>
        <w:t>will assume that Demand Response Resource</w:t>
      </w:r>
      <w:r>
        <w:rPr>
          <w:rFonts w:ascii="Times New Roman" w:hAnsi="Times New Roman"/>
        </w:rPr>
        <w:t>s</w:t>
      </w:r>
      <w:r w:rsidRPr="0034376C">
        <w:rPr>
          <w:rFonts w:ascii="Times New Roman" w:hAnsi="Times New Roman"/>
        </w:rPr>
        <w:t xml:space="preserve"> first reduce their </w:t>
      </w:r>
      <w:r>
        <w:rPr>
          <w:rFonts w:ascii="Times New Roman" w:hAnsi="Times New Roman"/>
        </w:rPr>
        <w:t xml:space="preserve">net </w:t>
      </w:r>
      <w:r w:rsidRPr="0034376C">
        <w:rPr>
          <w:rFonts w:ascii="Times New Roman" w:hAnsi="Times New Roman"/>
        </w:rPr>
        <w:t xml:space="preserve">load from the electricity system before providing </w:t>
      </w:r>
      <w:r>
        <w:rPr>
          <w:rFonts w:ascii="Times New Roman" w:hAnsi="Times New Roman"/>
        </w:rPr>
        <w:t xml:space="preserve">additional </w:t>
      </w:r>
      <w:r w:rsidRPr="0034376C">
        <w:rPr>
          <w:rFonts w:ascii="Times New Roman" w:hAnsi="Times New Roman"/>
        </w:rPr>
        <w:t xml:space="preserve">Net Supply.   </w:t>
      </w:r>
    </w:p>
    <w:p w14:paraId="43A44CF3" w14:textId="32112181" w:rsidR="00B233A8" w:rsidRPr="0034376C" w:rsidRDefault="00B233A8" w:rsidP="00B233A8">
      <w:pPr>
        <w:spacing w:after="0" w:line="360" w:lineRule="auto"/>
        <w:ind w:left="1440" w:hanging="720"/>
        <w:contextualSpacing/>
        <w:rPr>
          <w:rFonts w:ascii="Times New Roman" w:hAnsi="Times New Roman"/>
        </w:rPr>
      </w:pPr>
      <w:r>
        <w:rPr>
          <w:rFonts w:ascii="Times New Roman" w:hAnsi="Times New Roman"/>
        </w:rPr>
        <w:t>(ii)</w:t>
      </w:r>
      <w:r>
        <w:rPr>
          <w:rFonts w:ascii="Times New Roman" w:hAnsi="Times New Roman"/>
        </w:rPr>
        <w:tab/>
      </w:r>
      <w:r w:rsidRPr="0034376C">
        <w:rPr>
          <w:rFonts w:ascii="Times New Roman" w:hAnsi="Times New Roman"/>
        </w:rPr>
        <w:t xml:space="preserve">The portion of the Forward Reserve Delivered Megawatts not associated with Net Supply shall be the lesser of: </w:t>
      </w:r>
      <w:r>
        <w:rPr>
          <w:rFonts w:ascii="Times New Roman" w:hAnsi="Times New Roman"/>
        </w:rPr>
        <w:t xml:space="preserve">(1) </w:t>
      </w:r>
      <w:r w:rsidRPr="0034376C">
        <w:rPr>
          <w:rFonts w:ascii="Times New Roman" w:hAnsi="Times New Roman"/>
        </w:rPr>
        <w:t>Forward Reserve Delivered Megawatts</w:t>
      </w:r>
      <w:r>
        <w:rPr>
          <w:rFonts w:ascii="Times New Roman" w:hAnsi="Times New Roman"/>
        </w:rPr>
        <w:t xml:space="preserve"> and (2)</w:t>
      </w:r>
      <w:r w:rsidRPr="0034376C">
        <w:rPr>
          <w:rFonts w:ascii="Times New Roman" w:hAnsi="Times New Roman"/>
        </w:rPr>
        <w:t xml:space="preserve"> </w:t>
      </w:r>
      <w:r>
        <w:rPr>
          <w:rFonts w:ascii="Times New Roman" w:hAnsi="Times New Roman"/>
        </w:rPr>
        <w:t>t</w:t>
      </w:r>
      <w:r w:rsidRPr="0034376C">
        <w:rPr>
          <w:rFonts w:ascii="Times New Roman" w:hAnsi="Times New Roman"/>
        </w:rPr>
        <w:t>he amount of load that the Demand Response Resource can reduce from the electric system</w:t>
      </w:r>
      <w:r>
        <w:rPr>
          <w:rFonts w:ascii="Times New Roman" w:hAnsi="Times New Roman"/>
        </w:rPr>
        <w:t xml:space="preserve"> based on the net load of its constituent Demand Response Assets</w:t>
      </w:r>
      <w:r w:rsidRPr="0034376C">
        <w:rPr>
          <w:rFonts w:ascii="Times New Roman" w:hAnsi="Times New Roman"/>
        </w:rPr>
        <w:t xml:space="preserve">. </w:t>
      </w:r>
    </w:p>
    <w:p w14:paraId="7C4491AE" w14:textId="15F78C4F" w:rsidR="00390423" w:rsidRDefault="00B233A8" w:rsidP="00B233A8">
      <w:pPr>
        <w:spacing w:after="0" w:line="360" w:lineRule="auto"/>
        <w:ind w:left="1440" w:hanging="720"/>
        <w:rPr>
          <w:ins w:id="532" w:author="Author"/>
          <w:rFonts w:ascii="Times New Roman" w:hAnsi="Times New Roman"/>
        </w:rPr>
      </w:pPr>
      <w:r w:rsidRPr="0034376C">
        <w:rPr>
          <w:rFonts w:ascii="Times New Roman" w:hAnsi="Times New Roman"/>
        </w:rPr>
        <w:t>(iii)</w:t>
      </w:r>
      <w:r w:rsidRPr="0034376C">
        <w:rPr>
          <w:rFonts w:ascii="Times New Roman" w:hAnsi="Times New Roman"/>
        </w:rPr>
        <w:tab/>
        <w:t xml:space="preserve">Any remaining Forward Reserve Delivered Megawatts in excess of the portion not associated with Net Supply will be capped at the </w:t>
      </w:r>
      <w:r>
        <w:rPr>
          <w:rFonts w:ascii="Times New Roman" w:hAnsi="Times New Roman"/>
        </w:rPr>
        <w:t xml:space="preserve">remaining </w:t>
      </w:r>
      <w:r w:rsidRPr="0034376C">
        <w:rPr>
          <w:rFonts w:ascii="Times New Roman" w:hAnsi="Times New Roman"/>
        </w:rPr>
        <w:t>Net Supply</w:t>
      </w:r>
      <w:r>
        <w:rPr>
          <w:rFonts w:ascii="Times New Roman" w:hAnsi="Times New Roman"/>
        </w:rPr>
        <w:t xml:space="preserve"> Capability of the Demand Response Resource</w:t>
      </w:r>
      <w:r w:rsidRPr="0034376C">
        <w:rPr>
          <w:rFonts w:ascii="Times New Roman" w:hAnsi="Times New Roman"/>
        </w:rPr>
        <w:t>.</w:t>
      </w:r>
    </w:p>
    <w:p w14:paraId="426E694D" w14:textId="60C19007" w:rsidR="00390423" w:rsidRPr="0034376C" w:rsidRDefault="00390423" w:rsidP="00390423">
      <w:pPr>
        <w:spacing w:after="0" w:line="360" w:lineRule="auto"/>
        <w:rPr>
          <w:ins w:id="533" w:author="Author"/>
          <w:rFonts w:ascii="Times New Roman" w:hAnsi="Times New Roman"/>
        </w:rPr>
      </w:pPr>
      <w:ins w:id="534" w:author="Author">
        <w:r>
          <w:rPr>
            <w:rFonts w:ascii="Times New Roman" w:hAnsi="Times New Roman"/>
          </w:rPr>
          <w:t>(i</w:t>
        </w:r>
        <w:r w:rsidRPr="0034376C">
          <w:rPr>
            <w:rFonts w:ascii="Times New Roman" w:hAnsi="Times New Roman"/>
          </w:rPr>
          <w:t>)</w:t>
        </w:r>
        <w:r w:rsidRPr="0034376C">
          <w:rPr>
            <w:rFonts w:ascii="Times New Roman" w:hAnsi="Times New Roman"/>
          </w:rPr>
          <w:tab/>
          <w:t xml:space="preserve">In determining </w:t>
        </w:r>
        <w:r w:rsidRPr="0034376C">
          <w:rPr>
            <w:rFonts w:ascii="Times New Roman" w:hAnsi="Times New Roman"/>
            <w:u w:val="single"/>
          </w:rPr>
          <w:t xml:space="preserve">Forward Reserve Delivered Megawatts for </w:t>
        </w:r>
        <w:r>
          <w:rPr>
            <w:rFonts w:ascii="Times New Roman" w:hAnsi="Times New Roman"/>
          </w:rPr>
          <w:t>a Demand Response Distributed Energy Resource Aggregation</w:t>
        </w:r>
        <w:r w:rsidRPr="0034376C">
          <w:rPr>
            <w:rFonts w:ascii="Times New Roman" w:hAnsi="Times New Roman"/>
            <w:u w:val="single"/>
          </w:rPr>
          <w:t xml:space="preserve"> </w:t>
        </w:r>
        <w:r w:rsidRPr="0034376C">
          <w:rPr>
            <w:rFonts w:ascii="Times New Roman" w:hAnsi="Times New Roman"/>
          </w:rPr>
          <w:t xml:space="preserve">the portion of the Forward Reserve Delivered Megawatts not associated </w:t>
        </w:r>
        <w:r w:rsidRPr="0034376C">
          <w:rPr>
            <w:rFonts w:ascii="Times New Roman" w:hAnsi="Times New Roman"/>
          </w:rPr>
          <w:lastRenderedPageBreak/>
          <w:t xml:space="preserve">with </w:t>
        </w:r>
        <w:r>
          <w:rPr>
            <w:rFonts w:ascii="Times New Roman" w:hAnsi="Times New Roman"/>
          </w:rPr>
          <w:t>energy injection</w:t>
        </w:r>
        <w:r w:rsidRPr="0034376C">
          <w:rPr>
            <w:rFonts w:ascii="Times New Roman" w:hAnsi="Times New Roman"/>
          </w:rPr>
          <w:t xml:space="preserve"> shall be </w:t>
        </w:r>
        <w:r>
          <w:rPr>
            <w:rFonts w:ascii="Times New Roman" w:hAnsi="Times New Roman"/>
          </w:rPr>
          <w:t xml:space="preserve">increased </w:t>
        </w:r>
        <w:r w:rsidRPr="0034376C">
          <w:rPr>
            <w:rFonts w:ascii="Times New Roman" w:hAnsi="Times New Roman"/>
          </w:rPr>
          <w:t>by average avoided peak distribution losses</w:t>
        </w:r>
        <w:r>
          <w:rPr>
            <w:rFonts w:ascii="Times New Roman" w:hAnsi="Times New Roman"/>
          </w:rPr>
          <w:t>, limited as described below</w:t>
        </w:r>
        <w:r w:rsidRPr="0034376C">
          <w:rPr>
            <w:rFonts w:ascii="Times New Roman" w:hAnsi="Times New Roman"/>
          </w:rPr>
          <w:t>.</w:t>
        </w:r>
      </w:ins>
    </w:p>
    <w:p w14:paraId="20CA9387" w14:textId="20C458F9" w:rsidR="00390423" w:rsidRPr="0034376C" w:rsidRDefault="00390423" w:rsidP="00390423">
      <w:pPr>
        <w:spacing w:after="0" w:line="360" w:lineRule="auto"/>
        <w:ind w:left="1440" w:hanging="720"/>
        <w:rPr>
          <w:ins w:id="535" w:author="Author"/>
          <w:rFonts w:ascii="Times New Roman" w:hAnsi="Times New Roman"/>
        </w:rPr>
      </w:pPr>
      <w:ins w:id="536" w:author="Author">
        <w:r w:rsidRPr="0034376C">
          <w:rPr>
            <w:rFonts w:ascii="Times New Roman" w:hAnsi="Times New Roman"/>
          </w:rPr>
          <w:t>(i)</w:t>
        </w:r>
        <w:r w:rsidRPr="0034376C">
          <w:rPr>
            <w:rFonts w:ascii="Times New Roman" w:hAnsi="Times New Roman"/>
          </w:rPr>
          <w:tab/>
        </w:r>
        <w:r>
          <w:rPr>
            <w:rFonts w:ascii="Times New Roman" w:hAnsi="Times New Roman"/>
          </w:rPr>
          <w:t xml:space="preserve">The ISO </w:t>
        </w:r>
        <w:r w:rsidRPr="0034376C">
          <w:rPr>
            <w:rFonts w:ascii="Times New Roman" w:hAnsi="Times New Roman"/>
          </w:rPr>
          <w:t xml:space="preserve">will assume that </w:t>
        </w:r>
        <w:r>
          <w:rPr>
            <w:rFonts w:ascii="Times New Roman" w:hAnsi="Times New Roman"/>
          </w:rPr>
          <w:t>Demand Response Distributed Energy Resource Aggregations</w:t>
        </w:r>
        <w:r w:rsidRPr="0034376C">
          <w:rPr>
            <w:rFonts w:ascii="Times New Roman" w:hAnsi="Times New Roman"/>
          </w:rPr>
          <w:t xml:space="preserve"> first reduce their </w:t>
        </w:r>
        <w:r>
          <w:rPr>
            <w:rFonts w:ascii="Times New Roman" w:hAnsi="Times New Roman"/>
          </w:rPr>
          <w:t xml:space="preserve">net </w:t>
        </w:r>
        <w:r w:rsidRPr="0034376C">
          <w:rPr>
            <w:rFonts w:ascii="Times New Roman" w:hAnsi="Times New Roman"/>
          </w:rPr>
          <w:t xml:space="preserve">load from the electricity system before providing </w:t>
        </w:r>
        <w:r>
          <w:rPr>
            <w:rFonts w:ascii="Times New Roman" w:hAnsi="Times New Roman"/>
          </w:rPr>
          <w:t>additional energy injection</w:t>
        </w:r>
        <w:r w:rsidRPr="0034376C">
          <w:rPr>
            <w:rFonts w:ascii="Times New Roman" w:hAnsi="Times New Roman"/>
          </w:rPr>
          <w:t xml:space="preserve">.   </w:t>
        </w:r>
      </w:ins>
    </w:p>
    <w:p w14:paraId="168A72BE" w14:textId="5F2D6119" w:rsidR="00390423" w:rsidRPr="0034376C" w:rsidRDefault="00390423" w:rsidP="00390423">
      <w:pPr>
        <w:spacing w:after="0" w:line="360" w:lineRule="auto"/>
        <w:ind w:left="1440" w:hanging="720"/>
        <w:contextualSpacing/>
        <w:rPr>
          <w:ins w:id="537" w:author="Author"/>
          <w:rFonts w:ascii="Times New Roman" w:hAnsi="Times New Roman"/>
        </w:rPr>
      </w:pPr>
      <w:ins w:id="538" w:author="Author">
        <w:r>
          <w:rPr>
            <w:rFonts w:ascii="Times New Roman" w:hAnsi="Times New Roman"/>
          </w:rPr>
          <w:t>(ii)</w:t>
        </w:r>
        <w:r>
          <w:rPr>
            <w:rFonts w:ascii="Times New Roman" w:hAnsi="Times New Roman"/>
          </w:rPr>
          <w:tab/>
        </w:r>
        <w:r w:rsidRPr="0034376C">
          <w:rPr>
            <w:rFonts w:ascii="Times New Roman" w:hAnsi="Times New Roman"/>
          </w:rPr>
          <w:t xml:space="preserve">The portion of the Forward Reserve Delivered Megawatts not associated </w:t>
        </w:r>
        <w:r>
          <w:rPr>
            <w:rFonts w:ascii="Times New Roman" w:hAnsi="Times New Roman"/>
          </w:rPr>
          <w:t>with energy injection</w:t>
        </w:r>
        <w:r w:rsidRPr="0034376C">
          <w:rPr>
            <w:rFonts w:ascii="Times New Roman" w:hAnsi="Times New Roman"/>
          </w:rPr>
          <w:t xml:space="preserve"> shall be the lesser of: </w:t>
        </w:r>
        <w:r>
          <w:rPr>
            <w:rFonts w:ascii="Times New Roman" w:hAnsi="Times New Roman"/>
          </w:rPr>
          <w:t xml:space="preserve">(1) </w:t>
        </w:r>
        <w:r w:rsidRPr="0034376C">
          <w:rPr>
            <w:rFonts w:ascii="Times New Roman" w:hAnsi="Times New Roman"/>
          </w:rPr>
          <w:t>Forward Reserve Delivered Megawatts</w:t>
        </w:r>
        <w:r>
          <w:rPr>
            <w:rFonts w:ascii="Times New Roman" w:hAnsi="Times New Roman"/>
          </w:rPr>
          <w:t xml:space="preserve"> and (2)</w:t>
        </w:r>
        <w:r w:rsidRPr="0034376C">
          <w:rPr>
            <w:rFonts w:ascii="Times New Roman" w:hAnsi="Times New Roman"/>
          </w:rPr>
          <w:t xml:space="preserve"> </w:t>
        </w:r>
        <w:r>
          <w:rPr>
            <w:rFonts w:ascii="Times New Roman" w:hAnsi="Times New Roman"/>
          </w:rPr>
          <w:t>t</w:t>
        </w:r>
        <w:r w:rsidRPr="0034376C">
          <w:rPr>
            <w:rFonts w:ascii="Times New Roman" w:hAnsi="Times New Roman"/>
          </w:rPr>
          <w:t xml:space="preserve">he amount of load that the </w:t>
        </w:r>
        <w:r>
          <w:rPr>
            <w:rFonts w:ascii="Times New Roman" w:hAnsi="Times New Roman"/>
          </w:rPr>
          <w:t>Demand Response Distributed Energy Resource Aggregation</w:t>
        </w:r>
        <w:r w:rsidRPr="0034376C">
          <w:rPr>
            <w:rFonts w:ascii="Times New Roman" w:hAnsi="Times New Roman"/>
          </w:rPr>
          <w:t xml:space="preserve"> can reduce from the electric system</w:t>
        </w:r>
        <w:r>
          <w:rPr>
            <w:rFonts w:ascii="Times New Roman" w:hAnsi="Times New Roman"/>
          </w:rPr>
          <w:t xml:space="preserve"> based on the net load of its constituent Distributed Energy Resources</w:t>
        </w:r>
        <w:r w:rsidRPr="0034376C">
          <w:rPr>
            <w:rFonts w:ascii="Times New Roman" w:hAnsi="Times New Roman"/>
          </w:rPr>
          <w:t xml:space="preserve">. </w:t>
        </w:r>
      </w:ins>
    </w:p>
    <w:p w14:paraId="5860AE8D" w14:textId="2DAB0383" w:rsidR="00390423" w:rsidRPr="0034376C" w:rsidRDefault="00390423" w:rsidP="00390423">
      <w:pPr>
        <w:spacing w:after="0" w:line="360" w:lineRule="auto"/>
        <w:ind w:left="1440" w:hanging="720"/>
        <w:rPr>
          <w:ins w:id="539" w:author="Author"/>
          <w:rFonts w:ascii="Times New Roman" w:hAnsi="Times New Roman"/>
        </w:rPr>
      </w:pPr>
      <w:ins w:id="540" w:author="Author">
        <w:r w:rsidRPr="0034376C">
          <w:rPr>
            <w:rFonts w:ascii="Times New Roman" w:hAnsi="Times New Roman"/>
          </w:rPr>
          <w:t>(iii)</w:t>
        </w:r>
        <w:r w:rsidRPr="0034376C">
          <w:rPr>
            <w:rFonts w:ascii="Times New Roman" w:hAnsi="Times New Roman"/>
          </w:rPr>
          <w:tab/>
          <w:t xml:space="preserve">Any remaining Forward Reserve Delivered Megawatts in excess of the portion not associated with </w:t>
        </w:r>
        <w:r>
          <w:rPr>
            <w:rFonts w:ascii="Times New Roman" w:hAnsi="Times New Roman"/>
          </w:rPr>
          <w:t>energy injection</w:t>
        </w:r>
        <w:r w:rsidRPr="0034376C">
          <w:rPr>
            <w:rFonts w:ascii="Times New Roman" w:hAnsi="Times New Roman"/>
          </w:rPr>
          <w:t xml:space="preserve"> will be capped at the </w:t>
        </w:r>
        <w:r>
          <w:rPr>
            <w:rFonts w:ascii="Times New Roman" w:hAnsi="Times New Roman"/>
          </w:rPr>
          <w:t>remaining energy injection capability of the Demand Response Distributed Energy Resource Aggregation</w:t>
        </w:r>
        <w:r w:rsidRPr="0034376C">
          <w:rPr>
            <w:rFonts w:ascii="Times New Roman" w:hAnsi="Times New Roman"/>
          </w:rPr>
          <w:t xml:space="preserve">. </w:t>
        </w:r>
      </w:ins>
    </w:p>
    <w:p w14:paraId="1128F1CD" w14:textId="2A46E178" w:rsidR="00B233A8" w:rsidRPr="0034376C" w:rsidRDefault="00B233A8" w:rsidP="00B233A8">
      <w:pPr>
        <w:spacing w:after="0" w:line="360" w:lineRule="auto"/>
        <w:ind w:left="1440" w:hanging="720"/>
        <w:rPr>
          <w:rFonts w:ascii="Times New Roman" w:hAnsi="Times New Roman"/>
        </w:rPr>
      </w:pPr>
      <w:r w:rsidRPr="0034376C">
        <w:rPr>
          <w:rFonts w:ascii="Times New Roman" w:hAnsi="Times New Roman"/>
        </w:rPr>
        <w:t xml:space="preserve"> </w:t>
      </w:r>
    </w:p>
    <w:p w14:paraId="6AD1120C" w14:textId="77777777" w:rsidR="00B233A8" w:rsidRPr="00B2684F" w:rsidRDefault="00B233A8" w:rsidP="00B233A8">
      <w:pPr>
        <w:spacing w:after="0" w:line="360" w:lineRule="auto"/>
        <w:rPr>
          <w:rFonts w:ascii="Times New Roman" w:hAnsi="Times New Roman"/>
        </w:rPr>
      </w:pPr>
    </w:p>
    <w:p w14:paraId="71AE489F" w14:textId="77777777" w:rsidR="00B233A8" w:rsidRDefault="00B233A8" w:rsidP="00B233A8">
      <w:pPr>
        <w:spacing w:after="0" w:line="360" w:lineRule="auto"/>
        <w:outlineLvl w:val="2"/>
        <w:rPr>
          <w:rFonts w:ascii="Times New Roman" w:hAnsi="Times New Roman"/>
          <w:b/>
        </w:rPr>
      </w:pPr>
      <w:r w:rsidRPr="00DB7BB8">
        <w:rPr>
          <w:rFonts w:ascii="Times New Roman" w:hAnsi="Times New Roman"/>
          <w:b/>
        </w:rPr>
        <w:t xml:space="preserve">III.9.7 </w:t>
      </w:r>
      <w:r w:rsidRPr="00DB7BB8">
        <w:rPr>
          <w:rFonts w:ascii="Times New Roman" w:hAnsi="Times New Roman"/>
          <w:b/>
        </w:rPr>
        <w:tab/>
      </w:r>
      <w:r w:rsidRPr="00DB7BB8">
        <w:rPr>
          <w:rFonts w:ascii="Times New Roman" w:hAnsi="Times New Roman"/>
          <w:b/>
        </w:rPr>
        <w:tab/>
      </w:r>
      <w:r>
        <w:rPr>
          <w:rFonts w:ascii="Times New Roman" w:hAnsi="Times New Roman"/>
          <w:b/>
        </w:rPr>
        <w:tab/>
      </w:r>
      <w:r w:rsidRPr="00DB7BB8">
        <w:rPr>
          <w:rFonts w:ascii="Times New Roman" w:hAnsi="Times New Roman"/>
          <w:b/>
        </w:rPr>
        <w:t xml:space="preserve">Consequences of Delivery Failure. </w:t>
      </w:r>
    </w:p>
    <w:p w14:paraId="4624FC1D" w14:textId="77777777" w:rsidR="00B233A8" w:rsidRPr="00DB7BB8" w:rsidRDefault="00B233A8" w:rsidP="00B233A8">
      <w:pPr>
        <w:spacing w:after="0" w:line="360" w:lineRule="auto"/>
        <w:outlineLvl w:val="2"/>
        <w:rPr>
          <w:rFonts w:ascii="Times New Roman" w:hAnsi="Times New Roman"/>
          <w:b/>
        </w:rPr>
      </w:pPr>
    </w:p>
    <w:p w14:paraId="13E8C439" w14:textId="77777777" w:rsidR="00B233A8" w:rsidRPr="00DB7BB8" w:rsidRDefault="00B233A8" w:rsidP="00B233A8">
      <w:pPr>
        <w:spacing w:after="0" w:line="360" w:lineRule="auto"/>
        <w:rPr>
          <w:rFonts w:ascii="Times New Roman" w:hAnsi="Times New Roman"/>
          <w:b/>
        </w:rPr>
      </w:pPr>
      <w:r w:rsidRPr="00DB7BB8">
        <w:rPr>
          <w:rFonts w:ascii="Times New Roman" w:hAnsi="Times New Roman"/>
          <w:b/>
        </w:rPr>
        <w:t>III.9.7.1</w:t>
      </w:r>
      <w:r>
        <w:rPr>
          <w:rFonts w:ascii="Times New Roman" w:hAnsi="Times New Roman"/>
          <w:b/>
        </w:rPr>
        <w:tab/>
      </w:r>
      <w:r>
        <w:rPr>
          <w:rFonts w:ascii="Times New Roman" w:hAnsi="Times New Roman"/>
          <w:b/>
        </w:rPr>
        <w:tab/>
      </w:r>
      <w:r w:rsidRPr="00DB7BB8">
        <w:rPr>
          <w:rFonts w:ascii="Times New Roman" w:hAnsi="Times New Roman"/>
          <w:b/>
        </w:rPr>
        <w:t xml:space="preserve">Real-Time Failure-to-Reserve. </w:t>
      </w:r>
    </w:p>
    <w:p w14:paraId="63BC7075" w14:textId="77777777" w:rsidR="00B233A8" w:rsidRDefault="00B233A8" w:rsidP="00B233A8">
      <w:pPr>
        <w:spacing w:after="0" w:line="360" w:lineRule="auto"/>
        <w:rPr>
          <w:rFonts w:ascii="Times New Roman" w:hAnsi="Times New Roman"/>
        </w:rPr>
      </w:pPr>
      <w:r w:rsidRPr="00B2684F">
        <w:rPr>
          <w:rFonts w:ascii="Times New Roman" w:hAnsi="Times New Roman"/>
        </w:rPr>
        <w:t>A Real-Time</w:t>
      </w:r>
      <w:r>
        <w:rPr>
          <w:rFonts w:ascii="Times New Roman" w:hAnsi="Times New Roman"/>
        </w:rPr>
        <w:t xml:space="preserve"> Forward Reserve</w:t>
      </w:r>
      <w:r w:rsidRPr="00B2684F">
        <w:rPr>
          <w:rFonts w:ascii="Times New Roman" w:hAnsi="Times New Roman"/>
        </w:rPr>
        <w:t xml:space="preserve"> Failure-to-Reserve occurs when a Market Participant’s Forward Reserve Delivered Megawatts for a Reserve Zone in an hour is less than that Market Participant’s Forward Reserve Obligation for that Reserve Zone in that hour. Under these circumstances the Market Participant pays a penalty based upon the Forward Reserve Failure-to-Reserve Penalty Rate and that Market Participant’s Forward Reserve Failure-to-Reserve Megawatts. </w:t>
      </w:r>
    </w:p>
    <w:p w14:paraId="4F3329B8" w14:textId="77777777" w:rsidR="00B233A8" w:rsidRPr="00B2684F" w:rsidRDefault="00B233A8" w:rsidP="00B233A8">
      <w:pPr>
        <w:spacing w:after="0" w:line="360" w:lineRule="auto"/>
        <w:rPr>
          <w:rFonts w:ascii="Times New Roman" w:hAnsi="Times New Roman"/>
        </w:rPr>
      </w:pPr>
    </w:p>
    <w:p w14:paraId="78D4634A" w14:textId="77777777" w:rsidR="00B233A8" w:rsidRDefault="00B233A8" w:rsidP="001D3693">
      <w:pPr>
        <w:numPr>
          <w:ilvl w:val="0"/>
          <w:numId w:val="47"/>
        </w:numPr>
        <w:spacing w:after="0" w:line="360" w:lineRule="auto"/>
        <w:rPr>
          <w:rFonts w:ascii="Times New Roman" w:hAnsi="Times New Roman"/>
        </w:rPr>
      </w:pPr>
      <w:r w:rsidRPr="00DB7BB8">
        <w:rPr>
          <w:rFonts w:ascii="Times New Roman" w:hAnsi="Times New Roman"/>
          <w:u w:val="single"/>
        </w:rPr>
        <w:t>Forward Reserve Failure-to-Reserve Megawatts</w:t>
      </w:r>
      <w:r w:rsidRPr="00B2684F">
        <w:rPr>
          <w:rFonts w:ascii="Times New Roman" w:hAnsi="Times New Roman"/>
        </w:rPr>
        <w:t xml:space="preserve">:  </w:t>
      </w:r>
    </w:p>
    <w:p w14:paraId="06F1F9DC" w14:textId="77777777" w:rsidR="00B233A8" w:rsidRDefault="00B233A8" w:rsidP="001D3693">
      <w:pPr>
        <w:numPr>
          <w:ilvl w:val="0"/>
          <w:numId w:val="48"/>
        </w:numPr>
        <w:spacing w:after="0" w:line="360" w:lineRule="auto"/>
        <w:rPr>
          <w:rFonts w:ascii="Times New Roman" w:hAnsi="Times New Roman"/>
        </w:rPr>
      </w:pPr>
      <w:r w:rsidRPr="00B2684F">
        <w:rPr>
          <w:rFonts w:ascii="Times New Roman" w:hAnsi="Times New Roman"/>
        </w:rPr>
        <w:t xml:space="preserve">A Market Participant’s Forward Reserve Failure-to-Reserve Megawatts for TMNSR for a Reserve Zone is defined as, for each hour, the amount that is the maximum of the following values: </w:t>
      </w:r>
    </w:p>
    <w:p w14:paraId="0C0B16A9" w14:textId="77777777" w:rsidR="00B233A8" w:rsidRPr="00B2684F" w:rsidRDefault="00B233A8" w:rsidP="00B233A8">
      <w:pPr>
        <w:spacing w:after="0" w:line="360" w:lineRule="auto"/>
        <w:rPr>
          <w:rFonts w:ascii="Times New Roman" w:hAnsi="Times New Roman"/>
        </w:rPr>
      </w:pPr>
    </w:p>
    <w:p w14:paraId="20710B8B" w14:textId="77777777" w:rsidR="00B233A8" w:rsidRDefault="00B233A8" w:rsidP="00B233A8">
      <w:pPr>
        <w:spacing w:after="0" w:line="360" w:lineRule="auto"/>
        <w:ind w:left="2160" w:hanging="720"/>
        <w:rPr>
          <w:rFonts w:ascii="Times New Roman" w:hAnsi="Times New Roman"/>
        </w:rPr>
      </w:pPr>
      <w:r w:rsidRPr="00B2684F">
        <w:rPr>
          <w:rFonts w:ascii="Times New Roman" w:hAnsi="Times New Roman"/>
        </w:rPr>
        <w:t>(</w:t>
      </w:r>
      <w:r>
        <w:rPr>
          <w:rFonts w:ascii="Times New Roman" w:hAnsi="Times New Roman"/>
        </w:rPr>
        <w:t>1</w:t>
      </w:r>
      <w:r w:rsidRPr="00B2684F">
        <w:rPr>
          <w:rFonts w:ascii="Times New Roman" w:hAnsi="Times New Roman"/>
        </w:rPr>
        <w:t>)</w:t>
      </w:r>
      <w:r>
        <w:rPr>
          <w:rFonts w:ascii="Times New Roman" w:hAnsi="Times New Roman"/>
        </w:rPr>
        <w:tab/>
      </w:r>
      <w:r w:rsidRPr="00B2684F">
        <w:rPr>
          <w:rFonts w:ascii="Times New Roman" w:hAnsi="Times New Roman"/>
        </w:rPr>
        <w:t xml:space="preserve"> Market Participant Forward Reserve Obligation for TMNSR for that Reserve Zone minus</w:t>
      </w:r>
      <w:r>
        <w:rPr>
          <w:rFonts w:ascii="Times New Roman" w:hAnsi="Times New Roman"/>
        </w:rPr>
        <w:t xml:space="preserve"> the</w:t>
      </w:r>
      <w:r w:rsidRPr="00B2684F">
        <w:rPr>
          <w:rFonts w:ascii="Times New Roman" w:hAnsi="Times New Roman"/>
        </w:rPr>
        <w:t xml:space="preserve"> Market Participant’s Forward Reserve Delivered Megawatts for TMNSR for that Reserve Zone; and </w:t>
      </w:r>
    </w:p>
    <w:p w14:paraId="2BD4852D" w14:textId="77777777" w:rsidR="00B233A8" w:rsidRPr="00B2684F" w:rsidRDefault="00B233A8" w:rsidP="00B233A8">
      <w:pPr>
        <w:spacing w:after="0" w:line="360" w:lineRule="auto"/>
        <w:ind w:left="720"/>
        <w:rPr>
          <w:rFonts w:ascii="Times New Roman" w:hAnsi="Times New Roman"/>
        </w:rPr>
      </w:pPr>
    </w:p>
    <w:p w14:paraId="1305D33C" w14:textId="77777777" w:rsidR="00B233A8" w:rsidRDefault="00B233A8" w:rsidP="00B233A8">
      <w:pPr>
        <w:spacing w:after="0" w:line="360" w:lineRule="auto"/>
        <w:ind w:left="720" w:firstLine="720"/>
        <w:rPr>
          <w:rFonts w:ascii="Times New Roman" w:hAnsi="Times New Roman"/>
        </w:rPr>
      </w:pPr>
      <w:r w:rsidRPr="00B2684F">
        <w:rPr>
          <w:rFonts w:ascii="Times New Roman" w:hAnsi="Times New Roman"/>
        </w:rPr>
        <w:t>(</w:t>
      </w:r>
      <w:r>
        <w:rPr>
          <w:rFonts w:ascii="Times New Roman" w:hAnsi="Times New Roman"/>
        </w:rPr>
        <w:t>2</w:t>
      </w:r>
      <w:r w:rsidRPr="00B2684F">
        <w:rPr>
          <w:rFonts w:ascii="Times New Roman" w:hAnsi="Times New Roman"/>
        </w:rPr>
        <w:t>)</w:t>
      </w:r>
      <w:r>
        <w:rPr>
          <w:rFonts w:ascii="Times New Roman" w:hAnsi="Times New Roman"/>
        </w:rPr>
        <w:tab/>
      </w:r>
      <w:r w:rsidRPr="00B2684F">
        <w:rPr>
          <w:rFonts w:ascii="Times New Roman" w:hAnsi="Times New Roman"/>
        </w:rPr>
        <w:t xml:space="preserve"> Zero. </w:t>
      </w:r>
    </w:p>
    <w:p w14:paraId="61856E00" w14:textId="77777777" w:rsidR="00B233A8" w:rsidRPr="00B2684F" w:rsidRDefault="00B233A8" w:rsidP="00B233A8">
      <w:pPr>
        <w:spacing w:after="0" w:line="360" w:lineRule="auto"/>
        <w:ind w:left="720"/>
        <w:rPr>
          <w:rFonts w:ascii="Times New Roman" w:hAnsi="Times New Roman"/>
        </w:rPr>
      </w:pPr>
    </w:p>
    <w:p w14:paraId="56D9E199" w14:textId="77777777" w:rsidR="00B233A8" w:rsidRDefault="00B233A8" w:rsidP="001D3693">
      <w:pPr>
        <w:numPr>
          <w:ilvl w:val="0"/>
          <w:numId w:val="48"/>
        </w:numPr>
        <w:spacing w:after="0" w:line="360" w:lineRule="auto"/>
        <w:rPr>
          <w:rFonts w:ascii="Times New Roman" w:hAnsi="Times New Roman"/>
        </w:rPr>
      </w:pPr>
      <w:r w:rsidRPr="00B2684F">
        <w:rPr>
          <w:rFonts w:ascii="Times New Roman" w:hAnsi="Times New Roman"/>
        </w:rPr>
        <w:t xml:space="preserve">A Market Participant’s Forward Reserve Failure-to-Reserve Megawatts for TMOR for a Reserve Zone is defined as, for each hour, the amount that is the maximum of the following values: </w:t>
      </w:r>
    </w:p>
    <w:p w14:paraId="7FB07E20" w14:textId="77777777" w:rsidR="00B233A8" w:rsidRPr="00B2684F" w:rsidRDefault="00B233A8" w:rsidP="00B233A8">
      <w:pPr>
        <w:spacing w:after="0" w:line="360" w:lineRule="auto"/>
        <w:ind w:left="720"/>
        <w:rPr>
          <w:rFonts w:ascii="Times New Roman" w:hAnsi="Times New Roman"/>
        </w:rPr>
      </w:pPr>
    </w:p>
    <w:p w14:paraId="30E37FC5" w14:textId="77777777" w:rsidR="00B233A8" w:rsidRDefault="00B233A8" w:rsidP="00B233A8">
      <w:pPr>
        <w:spacing w:after="0" w:line="360" w:lineRule="auto"/>
        <w:ind w:left="2160" w:hanging="720"/>
        <w:rPr>
          <w:rFonts w:ascii="Times New Roman" w:hAnsi="Times New Roman"/>
        </w:rPr>
      </w:pPr>
      <w:r w:rsidRPr="00B2684F">
        <w:rPr>
          <w:rFonts w:ascii="Times New Roman" w:hAnsi="Times New Roman"/>
        </w:rPr>
        <w:t>(</w:t>
      </w:r>
      <w:r>
        <w:rPr>
          <w:rFonts w:ascii="Times New Roman" w:hAnsi="Times New Roman"/>
        </w:rPr>
        <w:t>1</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Market Participant Forward Reserve Obligation for TMOR for that Reserve Zone minus Market Participant’s Forward Reserve Delivered Megawatts for TMOR for that Reserve Zone; and </w:t>
      </w:r>
    </w:p>
    <w:p w14:paraId="22A98302" w14:textId="77777777" w:rsidR="00B233A8" w:rsidRPr="00B2684F" w:rsidRDefault="00B233A8" w:rsidP="00B233A8">
      <w:pPr>
        <w:spacing w:after="0" w:line="360" w:lineRule="auto"/>
        <w:ind w:left="720"/>
        <w:rPr>
          <w:rFonts w:ascii="Times New Roman" w:hAnsi="Times New Roman"/>
        </w:rPr>
      </w:pPr>
    </w:p>
    <w:p w14:paraId="5C13A06B" w14:textId="77777777" w:rsidR="00B233A8" w:rsidRDefault="00B233A8" w:rsidP="00B233A8">
      <w:pPr>
        <w:spacing w:after="0" w:line="360" w:lineRule="auto"/>
        <w:ind w:left="720" w:firstLine="720"/>
        <w:rPr>
          <w:rFonts w:ascii="Times New Roman" w:hAnsi="Times New Roman"/>
        </w:rPr>
      </w:pPr>
      <w:r w:rsidRPr="00B2684F">
        <w:rPr>
          <w:rFonts w:ascii="Times New Roman" w:hAnsi="Times New Roman"/>
        </w:rPr>
        <w:t>(</w:t>
      </w:r>
      <w:r>
        <w:rPr>
          <w:rFonts w:ascii="Times New Roman" w:hAnsi="Times New Roman"/>
        </w:rPr>
        <w:t>2</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Zero. </w:t>
      </w:r>
    </w:p>
    <w:p w14:paraId="77FE07A7" w14:textId="77777777" w:rsidR="00B233A8" w:rsidRPr="00B2684F" w:rsidRDefault="00B233A8" w:rsidP="00B233A8">
      <w:pPr>
        <w:spacing w:after="0" w:line="360" w:lineRule="auto"/>
        <w:ind w:left="720"/>
        <w:rPr>
          <w:rFonts w:ascii="Times New Roman" w:hAnsi="Times New Roman"/>
        </w:rPr>
      </w:pPr>
    </w:p>
    <w:p w14:paraId="67788940"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DB7BB8">
        <w:rPr>
          <w:rFonts w:ascii="Times New Roman" w:hAnsi="Times New Roman"/>
          <w:u w:val="single"/>
        </w:rPr>
        <w:t>Forward Reserve Failure-to-Reserve Penalties</w:t>
      </w:r>
      <w:r w:rsidRPr="00B2684F">
        <w:rPr>
          <w:rFonts w:ascii="Times New Roman" w:hAnsi="Times New Roman"/>
        </w:rPr>
        <w:t xml:space="preserve">: A Market Participant’s Forward Reserve Failure-to-Reserve Penalty for a Reserve Zone in an hour is defined as: </w:t>
      </w:r>
    </w:p>
    <w:p w14:paraId="1636588F" w14:textId="77777777" w:rsidR="00B233A8" w:rsidRPr="00B2684F" w:rsidRDefault="00B233A8" w:rsidP="00B233A8">
      <w:pPr>
        <w:spacing w:after="0" w:line="360" w:lineRule="auto"/>
        <w:rPr>
          <w:rFonts w:ascii="Times New Roman" w:hAnsi="Times New Roman"/>
        </w:rPr>
      </w:pPr>
    </w:p>
    <w:p w14:paraId="3DF0268A"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 </w:t>
      </w:r>
      <w:r>
        <w:rPr>
          <w:rFonts w:ascii="Times New Roman" w:hAnsi="Times New Roman"/>
        </w:rPr>
        <w:tab/>
      </w:r>
      <w:r w:rsidRPr="00B2684F">
        <w:rPr>
          <w:rFonts w:ascii="Times New Roman" w:hAnsi="Times New Roman"/>
        </w:rPr>
        <w:t xml:space="preserve">Forward Reserve Failure-to-Reserve Penalty for TMNSR = Forward Reserve Failure-to-Reserve Penalty Rate multiplied by the Forward Reserve Failure-to-Reserve Megawatts for TMNSR; and </w:t>
      </w:r>
    </w:p>
    <w:p w14:paraId="410345A3" w14:textId="77777777" w:rsidR="00B233A8" w:rsidRPr="00B2684F" w:rsidRDefault="00B233A8" w:rsidP="00B233A8">
      <w:pPr>
        <w:spacing w:after="0" w:line="360" w:lineRule="auto"/>
        <w:ind w:left="720"/>
        <w:rPr>
          <w:rFonts w:ascii="Times New Roman" w:hAnsi="Times New Roman"/>
        </w:rPr>
      </w:pPr>
    </w:p>
    <w:p w14:paraId="35935F53"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 xml:space="preserve">Forward Reserve Failure-to-Reserve Penalty for TMOR = Forward Reserve Failure-to-Reserve Penalty Rate multiplied by the Forward Reserve Failure-to-Reserve Megawatts for TMOR; </w:t>
      </w:r>
    </w:p>
    <w:p w14:paraId="71BCB636" w14:textId="77777777" w:rsidR="00B233A8" w:rsidRPr="00B2684F" w:rsidRDefault="00B233A8" w:rsidP="00B233A8">
      <w:pPr>
        <w:spacing w:after="0" w:line="360" w:lineRule="auto"/>
        <w:ind w:left="720"/>
        <w:rPr>
          <w:rFonts w:ascii="Times New Roman" w:hAnsi="Times New Roman"/>
        </w:rPr>
      </w:pPr>
    </w:p>
    <w:p w14:paraId="6FA72542"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Where: </w:t>
      </w:r>
    </w:p>
    <w:p w14:paraId="7A4D47B0" w14:textId="77777777" w:rsidR="00B233A8" w:rsidRPr="00B2684F" w:rsidRDefault="00B233A8" w:rsidP="00B233A8">
      <w:pPr>
        <w:spacing w:after="0" w:line="360" w:lineRule="auto"/>
        <w:ind w:left="720"/>
        <w:rPr>
          <w:rFonts w:ascii="Times New Roman" w:hAnsi="Times New Roman"/>
        </w:rPr>
      </w:pPr>
    </w:p>
    <w:p w14:paraId="01C42EBE"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Forward Reserve Failure-to-Reserve Penalty Rate</w:t>
      </w:r>
      <w:r>
        <w:rPr>
          <w:rFonts w:ascii="Times New Roman" w:hAnsi="Times New Roman"/>
        </w:rPr>
        <w:t xml:space="preserve"> (calculated for each Forward Reserve product and for each Reserve Zone)</w:t>
      </w:r>
      <w:r w:rsidRPr="00B2684F">
        <w:rPr>
          <w:rFonts w:ascii="Times New Roman" w:hAnsi="Times New Roman"/>
        </w:rPr>
        <w:t xml:space="preserve"> = </w:t>
      </w:r>
      <w:r>
        <w:rPr>
          <w:rFonts w:ascii="Times New Roman" w:hAnsi="Times New Roman"/>
        </w:rPr>
        <w:t>maximum of (</w:t>
      </w:r>
      <w:r w:rsidRPr="00B2684F">
        <w:rPr>
          <w:rFonts w:ascii="Times New Roman" w:hAnsi="Times New Roman"/>
        </w:rPr>
        <w:t>1.5 multiplied by the Forward Reserve Payment Rate</w:t>
      </w:r>
      <w:r>
        <w:rPr>
          <w:rFonts w:ascii="Times New Roman" w:hAnsi="Times New Roman"/>
        </w:rPr>
        <w:t xml:space="preserve"> for the Forward Reserve product, the applicable Real-Time Reserve Clearing Price for the Forward Reserve product in the Reserve Zone minus the Forward Reserve Payment Rate for the Forward Reserve product)</w:t>
      </w:r>
      <w:r w:rsidRPr="00B2684F">
        <w:rPr>
          <w:rFonts w:ascii="Times New Roman" w:hAnsi="Times New Roman"/>
        </w:rPr>
        <w:t xml:space="preserve"> </w:t>
      </w:r>
    </w:p>
    <w:p w14:paraId="5E41CF9E" w14:textId="77777777" w:rsidR="00B233A8" w:rsidRPr="00B2684F" w:rsidRDefault="00B233A8" w:rsidP="00B233A8">
      <w:pPr>
        <w:spacing w:after="0" w:line="360" w:lineRule="auto"/>
        <w:ind w:left="720"/>
        <w:rPr>
          <w:rFonts w:ascii="Times New Roman" w:hAnsi="Times New Roman"/>
        </w:rPr>
      </w:pPr>
    </w:p>
    <w:p w14:paraId="1DC6BAC4" w14:textId="77777777" w:rsidR="00B233A8" w:rsidRDefault="00B233A8" w:rsidP="00B233A8">
      <w:pPr>
        <w:spacing w:after="0" w:line="360" w:lineRule="auto"/>
        <w:rPr>
          <w:rFonts w:ascii="Times New Roman" w:hAnsi="Times New Roman"/>
        </w:rPr>
      </w:pPr>
      <w:r w:rsidRPr="003662B6">
        <w:rPr>
          <w:rFonts w:ascii="Times New Roman" w:hAnsi="Times New Roman"/>
          <w:b/>
        </w:rPr>
        <w:t xml:space="preserve">III.9.7.2 </w:t>
      </w:r>
      <w:r w:rsidRPr="003662B6">
        <w:rPr>
          <w:rFonts w:ascii="Times New Roman" w:hAnsi="Times New Roman"/>
          <w:b/>
        </w:rPr>
        <w:tab/>
      </w:r>
      <w:r>
        <w:rPr>
          <w:rFonts w:ascii="Times New Roman" w:hAnsi="Times New Roman"/>
          <w:b/>
        </w:rPr>
        <w:tab/>
      </w:r>
      <w:r w:rsidRPr="003662B6">
        <w:rPr>
          <w:rFonts w:ascii="Times New Roman" w:hAnsi="Times New Roman"/>
          <w:b/>
        </w:rPr>
        <w:t>Failure-to-Activate Penalties</w:t>
      </w:r>
      <w:r w:rsidRPr="00B2684F">
        <w:rPr>
          <w:rFonts w:ascii="Times New Roman" w:hAnsi="Times New Roman"/>
        </w:rPr>
        <w:t xml:space="preserve">. </w:t>
      </w:r>
    </w:p>
    <w:p w14:paraId="6BF7BDED" w14:textId="77777777" w:rsidR="00B233A8" w:rsidRDefault="00B233A8" w:rsidP="00B233A8">
      <w:pPr>
        <w:spacing w:after="0" w:line="360" w:lineRule="auto"/>
        <w:rPr>
          <w:rFonts w:ascii="Times New Roman" w:hAnsi="Times New Roman"/>
        </w:rPr>
      </w:pPr>
      <w:r w:rsidRPr="00B2684F">
        <w:rPr>
          <w:rFonts w:ascii="Times New Roman" w:hAnsi="Times New Roman"/>
        </w:rPr>
        <w:t>Market Participants are required to pay a</w:t>
      </w:r>
      <w:r>
        <w:rPr>
          <w:rFonts w:ascii="Times New Roman" w:hAnsi="Times New Roman"/>
        </w:rPr>
        <w:t xml:space="preserve"> Forward Reserve</w:t>
      </w:r>
      <w:r w:rsidRPr="00B2684F">
        <w:rPr>
          <w:rFonts w:ascii="Times New Roman" w:hAnsi="Times New Roman"/>
        </w:rPr>
        <w:t xml:space="preserve"> Failure-to-Activate Penalty for each Forward Reserve Resource that fails to activate its Forward Reserve capability. </w:t>
      </w:r>
      <w:r>
        <w:rPr>
          <w:rFonts w:ascii="Times New Roman" w:hAnsi="Times New Roman"/>
        </w:rPr>
        <w:t xml:space="preserve"> For Forward Reserve Resources:</w:t>
      </w:r>
    </w:p>
    <w:p w14:paraId="1A3E2D4D" w14:textId="77777777" w:rsidR="00B233A8" w:rsidRDefault="00B233A8" w:rsidP="00B233A8">
      <w:pPr>
        <w:spacing w:after="0" w:line="360" w:lineRule="auto"/>
        <w:rPr>
          <w:rFonts w:ascii="Times New Roman" w:hAnsi="Times New Roman"/>
        </w:rPr>
      </w:pPr>
    </w:p>
    <w:p w14:paraId="5E5CB4B8" w14:textId="77777777" w:rsidR="00B233A8" w:rsidRDefault="00B233A8" w:rsidP="001D3693">
      <w:pPr>
        <w:numPr>
          <w:ilvl w:val="0"/>
          <w:numId w:val="39"/>
        </w:numPr>
        <w:spacing w:after="0" w:line="360" w:lineRule="auto"/>
        <w:rPr>
          <w:rFonts w:ascii="Times New Roman" w:hAnsi="Times New Roman"/>
        </w:rPr>
      </w:pPr>
      <w:r>
        <w:rPr>
          <w:rFonts w:ascii="Times New Roman" w:hAnsi="Times New Roman"/>
        </w:rPr>
        <w:lastRenderedPageBreak/>
        <w:t xml:space="preserve">providing TMNSR, the Forward Reserve Failure-to-Activate Penalty is applied if a resource fails to activate in response to a Dispatch Instruction as part of the real-time contingency dispatch algorithm, or; </w:t>
      </w:r>
    </w:p>
    <w:p w14:paraId="258DD734" w14:textId="77777777" w:rsidR="00B233A8" w:rsidRDefault="00B233A8" w:rsidP="001D3693">
      <w:pPr>
        <w:numPr>
          <w:ilvl w:val="0"/>
          <w:numId w:val="39"/>
        </w:numPr>
        <w:spacing w:after="0" w:line="360" w:lineRule="auto"/>
        <w:rPr>
          <w:rFonts w:ascii="Times New Roman" w:hAnsi="Times New Roman"/>
        </w:rPr>
      </w:pPr>
      <w:proofErr w:type="gramStart"/>
      <w:r>
        <w:rPr>
          <w:rFonts w:ascii="Times New Roman" w:hAnsi="Times New Roman"/>
        </w:rPr>
        <w:t>providing</w:t>
      </w:r>
      <w:proofErr w:type="gramEnd"/>
      <w:r>
        <w:rPr>
          <w:rFonts w:ascii="Times New Roman" w:hAnsi="Times New Roman"/>
        </w:rPr>
        <w:t xml:space="preserve"> TMOR, the Forward Reserve Failure-to-Activate Penalty is applied if a resource fails to activate in response to a Dispatch Instruction when the ten-minute reserve requirement is binding or violated in an approved UDS case.  </w:t>
      </w:r>
    </w:p>
    <w:p w14:paraId="4D85AFFF" w14:textId="77777777" w:rsidR="00B233A8" w:rsidRPr="00B2684F" w:rsidRDefault="00B233A8" w:rsidP="00B233A8">
      <w:pPr>
        <w:spacing w:after="0" w:line="360" w:lineRule="auto"/>
        <w:rPr>
          <w:rFonts w:ascii="Times New Roman" w:hAnsi="Times New Roman"/>
        </w:rPr>
      </w:pPr>
    </w:p>
    <w:p w14:paraId="1CBD95C4" w14:textId="77777777" w:rsidR="00B233A8" w:rsidRDefault="00B233A8" w:rsidP="00B233A8">
      <w:pPr>
        <w:spacing w:after="0" w:line="360" w:lineRule="auto"/>
        <w:rPr>
          <w:rFonts w:ascii="Times New Roman" w:hAnsi="Times New Roman"/>
        </w:rPr>
      </w:pPr>
      <w:r>
        <w:rPr>
          <w:rFonts w:ascii="Times New Roman" w:hAnsi="Times New Roman"/>
        </w:rPr>
        <w:t>If</w:t>
      </w:r>
      <w:r w:rsidRPr="00B2684F">
        <w:rPr>
          <w:rFonts w:ascii="Times New Roman" w:hAnsi="Times New Roman"/>
        </w:rPr>
        <w:t xml:space="preserve"> a Market Participant’s Forward Reserve Resource fail</w:t>
      </w:r>
      <w:r>
        <w:rPr>
          <w:rFonts w:ascii="Times New Roman" w:hAnsi="Times New Roman"/>
        </w:rPr>
        <w:t>s</w:t>
      </w:r>
      <w:r w:rsidRPr="00B2684F">
        <w:rPr>
          <w:rFonts w:ascii="Times New Roman" w:hAnsi="Times New Roman"/>
        </w:rPr>
        <w:t xml:space="preserve"> to activate Forward Reserve, which determination shall be made in accordance with </w:t>
      </w:r>
      <w:r>
        <w:rPr>
          <w:rFonts w:ascii="Times New Roman" w:hAnsi="Times New Roman"/>
        </w:rPr>
        <w:t>subsection (a)</w:t>
      </w:r>
      <w:r w:rsidRPr="00B2684F">
        <w:rPr>
          <w:rFonts w:ascii="Times New Roman" w:hAnsi="Times New Roman"/>
        </w:rPr>
        <w:t>, that Market Participant shall be required to pay a</w:t>
      </w:r>
      <w:r>
        <w:rPr>
          <w:rFonts w:ascii="Times New Roman" w:hAnsi="Times New Roman"/>
        </w:rPr>
        <w:t xml:space="preserve"> Forward Reserve</w:t>
      </w:r>
      <w:r w:rsidRPr="00B2684F">
        <w:rPr>
          <w:rFonts w:ascii="Times New Roman" w:hAnsi="Times New Roman"/>
        </w:rPr>
        <w:t xml:space="preserve"> Failure-to-Activate Penalty associated with that Resource </w:t>
      </w:r>
      <w:r>
        <w:rPr>
          <w:rFonts w:ascii="Times New Roman" w:hAnsi="Times New Roman"/>
        </w:rPr>
        <w:t>pursuant to subsection (b)</w:t>
      </w:r>
      <w:r w:rsidRPr="00B2684F">
        <w:rPr>
          <w:rFonts w:ascii="Times New Roman" w:hAnsi="Times New Roman"/>
        </w:rPr>
        <w:t xml:space="preserve">: </w:t>
      </w:r>
    </w:p>
    <w:p w14:paraId="302748A9" w14:textId="77777777" w:rsidR="00B233A8" w:rsidRPr="00B2684F" w:rsidRDefault="00B233A8" w:rsidP="00B233A8">
      <w:pPr>
        <w:spacing w:after="0" w:line="360" w:lineRule="auto"/>
        <w:rPr>
          <w:rFonts w:ascii="Times New Roman" w:hAnsi="Times New Roman"/>
        </w:rPr>
      </w:pPr>
    </w:p>
    <w:p w14:paraId="6E1B47AB"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F92000">
        <w:rPr>
          <w:rFonts w:ascii="Times New Roman" w:hAnsi="Times New Roman"/>
          <w:b/>
        </w:rPr>
        <w:t>Forward Reserve Failure-to-Activate Megawatts</w:t>
      </w:r>
      <w:r w:rsidRPr="00B2684F">
        <w:rPr>
          <w:rFonts w:ascii="Times New Roman" w:hAnsi="Times New Roman"/>
        </w:rPr>
        <w:t xml:space="preserve">: </w:t>
      </w:r>
    </w:p>
    <w:p w14:paraId="279967E1" w14:textId="77777777" w:rsidR="00B233A8" w:rsidRDefault="00B233A8" w:rsidP="00B233A8">
      <w:pPr>
        <w:spacing w:after="0" w:line="360" w:lineRule="auto"/>
        <w:rPr>
          <w:rFonts w:ascii="Times New Roman" w:hAnsi="Times New Roman"/>
        </w:rPr>
      </w:pPr>
    </w:p>
    <w:p w14:paraId="4332E6D9" w14:textId="77777777" w:rsidR="00B233A8" w:rsidRDefault="00B233A8" w:rsidP="001D3693">
      <w:pPr>
        <w:numPr>
          <w:ilvl w:val="0"/>
          <w:numId w:val="49"/>
        </w:numPr>
        <w:spacing w:after="0" w:line="360" w:lineRule="auto"/>
        <w:rPr>
          <w:rFonts w:ascii="Times New Roman" w:hAnsi="Times New Roman"/>
        </w:rPr>
      </w:pPr>
      <w:r w:rsidRPr="00B2684F">
        <w:rPr>
          <w:rFonts w:ascii="Times New Roman" w:hAnsi="Times New Roman"/>
        </w:rPr>
        <w:t xml:space="preserve">A Market Participant’s Forward Reserve Failure-to-Activate Megawatts for TMNSR for a Resource is defined as, for each hour, the amount that is the lesser of the following values: </w:t>
      </w:r>
    </w:p>
    <w:p w14:paraId="12CEF0F2" w14:textId="77777777" w:rsidR="00B233A8" w:rsidRPr="00B2684F" w:rsidRDefault="00B233A8" w:rsidP="00B233A8">
      <w:pPr>
        <w:spacing w:after="0" w:line="360" w:lineRule="auto"/>
        <w:rPr>
          <w:rFonts w:ascii="Times New Roman" w:hAnsi="Times New Roman"/>
        </w:rPr>
      </w:pPr>
    </w:p>
    <w:p w14:paraId="27FE2CC9" w14:textId="77777777" w:rsidR="00B233A8" w:rsidRDefault="00B233A8" w:rsidP="00B233A8">
      <w:pPr>
        <w:spacing w:after="0" w:line="360" w:lineRule="auto"/>
        <w:ind w:left="2160" w:hanging="720"/>
        <w:rPr>
          <w:rFonts w:ascii="Times New Roman" w:hAnsi="Times New Roman"/>
        </w:rPr>
      </w:pPr>
      <w:r w:rsidRPr="00B2684F">
        <w:rPr>
          <w:rFonts w:ascii="Times New Roman" w:hAnsi="Times New Roman"/>
        </w:rPr>
        <w:t>(</w:t>
      </w:r>
      <w:r>
        <w:rPr>
          <w:rFonts w:ascii="Times New Roman" w:hAnsi="Times New Roman"/>
        </w:rPr>
        <w:t>1</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Maximum of Forward Reserve Delivered Megawatts for TMNSR minus actual amount of TMNSR energy delivered during activation, or zero; </w:t>
      </w:r>
    </w:p>
    <w:p w14:paraId="5D08EFB0" w14:textId="77777777" w:rsidR="00B233A8" w:rsidRPr="00B2684F" w:rsidRDefault="00B233A8" w:rsidP="00B233A8">
      <w:pPr>
        <w:spacing w:after="0" w:line="360" w:lineRule="auto"/>
        <w:ind w:left="720"/>
        <w:rPr>
          <w:rFonts w:ascii="Times New Roman" w:hAnsi="Times New Roman"/>
        </w:rPr>
      </w:pPr>
    </w:p>
    <w:p w14:paraId="3AE01685" w14:textId="77777777" w:rsidR="00B233A8" w:rsidRDefault="00B233A8" w:rsidP="00B233A8">
      <w:pPr>
        <w:spacing w:after="0" w:line="360" w:lineRule="auto"/>
        <w:ind w:left="2160" w:hanging="720"/>
        <w:rPr>
          <w:rFonts w:ascii="Times New Roman" w:hAnsi="Times New Roman"/>
        </w:rPr>
      </w:pPr>
      <w:r w:rsidRPr="00B2684F">
        <w:rPr>
          <w:rFonts w:ascii="Times New Roman" w:hAnsi="Times New Roman"/>
        </w:rPr>
        <w:t>(</w:t>
      </w:r>
      <w:r>
        <w:rPr>
          <w:rFonts w:ascii="Times New Roman" w:hAnsi="Times New Roman"/>
        </w:rPr>
        <w:t>2</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Maximum of Target Activation Megawatts for TMNSR minus actual amount of TMNSR energy delivered during activation, or zero; </w:t>
      </w:r>
    </w:p>
    <w:p w14:paraId="41CCAF27" w14:textId="77777777" w:rsidR="00B233A8" w:rsidRPr="00B2684F" w:rsidRDefault="00B233A8" w:rsidP="00B233A8">
      <w:pPr>
        <w:spacing w:after="0" w:line="360" w:lineRule="auto"/>
        <w:ind w:left="720"/>
        <w:rPr>
          <w:rFonts w:ascii="Times New Roman" w:hAnsi="Times New Roman"/>
        </w:rPr>
      </w:pPr>
    </w:p>
    <w:p w14:paraId="646845E7"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Where: </w:t>
      </w:r>
    </w:p>
    <w:p w14:paraId="0F4EADDA" w14:textId="77777777" w:rsidR="00B233A8" w:rsidRPr="00B2684F" w:rsidRDefault="00B233A8" w:rsidP="00B233A8">
      <w:pPr>
        <w:spacing w:after="0" w:line="360" w:lineRule="auto"/>
        <w:ind w:left="720"/>
        <w:rPr>
          <w:rFonts w:ascii="Times New Roman" w:hAnsi="Times New Roman"/>
        </w:rPr>
      </w:pPr>
    </w:p>
    <w:p w14:paraId="58702C22" w14:textId="495C9C14"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Target Activation Megawatts for TMNSR </w:t>
      </w:r>
      <w:r>
        <w:rPr>
          <w:rFonts w:ascii="Times New Roman" w:hAnsi="Times New Roman"/>
        </w:rPr>
        <w:t>from off-line Forward Reserve Resources</w:t>
      </w:r>
      <w:r w:rsidRPr="00663C18">
        <w:rPr>
          <w:rFonts w:ascii="Times New Roman" w:hAnsi="Times New Roman"/>
        </w:rPr>
        <w:t xml:space="preserve"> </w:t>
      </w:r>
      <w:r w:rsidRPr="0001620A">
        <w:rPr>
          <w:rFonts w:ascii="Times New Roman" w:hAnsi="Times New Roman"/>
        </w:rPr>
        <w:t xml:space="preserve">or Demand Response Resources </w:t>
      </w:r>
      <w:ins w:id="541" w:author="Author">
        <w:r w:rsidR="008E07BC">
          <w:rPr>
            <w:rFonts w:ascii="Times New Roman" w:hAnsi="Times New Roman"/>
          </w:rPr>
          <w:t>or Demand Response Distributed Energy Resource Aggregations</w:t>
        </w:r>
        <w:r w:rsidR="008E07BC" w:rsidRPr="0001620A">
          <w:rPr>
            <w:rFonts w:ascii="Times New Roman" w:hAnsi="Times New Roman"/>
          </w:rPr>
          <w:t xml:space="preserve"> </w:t>
        </w:r>
      </w:ins>
      <w:r w:rsidRPr="0001620A">
        <w:rPr>
          <w:rFonts w:ascii="Times New Roman" w:hAnsi="Times New Roman"/>
        </w:rPr>
        <w:t>that are not dispatched, which are subsequently</w:t>
      </w:r>
      <w:r>
        <w:rPr>
          <w:rFonts w:ascii="Times New Roman" w:hAnsi="Times New Roman"/>
        </w:rPr>
        <w:t xml:space="preserve"> dispatched as part of the real-time contingency dispatch algorithm is the lesser of:  (i) the minimum electronic Desired Dispatch Point sent to the Resource during the 10 minute period or the Resource’s Economic Minimum Limit</w:t>
      </w:r>
      <w:del w:id="542" w:author="Author">
        <w:r w:rsidDel="008002BE">
          <w:rPr>
            <w:rFonts w:ascii="Times New Roman" w:hAnsi="Times New Roman"/>
          </w:rPr>
          <w:delText xml:space="preserve"> or</w:delText>
        </w:r>
      </w:del>
      <w:ins w:id="543" w:author="Author">
        <w:r w:rsidR="008002BE">
          <w:rPr>
            <w:rFonts w:ascii="Times New Roman" w:hAnsi="Times New Roman"/>
          </w:rPr>
          <w:t>,</w:t>
        </w:r>
      </w:ins>
      <w:r>
        <w:rPr>
          <w:rFonts w:ascii="Times New Roman" w:hAnsi="Times New Roman"/>
        </w:rPr>
        <w:t xml:space="preserve"> Minimum Reduction</w:t>
      </w:r>
      <w:ins w:id="544" w:author="Author">
        <w:r w:rsidR="008002BE">
          <w:rPr>
            <w:rFonts w:ascii="Times New Roman" w:hAnsi="Times New Roman"/>
          </w:rPr>
          <w:t xml:space="preserve"> or Minimum Deviation</w:t>
        </w:r>
      </w:ins>
      <w:r>
        <w:rPr>
          <w:rFonts w:ascii="Times New Roman" w:hAnsi="Times New Roman"/>
        </w:rPr>
        <w:t>, whichever is greater, (ii) the Resource’s CLAIM10, and (iii) the Resource’s Offered CLAIM10.</w:t>
      </w:r>
      <w:r w:rsidRPr="00B2684F">
        <w:rPr>
          <w:rFonts w:ascii="Times New Roman" w:hAnsi="Times New Roman"/>
        </w:rPr>
        <w:t xml:space="preserve"> </w:t>
      </w:r>
    </w:p>
    <w:p w14:paraId="6259E712" w14:textId="77777777" w:rsidR="00B233A8" w:rsidRDefault="00B233A8" w:rsidP="00B233A8">
      <w:pPr>
        <w:spacing w:after="0" w:line="360" w:lineRule="auto"/>
        <w:ind w:left="720"/>
        <w:rPr>
          <w:rFonts w:ascii="Times New Roman" w:hAnsi="Times New Roman"/>
        </w:rPr>
      </w:pPr>
    </w:p>
    <w:p w14:paraId="2E028BC3" w14:textId="77777777" w:rsidR="00B233A8" w:rsidRDefault="00B233A8" w:rsidP="00B233A8">
      <w:pPr>
        <w:spacing w:after="0" w:line="360" w:lineRule="auto"/>
        <w:ind w:left="720"/>
        <w:rPr>
          <w:rFonts w:ascii="Times New Roman" w:hAnsi="Times New Roman"/>
        </w:rPr>
      </w:pPr>
      <w:r>
        <w:rPr>
          <w:rFonts w:ascii="Times New Roman" w:hAnsi="Times New Roman"/>
        </w:rPr>
        <w:lastRenderedPageBreak/>
        <w:t xml:space="preserve">Target Activation Megawatts for TMNSR from on-line Forward Reserve Resources or Demand Response Resources </w:t>
      </w:r>
      <w:ins w:id="545" w:author="Author">
        <w:r w:rsidR="008E07BC">
          <w:rPr>
            <w:rFonts w:ascii="Times New Roman" w:hAnsi="Times New Roman"/>
          </w:rPr>
          <w:t xml:space="preserve">or Demand Response Distributed Energy Resource Aggregations </w:t>
        </w:r>
      </w:ins>
      <w:r>
        <w:rPr>
          <w:rFonts w:ascii="Times New Roman" w:hAnsi="Times New Roman"/>
        </w:rPr>
        <w:t xml:space="preserve">that have been dispatched is as follows: </w:t>
      </w:r>
    </w:p>
    <w:p w14:paraId="32B872BC" w14:textId="77777777" w:rsidR="00B233A8" w:rsidRDefault="00B233A8" w:rsidP="00B233A8">
      <w:pPr>
        <w:pStyle w:val="Normal43"/>
        <w:spacing w:after="0" w:line="360" w:lineRule="auto"/>
        <w:ind w:left="720"/>
        <w:rPr>
          <w:rFonts w:ascii="Times New Roman" w:hAnsi="Times New Roman" w:hint="default"/>
        </w:rPr>
      </w:pPr>
    </w:p>
    <w:p w14:paraId="6916674B" w14:textId="77777777" w:rsidR="00B233A8" w:rsidRDefault="00B233A8" w:rsidP="001D3693">
      <w:pPr>
        <w:pStyle w:val="Normal43"/>
        <w:numPr>
          <w:ilvl w:val="3"/>
          <w:numId w:val="45"/>
        </w:numPr>
        <w:spacing w:after="0" w:line="360" w:lineRule="auto"/>
        <w:ind w:left="1800"/>
        <w:rPr>
          <w:rFonts w:ascii="Times New Roman" w:hAnsi="Times New Roman" w:hint="default"/>
        </w:rPr>
      </w:pPr>
      <w:r>
        <w:rPr>
          <w:rFonts w:ascii="Times New Roman" w:hAnsi="Times New Roman" w:hint="default"/>
        </w:rPr>
        <w:t>For Generator Assets, the lesser of: (i) the Resource’s Manual Response Rate times 10 minutes, (ii) the Resource’s Economic Maximum Limit minus the Resource’s initial output at activation, and (iii) the minimum electronic Desired Dispatch Point sent to the Resource during the 10 minute period minus the Resource’s initial output at activation.</w:t>
      </w:r>
    </w:p>
    <w:p w14:paraId="1B858FA6" w14:textId="77777777" w:rsidR="00B233A8" w:rsidRDefault="00B233A8" w:rsidP="001D3693">
      <w:pPr>
        <w:pStyle w:val="Normal43"/>
        <w:numPr>
          <w:ilvl w:val="3"/>
          <w:numId w:val="45"/>
        </w:numPr>
        <w:spacing w:after="0" w:line="360" w:lineRule="auto"/>
        <w:ind w:left="1800"/>
        <w:rPr>
          <w:rFonts w:ascii="Times New Roman" w:hAnsi="Times New Roman" w:hint="default"/>
        </w:rPr>
      </w:pPr>
      <w:r>
        <w:rPr>
          <w:rFonts w:ascii="Times New Roman" w:hAnsi="Times New Roman" w:hint="default"/>
        </w:rPr>
        <w:t>For Storage DARDs, the Resource’s initial consumption at activation minus the maximum electronic Desired Dispatch Point sent to the Resource during the 10 minute period.</w:t>
      </w:r>
    </w:p>
    <w:p w14:paraId="6DE4A041" w14:textId="77777777" w:rsidR="00B233A8" w:rsidRDefault="00B233A8" w:rsidP="001D3693">
      <w:pPr>
        <w:pStyle w:val="Normal43"/>
        <w:numPr>
          <w:ilvl w:val="3"/>
          <w:numId w:val="45"/>
        </w:numPr>
        <w:spacing w:after="0" w:line="360" w:lineRule="auto"/>
        <w:ind w:left="1800"/>
        <w:rPr>
          <w:rFonts w:ascii="Times New Roman" w:hAnsi="Times New Roman" w:hint="default"/>
        </w:rPr>
      </w:pPr>
      <w:r>
        <w:rPr>
          <w:rFonts w:ascii="Times New Roman" w:hAnsi="Times New Roman" w:hint="default"/>
        </w:rPr>
        <w:t>For DARDs that are not Storage DARDs, the lesser of: (i)</w:t>
      </w:r>
      <w:r w:rsidRPr="006219AD">
        <w:rPr>
          <w:rFonts w:ascii="Times New Roman" w:hAnsi="Times New Roman" w:hint="default"/>
        </w:rPr>
        <w:t xml:space="preserve"> </w:t>
      </w:r>
      <w:r>
        <w:rPr>
          <w:rFonts w:ascii="Times New Roman" w:hAnsi="Times New Roman" w:hint="default"/>
        </w:rPr>
        <w:t>the Resource’s Manual Response Rate times 10 minutes, (ii) Resource’s initial consumption at activation minus</w:t>
      </w:r>
      <w:r w:rsidRPr="006219AD">
        <w:rPr>
          <w:rFonts w:ascii="Times New Roman" w:hAnsi="Times New Roman" w:hint="default"/>
        </w:rPr>
        <w:t xml:space="preserve"> </w:t>
      </w:r>
      <w:r>
        <w:rPr>
          <w:rFonts w:ascii="Times New Roman" w:hAnsi="Times New Roman" w:hint="default"/>
        </w:rPr>
        <w:t>the Resource’s Minimum Consumption Limit, and (iii) the Resource’s initial consumption at activation minus the maximum electronic Desired Dispatch Point sent to the Resource during the 10 minute period.</w:t>
      </w:r>
    </w:p>
    <w:p w14:paraId="76E4CC5B" w14:textId="319EEFBB" w:rsidR="00B233A8" w:rsidRPr="005D5109" w:rsidRDefault="00B233A8" w:rsidP="001D3693">
      <w:pPr>
        <w:pStyle w:val="Normal43"/>
        <w:numPr>
          <w:ilvl w:val="3"/>
          <w:numId w:val="45"/>
        </w:numPr>
        <w:spacing w:after="0" w:line="360" w:lineRule="auto"/>
        <w:ind w:left="1800"/>
        <w:rPr>
          <w:rFonts w:ascii="Times New Roman" w:hAnsi="Times New Roman" w:hint="default"/>
        </w:rPr>
      </w:pPr>
      <w:r>
        <w:rPr>
          <w:rFonts w:ascii="Times New Roman" w:hAnsi="Times New Roman" w:hint="default"/>
        </w:rPr>
        <w:t>For Demand Response Resources</w:t>
      </w:r>
      <w:ins w:id="546" w:author="Author">
        <w:r w:rsidR="00282884">
          <w:rPr>
            <w:rFonts w:ascii="Times New Roman" w:hAnsi="Times New Roman" w:hint="default"/>
          </w:rPr>
          <w:t xml:space="preserve"> and </w:t>
        </w:r>
        <w:r w:rsidR="00282884">
          <w:rPr>
            <w:rFonts w:ascii="Times New Roman" w:hAnsi="Times New Roman"/>
          </w:rPr>
          <w:t>Demand Response Distributed Energy Resource Aggregations</w:t>
        </w:r>
      </w:ins>
      <w:r>
        <w:rPr>
          <w:rFonts w:ascii="Times New Roman" w:hAnsi="Times New Roman" w:hint="default"/>
        </w:rPr>
        <w:t xml:space="preserve">, the lesser of: (i) the Resource’s Demand Response Resource Ramp Rate </w:t>
      </w:r>
      <w:ins w:id="547" w:author="Author">
        <w:r w:rsidR="00282884">
          <w:rPr>
            <w:rFonts w:ascii="Times New Roman" w:hAnsi="Times New Roman" w:hint="default"/>
          </w:rPr>
          <w:t xml:space="preserve">or </w:t>
        </w:r>
        <w:r w:rsidR="00282884">
          <w:rPr>
            <w:rFonts w:ascii="Times New Roman" w:hAnsi="Times New Roman"/>
          </w:rPr>
          <w:t>Demand Response Distributed Energy Resource Aggregation Ramp Rate</w:t>
        </w:r>
        <w:r w:rsidR="00282884">
          <w:rPr>
            <w:rFonts w:ascii="Times New Roman" w:hAnsi="Times New Roman" w:hint="default"/>
          </w:rPr>
          <w:t xml:space="preserve"> </w:t>
        </w:r>
      </w:ins>
      <w:r>
        <w:rPr>
          <w:rFonts w:ascii="Times New Roman" w:hAnsi="Times New Roman" w:hint="default"/>
        </w:rPr>
        <w:t>times 10 minutes, (ii) the Resource’s Maximum Reduction</w:t>
      </w:r>
      <w:ins w:id="548" w:author="Author">
        <w:r w:rsidR="00282884">
          <w:rPr>
            <w:rFonts w:ascii="Times New Roman" w:hAnsi="Times New Roman" w:hint="default"/>
          </w:rPr>
          <w:t xml:space="preserve"> or Maximum </w:t>
        </w:r>
        <w:r w:rsidR="00056161">
          <w:rPr>
            <w:rFonts w:ascii="Times New Roman" w:hAnsi="Times New Roman" w:hint="default"/>
          </w:rPr>
          <w:t>Deviation</w:t>
        </w:r>
      </w:ins>
      <w:r>
        <w:rPr>
          <w:rFonts w:ascii="Times New Roman" w:hAnsi="Times New Roman" w:hint="default"/>
        </w:rPr>
        <w:t xml:space="preserve"> minus the Resource’s initial demand reduction </w:t>
      </w:r>
      <w:ins w:id="549" w:author="Author">
        <w:r w:rsidR="008002BE">
          <w:rPr>
            <w:rFonts w:ascii="Times New Roman" w:hAnsi="Times New Roman" w:hint="default"/>
          </w:rPr>
          <w:t xml:space="preserve">or baseline deviation </w:t>
        </w:r>
      </w:ins>
      <w:r>
        <w:rPr>
          <w:rFonts w:ascii="Times New Roman" w:hAnsi="Times New Roman" w:hint="default"/>
        </w:rPr>
        <w:t>at activation, and (iii) the minimum electronic Desired Dispatch Point sent to the Resource during the 10 minute period minus the Resource’s initial demand reduction</w:t>
      </w:r>
      <w:ins w:id="550" w:author="Author">
        <w:r w:rsidR="008002BE">
          <w:rPr>
            <w:rFonts w:ascii="Times New Roman" w:hAnsi="Times New Roman" w:hint="default"/>
          </w:rPr>
          <w:t xml:space="preserve"> or baseline deviation</w:t>
        </w:r>
      </w:ins>
      <w:r>
        <w:rPr>
          <w:rFonts w:ascii="Times New Roman" w:hAnsi="Times New Roman" w:hint="default"/>
        </w:rPr>
        <w:t xml:space="preserve"> at activation.</w:t>
      </w:r>
    </w:p>
    <w:p w14:paraId="4280AAE1" w14:textId="77777777" w:rsidR="00B233A8" w:rsidRDefault="00B233A8" w:rsidP="00B233A8">
      <w:pPr>
        <w:spacing w:after="0" w:line="360" w:lineRule="auto"/>
        <w:ind w:left="720"/>
        <w:rPr>
          <w:rFonts w:ascii="Times New Roman" w:hAnsi="Times New Roman"/>
        </w:rPr>
      </w:pPr>
    </w:p>
    <w:p w14:paraId="5D286243" w14:textId="77777777" w:rsidR="00B233A8" w:rsidRDefault="00B233A8" w:rsidP="00B233A8">
      <w:pPr>
        <w:spacing w:after="0" w:line="360" w:lineRule="auto"/>
        <w:ind w:left="720"/>
        <w:rPr>
          <w:rFonts w:ascii="Times New Roman" w:hAnsi="Times New Roman"/>
        </w:rPr>
      </w:pPr>
      <w:r>
        <w:rPr>
          <w:rFonts w:ascii="Times New Roman" w:hAnsi="Times New Roman"/>
        </w:rPr>
        <w:t>The actual amount of TMNSR energy delivered during activation is measured at the 10 minute point following receipt of the initial Dispatch Instruction.  The actual amount of TMNSR energy delivered during activation is set to zero if the Resource becomes unavailable for dispatch within the 60 minute period following the receipt of the initial Dispatch Instruction.</w:t>
      </w:r>
    </w:p>
    <w:p w14:paraId="714E8D16" w14:textId="77777777" w:rsidR="00B233A8" w:rsidRPr="00B2684F" w:rsidRDefault="00B233A8" w:rsidP="00B233A8">
      <w:pPr>
        <w:spacing w:after="0" w:line="360" w:lineRule="auto"/>
        <w:ind w:left="720"/>
        <w:rPr>
          <w:rFonts w:ascii="Times New Roman" w:hAnsi="Times New Roman"/>
        </w:rPr>
      </w:pPr>
    </w:p>
    <w:p w14:paraId="6D8782A5" w14:textId="77777777" w:rsidR="00B233A8" w:rsidRDefault="00B233A8" w:rsidP="001D3693">
      <w:pPr>
        <w:numPr>
          <w:ilvl w:val="1"/>
          <w:numId w:val="45"/>
        </w:numPr>
        <w:spacing w:after="0" w:line="360" w:lineRule="auto"/>
        <w:ind w:left="1440" w:hanging="720"/>
        <w:rPr>
          <w:rFonts w:ascii="Times New Roman" w:hAnsi="Times New Roman"/>
        </w:rPr>
      </w:pPr>
      <w:r w:rsidRPr="00B2684F">
        <w:rPr>
          <w:rFonts w:ascii="Times New Roman" w:hAnsi="Times New Roman"/>
        </w:rPr>
        <w:t xml:space="preserve">A Market Participant’s Forward Reserve Failure-to-Activate Megawatts for TMOR for a Resource is defined as, for each hour, the amount that is the lesser of the following values: </w:t>
      </w:r>
    </w:p>
    <w:p w14:paraId="02ABE550" w14:textId="77777777" w:rsidR="00B233A8" w:rsidRPr="00B2684F" w:rsidRDefault="00B233A8" w:rsidP="00B233A8">
      <w:pPr>
        <w:spacing w:after="0" w:line="360" w:lineRule="auto"/>
        <w:ind w:left="720"/>
        <w:rPr>
          <w:rFonts w:ascii="Times New Roman" w:hAnsi="Times New Roman"/>
        </w:rPr>
      </w:pPr>
    </w:p>
    <w:p w14:paraId="1788DACC" w14:textId="77777777" w:rsidR="00B233A8" w:rsidRDefault="00B233A8" w:rsidP="00B233A8">
      <w:pPr>
        <w:spacing w:after="0" w:line="360" w:lineRule="auto"/>
        <w:ind w:left="2160" w:hanging="720"/>
        <w:rPr>
          <w:rFonts w:ascii="Times New Roman" w:hAnsi="Times New Roman"/>
        </w:rPr>
      </w:pPr>
      <w:r w:rsidRPr="00B2684F">
        <w:rPr>
          <w:rFonts w:ascii="Times New Roman" w:hAnsi="Times New Roman"/>
        </w:rPr>
        <w:t>(</w:t>
      </w:r>
      <w:r>
        <w:rPr>
          <w:rFonts w:ascii="Times New Roman" w:hAnsi="Times New Roman"/>
        </w:rPr>
        <w:t>1</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Maximum of Forward Reserve Delivered Megawatts for TMOR plus Forward Reserve Delivered Megawatts for TMNSR minus Forward Reserve Failure-to-Activate Megawatts for TMNSR minus actual amount of TMOR energy delivered during activation, or zero; </w:t>
      </w:r>
    </w:p>
    <w:p w14:paraId="783E8871" w14:textId="77777777" w:rsidR="00B233A8" w:rsidRPr="00B2684F" w:rsidRDefault="00B233A8" w:rsidP="00B233A8">
      <w:pPr>
        <w:spacing w:after="0" w:line="360" w:lineRule="auto"/>
        <w:ind w:left="720"/>
        <w:rPr>
          <w:rFonts w:ascii="Times New Roman" w:hAnsi="Times New Roman"/>
        </w:rPr>
      </w:pPr>
    </w:p>
    <w:p w14:paraId="12056112" w14:textId="77777777" w:rsidR="00B233A8" w:rsidRDefault="00B233A8" w:rsidP="00B233A8">
      <w:pPr>
        <w:spacing w:after="0" w:line="360" w:lineRule="auto"/>
        <w:ind w:left="2160" w:hanging="720"/>
        <w:rPr>
          <w:rFonts w:ascii="Times New Roman" w:hAnsi="Times New Roman"/>
        </w:rPr>
      </w:pPr>
      <w:r w:rsidRPr="00B2684F">
        <w:rPr>
          <w:rFonts w:ascii="Times New Roman" w:hAnsi="Times New Roman"/>
        </w:rPr>
        <w:t>(</w:t>
      </w:r>
      <w:r>
        <w:rPr>
          <w:rFonts w:ascii="Times New Roman" w:hAnsi="Times New Roman"/>
        </w:rPr>
        <w:t>2</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Maximum of Target Activation Megawatts for TMOR minus Forward Reserve Failure-to-Activate Megawatts for TMNSR minus actual amount of TMOR energy delivered during activation, or zero; </w:t>
      </w:r>
    </w:p>
    <w:p w14:paraId="7369B97E" w14:textId="77777777" w:rsidR="00B233A8" w:rsidRPr="00B2684F" w:rsidRDefault="00B233A8" w:rsidP="00B233A8">
      <w:pPr>
        <w:spacing w:after="0" w:line="360" w:lineRule="auto"/>
        <w:ind w:left="720"/>
        <w:rPr>
          <w:rFonts w:ascii="Times New Roman" w:hAnsi="Times New Roman"/>
        </w:rPr>
      </w:pPr>
    </w:p>
    <w:p w14:paraId="39FDFB54"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Where: </w:t>
      </w:r>
    </w:p>
    <w:p w14:paraId="5F9F965D" w14:textId="77777777" w:rsidR="00B233A8" w:rsidRPr="00B2684F" w:rsidRDefault="00B233A8" w:rsidP="00B233A8">
      <w:pPr>
        <w:spacing w:after="0" w:line="360" w:lineRule="auto"/>
        <w:ind w:left="720"/>
        <w:rPr>
          <w:rFonts w:ascii="Times New Roman" w:hAnsi="Times New Roman"/>
        </w:rPr>
      </w:pPr>
    </w:p>
    <w:p w14:paraId="08584741" w14:textId="5DC90B5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Target Activation Megawatts for TMOR </w:t>
      </w:r>
      <w:r>
        <w:rPr>
          <w:rFonts w:ascii="Times New Roman" w:hAnsi="Times New Roman"/>
        </w:rPr>
        <w:t>from off-line Forward Reserve Resources or Demand Response Resources</w:t>
      </w:r>
      <w:ins w:id="551" w:author="Author">
        <w:r w:rsidR="00056161">
          <w:rPr>
            <w:rFonts w:ascii="Times New Roman" w:hAnsi="Times New Roman"/>
          </w:rPr>
          <w:t xml:space="preserve"> or Demand Response Distributed Energy Resource Aggregations</w:t>
        </w:r>
      </w:ins>
      <w:r>
        <w:rPr>
          <w:rFonts w:ascii="Times New Roman" w:hAnsi="Times New Roman"/>
        </w:rPr>
        <w:t xml:space="preserve"> that are not dispatched is the lesser of:  (i) the minimum electronic Desired Dispatch Point sent to the Resource during the 30 minute period or the Resource’s Economic Minimum Limit</w:t>
      </w:r>
      <w:del w:id="552" w:author="Author">
        <w:r w:rsidDel="008002BE">
          <w:rPr>
            <w:rFonts w:ascii="Times New Roman" w:hAnsi="Times New Roman"/>
          </w:rPr>
          <w:delText xml:space="preserve"> or</w:delText>
        </w:r>
      </w:del>
      <w:ins w:id="553" w:author="Author">
        <w:r w:rsidR="008002BE">
          <w:rPr>
            <w:rFonts w:ascii="Times New Roman" w:hAnsi="Times New Roman"/>
          </w:rPr>
          <w:t>,</w:t>
        </w:r>
      </w:ins>
      <w:r>
        <w:rPr>
          <w:rFonts w:ascii="Times New Roman" w:hAnsi="Times New Roman"/>
        </w:rPr>
        <w:t xml:space="preserve"> Minimum Reduction</w:t>
      </w:r>
      <w:ins w:id="554" w:author="Author">
        <w:r w:rsidR="008002BE">
          <w:rPr>
            <w:rFonts w:ascii="Times New Roman" w:hAnsi="Times New Roman"/>
          </w:rPr>
          <w:t xml:space="preserve"> or Minimum Deviation</w:t>
        </w:r>
      </w:ins>
      <w:r>
        <w:rPr>
          <w:rFonts w:ascii="Times New Roman" w:hAnsi="Times New Roman"/>
        </w:rPr>
        <w:t>, whichever is greater or (ii) the Resource’s CLAIM30, or; (iii) the Resource’s Offered CLAIM30</w:t>
      </w:r>
      <w:r w:rsidRPr="00B2684F">
        <w:rPr>
          <w:rFonts w:ascii="Times New Roman" w:hAnsi="Times New Roman"/>
        </w:rPr>
        <w:t xml:space="preserve">.  </w:t>
      </w:r>
    </w:p>
    <w:p w14:paraId="3DB23772" w14:textId="77777777" w:rsidR="00B233A8" w:rsidRDefault="00B233A8" w:rsidP="00B233A8">
      <w:pPr>
        <w:spacing w:after="0" w:line="360" w:lineRule="auto"/>
        <w:ind w:left="720"/>
        <w:rPr>
          <w:rFonts w:ascii="Times New Roman" w:hAnsi="Times New Roman"/>
        </w:rPr>
      </w:pPr>
    </w:p>
    <w:p w14:paraId="7905D80B" w14:textId="77777777" w:rsidR="00B233A8" w:rsidRDefault="00B233A8" w:rsidP="00B233A8">
      <w:pPr>
        <w:spacing w:after="0" w:line="360" w:lineRule="auto"/>
        <w:ind w:left="720"/>
        <w:rPr>
          <w:rFonts w:ascii="Times New Roman" w:hAnsi="Times New Roman"/>
        </w:rPr>
      </w:pPr>
      <w:r>
        <w:rPr>
          <w:rFonts w:ascii="Times New Roman" w:hAnsi="Times New Roman"/>
        </w:rPr>
        <w:t xml:space="preserve">Target Activation Megawatts for TMOR from on-line Forward Reserve Resources or Demand Response Resources </w:t>
      </w:r>
      <w:ins w:id="555" w:author="Author">
        <w:r w:rsidR="00056161">
          <w:rPr>
            <w:rFonts w:ascii="Times New Roman" w:hAnsi="Times New Roman"/>
          </w:rPr>
          <w:t xml:space="preserve">or Demand Response Distributed Energy Resource Aggregations </w:t>
        </w:r>
      </w:ins>
      <w:r>
        <w:rPr>
          <w:rFonts w:ascii="Times New Roman" w:hAnsi="Times New Roman"/>
        </w:rPr>
        <w:t>that have been dispatched is as follows:</w:t>
      </w:r>
    </w:p>
    <w:p w14:paraId="703E10B5" w14:textId="77777777" w:rsidR="00B233A8" w:rsidRDefault="00B233A8" w:rsidP="00B233A8">
      <w:pPr>
        <w:pStyle w:val="Normal43"/>
        <w:spacing w:after="0" w:line="360" w:lineRule="auto"/>
        <w:ind w:left="720"/>
        <w:rPr>
          <w:rFonts w:ascii="Times New Roman" w:hAnsi="Times New Roman" w:hint="default"/>
        </w:rPr>
      </w:pPr>
    </w:p>
    <w:p w14:paraId="1813F38E" w14:textId="77777777" w:rsidR="00B233A8" w:rsidRDefault="00B233A8" w:rsidP="001D3693">
      <w:pPr>
        <w:pStyle w:val="Normal43"/>
        <w:numPr>
          <w:ilvl w:val="3"/>
          <w:numId w:val="46"/>
        </w:numPr>
        <w:spacing w:after="0" w:line="360" w:lineRule="auto"/>
        <w:ind w:left="1800"/>
        <w:rPr>
          <w:rFonts w:ascii="Times New Roman" w:hAnsi="Times New Roman" w:hint="default"/>
        </w:rPr>
      </w:pPr>
      <w:r>
        <w:rPr>
          <w:rFonts w:ascii="Times New Roman" w:hAnsi="Times New Roman" w:hint="default"/>
        </w:rPr>
        <w:t>For Generator Assets, the lesser of: (i) the Resource’s Manual Response Rate times 30 minutes, (ii) the Resource’s Economic Maximum Limit minus the Resource’s initial output at activation, and (iii) the minimum electronic Desired Dispatch Point sent to the Resource during the 30 minute period minus the Resource’s initial output at activation.</w:t>
      </w:r>
    </w:p>
    <w:p w14:paraId="5073558B" w14:textId="77777777" w:rsidR="00B233A8" w:rsidRDefault="00B233A8" w:rsidP="001D3693">
      <w:pPr>
        <w:pStyle w:val="Normal43"/>
        <w:numPr>
          <w:ilvl w:val="3"/>
          <w:numId w:val="46"/>
        </w:numPr>
        <w:spacing w:after="0" w:line="360" w:lineRule="auto"/>
        <w:ind w:left="1800"/>
        <w:rPr>
          <w:rFonts w:ascii="Times New Roman" w:hAnsi="Times New Roman" w:hint="default"/>
        </w:rPr>
      </w:pPr>
      <w:r>
        <w:rPr>
          <w:rFonts w:ascii="Times New Roman" w:hAnsi="Times New Roman" w:hint="default"/>
        </w:rPr>
        <w:t>For Storage DARDs, the Resource’s initial consumption at activation minus the maximum electronic Desired Dispatch Point sent to the Resource during the 30 minute period.</w:t>
      </w:r>
    </w:p>
    <w:p w14:paraId="73A58FDB" w14:textId="77777777" w:rsidR="00B233A8" w:rsidRDefault="00B233A8" w:rsidP="001D3693">
      <w:pPr>
        <w:pStyle w:val="Normal43"/>
        <w:numPr>
          <w:ilvl w:val="3"/>
          <w:numId w:val="46"/>
        </w:numPr>
        <w:spacing w:after="0" w:line="360" w:lineRule="auto"/>
        <w:ind w:left="1800"/>
        <w:rPr>
          <w:rFonts w:ascii="Times New Roman" w:hAnsi="Times New Roman" w:hint="default"/>
        </w:rPr>
      </w:pPr>
      <w:r>
        <w:rPr>
          <w:rFonts w:ascii="Times New Roman" w:hAnsi="Times New Roman" w:hint="default"/>
        </w:rPr>
        <w:t>For DARDs that are not Storage DARDs, the lesser of: (i)</w:t>
      </w:r>
      <w:r w:rsidRPr="006219AD">
        <w:rPr>
          <w:rFonts w:ascii="Times New Roman" w:hAnsi="Times New Roman" w:hint="default"/>
        </w:rPr>
        <w:t xml:space="preserve"> </w:t>
      </w:r>
      <w:r>
        <w:rPr>
          <w:rFonts w:ascii="Times New Roman" w:hAnsi="Times New Roman" w:hint="default"/>
        </w:rPr>
        <w:t>the Resource’s Manual Response Rate times 30 minutes, (ii) Resource’s initial consumption at activation minus</w:t>
      </w:r>
      <w:r w:rsidRPr="006219AD">
        <w:rPr>
          <w:rFonts w:ascii="Times New Roman" w:hAnsi="Times New Roman" w:hint="default"/>
        </w:rPr>
        <w:t xml:space="preserve"> </w:t>
      </w:r>
      <w:r>
        <w:rPr>
          <w:rFonts w:ascii="Times New Roman" w:hAnsi="Times New Roman" w:hint="default"/>
        </w:rPr>
        <w:t xml:space="preserve">the Resource’s Minimum Consumption Limit, and (iii) the Resource’s initial </w:t>
      </w:r>
      <w:r>
        <w:rPr>
          <w:rFonts w:ascii="Times New Roman" w:hAnsi="Times New Roman" w:hint="default"/>
        </w:rPr>
        <w:lastRenderedPageBreak/>
        <w:t>consumption at activation minus the maximum electronic Desired Dispatch Point sent to the Resource during the 30 minute period.</w:t>
      </w:r>
    </w:p>
    <w:p w14:paraId="318CC703" w14:textId="77777777" w:rsidR="00B233A8" w:rsidRDefault="00B233A8" w:rsidP="001D3693">
      <w:pPr>
        <w:pStyle w:val="Normal43"/>
        <w:numPr>
          <w:ilvl w:val="3"/>
          <w:numId w:val="46"/>
        </w:numPr>
        <w:spacing w:after="0" w:line="360" w:lineRule="auto"/>
        <w:ind w:left="1800"/>
        <w:rPr>
          <w:rFonts w:ascii="Times New Roman" w:hAnsi="Times New Roman" w:hint="default"/>
        </w:rPr>
      </w:pPr>
      <w:r>
        <w:rPr>
          <w:rFonts w:ascii="Times New Roman" w:hAnsi="Times New Roman" w:hint="default"/>
        </w:rPr>
        <w:t>For Demand Response Resources</w:t>
      </w:r>
      <w:ins w:id="556" w:author="Author">
        <w:r w:rsidR="00056161">
          <w:rPr>
            <w:rFonts w:ascii="Times New Roman" w:hAnsi="Times New Roman" w:hint="default"/>
          </w:rPr>
          <w:t xml:space="preserve"> or</w:t>
        </w:r>
        <w:r w:rsidR="00056161">
          <w:rPr>
            <w:rFonts w:ascii="Times New Roman" w:hAnsi="Times New Roman"/>
          </w:rPr>
          <w:t xml:space="preserve"> Demand Response Distributed Energy Resource Aggregations</w:t>
        </w:r>
      </w:ins>
      <w:r>
        <w:rPr>
          <w:rFonts w:ascii="Times New Roman" w:hAnsi="Times New Roman" w:hint="default"/>
        </w:rPr>
        <w:t xml:space="preserve">, the lesser of: (i) the Resource’s Demand Response Resource Ramp Rate </w:t>
      </w:r>
      <w:ins w:id="557" w:author="Author">
        <w:r w:rsidR="00056161">
          <w:rPr>
            <w:rFonts w:ascii="Times New Roman" w:hAnsi="Times New Roman" w:hint="default"/>
          </w:rPr>
          <w:t xml:space="preserve"> or </w:t>
        </w:r>
        <w:r w:rsidR="00056161">
          <w:rPr>
            <w:rFonts w:ascii="Times New Roman" w:hAnsi="Times New Roman"/>
          </w:rPr>
          <w:t>Demand Response Distributed Energy Resource Aggregation Ramp Rate</w:t>
        </w:r>
        <w:r w:rsidR="00056161">
          <w:rPr>
            <w:rFonts w:ascii="Times New Roman" w:hAnsi="Times New Roman" w:hint="default"/>
          </w:rPr>
          <w:t xml:space="preserve"> </w:t>
        </w:r>
      </w:ins>
      <w:r>
        <w:rPr>
          <w:rFonts w:ascii="Times New Roman" w:hAnsi="Times New Roman" w:hint="default"/>
        </w:rPr>
        <w:t>times 30 minutes, (ii) the Resource’s Maximum Reduction</w:t>
      </w:r>
      <w:ins w:id="558" w:author="Author">
        <w:r w:rsidR="00056161">
          <w:rPr>
            <w:rFonts w:ascii="Times New Roman" w:hAnsi="Times New Roman" w:hint="default"/>
          </w:rPr>
          <w:t xml:space="preserve"> or Maximum Deviation</w:t>
        </w:r>
      </w:ins>
      <w:r>
        <w:rPr>
          <w:rFonts w:ascii="Times New Roman" w:hAnsi="Times New Roman" w:hint="default"/>
        </w:rPr>
        <w:t xml:space="preserve"> minus the Resource’s initial demand reduction at activation, and (iii) the minimum electronic Desired Dispatch Point sent to the Resource during the 30 minute period minus the Resource’s initial demand reduction at activation.</w:t>
      </w:r>
    </w:p>
    <w:p w14:paraId="00BB7AB6" w14:textId="77777777" w:rsidR="00B233A8" w:rsidRDefault="00B233A8" w:rsidP="00B233A8">
      <w:pPr>
        <w:spacing w:after="0" w:line="360" w:lineRule="auto"/>
        <w:ind w:left="720"/>
        <w:rPr>
          <w:rFonts w:ascii="Times New Roman" w:hAnsi="Times New Roman"/>
        </w:rPr>
      </w:pPr>
    </w:p>
    <w:p w14:paraId="335F4992" w14:textId="77777777" w:rsidR="00B233A8" w:rsidRDefault="00B233A8" w:rsidP="00B233A8">
      <w:pPr>
        <w:spacing w:after="0" w:line="360" w:lineRule="auto"/>
        <w:ind w:left="720"/>
        <w:rPr>
          <w:rFonts w:ascii="Times New Roman" w:hAnsi="Times New Roman"/>
        </w:rPr>
      </w:pPr>
      <w:r>
        <w:rPr>
          <w:rFonts w:ascii="Times New Roman" w:hAnsi="Times New Roman"/>
        </w:rPr>
        <w:t>The actual amount of TMOR energy delivered during activation is measured at the 30 minute point following receipt of the initial Dispatch Instruction.  The actual amount of TMOR energy delivered during activation is set to zero if the Resource becomes unavailable for dispatch within the 60 minute period following the receipt of the initial Dispatch Instruction.</w:t>
      </w:r>
    </w:p>
    <w:p w14:paraId="69963B62" w14:textId="77777777" w:rsidR="00B233A8" w:rsidRDefault="00B233A8" w:rsidP="00B233A8">
      <w:pPr>
        <w:spacing w:after="0" w:line="360" w:lineRule="auto"/>
        <w:ind w:left="720"/>
        <w:rPr>
          <w:rFonts w:ascii="Times New Roman" w:hAnsi="Times New Roman"/>
        </w:rPr>
      </w:pPr>
    </w:p>
    <w:p w14:paraId="4370FFAC" w14:textId="77777777" w:rsidR="00B233A8" w:rsidRDefault="00B233A8" w:rsidP="001D3693">
      <w:pPr>
        <w:numPr>
          <w:ilvl w:val="1"/>
          <w:numId w:val="45"/>
        </w:numPr>
        <w:spacing w:after="0" w:line="360" w:lineRule="auto"/>
        <w:ind w:left="1440" w:hanging="720"/>
        <w:contextualSpacing/>
        <w:rPr>
          <w:rFonts w:ascii="Times New Roman" w:hAnsi="Times New Roman"/>
        </w:rPr>
      </w:pPr>
      <w:r w:rsidRPr="00D54935">
        <w:rPr>
          <w:rFonts w:ascii="Times New Roman" w:hAnsi="Times New Roman"/>
        </w:rPr>
        <w:t xml:space="preserve">In determining the Target Activation Megawatts for Demand Response Resources, the portion of the Target Activation Megawatts not associated with Net Supply shall be </w:t>
      </w:r>
      <w:r>
        <w:rPr>
          <w:rFonts w:ascii="Times New Roman" w:hAnsi="Times New Roman"/>
        </w:rPr>
        <w:t xml:space="preserve">increased </w:t>
      </w:r>
      <w:r w:rsidRPr="00D54935">
        <w:rPr>
          <w:rFonts w:ascii="Times New Roman" w:hAnsi="Times New Roman"/>
        </w:rPr>
        <w:t xml:space="preserve">by average avoided peak distribution losses. The portion of the Target Activation Megawatts not associated with Net Supply </w:t>
      </w:r>
      <w:r>
        <w:rPr>
          <w:rFonts w:ascii="Times New Roman" w:hAnsi="Times New Roman"/>
        </w:rPr>
        <w:t>shall be calculated as the greater</w:t>
      </w:r>
      <w:r w:rsidRPr="00D54935">
        <w:rPr>
          <w:rFonts w:ascii="Times New Roman" w:hAnsi="Times New Roman"/>
        </w:rPr>
        <w:t xml:space="preserve"> of: </w:t>
      </w:r>
      <w:r w:rsidRPr="0000484F">
        <w:rPr>
          <w:rFonts w:ascii="Times New Roman" w:hAnsi="Times New Roman"/>
        </w:rPr>
        <w:t>(</w:t>
      </w:r>
      <w:r>
        <w:rPr>
          <w:rFonts w:ascii="Times New Roman" w:hAnsi="Times New Roman"/>
        </w:rPr>
        <w:t>1</w:t>
      </w:r>
      <w:r w:rsidRPr="0000484F">
        <w:rPr>
          <w:rFonts w:ascii="Times New Roman" w:hAnsi="Times New Roman"/>
        </w:rPr>
        <w:t>) the Target Activation Megawatts minus the amount of Net Supply that the Demand Response Resource produced during activation or (</w:t>
      </w:r>
      <w:r>
        <w:rPr>
          <w:rFonts w:ascii="Times New Roman" w:hAnsi="Times New Roman"/>
        </w:rPr>
        <w:t>2</w:t>
      </w:r>
      <w:r w:rsidRPr="0000484F">
        <w:rPr>
          <w:rFonts w:ascii="Times New Roman" w:hAnsi="Times New Roman"/>
        </w:rPr>
        <w:t>) zero.</w:t>
      </w:r>
    </w:p>
    <w:p w14:paraId="610D3C34" w14:textId="77777777" w:rsidR="00B233A8" w:rsidRPr="00D54935" w:rsidRDefault="00B233A8" w:rsidP="00B233A8">
      <w:pPr>
        <w:spacing w:after="0" w:line="360" w:lineRule="auto"/>
        <w:ind w:left="720"/>
        <w:contextualSpacing/>
        <w:rPr>
          <w:rFonts w:ascii="Times New Roman" w:hAnsi="Times New Roman"/>
        </w:rPr>
      </w:pPr>
    </w:p>
    <w:p w14:paraId="53CB851C" w14:textId="77777777" w:rsidR="00B233A8" w:rsidRDefault="00B233A8" w:rsidP="00B233A8">
      <w:pPr>
        <w:spacing w:after="0" w:line="360" w:lineRule="auto"/>
        <w:ind w:left="720"/>
        <w:rPr>
          <w:rFonts w:ascii="Times New Roman" w:hAnsi="Times New Roman"/>
        </w:rPr>
      </w:pPr>
      <w:r>
        <w:rPr>
          <w:rFonts w:ascii="Times New Roman" w:hAnsi="Times New Roman"/>
        </w:rPr>
        <w:t>A Forward Reserve Resource that is a Fast Start Generator that fails to activate Forward Reserve through a failure to start, or a</w:t>
      </w:r>
      <w:r w:rsidRPr="00890C93">
        <w:rPr>
          <w:rFonts w:ascii="Times New Roman" w:hAnsi="Times New Roman"/>
        </w:rPr>
        <w:t xml:space="preserve"> Forward Reserve Resource that is a Fast Start </w:t>
      </w:r>
      <w:r>
        <w:rPr>
          <w:rFonts w:ascii="Times New Roman" w:hAnsi="Times New Roman"/>
        </w:rPr>
        <w:t>Demand Response Resource</w:t>
      </w:r>
      <w:r w:rsidRPr="00890C93">
        <w:rPr>
          <w:rFonts w:ascii="Times New Roman" w:hAnsi="Times New Roman"/>
        </w:rPr>
        <w:t xml:space="preserve"> that fails to activate Forward Reserve through a failure to </w:t>
      </w:r>
      <w:r>
        <w:rPr>
          <w:rFonts w:ascii="Times New Roman" w:hAnsi="Times New Roman"/>
        </w:rPr>
        <w:t>provide a demand reduction,</w:t>
      </w:r>
      <w:r w:rsidRPr="00890C93">
        <w:rPr>
          <w:rFonts w:ascii="Times New Roman" w:hAnsi="Times New Roman"/>
        </w:rPr>
        <w:t xml:space="preserve"> </w:t>
      </w:r>
      <w:r>
        <w:rPr>
          <w:rFonts w:ascii="Times New Roman" w:hAnsi="Times New Roman"/>
        </w:rPr>
        <w:t xml:space="preserve"> shall have its Forward Reserve Delivered Megawatts set equal to zero in each subsequent hour in the applicable Forward Reserve Delivery Period until such time that the Market Participant notifies the ISO that the Forward Reserve Resource is capable of providing the Forward Reserve Delivered Megawatts.</w:t>
      </w:r>
    </w:p>
    <w:p w14:paraId="41BE646E" w14:textId="77777777" w:rsidR="00B233A8" w:rsidRPr="00B2684F" w:rsidRDefault="00B233A8" w:rsidP="00B233A8">
      <w:pPr>
        <w:spacing w:after="0" w:line="360" w:lineRule="auto"/>
        <w:ind w:left="720"/>
        <w:rPr>
          <w:rFonts w:ascii="Times New Roman" w:hAnsi="Times New Roman"/>
        </w:rPr>
      </w:pPr>
    </w:p>
    <w:p w14:paraId="401FA0F5" w14:textId="77777777" w:rsidR="00B233A8" w:rsidRDefault="00B233A8" w:rsidP="00B233A8">
      <w:pPr>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w:t>
      </w:r>
      <w:r w:rsidRPr="00870E1F">
        <w:rPr>
          <w:rFonts w:ascii="Times New Roman" w:hAnsi="Times New Roman"/>
          <w:b/>
        </w:rPr>
        <w:t>Forward Reserve Failure-to-Activate Penalties:</w:t>
      </w:r>
      <w:r w:rsidRPr="00B2684F">
        <w:rPr>
          <w:rFonts w:ascii="Times New Roman" w:hAnsi="Times New Roman"/>
        </w:rPr>
        <w:t xml:space="preserve"> </w:t>
      </w:r>
    </w:p>
    <w:p w14:paraId="186EBE68"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Market Participant’s Forward Reserve Failure-to-Activate Penalty for a Resource in an hour is defined as: </w:t>
      </w:r>
    </w:p>
    <w:p w14:paraId="6B8B68BB" w14:textId="77777777" w:rsidR="00B233A8" w:rsidRPr="00B2684F" w:rsidRDefault="00B233A8" w:rsidP="00B233A8">
      <w:pPr>
        <w:spacing w:after="0" w:line="360" w:lineRule="auto"/>
        <w:rPr>
          <w:rFonts w:ascii="Times New Roman" w:hAnsi="Times New Roman"/>
        </w:rPr>
      </w:pPr>
    </w:p>
    <w:p w14:paraId="5E3DBCAD"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lastRenderedPageBreak/>
        <w:t>(i)</w:t>
      </w:r>
      <w:r>
        <w:rPr>
          <w:rFonts w:ascii="Times New Roman" w:hAnsi="Times New Roman"/>
        </w:rPr>
        <w:tab/>
      </w:r>
      <w:r w:rsidRPr="00B2684F">
        <w:rPr>
          <w:rFonts w:ascii="Times New Roman" w:hAnsi="Times New Roman"/>
        </w:rPr>
        <w:t xml:space="preserve"> Forward Reserve Failure-to-Activate Penalty for TMNSR = The sum of the Forward Reserve Payment Rate for TMNSR and the Forward Reserve Failure-to-Activate Penalty Rate multiplied by the Forward Reserve Failure-to-Activate Megawatts for TMNSR; and </w:t>
      </w:r>
    </w:p>
    <w:p w14:paraId="017C24AC" w14:textId="77777777" w:rsidR="00B233A8" w:rsidRPr="00B2684F" w:rsidRDefault="00B233A8" w:rsidP="00B233A8">
      <w:pPr>
        <w:spacing w:after="0" w:line="360" w:lineRule="auto"/>
        <w:ind w:left="720"/>
        <w:rPr>
          <w:rFonts w:ascii="Times New Roman" w:hAnsi="Times New Roman"/>
        </w:rPr>
      </w:pPr>
    </w:p>
    <w:p w14:paraId="12979C93"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(ii) </w:t>
      </w:r>
      <w:r>
        <w:rPr>
          <w:rFonts w:ascii="Times New Roman" w:hAnsi="Times New Roman"/>
        </w:rPr>
        <w:tab/>
      </w:r>
      <w:r w:rsidRPr="00B2684F">
        <w:rPr>
          <w:rFonts w:ascii="Times New Roman" w:hAnsi="Times New Roman"/>
        </w:rPr>
        <w:t>Forward Reserve Failure-to-Activate Penalty for TMOR = The sum of the Forward Reserve Payment Rate for TMOR and the Forward Reserve Failure</w:t>
      </w:r>
      <w:r>
        <w:rPr>
          <w:rFonts w:ascii="Times New Roman" w:hAnsi="Times New Roman"/>
        </w:rPr>
        <w:t>-</w:t>
      </w:r>
      <w:r w:rsidRPr="00B2684F">
        <w:rPr>
          <w:rFonts w:ascii="Times New Roman" w:hAnsi="Times New Roman"/>
        </w:rPr>
        <w:softHyphen/>
        <w:t xml:space="preserve">to-Activate Penalty Rate multiplied by the Forward Reserve Failure-to-Activate Megawatts for TMOR; </w:t>
      </w:r>
    </w:p>
    <w:p w14:paraId="5D5E6ED2" w14:textId="77777777" w:rsidR="00B233A8" w:rsidRPr="00B2684F" w:rsidRDefault="00B233A8" w:rsidP="00B233A8">
      <w:pPr>
        <w:spacing w:after="0" w:line="360" w:lineRule="auto"/>
        <w:ind w:left="720"/>
        <w:rPr>
          <w:rFonts w:ascii="Times New Roman" w:hAnsi="Times New Roman"/>
        </w:rPr>
      </w:pPr>
    </w:p>
    <w:p w14:paraId="0ACE5535"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Where: </w:t>
      </w:r>
    </w:p>
    <w:p w14:paraId="28A7850F" w14:textId="77777777" w:rsidR="00B233A8" w:rsidRPr="00B2684F" w:rsidRDefault="00B233A8" w:rsidP="00B233A8">
      <w:pPr>
        <w:spacing w:after="0" w:line="360" w:lineRule="auto"/>
        <w:ind w:left="720"/>
        <w:rPr>
          <w:rFonts w:ascii="Times New Roman" w:hAnsi="Times New Roman"/>
        </w:rPr>
      </w:pPr>
    </w:p>
    <w:p w14:paraId="3DA849C5" w14:textId="77777777" w:rsidR="00B233A8" w:rsidRDefault="00B233A8" w:rsidP="00B233A8">
      <w:pPr>
        <w:spacing w:after="0" w:line="360" w:lineRule="auto"/>
        <w:ind w:left="720"/>
        <w:rPr>
          <w:rFonts w:ascii="Times New Roman" w:hAnsi="Times New Roman"/>
        </w:rPr>
      </w:pPr>
      <w:r w:rsidRPr="00B2684F">
        <w:rPr>
          <w:rFonts w:ascii="Times New Roman" w:hAnsi="Times New Roman"/>
        </w:rPr>
        <w:t xml:space="preserve">Forward Reserve Failure-to-Activate Penalty Rate = Maximum of 2.25 multiplied by the Forward Reserve Payment Rate, or the applicable </w:t>
      </w:r>
      <w:r>
        <w:rPr>
          <w:rFonts w:ascii="Times New Roman" w:hAnsi="Times New Roman"/>
        </w:rPr>
        <w:t>n</w:t>
      </w:r>
      <w:r w:rsidRPr="00B2684F">
        <w:rPr>
          <w:rFonts w:ascii="Times New Roman" w:hAnsi="Times New Roman"/>
        </w:rPr>
        <w:t xml:space="preserve">odal LMP. </w:t>
      </w:r>
    </w:p>
    <w:p w14:paraId="7C22E2AE" w14:textId="77777777" w:rsidR="00B233A8" w:rsidRPr="00B2684F" w:rsidRDefault="00B233A8" w:rsidP="00B233A8">
      <w:pPr>
        <w:spacing w:after="0" w:line="360" w:lineRule="auto"/>
        <w:rPr>
          <w:rFonts w:ascii="Times New Roman" w:hAnsi="Times New Roman"/>
        </w:rPr>
      </w:pPr>
    </w:p>
    <w:p w14:paraId="615F1E6D" w14:textId="77777777" w:rsidR="00B233A8" w:rsidRPr="00870E1F" w:rsidRDefault="00B233A8" w:rsidP="00B233A8">
      <w:pPr>
        <w:spacing w:after="0" w:line="360" w:lineRule="auto"/>
        <w:rPr>
          <w:rFonts w:ascii="Times New Roman" w:hAnsi="Times New Roman"/>
          <w:b/>
        </w:rPr>
      </w:pPr>
      <w:r w:rsidRPr="00870E1F">
        <w:rPr>
          <w:rFonts w:ascii="Times New Roman" w:hAnsi="Times New Roman"/>
          <w:b/>
        </w:rPr>
        <w:t>III.9.7.3</w:t>
      </w:r>
      <w:r>
        <w:rPr>
          <w:rFonts w:ascii="Times New Roman" w:hAnsi="Times New Roman"/>
          <w:b/>
        </w:rPr>
        <w:tab/>
      </w:r>
      <w:r w:rsidRPr="00870E1F">
        <w:rPr>
          <w:rFonts w:ascii="Times New Roman" w:hAnsi="Times New Roman"/>
          <w:b/>
        </w:rPr>
        <w:t xml:space="preserve"> </w:t>
      </w:r>
      <w:r>
        <w:rPr>
          <w:rFonts w:ascii="Times New Roman" w:hAnsi="Times New Roman"/>
          <w:b/>
        </w:rPr>
        <w:tab/>
      </w:r>
      <w:r w:rsidRPr="00870E1F">
        <w:rPr>
          <w:rFonts w:ascii="Times New Roman" w:hAnsi="Times New Roman"/>
          <w:b/>
        </w:rPr>
        <w:t xml:space="preserve">Known Performance Limitations. </w:t>
      </w:r>
    </w:p>
    <w:p w14:paraId="191F271F"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The ISO may have reason to believe that a particular Forward Reserve Resource is frequently receiving, or may frequently receive, Forward Reserve payments for a portion or all of its capability that is not capable of activating the Forward </w:t>
      </w:r>
      <w:r>
        <w:rPr>
          <w:rFonts w:ascii="Times New Roman" w:hAnsi="Times New Roman"/>
        </w:rPr>
        <w:t>Reserve</w:t>
      </w:r>
      <w:r w:rsidRPr="00B2684F">
        <w:rPr>
          <w:rFonts w:ascii="Times New Roman" w:hAnsi="Times New Roman"/>
        </w:rPr>
        <w:t xml:space="preserve"> Assigned Megawatts</w:t>
      </w:r>
      <w:r>
        <w:rPr>
          <w:rFonts w:ascii="Times New Roman" w:hAnsi="Times New Roman"/>
        </w:rPr>
        <w:t xml:space="preserve"> for TMNSR</w:t>
      </w:r>
      <w:r w:rsidRPr="00B2684F">
        <w:rPr>
          <w:rFonts w:ascii="Times New Roman" w:hAnsi="Times New Roman"/>
        </w:rPr>
        <w:t xml:space="preserve"> or the Forward </w:t>
      </w:r>
      <w:r>
        <w:rPr>
          <w:rFonts w:ascii="Times New Roman" w:hAnsi="Times New Roman"/>
        </w:rPr>
        <w:t>Reserve</w:t>
      </w:r>
      <w:r w:rsidRPr="00B2684F">
        <w:rPr>
          <w:rFonts w:ascii="Times New Roman" w:hAnsi="Times New Roman"/>
        </w:rPr>
        <w:t xml:space="preserve"> Assigned Megawatts</w:t>
      </w:r>
      <w:r>
        <w:rPr>
          <w:rFonts w:ascii="Times New Roman" w:hAnsi="Times New Roman"/>
        </w:rPr>
        <w:t xml:space="preserve"> for TMOR</w:t>
      </w:r>
      <w:r w:rsidRPr="00B2684F">
        <w:rPr>
          <w:rFonts w:ascii="Times New Roman" w:hAnsi="Times New Roman"/>
        </w:rPr>
        <w:t xml:space="preserve">. When the ISO believes there is such a limited Forward Reserve Resource, the ISO shall contact and confer with the affected Market Participant before taking any action. </w:t>
      </w:r>
    </w:p>
    <w:p w14:paraId="5B2C9CD6" w14:textId="77777777" w:rsidR="00B233A8" w:rsidRPr="00B2684F" w:rsidRDefault="00B233A8" w:rsidP="00B233A8">
      <w:pPr>
        <w:spacing w:after="0" w:line="360" w:lineRule="auto"/>
        <w:rPr>
          <w:rFonts w:ascii="Times New Roman" w:hAnsi="Times New Roman"/>
        </w:rPr>
      </w:pPr>
    </w:p>
    <w:p w14:paraId="5989B002" w14:textId="77777777" w:rsidR="00B233A8" w:rsidRDefault="00B233A8" w:rsidP="00B233A8">
      <w:pPr>
        <w:spacing w:after="0" w:line="360" w:lineRule="auto"/>
        <w:rPr>
          <w:rFonts w:ascii="Times New Roman" w:hAnsi="Times New Roman"/>
        </w:rPr>
      </w:pPr>
      <w:r>
        <w:rPr>
          <w:rFonts w:ascii="Times New Roman" w:hAnsi="Times New Roman"/>
        </w:rPr>
        <w:t>(a)</w:t>
      </w:r>
      <w:r>
        <w:rPr>
          <w:rFonts w:ascii="Times New Roman" w:hAnsi="Times New Roman"/>
        </w:rPr>
        <w:tab/>
      </w:r>
      <w:r w:rsidRPr="00B2684F">
        <w:rPr>
          <w:rFonts w:ascii="Times New Roman" w:hAnsi="Times New Roman"/>
        </w:rPr>
        <w:t xml:space="preserve">The ISO will, whenever practicable, contact the affected Market Participant of the Forward Reserve Resource to request an explanation of the relevant resource Offer Data; </w:t>
      </w:r>
    </w:p>
    <w:p w14:paraId="123216A5" w14:textId="77777777" w:rsidR="00B233A8" w:rsidRPr="00B2684F" w:rsidRDefault="00B233A8" w:rsidP="00B233A8">
      <w:pPr>
        <w:spacing w:after="0" w:line="360" w:lineRule="auto"/>
        <w:rPr>
          <w:rFonts w:ascii="Times New Roman" w:hAnsi="Times New Roman"/>
        </w:rPr>
      </w:pPr>
    </w:p>
    <w:p w14:paraId="269B6A38" w14:textId="77777777" w:rsidR="00B233A8" w:rsidRDefault="00B233A8" w:rsidP="00B233A8">
      <w:pPr>
        <w:spacing w:after="0" w:line="360" w:lineRule="auto"/>
        <w:rPr>
          <w:rFonts w:ascii="Times New Roman" w:hAnsi="Times New Roman"/>
        </w:rPr>
      </w:pPr>
      <w:r w:rsidRPr="00B2684F">
        <w:rPr>
          <w:rFonts w:ascii="Times New Roman" w:hAnsi="Times New Roman"/>
        </w:rPr>
        <w:t>(b)</w:t>
      </w:r>
      <w:r>
        <w:rPr>
          <w:rFonts w:ascii="Times New Roman" w:hAnsi="Times New Roman"/>
        </w:rPr>
        <w:tab/>
      </w:r>
      <w:r w:rsidRPr="00B2684F">
        <w:rPr>
          <w:rFonts w:ascii="Times New Roman" w:hAnsi="Times New Roman"/>
        </w:rPr>
        <w:t xml:space="preserve"> If the explanation, if available, considered together with other information available to the ISO, indicates to the satisfaction of the ISO that the questioned Forward Reserve payments are consistent with Forward Reserve Resource capabilities, no further action will be taken; and </w:t>
      </w:r>
    </w:p>
    <w:p w14:paraId="3346BB9D" w14:textId="77777777" w:rsidR="00B233A8" w:rsidRPr="00B2684F" w:rsidRDefault="00B233A8" w:rsidP="00B233A8">
      <w:pPr>
        <w:spacing w:after="0" w:line="360" w:lineRule="auto"/>
        <w:rPr>
          <w:rFonts w:ascii="Times New Roman" w:hAnsi="Times New Roman"/>
        </w:rPr>
      </w:pPr>
    </w:p>
    <w:p w14:paraId="3B9844A3"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If no agreement is reached, or an acceptable explanation is not provided, the Market Participant may request a Resource performance audit. If the Forward Reserve Resource fails the performance audit or the Market Participant refuses to request a Resource performance audit, the ISO may take remedial action. Remedial actions may include, but are not limited to: (i) </w:t>
      </w:r>
      <w:proofErr w:type="spellStart"/>
      <w:r w:rsidRPr="00B2684F">
        <w:rPr>
          <w:rFonts w:ascii="Times New Roman" w:hAnsi="Times New Roman"/>
        </w:rPr>
        <w:t>redeclaration</w:t>
      </w:r>
      <w:proofErr w:type="spellEnd"/>
      <w:r w:rsidRPr="00B2684F">
        <w:rPr>
          <w:rFonts w:ascii="Times New Roman" w:hAnsi="Times New Roman"/>
        </w:rPr>
        <w:t xml:space="preserve">, by the ISO, of any relevant operational Offer Data parameter, or (ii) removing the </w:t>
      </w:r>
      <w:r>
        <w:rPr>
          <w:rFonts w:ascii="Times New Roman" w:hAnsi="Times New Roman"/>
        </w:rPr>
        <w:t>Resource</w:t>
      </w:r>
      <w:r w:rsidRPr="00B2684F">
        <w:rPr>
          <w:rFonts w:ascii="Times New Roman" w:hAnsi="Times New Roman"/>
        </w:rPr>
        <w:t xml:space="preserve"> or the relevant portion of the </w:t>
      </w:r>
      <w:proofErr w:type="gramStart"/>
      <w:r>
        <w:rPr>
          <w:rFonts w:ascii="Times New Roman" w:hAnsi="Times New Roman"/>
        </w:rPr>
        <w:t xml:space="preserve">Resource’s </w:t>
      </w:r>
      <w:r w:rsidRPr="00B2684F">
        <w:rPr>
          <w:rFonts w:ascii="Times New Roman" w:hAnsi="Times New Roman"/>
        </w:rPr>
        <w:t xml:space="preserve"> capability</w:t>
      </w:r>
      <w:proofErr w:type="gramEnd"/>
      <w:r w:rsidRPr="00B2684F">
        <w:rPr>
          <w:rFonts w:ascii="Times New Roman" w:hAnsi="Times New Roman"/>
        </w:rPr>
        <w:t xml:space="preserve"> to provide Forward Reserve on a going-forward basis. </w:t>
      </w:r>
    </w:p>
    <w:p w14:paraId="5B8DE972" w14:textId="77777777" w:rsidR="00B233A8" w:rsidRPr="00B2684F" w:rsidRDefault="00B233A8" w:rsidP="00B233A8">
      <w:pPr>
        <w:spacing w:after="0" w:line="360" w:lineRule="auto"/>
        <w:rPr>
          <w:rFonts w:ascii="Times New Roman" w:hAnsi="Times New Roman"/>
        </w:rPr>
      </w:pPr>
    </w:p>
    <w:p w14:paraId="6E419826" w14:textId="77777777" w:rsidR="00B233A8" w:rsidRPr="00870E1F" w:rsidRDefault="00B233A8" w:rsidP="00B233A8">
      <w:pPr>
        <w:spacing w:after="0" w:line="360" w:lineRule="auto"/>
        <w:outlineLvl w:val="2"/>
        <w:rPr>
          <w:rFonts w:ascii="Times New Roman" w:hAnsi="Times New Roman"/>
          <w:b/>
        </w:rPr>
      </w:pPr>
      <w:r w:rsidRPr="00870E1F">
        <w:rPr>
          <w:rFonts w:ascii="Times New Roman" w:hAnsi="Times New Roman"/>
          <w:b/>
        </w:rPr>
        <w:lastRenderedPageBreak/>
        <w:t>III.9.8</w:t>
      </w:r>
      <w:r w:rsidRPr="00870E1F">
        <w:rPr>
          <w:rFonts w:ascii="Times New Roman" w:hAnsi="Times New Roman"/>
          <w:b/>
        </w:rPr>
        <w:tab/>
      </w:r>
      <w:r w:rsidRPr="00870E1F">
        <w:rPr>
          <w:rFonts w:ascii="Times New Roman" w:hAnsi="Times New Roman"/>
          <w:b/>
        </w:rPr>
        <w:tab/>
        <w:t xml:space="preserve"> </w:t>
      </w:r>
      <w:r>
        <w:rPr>
          <w:rFonts w:ascii="Times New Roman" w:hAnsi="Times New Roman"/>
          <w:b/>
        </w:rPr>
        <w:tab/>
      </w:r>
      <w:r w:rsidRPr="00870E1F">
        <w:rPr>
          <w:rFonts w:ascii="Times New Roman" w:hAnsi="Times New Roman"/>
          <w:b/>
        </w:rPr>
        <w:t xml:space="preserve">Forward Reserve Credits. </w:t>
      </w:r>
    </w:p>
    <w:p w14:paraId="6576CC8F"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Payment for Forward Reserve is based upon a Market Participant’s Final Forward Reserve Obligation and the applicable Forward Reserve Clearing Prices. The ISO shall calculate these credits on an hourly basis for each Reserve Zone as follows: </w:t>
      </w:r>
    </w:p>
    <w:p w14:paraId="19927360" w14:textId="77777777" w:rsidR="00B233A8" w:rsidRPr="00B2684F" w:rsidRDefault="00B233A8" w:rsidP="00B233A8">
      <w:pPr>
        <w:spacing w:after="0" w:line="360" w:lineRule="auto"/>
        <w:rPr>
          <w:rFonts w:ascii="Times New Roman" w:hAnsi="Times New Roman"/>
        </w:rPr>
      </w:pPr>
    </w:p>
    <w:p w14:paraId="2260F328"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Final Forward Reserve Obligations for TMNSR and TMOR for each Market Participant are calculated for each Reserve Zone for each hour as follows: </w:t>
      </w:r>
    </w:p>
    <w:p w14:paraId="7C5D11BB" w14:textId="77777777" w:rsidR="00B233A8" w:rsidRPr="00B2684F" w:rsidRDefault="00B233A8" w:rsidP="00B233A8">
      <w:pPr>
        <w:spacing w:after="0" w:line="360" w:lineRule="auto"/>
        <w:rPr>
          <w:rFonts w:ascii="Times New Roman" w:hAnsi="Times New Roman"/>
        </w:rPr>
      </w:pPr>
    </w:p>
    <w:p w14:paraId="197E28B9" w14:textId="77777777" w:rsidR="00B233A8" w:rsidRDefault="00B233A8" w:rsidP="00B233A8">
      <w:pPr>
        <w:spacing w:after="0" w:line="360" w:lineRule="auto"/>
        <w:ind w:left="1440" w:hanging="720"/>
        <w:rPr>
          <w:rFonts w:ascii="Times New Roman" w:hAnsi="Times New Roman"/>
        </w:rPr>
      </w:pPr>
      <w:r w:rsidRPr="00B2684F">
        <w:rPr>
          <w:rFonts w:ascii="Times New Roman" w:hAnsi="Times New Roman"/>
        </w:rPr>
        <w:t>(i)</w:t>
      </w:r>
      <w:r>
        <w:rPr>
          <w:rFonts w:ascii="Times New Roman" w:hAnsi="Times New Roman"/>
        </w:rPr>
        <w:tab/>
      </w:r>
      <w:r w:rsidRPr="00B2684F">
        <w:rPr>
          <w:rFonts w:ascii="Times New Roman" w:hAnsi="Times New Roman"/>
        </w:rPr>
        <w:t xml:space="preserve">Final Forward Reserve Obligation = minimum [Forward Reserve Obligation, Forward Reserve Delivered Megawatts] </w:t>
      </w:r>
    </w:p>
    <w:p w14:paraId="17ED095E" w14:textId="77777777" w:rsidR="00B233A8" w:rsidRPr="00B2684F" w:rsidRDefault="00B233A8" w:rsidP="00B233A8">
      <w:pPr>
        <w:spacing w:after="0" w:line="360" w:lineRule="auto"/>
        <w:ind w:left="720"/>
        <w:rPr>
          <w:rFonts w:ascii="Times New Roman" w:hAnsi="Times New Roman"/>
        </w:rPr>
      </w:pPr>
    </w:p>
    <w:p w14:paraId="7B8D0B8C" w14:textId="77777777" w:rsidR="00B233A8" w:rsidRDefault="00B233A8" w:rsidP="00B233A8">
      <w:pPr>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 </w:t>
      </w:r>
      <w:proofErr w:type="spellStart"/>
      <w:r w:rsidRPr="00B2684F">
        <w:rPr>
          <w:rFonts w:ascii="Times New Roman" w:hAnsi="Times New Roman"/>
        </w:rPr>
        <w:t>FRACP</w:t>
      </w:r>
      <w:r w:rsidRPr="006B1B3E">
        <w:rPr>
          <w:rFonts w:ascii="Times New Roman" w:hAnsi="Times New Roman"/>
          <w:vertAlign w:val="subscript"/>
        </w:rPr>
        <w:t>Zone</w:t>
      </w:r>
      <w:proofErr w:type="spellEnd"/>
      <w:r w:rsidRPr="00B2684F">
        <w:rPr>
          <w:rFonts w:ascii="Times New Roman" w:hAnsi="Times New Roman"/>
        </w:rPr>
        <w:t xml:space="preserve"> is </w:t>
      </w:r>
      <w:r>
        <w:rPr>
          <w:rFonts w:ascii="Times New Roman" w:hAnsi="Times New Roman"/>
        </w:rPr>
        <w:t xml:space="preserve">defined as </w:t>
      </w:r>
      <w:r w:rsidRPr="00B2684F">
        <w:rPr>
          <w:rFonts w:ascii="Times New Roman" w:hAnsi="Times New Roman"/>
        </w:rPr>
        <w:t xml:space="preserve">the Forward Reserve Clearing Price for the relevant Reserve Zone, for TMNSR or TMOR, respectively; </w:t>
      </w:r>
    </w:p>
    <w:p w14:paraId="6D010719" w14:textId="77777777" w:rsidR="00B233A8" w:rsidRDefault="00B233A8" w:rsidP="00B233A8">
      <w:pPr>
        <w:spacing w:after="0" w:line="360" w:lineRule="auto"/>
        <w:ind w:left="720"/>
        <w:rPr>
          <w:rFonts w:ascii="Times New Roman" w:hAnsi="Times New Roman"/>
        </w:rPr>
      </w:pPr>
    </w:p>
    <w:p w14:paraId="5B7A330E" w14:textId="77777777" w:rsidR="00B233A8" w:rsidRDefault="00B233A8" w:rsidP="00B233A8">
      <w:pPr>
        <w:spacing w:after="0" w:line="360" w:lineRule="auto"/>
        <w:rPr>
          <w:rFonts w:ascii="Times New Roman" w:hAnsi="Times New Roman"/>
        </w:rPr>
      </w:pPr>
      <w:r w:rsidRPr="00F92000">
        <w:rPr>
          <w:rFonts w:ascii="Times New Roman" w:hAnsi="Times New Roman"/>
        </w:rPr>
        <w:t>(c)</w:t>
      </w:r>
      <w:r w:rsidRPr="00B2684F">
        <w:rPr>
          <w:rFonts w:ascii="Times New Roman" w:hAnsi="Times New Roman"/>
        </w:rPr>
        <w:t xml:space="preserve"> </w:t>
      </w:r>
      <w:r>
        <w:rPr>
          <w:rFonts w:ascii="Times New Roman" w:hAnsi="Times New Roman"/>
        </w:rPr>
        <w:tab/>
        <w:t>Market Participant Forward Reserve Credit for TMNSR=Final Forward Reserve Obligation for TMNSR multiplied by the applicable hourly Forward Reserve Payment Rate for TMNSR</w:t>
      </w:r>
      <w:r w:rsidRPr="00B2684F">
        <w:rPr>
          <w:rFonts w:ascii="Times New Roman" w:hAnsi="Times New Roman"/>
        </w:rPr>
        <w:t xml:space="preserve">; </w:t>
      </w:r>
    </w:p>
    <w:p w14:paraId="7A058C5B" w14:textId="77777777" w:rsidR="00B233A8" w:rsidRDefault="00B233A8" w:rsidP="00B233A8">
      <w:pPr>
        <w:spacing w:after="0" w:line="360" w:lineRule="auto"/>
        <w:rPr>
          <w:rFonts w:ascii="Times New Roman" w:hAnsi="Times New Roman"/>
        </w:rPr>
      </w:pPr>
    </w:p>
    <w:p w14:paraId="41E66AF5" w14:textId="77777777" w:rsidR="00B233A8" w:rsidRDefault="00B233A8" w:rsidP="00B233A8">
      <w:pPr>
        <w:spacing w:after="0" w:line="360" w:lineRule="auto"/>
        <w:rPr>
          <w:rFonts w:ascii="Times New Roman" w:hAnsi="Times New Roman"/>
        </w:rPr>
      </w:pPr>
      <w:proofErr w:type="gramStart"/>
      <w:r w:rsidRPr="00B2684F">
        <w:rPr>
          <w:rFonts w:ascii="Times New Roman" w:hAnsi="Times New Roman"/>
        </w:rPr>
        <w:t>where</w:t>
      </w:r>
      <w:proofErr w:type="gramEnd"/>
      <w:r w:rsidRPr="00B2684F">
        <w:rPr>
          <w:rFonts w:ascii="Times New Roman" w:hAnsi="Times New Roman"/>
        </w:rPr>
        <w:t xml:space="preserve">, </w:t>
      </w:r>
    </w:p>
    <w:p w14:paraId="3FA2020F" w14:textId="77777777" w:rsidR="00B233A8" w:rsidRPr="00B2684F" w:rsidRDefault="00B233A8" w:rsidP="00B233A8">
      <w:pPr>
        <w:spacing w:after="0" w:line="360" w:lineRule="auto"/>
        <w:rPr>
          <w:rFonts w:ascii="Times New Roman" w:hAnsi="Times New Roman"/>
        </w:rPr>
      </w:pPr>
    </w:p>
    <w:p w14:paraId="4535D71C" w14:textId="77777777" w:rsidR="00B233A8" w:rsidRDefault="00B233A8" w:rsidP="00B233A8">
      <w:pPr>
        <w:spacing w:after="0" w:line="360" w:lineRule="auto"/>
        <w:ind w:left="720"/>
        <w:rPr>
          <w:rFonts w:ascii="Times New Roman" w:hAnsi="Times New Roman"/>
        </w:rPr>
      </w:pPr>
      <w:proofErr w:type="gramStart"/>
      <w:r w:rsidRPr="00B2684F">
        <w:rPr>
          <w:rFonts w:ascii="Times New Roman" w:hAnsi="Times New Roman"/>
        </w:rPr>
        <w:t>the</w:t>
      </w:r>
      <w:proofErr w:type="gramEnd"/>
      <w:r w:rsidRPr="00B2684F">
        <w:rPr>
          <w:rFonts w:ascii="Times New Roman" w:hAnsi="Times New Roman"/>
        </w:rPr>
        <w:t xml:space="preserve"> hourly Forward Reserve Payment Rate for TMNSR is equal</w:t>
      </w:r>
      <w:r>
        <w:rPr>
          <w:rFonts w:ascii="Times New Roman" w:hAnsi="Times New Roman"/>
        </w:rPr>
        <w:t xml:space="preserve"> to:</w:t>
      </w:r>
    </w:p>
    <w:p w14:paraId="3D8A28F6" w14:textId="77777777" w:rsidR="00B233A8" w:rsidRDefault="00B233A8" w:rsidP="00B233A8">
      <w:pPr>
        <w:spacing w:after="0" w:line="360" w:lineRule="auto"/>
        <w:ind w:left="720"/>
        <w:rPr>
          <w:rFonts w:ascii="Times New Roman" w:hAnsi="Times New Roman"/>
        </w:rPr>
      </w:pPr>
    </w:p>
    <w:p w14:paraId="78522C65" w14:textId="77777777" w:rsidR="00B233A8" w:rsidRDefault="00B233A8" w:rsidP="00B233A8">
      <w:pPr>
        <w:spacing w:after="0" w:line="360" w:lineRule="auto"/>
        <w:ind w:left="720"/>
        <w:rPr>
          <w:rFonts w:ascii="Times New Roman" w:hAnsi="Times New Roman"/>
        </w:rPr>
      </w:pPr>
      <w:proofErr w:type="gramStart"/>
      <w:r w:rsidRPr="00B2684F">
        <w:rPr>
          <w:rFonts w:ascii="Times New Roman" w:hAnsi="Times New Roman"/>
        </w:rPr>
        <w:t>applicable</w:t>
      </w:r>
      <w:proofErr w:type="gramEnd"/>
      <w:r w:rsidRPr="00B2684F">
        <w:rPr>
          <w:rFonts w:ascii="Times New Roman" w:hAnsi="Times New Roman"/>
        </w:rPr>
        <w:t xml:space="preserve"> monthly </w:t>
      </w:r>
      <w:proofErr w:type="spellStart"/>
      <w:r>
        <w:rPr>
          <w:rFonts w:ascii="Times New Roman" w:hAnsi="Times New Roman"/>
        </w:rPr>
        <w:t>FRACP</w:t>
      </w:r>
      <w:r w:rsidRPr="005922F4">
        <w:rPr>
          <w:rFonts w:ascii="Times New Roman" w:hAnsi="Times New Roman"/>
          <w:vertAlign w:val="subscript"/>
        </w:rPr>
        <w:t>Zone</w:t>
      </w:r>
      <w:proofErr w:type="spellEnd"/>
      <w:r>
        <w:rPr>
          <w:rFonts w:ascii="Times New Roman" w:hAnsi="Times New Roman"/>
        </w:rPr>
        <w:t xml:space="preserve"> </w:t>
      </w:r>
      <w:r w:rsidRPr="00B2684F">
        <w:rPr>
          <w:rFonts w:ascii="Times New Roman" w:hAnsi="Times New Roman"/>
        </w:rPr>
        <w:t>for TMNSR</w:t>
      </w:r>
      <w:r>
        <w:rPr>
          <w:rFonts w:ascii="Times New Roman" w:hAnsi="Times New Roman"/>
        </w:rPr>
        <w:t xml:space="preserve"> divided by the number of hours in the month associated with the Forward Reserve Delivery Period.</w:t>
      </w:r>
      <w:r w:rsidRPr="00B2684F">
        <w:rPr>
          <w:rFonts w:ascii="Times New Roman" w:hAnsi="Times New Roman"/>
        </w:rPr>
        <w:t xml:space="preserve"> </w:t>
      </w:r>
    </w:p>
    <w:p w14:paraId="037E2664" w14:textId="77777777" w:rsidR="00B233A8" w:rsidRPr="00B2684F" w:rsidRDefault="00B233A8" w:rsidP="00B233A8">
      <w:pPr>
        <w:spacing w:after="0" w:line="360" w:lineRule="auto"/>
        <w:ind w:left="720"/>
        <w:rPr>
          <w:rFonts w:ascii="Times New Roman" w:hAnsi="Times New Roman"/>
        </w:rPr>
      </w:pPr>
    </w:p>
    <w:p w14:paraId="19937C02" w14:textId="77777777" w:rsidR="00B233A8" w:rsidRDefault="00B233A8" w:rsidP="00B233A8">
      <w:pPr>
        <w:spacing w:after="0" w:line="360" w:lineRule="auto"/>
        <w:rPr>
          <w:rFonts w:ascii="Times New Roman" w:hAnsi="Times New Roman"/>
        </w:rPr>
      </w:pPr>
      <w:r>
        <w:rPr>
          <w:rFonts w:ascii="Times New Roman" w:hAnsi="Times New Roman"/>
        </w:rPr>
        <w:t>(d</w:t>
      </w:r>
      <w:r w:rsidRPr="00F92000">
        <w:rPr>
          <w:rFonts w:ascii="Times New Roman" w:hAnsi="Times New Roman"/>
        </w:rPr>
        <w:t>)</w:t>
      </w:r>
      <w:r w:rsidRPr="00B2684F">
        <w:rPr>
          <w:rFonts w:ascii="Times New Roman" w:hAnsi="Times New Roman"/>
        </w:rPr>
        <w:t xml:space="preserve"> </w:t>
      </w:r>
      <w:r>
        <w:rPr>
          <w:rFonts w:ascii="Times New Roman" w:hAnsi="Times New Roman"/>
        </w:rPr>
        <w:tab/>
      </w:r>
      <w:r w:rsidRPr="00B2684F">
        <w:rPr>
          <w:rFonts w:ascii="Times New Roman" w:hAnsi="Times New Roman"/>
        </w:rPr>
        <w:t xml:space="preserve">Market Participant Forward Reserve Credit for TMOR = Final Forward Reserve Obligation for TMOR </w:t>
      </w:r>
      <w:r>
        <w:rPr>
          <w:rFonts w:ascii="Times New Roman" w:hAnsi="Times New Roman"/>
        </w:rPr>
        <w:t xml:space="preserve">multiplied </w:t>
      </w:r>
      <w:proofErr w:type="gramStart"/>
      <w:r>
        <w:rPr>
          <w:rFonts w:ascii="Times New Roman" w:hAnsi="Times New Roman"/>
        </w:rPr>
        <w:t>by  the</w:t>
      </w:r>
      <w:proofErr w:type="gramEnd"/>
      <w:r>
        <w:rPr>
          <w:rFonts w:ascii="Times New Roman" w:hAnsi="Times New Roman"/>
        </w:rPr>
        <w:t xml:space="preserve"> applicable hourly Forward Reserve Payment Rate for TMOR; </w:t>
      </w:r>
    </w:p>
    <w:p w14:paraId="4A091C9C" w14:textId="77777777" w:rsidR="00B233A8" w:rsidRDefault="00B233A8" w:rsidP="00B233A8">
      <w:pPr>
        <w:spacing w:after="0" w:line="360" w:lineRule="auto"/>
        <w:rPr>
          <w:rFonts w:ascii="Times New Roman" w:hAnsi="Times New Roman"/>
        </w:rPr>
      </w:pPr>
    </w:p>
    <w:p w14:paraId="5A9B7C3D" w14:textId="77777777" w:rsidR="00B233A8" w:rsidRDefault="00B233A8" w:rsidP="00B233A8">
      <w:pPr>
        <w:spacing w:after="0" w:line="360" w:lineRule="auto"/>
        <w:rPr>
          <w:rFonts w:ascii="Times New Roman" w:hAnsi="Times New Roman"/>
        </w:rPr>
      </w:pPr>
      <w:proofErr w:type="gramStart"/>
      <w:r>
        <w:rPr>
          <w:rFonts w:ascii="Times New Roman" w:hAnsi="Times New Roman"/>
        </w:rPr>
        <w:t>where</w:t>
      </w:r>
      <w:proofErr w:type="gramEnd"/>
      <w:r>
        <w:rPr>
          <w:rFonts w:ascii="Times New Roman" w:hAnsi="Times New Roman"/>
        </w:rPr>
        <w:t>,</w:t>
      </w:r>
    </w:p>
    <w:p w14:paraId="19FA1BC3" w14:textId="77777777" w:rsidR="00B233A8" w:rsidRPr="00B2684F" w:rsidRDefault="00B233A8" w:rsidP="00B233A8">
      <w:pPr>
        <w:spacing w:after="0" w:line="360" w:lineRule="auto"/>
        <w:ind w:left="720"/>
        <w:rPr>
          <w:rFonts w:ascii="Times New Roman" w:hAnsi="Times New Roman"/>
        </w:rPr>
      </w:pPr>
    </w:p>
    <w:p w14:paraId="2B07B506" w14:textId="77777777" w:rsidR="00B233A8" w:rsidRDefault="00B233A8" w:rsidP="00B233A8">
      <w:pPr>
        <w:spacing w:after="0" w:line="360" w:lineRule="auto"/>
        <w:ind w:left="720"/>
        <w:rPr>
          <w:rFonts w:ascii="Times New Roman" w:hAnsi="Times New Roman"/>
        </w:rPr>
      </w:pPr>
      <w:proofErr w:type="gramStart"/>
      <w:r>
        <w:rPr>
          <w:rFonts w:ascii="Times New Roman" w:hAnsi="Times New Roman"/>
        </w:rPr>
        <w:t>the</w:t>
      </w:r>
      <w:proofErr w:type="gramEnd"/>
      <w:r>
        <w:rPr>
          <w:rFonts w:ascii="Times New Roman" w:hAnsi="Times New Roman"/>
        </w:rPr>
        <w:t xml:space="preserve"> </w:t>
      </w:r>
      <w:r w:rsidRPr="00B2684F">
        <w:rPr>
          <w:rFonts w:ascii="Times New Roman" w:hAnsi="Times New Roman"/>
        </w:rPr>
        <w:t>hourly Forward Reserve Payment Rate for TMOR</w:t>
      </w:r>
      <w:r>
        <w:rPr>
          <w:rFonts w:ascii="Times New Roman" w:hAnsi="Times New Roman"/>
        </w:rPr>
        <w:t xml:space="preserve"> is equal to:</w:t>
      </w:r>
      <w:r w:rsidRPr="00B2684F">
        <w:rPr>
          <w:rFonts w:ascii="Times New Roman" w:hAnsi="Times New Roman"/>
        </w:rPr>
        <w:t xml:space="preserve"> </w:t>
      </w:r>
    </w:p>
    <w:p w14:paraId="61B86EF6" w14:textId="77777777" w:rsidR="00B233A8" w:rsidRPr="00B2684F" w:rsidRDefault="00B233A8" w:rsidP="00B233A8">
      <w:pPr>
        <w:spacing w:after="0" w:line="360" w:lineRule="auto"/>
        <w:rPr>
          <w:rFonts w:ascii="Times New Roman" w:hAnsi="Times New Roman"/>
        </w:rPr>
      </w:pPr>
    </w:p>
    <w:p w14:paraId="7B85ADA7" w14:textId="77777777" w:rsidR="00B233A8" w:rsidRDefault="00B233A8" w:rsidP="00B233A8">
      <w:pPr>
        <w:spacing w:after="0" w:line="360" w:lineRule="auto"/>
        <w:ind w:left="720"/>
        <w:rPr>
          <w:rFonts w:ascii="Times New Roman" w:hAnsi="Times New Roman"/>
        </w:rPr>
      </w:pPr>
      <w:proofErr w:type="gramStart"/>
      <w:r>
        <w:rPr>
          <w:rFonts w:ascii="Times New Roman" w:hAnsi="Times New Roman"/>
        </w:rPr>
        <w:t>applicable</w:t>
      </w:r>
      <w:proofErr w:type="gramEnd"/>
      <w:r>
        <w:rPr>
          <w:rFonts w:ascii="Times New Roman" w:hAnsi="Times New Roman"/>
        </w:rPr>
        <w:t xml:space="preserve"> monthly FRACP </w:t>
      </w:r>
      <w:r w:rsidRPr="006F3B6E">
        <w:rPr>
          <w:rFonts w:ascii="Times New Roman" w:hAnsi="Times New Roman"/>
          <w:vertAlign w:val="subscript"/>
        </w:rPr>
        <w:t>Zone</w:t>
      </w:r>
      <w:r>
        <w:rPr>
          <w:rFonts w:ascii="Times New Roman" w:hAnsi="Times New Roman"/>
        </w:rPr>
        <w:t xml:space="preserve"> for TMOR divided by the number of hours in the month associated with the Forward Reserve Delivery Period.</w:t>
      </w:r>
    </w:p>
    <w:p w14:paraId="5263DB26" w14:textId="77777777" w:rsidR="00B233A8" w:rsidRPr="00B2684F" w:rsidRDefault="00B233A8" w:rsidP="00B233A8">
      <w:pPr>
        <w:spacing w:after="0" w:line="360" w:lineRule="auto"/>
        <w:ind w:left="720"/>
        <w:rPr>
          <w:rFonts w:ascii="Times New Roman" w:hAnsi="Times New Roman"/>
        </w:rPr>
      </w:pPr>
    </w:p>
    <w:p w14:paraId="5BDB27D4" w14:textId="77777777" w:rsidR="00B233A8" w:rsidRPr="007E799A" w:rsidRDefault="00B233A8" w:rsidP="00B233A8">
      <w:pPr>
        <w:spacing w:after="0" w:line="360" w:lineRule="auto"/>
        <w:outlineLvl w:val="2"/>
        <w:rPr>
          <w:rFonts w:ascii="Times New Roman" w:hAnsi="Times New Roman"/>
          <w:b/>
        </w:rPr>
      </w:pPr>
      <w:r w:rsidRPr="007E799A">
        <w:rPr>
          <w:rFonts w:ascii="Times New Roman" w:hAnsi="Times New Roman"/>
          <w:b/>
        </w:rPr>
        <w:lastRenderedPageBreak/>
        <w:t>III.9.9</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Forward Reserve Charges.</w:t>
      </w:r>
    </w:p>
    <w:p w14:paraId="0193E6DB" w14:textId="77777777" w:rsidR="00B233A8" w:rsidRDefault="00B233A8" w:rsidP="00B233A8">
      <w:pPr>
        <w:spacing w:after="0" w:line="360" w:lineRule="auto"/>
        <w:rPr>
          <w:rFonts w:ascii="Times New Roman" w:hAnsi="Times New Roman"/>
        </w:rPr>
      </w:pPr>
      <w:r>
        <w:rPr>
          <w:rFonts w:ascii="Times New Roman" w:hAnsi="Times New Roman"/>
        </w:rPr>
        <w:t>Forward Reserve Charges are allocated to each Market Participant in two steps.  The first step allocates the Forward Reserve Credits associated with the procurement of reserves to meet the Forward Reserve requirement for the system.  The second step, if necessary, allocates any remaining Forward Reserve Credits.</w:t>
      </w:r>
    </w:p>
    <w:p w14:paraId="220C162F" w14:textId="77777777" w:rsidR="00B233A8" w:rsidRDefault="00B233A8" w:rsidP="00B233A8">
      <w:pPr>
        <w:spacing w:after="0" w:line="360" w:lineRule="auto"/>
        <w:rPr>
          <w:rFonts w:ascii="Times New Roman" w:hAnsi="Times New Roman"/>
        </w:rPr>
      </w:pPr>
    </w:p>
    <w:p w14:paraId="44BBCC83" w14:textId="77777777" w:rsidR="00B233A8" w:rsidRPr="00DB5D35" w:rsidRDefault="00B233A8" w:rsidP="00B233A8">
      <w:pPr>
        <w:spacing w:after="0" w:line="360" w:lineRule="auto"/>
        <w:ind w:left="2160" w:hanging="2160"/>
        <w:rPr>
          <w:rFonts w:ascii="Times New Roman" w:hAnsi="Times New Roman"/>
          <w:b/>
        </w:rPr>
      </w:pPr>
      <w:r w:rsidRPr="00DB5D35">
        <w:rPr>
          <w:rFonts w:ascii="Times New Roman" w:hAnsi="Times New Roman"/>
          <w:b/>
        </w:rPr>
        <w:t>III.</w:t>
      </w:r>
      <w:r>
        <w:rPr>
          <w:rFonts w:ascii="Times New Roman" w:hAnsi="Times New Roman"/>
          <w:b/>
        </w:rPr>
        <w:t>9.9.1</w:t>
      </w:r>
      <w:r>
        <w:rPr>
          <w:rFonts w:ascii="Times New Roman" w:hAnsi="Times New Roman"/>
          <w:b/>
        </w:rPr>
        <w:tab/>
      </w:r>
      <w:r w:rsidRPr="00DB5D35">
        <w:rPr>
          <w:rFonts w:ascii="Times New Roman" w:hAnsi="Times New Roman"/>
          <w:b/>
        </w:rPr>
        <w:t>Forward Reser</w:t>
      </w:r>
      <w:r>
        <w:rPr>
          <w:rFonts w:ascii="Times New Roman" w:hAnsi="Times New Roman"/>
          <w:b/>
        </w:rPr>
        <w:t>v</w:t>
      </w:r>
      <w:r w:rsidRPr="00DB5D35">
        <w:rPr>
          <w:rFonts w:ascii="Times New Roman" w:hAnsi="Times New Roman"/>
          <w:b/>
        </w:rPr>
        <w:t>e Credits Associated with System Reserve Requirement.</w:t>
      </w:r>
    </w:p>
    <w:p w14:paraId="73A18ED9" w14:textId="77777777" w:rsidR="00B233A8" w:rsidRDefault="00B233A8" w:rsidP="00B233A8">
      <w:pPr>
        <w:spacing w:after="0" w:line="360" w:lineRule="auto"/>
        <w:rPr>
          <w:rFonts w:ascii="Times New Roman" w:hAnsi="Times New Roman"/>
        </w:rPr>
      </w:pPr>
      <w:r>
        <w:rPr>
          <w:rFonts w:ascii="Times New Roman" w:hAnsi="Times New Roman"/>
        </w:rPr>
        <w:t>The portion of Forward Reserve Credits associated with the procurement of the Forward Reserve requirement for the system is determined by simulating a Forward Reserve Auction using all submitted Forward Reserve Auction Offers to meet only the Forward Reserve Market minimum requirements for the New England Control Area pursuant to Section III.9.2.1.  The simulated Forward Reserve Auction will clear offers pursuant to the methodology set forth in Section III.9.4 to calculate TMNSR and TMOR proxy system clearing prices.  The TMNSR and TMOR proxy system clearing prices will reflect the cost to serve the next increment of reserve above the Forward Reserve Market minimum requirement for the New England Control Area.</w:t>
      </w:r>
    </w:p>
    <w:p w14:paraId="17F2077B" w14:textId="77777777" w:rsidR="00B233A8" w:rsidRDefault="00B233A8" w:rsidP="00B233A8">
      <w:pPr>
        <w:spacing w:after="0" w:line="360" w:lineRule="auto"/>
        <w:rPr>
          <w:rFonts w:ascii="Times New Roman" w:hAnsi="Times New Roman"/>
        </w:rPr>
      </w:pPr>
    </w:p>
    <w:p w14:paraId="3B15BBD9" w14:textId="77777777" w:rsidR="00B233A8" w:rsidRDefault="00B233A8" w:rsidP="00B233A8">
      <w:pPr>
        <w:spacing w:after="0" w:line="360" w:lineRule="auto"/>
        <w:rPr>
          <w:rFonts w:ascii="Times New Roman" w:hAnsi="Times New Roman"/>
        </w:rPr>
      </w:pPr>
      <w:r>
        <w:rPr>
          <w:rFonts w:ascii="Times New Roman" w:hAnsi="Times New Roman"/>
        </w:rPr>
        <w:t>For each hour, the total amount of Forward Reserve Credits associated with the procurement of the Forward Reserve requirement for the system is calculated as the lesser of:</w:t>
      </w:r>
    </w:p>
    <w:p w14:paraId="4BD43638" w14:textId="77777777" w:rsidR="00B233A8" w:rsidRDefault="00B233A8" w:rsidP="00B233A8">
      <w:pPr>
        <w:spacing w:after="0" w:line="360" w:lineRule="auto"/>
        <w:rPr>
          <w:rFonts w:ascii="Times New Roman" w:hAnsi="Times New Roman"/>
        </w:rPr>
      </w:pPr>
    </w:p>
    <w:p w14:paraId="2730D9A3" w14:textId="77777777" w:rsidR="00B233A8" w:rsidRDefault="00B233A8" w:rsidP="00B233A8">
      <w:pPr>
        <w:spacing w:after="0" w:line="360" w:lineRule="auto"/>
        <w:ind w:left="810" w:hanging="810"/>
        <w:rPr>
          <w:rFonts w:ascii="Times New Roman" w:hAnsi="Times New Roman"/>
        </w:rPr>
      </w:pPr>
      <w:r>
        <w:rPr>
          <w:rFonts w:ascii="Times New Roman" w:hAnsi="Times New Roman"/>
        </w:rPr>
        <w:t>(i)</w:t>
      </w:r>
      <w:r>
        <w:rPr>
          <w:rFonts w:ascii="Times New Roman" w:hAnsi="Times New Roman"/>
        </w:rPr>
        <w:tab/>
        <w:t>The TMNSR Forward Reserve Market minimum requirement for the New England Control Area pursuant to Section III.9.2.1 multiplied by the TMNSR proxy system clearing price, plus the TMOR Forward Reserve Market minimum requirement for the New England Control Area pursuant to Section III.9.2.1 multiplied by the TMOR proxy system clearing price and divided by the number of hours in the month associated with the Forward Reserve Delivery Period, or</w:t>
      </w:r>
    </w:p>
    <w:p w14:paraId="181A0D25" w14:textId="77777777" w:rsidR="00B233A8" w:rsidRDefault="00B233A8" w:rsidP="00B233A8">
      <w:pPr>
        <w:spacing w:after="0" w:line="360" w:lineRule="auto"/>
        <w:ind w:left="810" w:hanging="810"/>
        <w:rPr>
          <w:rFonts w:ascii="Times New Roman" w:hAnsi="Times New Roman"/>
        </w:rPr>
      </w:pPr>
      <w:r>
        <w:rPr>
          <w:rFonts w:ascii="Times New Roman" w:hAnsi="Times New Roman"/>
        </w:rPr>
        <w:t>(ii)</w:t>
      </w:r>
      <w:r>
        <w:rPr>
          <w:rFonts w:ascii="Times New Roman" w:hAnsi="Times New Roman"/>
        </w:rPr>
        <w:tab/>
        <w:t>Total Forward Reserve Credits for the New England Control Area as calculated pursuant to Section III.9.8.</w:t>
      </w:r>
    </w:p>
    <w:p w14:paraId="3A77107F" w14:textId="77777777" w:rsidR="00B233A8" w:rsidRDefault="00B233A8" w:rsidP="00B233A8">
      <w:pPr>
        <w:spacing w:after="0" w:line="360" w:lineRule="auto"/>
        <w:rPr>
          <w:rFonts w:ascii="Times New Roman" w:hAnsi="Times New Roman"/>
        </w:rPr>
      </w:pPr>
    </w:p>
    <w:p w14:paraId="04C099A1" w14:textId="77777777" w:rsidR="00B233A8" w:rsidRDefault="00B233A8" w:rsidP="00B233A8">
      <w:pPr>
        <w:spacing w:after="0" w:line="360" w:lineRule="auto"/>
        <w:rPr>
          <w:rFonts w:ascii="Times New Roman" w:hAnsi="Times New Roman"/>
          <w:b/>
        </w:rPr>
      </w:pPr>
      <w:r w:rsidRPr="00DB5D35">
        <w:rPr>
          <w:rFonts w:ascii="Times New Roman" w:hAnsi="Times New Roman"/>
          <w:b/>
        </w:rPr>
        <w:t>III.9.9.2</w:t>
      </w:r>
      <w:r w:rsidRPr="00DB5D35">
        <w:rPr>
          <w:rFonts w:ascii="Times New Roman" w:hAnsi="Times New Roman"/>
          <w:b/>
        </w:rPr>
        <w:tab/>
      </w:r>
      <w:r w:rsidRPr="00DB5D35">
        <w:rPr>
          <w:rFonts w:ascii="Times New Roman" w:hAnsi="Times New Roman"/>
          <w:b/>
        </w:rPr>
        <w:tab/>
        <w:t>Adjusting Forward Reserve Credits for System Requirement</w:t>
      </w:r>
      <w:r>
        <w:rPr>
          <w:rFonts w:ascii="Times New Roman" w:hAnsi="Times New Roman"/>
          <w:b/>
        </w:rPr>
        <w:t>.</w:t>
      </w:r>
      <w:r w:rsidRPr="00DB5D35">
        <w:rPr>
          <w:rFonts w:ascii="Times New Roman" w:hAnsi="Times New Roman"/>
          <w:b/>
        </w:rPr>
        <w:t xml:space="preserve"> </w:t>
      </w:r>
    </w:p>
    <w:p w14:paraId="6BD25F85" w14:textId="77777777" w:rsidR="00B233A8" w:rsidRDefault="00B233A8" w:rsidP="00B233A8">
      <w:pPr>
        <w:spacing w:after="0" w:line="360" w:lineRule="auto"/>
        <w:rPr>
          <w:rFonts w:ascii="Times New Roman" w:hAnsi="Times New Roman"/>
        </w:rPr>
      </w:pPr>
      <w:r>
        <w:rPr>
          <w:rFonts w:ascii="Times New Roman" w:hAnsi="Times New Roman"/>
        </w:rPr>
        <w:t>For each hour, the Forward Reserve Credits associated with the procurement of the Forward Reserve requirement for the system is reduced by:</w:t>
      </w:r>
    </w:p>
    <w:p w14:paraId="00A76DB4" w14:textId="77777777" w:rsidR="00B233A8" w:rsidRDefault="00B233A8" w:rsidP="00B233A8">
      <w:pPr>
        <w:spacing w:after="0" w:line="360" w:lineRule="auto"/>
        <w:rPr>
          <w:rFonts w:ascii="Times New Roman" w:hAnsi="Times New Roman"/>
        </w:rPr>
      </w:pPr>
    </w:p>
    <w:p w14:paraId="32283396" w14:textId="77777777" w:rsidR="00B233A8" w:rsidRDefault="00B233A8" w:rsidP="00B233A8">
      <w:pPr>
        <w:spacing w:after="0" w:line="360" w:lineRule="auto"/>
        <w:ind w:left="810" w:hanging="810"/>
        <w:rPr>
          <w:rFonts w:ascii="Times New Roman" w:hAnsi="Times New Roman"/>
        </w:rPr>
      </w:pPr>
      <w:r>
        <w:rPr>
          <w:rFonts w:ascii="Times New Roman" w:hAnsi="Times New Roman"/>
        </w:rPr>
        <w:t>(i)</w:t>
      </w:r>
      <w:r>
        <w:rPr>
          <w:rFonts w:ascii="Times New Roman" w:hAnsi="Times New Roman"/>
        </w:rPr>
        <w:tab/>
        <w:t>Any Forward Reserve Failure-to-Reserve Penalty or Forward Reserve Failure-to-Activate Penalty that occurs in the Rest of System or in a Load Zone that is ineligible to receive an allocation of Forward Reserve Credits pursuant to Section III.9.9.4.1, and</w:t>
      </w:r>
    </w:p>
    <w:p w14:paraId="4B4FC6E0" w14:textId="77777777" w:rsidR="00B233A8" w:rsidRDefault="00B233A8" w:rsidP="00B233A8">
      <w:pPr>
        <w:spacing w:after="0" w:line="360" w:lineRule="auto"/>
        <w:ind w:left="810" w:hanging="810"/>
        <w:rPr>
          <w:rFonts w:ascii="Times New Roman" w:hAnsi="Times New Roman"/>
        </w:rPr>
      </w:pPr>
      <w:r>
        <w:rPr>
          <w:rFonts w:ascii="Times New Roman" w:hAnsi="Times New Roman"/>
        </w:rPr>
        <w:lastRenderedPageBreak/>
        <w:t>(ii)</w:t>
      </w:r>
      <w:r>
        <w:rPr>
          <w:rFonts w:ascii="Times New Roman" w:hAnsi="Times New Roman"/>
        </w:rPr>
        <w:tab/>
        <w:t>A prorated amount of any Forward Reserve Failure-to-Reserve Penalty or Forward Reserve Failure-to-Activate Penalty that occurs in a Load Zone that is eligible to receive an allocation of Forward Reserve Credits pursuant to Section III.9.9.4.1, where the prorated amount is calculated based on the ratio of Forward Reserve Credits calculated in Section III.9.9.1 to the total Forward Reserve Credits.</w:t>
      </w:r>
    </w:p>
    <w:p w14:paraId="4E8D6C5C" w14:textId="77777777" w:rsidR="00B233A8" w:rsidRDefault="00B233A8" w:rsidP="00B233A8">
      <w:pPr>
        <w:spacing w:after="0" w:line="360" w:lineRule="auto"/>
        <w:ind w:left="810" w:hanging="810"/>
        <w:rPr>
          <w:rFonts w:ascii="Times New Roman" w:hAnsi="Times New Roman"/>
        </w:rPr>
      </w:pPr>
    </w:p>
    <w:p w14:paraId="2282D3A6" w14:textId="77777777" w:rsidR="00B233A8" w:rsidRDefault="00B233A8" w:rsidP="00B233A8">
      <w:pPr>
        <w:spacing w:after="0" w:line="360" w:lineRule="auto"/>
        <w:ind w:left="810" w:hanging="810"/>
        <w:rPr>
          <w:rFonts w:ascii="Times New Roman" w:hAnsi="Times New Roman"/>
          <w:b/>
        </w:rPr>
      </w:pPr>
      <w:r w:rsidRPr="00064C91">
        <w:rPr>
          <w:rFonts w:ascii="Times New Roman" w:hAnsi="Times New Roman"/>
          <w:b/>
        </w:rPr>
        <w:t>III.9.9.3</w:t>
      </w:r>
      <w:r w:rsidRPr="00064C91">
        <w:rPr>
          <w:rFonts w:ascii="Times New Roman" w:hAnsi="Times New Roman"/>
          <w:b/>
        </w:rPr>
        <w:tab/>
      </w:r>
      <w:r w:rsidRPr="00064C91">
        <w:rPr>
          <w:rFonts w:ascii="Times New Roman" w:hAnsi="Times New Roman"/>
          <w:b/>
        </w:rPr>
        <w:tab/>
      </w:r>
      <w:r w:rsidRPr="00064C91">
        <w:rPr>
          <w:rFonts w:ascii="Times New Roman" w:hAnsi="Times New Roman"/>
          <w:b/>
        </w:rPr>
        <w:tab/>
        <w:t>Allocating Forward Reserve Credits for System Requirements.</w:t>
      </w:r>
    </w:p>
    <w:p w14:paraId="0FFE530F" w14:textId="77777777" w:rsidR="00B233A8" w:rsidRDefault="00B233A8" w:rsidP="00B233A8">
      <w:pPr>
        <w:spacing w:after="0" w:line="360" w:lineRule="auto"/>
        <w:rPr>
          <w:rFonts w:ascii="Times New Roman" w:hAnsi="Times New Roman"/>
        </w:rPr>
      </w:pPr>
      <w:r>
        <w:rPr>
          <w:rFonts w:ascii="Times New Roman" w:hAnsi="Times New Roman"/>
        </w:rPr>
        <w:t>For each hour, the Forward Reserve Credits associated with the procurement of the Forward Reserve requirements for the system as calculated pursuant to Section III.9.9.1, is reduced by any penalties calculated pursuant to Section III.9.9.2, and allocated on a pro rata basis using each Market Participant’s share of Real-Time Load Obligation in each Load Zone (which includes the Market Participant’s Real-Time Load Obligation associated with any Capacity Export Through Import Constrained Zone Transaction pursuant to Section III.1.10.7(f)(i) or with any FCA Cleared Export Transaction pursuant to Section III.1.10.7(f)(ii), reduced by that Market Participant’s Reserve Quantity For Settlement associated with Dispatchable Asset Related Demands within that Load Zone.</w:t>
      </w:r>
    </w:p>
    <w:p w14:paraId="2AC5326E" w14:textId="77777777" w:rsidR="00B233A8" w:rsidRDefault="00B233A8" w:rsidP="00B233A8">
      <w:pPr>
        <w:spacing w:after="0" w:line="360" w:lineRule="auto"/>
        <w:rPr>
          <w:rFonts w:ascii="Times New Roman" w:hAnsi="Times New Roman"/>
        </w:rPr>
      </w:pPr>
    </w:p>
    <w:p w14:paraId="6A2C607A" w14:textId="77777777" w:rsidR="00B233A8" w:rsidRDefault="00B233A8" w:rsidP="00B233A8">
      <w:pPr>
        <w:spacing w:after="0" w:line="360" w:lineRule="auto"/>
        <w:rPr>
          <w:rFonts w:ascii="Times New Roman" w:hAnsi="Times New Roman"/>
          <w:b/>
        </w:rPr>
      </w:pPr>
      <w:r w:rsidRPr="00CF560E">
        <w:rPr>
          <w:rFonts w:ascii="Times New Roman" w:hAnsi="Times New Roman"/>
          <w:b/>
        </w:rPr>
        <w:t>III.9.9.4</w:t>
      </w:r>
      <w:r w:rsidRPr="00CF560E">
        <w:rPr>
          <w:rFonts w:ascii="Times New Roman" w:hAnsi="Times New Roman"/>
          <w:b/>
        </w:rPr>
        <w:tab/>
      </w:r>
      <w:r w:rsidRPr="00CF560E">
        <w:rPr>
          <w:rFonts w:ascii="Times New Roman" w:hAnsi="Times New Roman"/>
          <w:b/>
        </w:rPr>
        <w:tab/>
        <w:t>Allocating Remaining Forward Reserve Credits</w:t>
      </w:r>
      <w:r>
        <w:rPr>
          <w:rFonts w:ascii="Times New Roman" w:hAnsi="Times New Roman"/>
          <w:b/>
        </w:rPr>
        <w:t>.</w:t>
      </w:r>
    </w:p>
    <w:p w14:paraId="437E2334" w14:textId="77777777" w:rsidR="00B233A8" w:rsidRDefault="00B233A8" w:rsidP="00B233A8">
      <w:pPr>
        <w:spacing w:after="0" w:line="360" w:lineRule="auto"/>
        <w:rPr>
          <w:rFonts w:ascii="Times New Roman" w:hAnsi="Times New Roman"/>
        </w:rPr>
      </w:pPr>
      <w:r>
        <w:rPr>
          <w:rFonts w:ascii="Times New Roman" w:hAnsi="Times New Roman"/>
        </w:rPr>
        <w:t>For each hour, any Forward Reserve Credits not allocated pursuant to Section III.9.9.3 are allocated on a pro rata basis to each Market Participant’s share of Real-Time Load Obligation in a Load Zone (which includes the Market Participant’s Real-Time Load Obligation associated with any Capacity Export Through Import Constrained Zone Transaction pursuant to Section III.1.10.7(f)(i) or with any FCA Cleared Export Transaction pursuant to Section III.1.10.7(f)(ii), reduced by that Market Participant’s Reserve Quantity For Settlement associated with Dispatchable Asset Related Demands within that Load Zone) that meets the criteria in Section III.9.9.4.1.  The allocation for each Load Zone is based on the ratio of the Forward Reserve Credits cleared in the Respective Reserve Zone for the Forward Reserve Credits cleared in all Reserve Zones that meet the criteria in Section III.9.9.4.1, and is reduced by:</w:t>
      </w:r>
    </w:p>
    <w:p w14:paraId="59195788" w14:textId="77777777" w:rsidR="00B233A8" w:rsidRDefault="00B233A8" w:rsidP="00B233A8">
      <w:pPr>
        <w:spacing w:after="0" w:line="360" w:lineRule="auto"/>
        <w:rPr>
          <w:rFonts w:ascii="Times New Roman" w:hAnsi="Times New Roman"/>
        </w:rPr>
      </w:pPr>
    </w:p>
    <w:p w14:paraId="3C3FEDD9" w14:textId="77777777" w:rsidR="00B233A8" w:rsidRDefault="00B233A8" w:rsidP="00B233A8">
      <w:pPr>
        <w:spacing w:after="0" w:line="360" w:lineRule="auto"/>
        <w:ind w:left="720" w:hanging="720"/>
        <w:rPr>
          <w:rFonts w:ascii="Times New Roman" w:hAnsi="Times New Roman"/>
        </w:rPr>
      </w:pPr>
      <w:r>
        <w:rPr>
          <w:rFonts w:ascii="Times New Roman" w:hAnsi="Times New Roman"/>
        </w:rPr>
        <w:t>(i)</w:t>
      </w:r>
      <w:r>
        <w:rPr>
          <w:rFonts w:ascii="Times New Roman" w:hAnsi="Times New Roman"/>
        </w:rPr>
        <w:tab/>
        <w:t>A prorated amount of any Forward Reserve Failure-to-Reserve Penalties or Forward Reserve Failure-to-Activate Penalties that occur in a Load Zone eligible to receive an allocation of Forward Reserve Credits pursuant to Section III.9.9.4.1, where the prorated amount is calculated based on the ratio of the total Forward Reserve Credits less any Forward Reserve Credits calculated in Section III.9.9.1 to the total Forward Reserve Credits.</w:t>
      </w:r>
    </w:p>
    <w:p w14:paraId="7B9477D1" w14:textId="77777777" w:rsidR="00B233A8" w:rsidRDefault="00B233A8" w:rsidP="00B233A8">
      <w:pPr>
        <w:spacing w:after="0" w:line="360" w:lineRule="auto"/>
        <w:ind w:left="720" w:hanging="720"/>
        <w:rPr>
          <w:rFonts w:ascii="Times New Roman" w:hAnsi="Times New Roman"/>
        </w:rPr>
      </w:pPr>
    </w:p>
    <w:p w14:paraId="09C592E7" w14:textId="77777777" w:rsidR="00B233A8" w:rsidRDefault="00B233A8" w:rsidP="00B233A8">
      <w:pPr>
        <w:spacing w:after="0" w:line="360" w:lineRule="auto"/>
        <w:ind w:left="720" w:hanging="720"/>
        <w:rPr>
          <w:rFonts w:ascii="Times New Roman" w:hAnsi="Times New Roman"/>
          <w:b/>
        </w:rPr>
      </w:pPr>
      <w:r w:rsidRPr="00CF560E">
        <w:rPr>
          <w:rFonts w:ascii="Times New Roman" w:hAnsi="Times New Roman"/>
          <w:b/>
        </w:rPr>
        <w:t>III.9.9.4.1</w:t>
      </w:r>
      <w:r w:rsidRPr="00CF560E">
        <w:rPr>
          <w:rFonts w:ascii="Times New Roman" w:hAnsi="Times New Roman"/>
          <w:b/>
        </w:rPr>
        <w:tab/>
      </w:r>
      <w:r w:rsidRPr="00CF560E">
        <w:rPr>
          <w:rFonts w:ascii="Times New Roman" w:hAnsi="Times New Roman"/>
          <w:b/>
        </w:rPr>
        <w:tab/>
        <w:t>Allocation Criteria for Remaining Forward Reserve Credits.</w:t>
      </w:r>
    </w:p>
    <w:p w14:paraId="7BA152B3" w14:textId="77777777" w:rsidR="00B233A8" w:rsidRDefault="00B233A8" w:rsidP="00B233A8">
      <w:pPr>
        <w:spacing w:after="0" w:line="360" w:lineRule="auto"/>
        <w:rPr>
          <w:rFonts w:ascii="Times New Roman" w:hAnsi="Times New Roman"/>
        </w:rPr>
      </w:pPr>
      <w:r>
        <w:rPr>
          <w:rFonts w:ascii="Times New Roman" w:hAnsi="Times New Roman"/>
        </w:rPr>
        <w:lastRenderedPageBreak/>
        <w:t>If the following criteria are met, then a Market Participant with Real-Time Load Obligation in a Load Zone is eligible to receive any remaining Forward Reserve Credits not allocated pursuant to Section III.9.9.3.</w:t>
      </w:r>
    </w:p>
    <w:p w14:paraId="76EE925D" w14:textId="77777777" w:rsidR="00B233A8" w:rsidRDefault="00B233A8" w:rsidP="00B233A8">
      <w:pPr>
        <w:spacing w:after="0" w:line="360" w:lineRule="auto"/>
        <w:rPr>
          <w:rFonts w:ascii="Times New Roman" w:hAnsi="Times New Roman"/>
        </w:rPr>
      </w:pPr>
    </w:p>
    <w:p w14:paraId="3971E502" w14:textId="77777777" w:rsidR="00B233A8" w:rsidRDefault="00B233A8" w:rsidP="00B233A8">
      <w:pPr>
        <w:spacing w:after="0" w:line="360" w:lineRule="auto"/>
        <w:ind w:left="720" w:hanging="720"/>
        <w:rPr>
          <w:rFonts w:ascii="Times New Roman" w:hAnsi="Times New Roman"/>
        </w:rPr>
      </w:pPr>
      <w:r>
        <w:rPr>
          <w:rFonts w:ascii="Times New Roman" w:hAnsi="Times New Roman"/>
        </w:rPr>
        <w:t>(i)</w:t>
      </w:r>
      <w:r>
        <w:rPr>
          <w:rFonts w:ascii="Times New Roman" w:hAnsi="Times New Roman"/>
        </w:rPr>
        <w:tab/>
        <w:t>The Load Zone is encompassed in whole or in part in a Reserve Zone with a zonal Forward Reserve requirement greater than zero, and</w:t>
      </w:r>
    </w:p>
    <w:p w14:paraId="616B54DE" w14:textId="77777777" w:rsidR="00B233A8" w:rsidRDefault="00B233A8" w:rsidP="00B233A8">
      <w:pPr>
        <w:spacing w:after="0" w:line="360" w:lineRule="auto"/>
        <w:ind w:left="720" w:hanging="720"/>
        <w:rPr>
          <w:rFonts w:ascii="Times New Roman" w:hAnsi="Times New Roman"/>
        </w:rPr>
      </w:pPr>
      <w:r>
        <w:rPr>
          <w:rFonts w:ascii="Times New Roman" w:hAnsi="Times New Roman"/>
        </w:rPr>
        <w:t>(ii)</w:t>
      </w:r>
      <w:r>
        <w:rPr>
          <w:rFonts w:ascii="Times New Roman" w:hAnsi="Times New Roman"/>
        </w:rPr>
        <w:tab/>
        <w:t>The Forward Reserve Clearing Price of a Reserve Zone is higher than the Forward Reserve Clearing Price of the Rest of System.</w:t>
      </w:r>
    </w:p>
    <w:p w14:paraId="6DA3AC00" w14:textId="77777777" w:rsidR="00B233A8" w:rsidRDefault="00B233A8" w:rsidP="00B233A8">
      <w:pPr>
        <w:spacing w:after="0" w:line="360" w:lineRule="auto"/>
        <w:ind w:left="720" w:hanging="720"/>
        <w:rPr>
          <w:rFonts w:ascii="Times New Roman" w:hAnsi="Times New Roman"/>
        </w:rPr>
      </w:pPr>
    </w:p>
    <w:p w14:paraId="3B0A76A9" w14:textId="77777777" w:rsidR="00B233A8" w:rsidRPr="00DE63D3" w:rsidRDefault="00B233A8" w:rsidP="00B233A8">
      <w:pPr>
        <w:spacing w:after="0" w:line="360" w:lineRule="auto"/>
        <w:ind w:left="720" w:hanging="720"/>
        <w:rPr>
          <w:rFonts w:ascii="Times New Roman" w:hAnsi="Times New Roman"/>
          <w:sz w:val="16"/>
        </w:rPr>
      </w:pPr>
    </w:p>
    <w:p w14:paraId="1B76F236" w14:textId="77777777" w:rsidR="00B233A8" w:rsidRDefault="00B233A8">
      <w:pPr>
        <w:rPr>
          <w:rFonts w:ascii="Times New Roman" w:hAnsi="Times New Roman"/>
          <w:b/>
        </w:rPr>
      </w:pPr>
      <w:r>
        <w:rPr>
          <w:rFonts w:ascii="Times New Roman" w:hAnsi="Times New Roman"/>
          <w:b/>
        </w:rPr>
        <w:br w:type="page"/>
      </w:r>
    </w:p>
    <w:p w14:paraId="3D36B9AA" w14:textId="77777777" w:rsidR="007F31EC" w:rsidRPr="00DA54D3" w:rsidRDefault="007F31EC" w:rsidP="007F31EC">
      <w:pPr>
        <w:pStyle w:val="Normal100"/>
        <w:spacing w:after="0" w:line="360" w:lineRule="auto"/>
        <w:ind w:left="720"/>
        <w:rPr>
          <w:rFonts w:ascii="Times New Roman" w:hAnsi="Times New Roman"/>
          <w:b/>
        </w:rPr>
        <w:sectPr w:rsidR="007F31EC" w:rsidRPr="00DA54D3" w:rsidSect="007F31EC">
          <w:headerReference w:type="even" r:id="rId40"/>
          <w:headerReference w:type="default" r:id="rId41"/>
          <w:footerReference w:type="even" r:id="rId42"/>
          <w:footerReference w:type="default" r:id="rId43"/>
          <w:headerReference w:type="first" r:id="rId44"/>
          <w:footerReference w:type="first" r:id="rId45"/>
          <w:pgSz w:w="12240" w:h="15840"/>
          <w:pgMar w:top="1440" w:right="1440" w:bottom="1440" w:left="1440" w:header="720" w:footer="720" w:gutter="0"/>
          <w:cols w:space="720"/>
          <w:docGrid w:linePitch="360"/>
        </w:sectPr>
      </w:pPr>
    </w:p>
    <w:p w14:paraId="777D8380" w14:textId="77777777" w:rsidR="007F31EC" w:rsidRPr="007E799A" w:rsidRDefault="00A711AA" w:rsidP="007F31EC">
      <w:pPr>
        <w:pStyle w:val="Normal9"/>
        <w:spacing w:after="0" w:line="360" w:lineRule="auto"/>
        <w:outlineLvl w:val="1"/>
        <w:rPr>
          <w:rFonts w:ascii="Times New Roman" w:hAnsi="Times New Roman"/>
          <w:b/>
        </w:rPr>
      </w:pPr>
      <w:bookmarkStart w:id="559" w:name="_Toc265214394"/>
      <w:r w:rsidRPr="007E799A">
        <w:rPr>
          <w:rFonts w:ascii="Times New Roman" w:hAnsi="Times New Roman"/>
          <w:b/>
        </w:rPr>
        <w:lastRenderedPageBreak/>
        <w:t>III.10</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t>Settlement</w:t>
      </w:r>
      <w:r w:rsidRPr="007E799A">
        <w:rPr>
          <w:rFonts w:ascii="Times New Roman" w:hAnsi="Times New Roman"/>
          <w:b/>
        </w:rPr>
        <w:t xml:space="preserve"> </w:t>
      </w:r>
      <w:r>
        <w:rPr>
          <w:rFonts w:ascii="Times New Roman" w:hAnsi="Times New Roman"/>
          <w:b/>
        </w:rPr>
        <w:t xml:space="preserve">for </w:t>
      </w:r>
      <w:r w:rsidRPr="007E799A">
        <w:rPr>
          <w:rFonts w:ascii="Times New Roman" w:hAnsi="Times New Roman"/>
          <w:b/>
        </w:rPr>
        <w:t>Real-Time Reserve</w:t>
      </w:r>
      <w:bookmarkEnd w:id="559"/>
      <w:r>
        <w:rPr>
          <w:rFonts w:ascii="Times New Roman" w:hAnsi="Times New Roman"/>
          <w:b/>
        </w:rPr>
        <w:t>s</w:t>
      </w:r>
      <w:r w:rsidRPr="007E799A">
        <w:rPr>
          <w:rFonts w:ascii="Times New Roman" w:hAnsi="Times New Roman"/>
          <w:b/>
        </w:rPr>
        <w:t xml:space="preserve"> </w:t>
      </w:r>
    </w:p>
    <w:p w14:paraId="252AB00D" w14:textId="77777777" w:rsidR="007F31EC" w:rsidRDefault="00A711AA" w:rsidP="007F31EC">
      <w:pPr>
        <w:pStyle w:val="Normal9"/>
        <w:spacing w:after="0" w:line="360" w:lineRule="auto"/>
        <w:rPr>
          <w:rFonts w:ascii="Times New Roman" w:hAnsi="Times New Roman"/>
        </w:rPr>
      </w:pPr>
      <w:r w:rsidRPr="00196561">
        <w:rPr>
          <w:rFonts w:ascii="Times New Roman" w:hAnsi="Times New Roman"/>
        </w:rPr>
        <w:t xml:space="preserve">For purposes of </w:t>
      </w:r>
      <w:r>
        <w:rPr>
          <w:rFonts w:ascii="Times New Roman" w:hAnsi="Times New Roman"/>
        </w:rPr>
        <w:t>this Section III.10,</w:t>
      </w:r>
      <w:r w:rsidRPr="00196561">
        <w:rPr>
          <w:rFonts w:ascii="Times New Roman" w:hAnsi="Times New Roman"/>
        </w:rPr>
        <w:t xml:space="preserve"> unless otherwise expressly stated, the settlement interval</w:t>
      </w:r>
      <w:r>
        <w:rPr>
          <w:rFonts w:ascii="Times New Roman" w:hAnsi="Times New Roman"/>
        </w:rPr>
        <w:t xml:space="preserve"> is five minutes.  </w:t>
      </w:r>
      <w:r w:rsidRPr="00E9606D">
        <w:rPr>
          <w:rFonts w:ascii="Times New Roman" w:hAnsi="Times New Roman"/>
        </w:rPr>
        <w:t xml:space="preserve">If a dollar-per-MW-hour value is applied in a calculation </w:t>
      </w:r>
      <w:r>
        <w:rPr>
          <w:rFonts w:ascii="Times New Roman" w:hAnsi="Times New Roman"/>
        </w:rPr>
        <w:t>where the interval of the value produced in that calculation</w:t>
      </w:r>
      <w:r w:rsidRPr="00E9606D">
        <w:rPr>
          <w:rFonts w:ascii="Times New Roman" w:hAnsi="Times New Roman"/>
        </w:rPr>
        <w:t xml:space="preserve"> is less than an hour, then</w:t>
      </w:r>
      <w:r>
        <w:rPr>
          <w:rFonts w:ascii="Times New Roman" w:hAnsi="Times New Roman"/>
        </w:rPr>
        <w:t xml:space="preserve"> for purposes of that calculation</w:t>
      </w:r>
      <w:r w:rsidRPr="00E9606D">
        <w:rPr>
          <w:rFonts w:ascii="Times New Roman" w:hAnsi="Times New Roman"/>
        </w:rPr>
        <w:t xml:space="preserve"> the dollar-per-MW-hour value is divided by the number of intervals in the hour.</w:t>
      </w:r>
    </w:p>
    <w:p w14:paraId="71B0A196" w14:textId="77777777" w:rsidR="007F31EC" w:rsidRPr="00B2684F" w:rsidRDefault="007F31EC" w:rsidP="007F31EC">
      <w:pPr>
        <w:pStyle w:val="Normal9"/>
        <w:spacing w:after="0" w:line="360" w:lineRule="auto"/>
        <w:rPr>
          <w:rFonts w:ascii="Times New Roman" w:hAnsi="Times New Roman"/>
        </w:rPr>
      </w:pPr>
    </w:p>
    <w:p w14:paraId="2033E08B" w14:textId="77777777" w:rsidR="007F31EC" w:rsidRPr="007E799A" w:rsidRDefault="00A711AA" w:rsidP="007F31EC">
      <w:pPr>
        <w:pStyle w:val="Normal9"/>
        <w:spacing w:after="0" w:line="360" w:lineRule="auto"/>
        <w:outlineLvl w:val="2"/>
        <w:rPr>
          <w:rFonts w:ascii="Times New Roman" w:hAnsi="Times New Roman"/>
          <w:b/>
        </w:rPr>
      </w:pPr>
      <w:bookmarkStart w:id="560" w:name="_Toc265214395"/>
      <w:r w:rsidRPr="007E799A">
        <w:rPr>
          <w:rFonts w:ascii="Times New Roman" w:hAnsi="Times New Roman"/>
          <w:b/>
        </w:rPr>
        <w:t>III.10.1</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t xml:space="preserve">Reserve Quantity </w:t>
      </w:r>
      <w:proofErr w:type="gramStart"/>
      <w:r>
        <w:rPr>
          <w:rFonts w:ascii="Times New Roman" w:hAnsi="Times New Roman"/>
          <w:b/>
        </w:rPr>
        <w:t>For</w:t>
      </w:r>
      <w:proofErr w:type="gramEnd"/>
      <w:r>
        <w:rPr>
          <w:rFonts w:ascii="Times New Roman" w:hAnsi="Times New Roman"/>
          <w:b/>
        </w:rPr>
        <w:t xml:space="preserve"> Settlement</w:t>
      </w:r>
      <w:bookmarkEnd w:id="560"/>
      <w:r w:rsidRPr="007E799A">
        <w:rPr>
          <w:rFonts w:ascii="Times New Roman" w:hAnsi="Times New Roman"/>
          <w:b/>
        </w:rPr>
        <w:t xml:space="preserve"> </w:t>
      </w:r>
    </w:p>
    <w:p w14:paraId="013A0174" w14:textId="77777777" w:rsidR="007F31EC" w:rsidRDefault="00A711AA" w:rsidP="007F31EC">
      <w:pPr>
        <w:pStyle w:val="Normal10"/>
        <w:spacing w:after="0" w:line="360" w:lineRule="auto"/>
        <w:rPr>
          <w:rFonts w:ascii="Times New Roman" w:hAnsi="Times New Roman"/>
        </w:rPr>
      </w:pPr>
      <w:r>
        <w:rPr>
          <w:rFonts w:ascii="Times New Roman" w:hAnsi="Times New Roman"/>
        </w:rPr>
        <w:t xml:space="preserve">Each Resource receiving a Real-Time Reserve Designation pursuant to Section III.1.7.19 shall receive, for each settlement interval, a Reserve Quantity </w:t>
      </w:r>
      <w:proofErr w:type="gramStart"/>
      <w:r>
        <w:rPr>
          <w:rFonts w:ascii="Times New Roman" w:hAnsi="Times New Roman"/>
        </w:rPr>
        <w:t>For</w:t>
      </w:r>
      <w:proofErr w:type="gramEnd"/>
      <w:r>
        <w:rPr>
          <w:rFonts w:ascii="Times New Roman" w:hAnsi="Times New Roman"/>
        </w:rPr>
        <w:t xml:space="preserve"> Settlement. The Reserve Quantity </w:t>
      </w:r>
      <w:proofErr w:type="gramStart"/>
      <w:r>
        <w:rPr>
          <w:rFonts w:ascii="Times New Roman" w:hAnsi="Times New Roman"/>
        </w:rPr>
        <w:t>For</w:t>
      </w:r>
      <w:proofErr w:type="gramEnd"/>
      <w:r>
        <w:rPr>
          <w:rFonts w:ascii="Times New Roman" w:hAnsi="Times New Roman"/>
        </w:rPr>
        <w:t xml:space="preserve"> Settlement</w:t>
      </w:r>
      <w:r w:rsidRPr="00A52140">
        <w:rPr>
          <w:rFonts w:ascii="Times New Roman" w:hAnsi="Times New Roman"/>
        </w:rPr>
        <w:t xml:space="preserve"> shall consist of a MW value, in no case less than zero, for each Operating Reserve product: Ten-Minute Spinning Reserve, Ten-Minute Non-Spinning Reserve, and Thirty-Minute Operating Reserve</w:t>
      </w:r>
      <w:r>
        <w:rPr>
          <w:rFonts w:ascii="Times New Roman" w:hAnsi="Times New Roman"/>
        </w:rPr>
        <w:t xml:space="preserve">. The Reserve Quantity </w:t>
      </w:r>
      <w:proofErr w:type="gramStart"/>
      <w:r>
        <w:rPr>
          <w:rFonts w:ascii="Times New Roman" w:hAnsi="Times New Roman"/>
        </w:rPr>
        <w:t>For</w:t>
      </w:r>
      <w:proofErr w:type="gramEnd"/>
      <w:r>
        <w:rPr>
          <w:rFonts w:ascii="Times New Roman" w:hAnsi="Times New Roman"/>
        </w:rPr>
        <w:t xml:space="preserve"> Settlement values will equal the corresponding Real-Time Reserve Designation values, adjusted downward after the fact to account for actual reserve capability based on Metered Quantity For Settlement.</w:t>
      </w:r>
    </w:p>
    <w:p w14:paraId="29566129" w14:textId="77777777" w:rsidR="007F31EC" w:rsidRPr="00B2684F" w:rsidRDefault="007F31EC" w:rsidP="007F31EC">
      <w:pPr>
        <w:pStyle w:val="Normal9"/>
        <w:spacing w:after="0" w:line="360" w:lineRule="auto"/>
        <w:rPr>
          <w:rFonts w:ascii="Times New Roman" w:hAnsi="Times New Roman"/>
        </w:rPr>
      </w:pPr>
    </w:p>
    <w:p w14:paraId="71DA2734" w14:textId="77777777" w:rsidR="007F31EC" w:rsidRPr="007E799A" w:rsidRDefault="00A711AA" w:rsidP="007F31EC">
      <w:pPr>
        <w:pStyle w:val="Normal9"/>
        <w:spacing w:after="0" w:line="360" w:lineRule="auto"/>
        <w:outlineLvl w:val="2"/>
        <w:rPr>
          <w:rFonts w:ascii="Times New Roman" w:hAnsi="Times New Roman"/>
          <w:b/>
        </w:rPr>
      </w:pPr>
      <w:bookmarkStart w:id="561" w:name="_Toc265214396"/>
      <w:r w:rsidRPr="007E799A">
        <w:rPr>
          <w:rFonts w:ascii="Times New Roman" w:hAnsi="Times New Roman"/>
          <w:b/>
        </w:rPr>
        <w:t>III.10.2</w:t>
      </w:r>
      <w:r w:rsidRPr="007E799A">
        <w:rPr>
          <w:rFonts w:ascii="Times New Roman" w:hAnsi="Times New Roman"/>
          <w:b/>
        </w:rPr>
        <w:tab/>
      </w:r>
      <w:r w:rsidRPr="007E799A">
        <w:rPr>
          <w:rFonts w:ascii="Times New Roman" w:hAnsi="Times New Roman"/>
          <w:b/>
        </w:rPr>
        <w:tab/>
        <w:t xml:space="preserve"> </w:t>
      </w:r>
      <w:r>
        <w:rPr>
          <w:rFonts w:ascii="Times New Roman" w:hAnsi="Times New Roman"/>
          <w:b/>
        </w:rPr>
        <w:tab/>
      </w:r>
      <w:r w:rsidRPr="007E799A">
        <w:rPr>
          <w:rFonts w:ascii="Times New Roman" w:hAnsi="Times New Roman"/>
          <w:b/>
        </w:rPr>
        <w:t>Real-Time Reserve Credits</w:t>
      </w:r>
      <w:bookmarkEnd w:id="561"/>
      <w:r w:rsidRPr="007E799A">
        <w:rPr>
          <w:rFonts w:ascii="Times New Roman" w:hAnsi="Times New Roman"/>
          <w:b/>
        </w:rPr>
        <w:t xml:space="preserve"> </w:t>
      </w:r>
    </w:p>
    <w:p w14:paraId="591EDBE7" w14:textId="77777777" w:rsidR="007F31EC" w:rsidRDefault="00A711AA" w:rsidP="007F31EC">
      <w:pPr>
        <w:pStyle w:val="Normal14"/>
        <w:spacing w:after="0" w:line="360" w:lineRule="auto"/>
        <w:rPr>
          <w:rFonts w:ascii="Times New Roman" w:hAnsi="Times New Roman"/>
        </w:rPr>
      </w:pPr>
      <w:r w:rsidRPr="00B2684F">
        <w:rPr>
          <w:rFonts w:ascii="Times New Roman" w:hAnsi="Times New Roman"/>
        </w:rPr>
        <w:t xml:space="preserve">For each Market Participant for each hour, the ISO will determine a credit for provision of Operating Reserve in Real-Time. </w:t>
      </w:r>
      <w:r w:rsidRPr="00671EAB">
        <w:rPr>
          <w:rFonts w:ascii="Times New Roman" w:hAnsi="Times New Roman"/>
        </w:rPr>
        <w:t xml:space="preserve">Demand Response Resource credits will be limited as described in Section </w:t>
      </w:r>
      <w:proofErr w:type="gramStart"/>
      <w:r w:rsidRPr="00671EAB">
        <w:rPr>
          <w:rFonts w:ascii="Times New Roman" w:hAnsi="Times New Roman"/>
        </w:rPr>
        <w:t>III.9.6.5(</w:t>
      </w:r>
      <w:proofErr w:type="gramEnd"/>
      <w:r w:rsidRPr="00671EAB">
        <w:rPr>
          <w:rFonts w:ascii="Times New Roman" w:hAnsi="Times New Roman"/>
        </w:rPr>
        <w:t xml:space="preserve">h). </w:t>
      </w:r>
    </w:p>
    <w:p w14:paraId="0FE725A1" w14:textId="77777777" w:rsidR="007F31EC" w:rsidRPr="00B2684F" w:rsidRDefault="007F31EC" w:rsidP="007F31EC">
      <w:pPr>
        <w:pStyle w:val="Normal9"/>
        <w:spacing w:after="0" w:line="360" w:lineRule="auto"/>
        <w:rPr>
          <w:rFonts w:ascii="Times New Roman" w:hAnsi="Times New Roman"/>
        </w:rPr>
      </w:pPr>
    </w:p>
    <w:p w14:paraId="319B5CDE" w14:textId="0F07FF99" w:rsidR="007F31EC" w:rsidRDefault="00A711AA" w:rsidP="007F31EC">
      <w:pPr>
        <w:pStyle w:val="Normal9"/>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A Market Participant’s Resource specific </w:t>
      </w:r>
      <w:r>
        <w:rPr>
          <w:rFonts w:ascii="Times New Roman" w:hAnsi="Times New Roman"/>
        </w:rPr>
        <w:t xml:space="preserve">hourly </w:t>
      </w:r>
      <w:r w:rsidRPr="00B2684F">
        <w:rPr>
          <w:rFonts w:ascii="Times New Roman" w:hAnsi="Times New Roman"/>
        </w:rPr>
        <w:t xml:space="preserve">Real-Time Reserve Credit for TMSR </w:t>
      </w:r>
      <w:r>
        <w:rPr>
          <w:rFonts w:ascii="Times New Roman" w:hAnsi="Times New Roman"/>
        </w:rPr>
        <w:t xml:space="preserve">for an hour </w:t>
      </w:r>
      <w:r w:rsidRPr="00B2684F">
        <w:rPr>
          <w:rFonts w:ascii="Times New Roman" w:hAnsi="Times New Roman"/>
        </w:rPr>
        <w:t xml:space="preserve">shall be equal to </w:t>
      </w:r>
      <w:r>
        <w:rPr>
          <w:rFonts w:ascii="Times New Roman" w:hAnsi="Times New Roman"/>
        </w:rPr>
        <w:t xml:space="preserve">the sum of the Real-Time Reserve Credit for TMSR for the settlement intervals in that hour.  The Real-Time Reserve Credit for TMSR for an interval is calculated by multiplying the </w:t>
      </w:r>
      <w:r w:rsidRPr="00B2684F">
        <w:rPr>
          <w:rFonts w:ascii="Times New Roman" w:hAnsi="Times New Roman"/>
        </w:rPr>
        <w:t xml:space="preserve">Market Participant’s Resource specific </w:t>
      </w:r>
      <w:r>
        <w:rPr>
          <w:rFonts w:ascii="Times New Roman" w:hAnsi="Times New Roman"/>
        </w:rPr>
        <w:t xml:space="preserve">Reserve Quantity For Settlement </w:t>
      </w:r>
      <w:r w:rsidRPr="00B2684F">
        <w:rPr>
          <w:rFonts w:ascii="Times New Roman" w:hAnsi="Times New Roman"/>
        </w:rPr>
        <w:t xml:space="preserve">for TMSR </w:t>
      </w:r>
      <w:r w:rsidRPr="00E8507A">
        <w:rPr>
          <w:rFonts w:ascii="Times New Roman" w:hAnsi="Times New Roman"/>
        </w:rPr>
        <w:t xml:space="preserve">(where any </w:t>
      </w:r>
      <w:r w:rsidRPr="00FB653A">
        <w:rPr>
          <w:rFonts w:ascii="Times New Roman" w:hAnsi="Times New Roman"/>
        </w:rPr>
        <w:t xml:space="preserve">portion of </w:t>
      </w:r>
      <w:r>
        <w:rPr>
          <w:rFonts w:ascii="Times New Roman" w:hAnsi="Times New Roman"/>
        </w:rPr>
        <w:t xml:space="preserve">Reserve Quantity For Settlement </w:t>
      </w:r>
      <w:r w:rsidRPr="0070417E">
        <w:rPr>
          <w:rFonts w:ascii="Times New Roman" w:hAnsi="Times New Roman"/>
        </w:rPr>
        <w:t xml:space="preserve">provided by </w:t>
      </w:r>
      <w:ins w:id="562" w:author="Author">
        <w:r w:rsidR="00390423">
          <w:rPr>
            <w:rFonts w:ascii="Times New Roman" w:hAnsi="Times New Roman"/>
          </w:rPr>
          <w:t xml:space="preserve">either </w:t>
        </w:r>
      </w:ins>
      <w:r w:rsidRPr="0070417E">
        <w:rPr>
          <w:rFonts w:ascii="Times New Roman" w:hAnsi="Times New Roman"/>
        </w:rPr>
        <w:t xml:space="preserve">a Demand Response Resource, other than MWs </w:t>
      </w:r>
      <w:r w:rsidRPr="00C66902">
        <w:rPr>
          <w:rFonts w:ascii="Times New Roman" w:hAnsi="Times New Roman"/>
        </w:rPr>
        <w:t xml:space="preserve">associated with </w:t>
      </w:r>
      <w:r w:rsidRPr="003E56EA">
        <w:rPr>
          <w:rFonts w:ascii="Times New Roman" w:hAnsi="Times New Roman"/>
        </w:rPr>
        <w:t>Net Supply</w:t>
      </w:r>
      <w:ins w:id="563" w:author="Author">
        <w:r w:rsidR="00390423">
          <w:rPr>
            <w:rFonts w:ascii="Times New Roman" w:hAnsi="Times New Roman"/>
          </w:rPr>
          <w:t>,</w:t>
        </w:r>
        <w:r w:rsidR="00E15DC2">
          <w:rPr>
            <w:rFonts w:ascii="Times New Roman" w:hAnsi="Times New Roman"/>
          </w:rPr>
          <w:t xml:space="preserve"> </w:t>
        </w:r>
        <w:r w:rsidR="00390423">
          <w:rPr>
            <w:rFonts w:ascii="Times New Roman" w:hAnsi="Times New Roman"/>
          </w:rPr>
          <w:t>or a Demand Response Distributed Energy Resource Aggregation, other than MWs associated with</w:t>
        </w:r>
        <w:r w:rsidR="00AD7F3C">
          <w:rPr>
            <w:rFonts w:ascii="Times New Roman" w:hAnsi="Times New Roman"/>
          </w:rPr>
          <w:t xml:space="preserve"> </w:t>
        </w:r>
        <w:del w:id="564" w:author="Author">
          <w:r w:rsidR="00E15DC2" w:rsidDel="00AD7F3C">
            <w:rPr>
              <w:rFonts w:ascii="Times New Roman" w:hAnsi="Times New Roman"/>
            </w:rPr>
            <w:delText xml:space="preserve"> </w:delText>
          </w:r>
        </w:del>
        <w:r w:rsidR="00AD7F3C">
          <w:rPr>
            <w:rFonts w:ascii="Times New Roman" w:hAnsi="Times New Roman"/>
          </w:rPr>
          <w:t>energy injection</w:t>
        </w:r>
      </w:ins>
      <w:r w:rsidRPr="003E56EA">
        <w:rPr>
          <w:rFonts w:ascii="Times New Roman" w:hAnsi="Times New Roman"/>
        </w:rPr>
        <w:t>, is increased by average avoided peak distribution losses</w:t>
      </w:r>
      <w:r w:rsidRPr="00101F19">
        <w:rPr>
          <w:rFonts w:ascii="Times New Roman" w:hAnsi="Times New Roman"/>
        </w:rPr>
        <w:t xml:space="preserve">) </w:t>
      </w:r>
      <w:r>
        <w:rPr>
          <w:rFonts w:ascii="Times New Roman" w:hAnsi="Times New Roman"/>
        </w:rPr>
        <w:t>for the interval</w:t>
      </w:r>
      <w:r w:rsidRPr="00B2684F">
        <w:rPr>
          <w:rFonts w:ascii="Times New Roman" w:hAnsi="Times New Roman"/>
        </w:rPr>
        <w:t xml:space="preserve"> by the Real-Time Reserve Clearing Price for TMSR</w:t>
      </w:r>
      <w:r>
        <w:rPr>
          <w:rFonts w:ascii="Times New Roman" w:hAnsi="Times New Roman"/>
        </w:rPr>
        <w:t xml:space="preserve"> for the interval</w:t>
      </w:r>
      <w:r w:rsidRPr="00B2684F">
        <w:rPr>
          <w:rFonts w:ascii="Times New Roman" w:hAnsi="Times New Roman"/>
        </w:rPr>
        <w:t xml:space="preserve">. The Real-Time Reserve Credit for TMSR associated with a Load Zone shall be equal to the sum of all Market Participants’ Resource specific </w:t>
      </w:r>
      <w:r>
        <w:rPr>
          <w:rFonts w:ascii="Times New Roman" w:hAnsi="Times New Roman"/>
        </w:rPr>
        <w:t xml:space="preserve">hourly </w:t>
      </w:r>
      <w:r w:rsidRPr="00B2684F">
        <w:rPr>
          <w:rFonts w:ascii="Times New Roman" w:hAnsi="Times New Roman"/>
        </w:rPr>
        <w:t xml:space="preserve">Real-Time Reserve Credits for TMSR in that Load Zone. </w:t>
      </w:r>
    </w:p>
    <w:p w14:paraId="30468026" w14:textId="77777777" w:rsidR="007F31EC" w:rsidRPr="00B2684F" w:rsidRDefault="007F31EC" w:rsidP="007F31EC">
      <w:pPr>
        <w:pStyle w:val="Normal9"/>
        <w:spacing w:after="0" w:line="360" w:lineRule="auto"/>
        <w:rPr>
          <w:rFonts w:ascii="Times New Roman" w:hAnsi="Times New Roman"/>
        </w:rPr>
      </w:pPr>
    </w:p>
    <w:p w14:paraId="1BAF00EE" w14:textId="79D27209"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A Market Participant’s Resource specific </w:t>
      </w:r>
      <w:r>
        <w:rPr>
          <w:rFonts w:ascii="Times New Roman" w:hAnsi="Times New Roman"/>
        </w:rPr>
        <w:t xml:space="preserve">hourly </w:t>
      </w:r>
      <w:r w:rsidRPr="00B2684F">
        <w:rPr>
          <w:rFonts w:ascii="Times New Roman" w:hAnsi="Times New Roman"/>
        </w:rPr>
        <w:t xml:space="preserve">Real-Time Reserve Credit for TMNSR shall be equal to </w:t>
      </w:r>
      <w:r>
        <w:rPr>
          <w:rFonts w:ascii="Times New Roman" w:hAnsi="Times New Roman"/>
        </w:rPr>
        <w:t xml:space="preserve">the sum of the Real-Time Reserve Credit for TMNSR for the settlement intervals in that hour.  The Real-Time Reserve Credit for TMNSR for an interval is calculated by multiplying the </w:t>
      </w:r>
      <w:r w:rsidRPr="00B2684F">
        <w:rPr>
          <w:rFonts w:ascii="Times New Roman" w:hAnsi="Times New Roman"/>
        </w:rPr>
        <w:t xml:space="preserve">Market </w:t>
      </w:r>
      <w:r w:rsidRPr="00B2684F">
        <w:rPr>
          <w:rFonts w:ascii="Times New Roman" w:hAnsi="Times New Roman"/>
        </w:rPr>
        <w:lastRenderedPageBreak/>
        <w:t xml:space="preserve">Participant’s Resource specific </w:t>
      </w:r>
      <w:r>
        <w:rPr>
          <w:rFonts w:ascii="Times New Roman" w:hAnsi="Times New Roman"/>
        </w:rPr>
        <w:t xml:space="preserve">Reserve Quantity For Settlement </w:t>
      </w:r>
      <w:r w:rsidRPr="00B2684F">
        <w:rPr>
          <w:rFonts w:ascii="Times New Roman" w:hAnsi="Times New Roman"/>
        </w:rPr>
        <w:t xml:space="preserve">for TMNSR </w:t>
      </w:r>
      <w:r w:rsidRPr="00E50E6B">
        <w:rPr>
          <w:rFonts w:ascii="Times New Roman" w:hAnsi="Times New Roman"/>
        </w:rPr>
        <w:t xml:space="preserve">(where any portion of </w:t>
      </w:r>
      <w:r>
        <w:rPr>
          <w:rFonts w:ascii="Times New Roman" w:hAnsi="Times New Roman"/>
        </w:rPr>
        <w:t xml:space="preserve">Reserve Quantity For Settlement </w:t>
      </w:r>
      <w:r w:rsidRPr="00E50E6B">
        <w:rPr>
          <w:rFonts w:ascii="Times New Roman" w:hAnsi="Times New Roman"/>
        </w:rPr>
        <w:t>provided by</w:t>
      </w:r>
      <w:ins w:id="565" w:author="Author">
        <w:r w:rsidR="00390423">
          <w:rPr>
            <w:rFonts w:ascii="Times New Roman" w:hAnsi="Times New Roman"/>
          </w:rPr>
          <w:t xml:space="preserve"> either</w:t>
        </w:r>
      </w:ins>
      <w:r w:rsidRPr="00E50E6B">
        <w:rPr>
          <w:rFonts w:ascii="Times New Roman" w:hAnsi="Times New Roman"/>
        </w:rPr>
        <w:t xml:space="preserve"> a Demand Response Resource, other than MWs </w:t>
      </w:r>
      <w:r w:rsidRPr="00C66902">
        <w:rPr>
          <w:rFonts w:ascii="Times New Roman" w:hAnsi="Times New Roman"/>
        </w:rPr>
        <w:t xml:space="preserve">associated with </w:t>
      </w:r>
      <w:r w:rsidRPr="00E50E6B">
        <w:rPr>
          <w:rFonts w:ascii="Times New Roman" w:hAnsi="Times New Roman"/>
        </w:rPr>
        <w:t>Net Supply</w:t>
      </w:r>
      <w:ins w:id="566" w:author="Author">
        <w:r w:rsidR="00390423">
          <w:rPr>
            <w:rFonts w:ascii="Times New Roman" w:hAnsi="Times New Roman"/>
          </w:rPr>
          <w:t>, or a Demand Response Distributed Energy Resource Aggregation, other than MWs associated with energy injection</w:t>
        </w:r>
        <w:r w:rsidR="00E15DC2">
          <w:rPr>
            <w:rFonts w:ascii="Times New Roman" w:hAnsi="Times New Roman"/>
          </w:rPr>
          <w:t xml:space="preserve"> </w:t>
        </w:r>
      </w:ins>
      <w:r w:rsidRPr="00E50E6B">
        <w:rPr>
          <w:rFonts w:ascii="Times New Roman" w:hAnsi="Times New Roman"/>
        </w:rPr>
        <w:t xml:space="preserve">, is increased by average avoided peak distribution losses) </w:t>
      </w:r>
      <w:r>
        <w:rPr>
          <w:rFonts w:ascii="Times New Roman" w:hAnsi="Times New Roman"/>
        </w:rPr>
        <w:t>for the interval</w:t>
      </w:r>
      <w:r w:rsidRPr="00B2684F">
        <w:rPr>
          <w:rFonts w:ascii="Times New Roman" w:hAnsi="Times New Roman"/>
        </w:rPr>
        <w:t xml:space="preserve"> by the Real-Time Reserve Clearing Price for TMNSR</w:t>
      </w:r>
      <w:r>
        <w:rPr>
          <w:rFonts w:ascii="Times New Roman" w:hAnsi="Times New Roman"/>
        </w:rPr>
        <w:t xml:space="preserve"> for the interval</w:t>
      </w:r>
      <w:r w:rsidRPr="00B2684F">
        <w:rPr>
          <w:rFonts w:ascii="Times New Roman" w:hAnsi="Times New Roman"/>
        </w:rPr>
        <w:t xml:space="preserve">. The Real-Time Reserve Credit for TMNSR associated with a Load Zone shall be equal to the sum of all Market Participants’ Resource specific </w:t>
      </w:r>
      <w:r>
        <w:rPr>
          <w:rFonts w:ascii="Times New Roman" w:hAnsi="Times New Roman"/>
        </w:rPr>
        <w:t xml:space="preserve">hourly </w:t>
      </w:r>
      <w:r w:rsidRPr="00B2684F">
        <w:rPr>
          <w:rFonts w:ascii="Times New Roman" w:hAnsi="Times New Roman"/>
        </w:rPr>
        <w:t xml:space="preserve">Real-Time Reserve Credits for TMNSR in that Load Zone. </w:t>
      </w:r>
    </w:p>
    <w:p w14:paraId="23C37D1C" w14:textId="77777777" w:rsidR="007F31EC" w:rsidRPr="00B2684F" w:rsidRDefault="007F31EC" w:rsidP="007F31EC">
      <w:pPr>
        <w:pStyle w:val="Normal9"/>
        <w:spacing w:after="0" w:line="360" w:lineRule="auto"/>
        <w:rPr>
          <w:rFonts w:ascii="Times New Roman" w:hAnsi="Times New Roman"/>
        </w:rPr>
      </w:pPr>
    </w:p>
    <w:p w14:paraId="1DA35C10" w14:textId="372C477C"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(c) </w:t>
      </w:r>
      <w:r>
        <w:rPr>
          <w:rFonts w:ascii="Times New Roman" w:hAnsi="Times New Roman"/>
        </w:rPr>
        <w:tab/>
      </w:r>
      <w:r w:rsidRPr="00B2684F">
        <w:rPr>
          <w:rFonts w:ascii="Times New Roman" w:hAnsi="Times New Roman"/>
        </w:rPr>
        <w:t xml:space="preserve">A Market Participant’s Resource specific </w:t>
      </w:r>
      <w:r>
        <w:rPr>
          <w:rFonts w:ascii="Times New Roman" w:hAnsi="Times New Roman"/>
        </w:rPr>
        <w:t xml:space="preserve">hourly </w:t>
      </w:r>
      <w:r w:rsidRPr="00B2684F">
        <w:rPr>
          <w:rFonts w:ascii="Times New Roman" w:hAnsi="Times New Roman"/>
        </w:rPr>
        <w:t xml:space="preserve">Real-Time Reserve Credit for TMOR shall be equal to </w:t>
      </w:r>
      <w:r>
        <w:rPr>
          <w:rFonts w:ascii="Times New Roman" w:hAnsi="Times New Roman"/>
        </w:rPr>
        <w:t xml:space="preserve">the sum of the Real-Time Reserve Credit for TMOR for the settlement intervals in that hour.  The Real-Time Reserve Credit for TMOR for an interval is calculated by multiplying the </w:t>
      </w:r>
      <w:r w:rsidRPr="00B2684F">
        <w:rPr>
          <w:rFonts w:ascii="Times New Roman" w:hAnsi="Times New Roman"/>
        </w:rPr>
        <w:t xml:space="preserve">Market Participant’s Resource specific </w:t>
      </w:r>
      <w:r>
        <w:rPr>
          <w:rFonts w:ascii="Times New Roman" w:hAnsi="Times New Roman"/>
        </w:rPr>
        <w:t xml:space="preserve">Reserve Quantity For Settlement </w:t>
      </w:r>
      <w:r w:rsidRPr="00B2684F">
        <w:rPr>
          <w:rFonts w:ascii="Times New Roman" w:hAnsi="Times New Roman"/>
        </w:rPr>
        <w:t>for TMOR</w:t>
      </w:r>
      <w:r>
        <w:rPr>
          <w:rFonts w:ascii="Times New Roman" w:hAnsi="Times New Roman"/>
        </w:rPr>
        <w:t xml:space="preserve"> </w:t>
      </w:r>
      <w:r w:rsidRPr="00E50E6B">
        <w:rPr>
          <w:rFonts w:ascii="Times New Roman" w:hAnsi="Times New Roman"/>
        </w:rPr>
        <w:t xml:space="preserve">(where any portion of </w:t>
      </w:r>
      <w:r>
        <w:rPr>
          <w:rFonts w:ascii="Times New Roman" w:hAnsi="Times New Roman"/>
        </w:rPr>
        <w:t>Reserve Quantity For Settlement</w:t>
      </w:r>
      <w:r w:rsidRPr="00E50E6B">
        <w:rPr>
          <w:rFonts w:ascii="Times New Roman" w:hAnsi="Times New Roman"/>
        </w:rPr>
        <w:t xml:space="preserve"> </w:t>
      </w:r>
      <w:r w:rsidRPr="00FB49F7">
        <w:rPr>
          <w:rFonts w:ascii="Times New Roman" w:hAnsi="Times New Roman"/>
        </w:rPr>
        <w:t>provided by</w:t>
      </w:r>
      <w:ins w:id="567" w:author="Author">
        <w:r w:rsidR="00390423">
          <w:rPr>
            <w:rFonts w:ascii="Times New Roman" w:hAnsi="Times New Roman"/>
          </w:rPr>
          <w:t xml:space="preserve"> either</w:t>
        </w:r>
      </w:ins>
      <w:r w:rsidRPr="00FB49F7">
        <w:rPr>
          <w:rFonts w:ascii="Times New Roman" w:hAnsi="Times New Roman"/>
        </w:rPr>
        <w:t xml:space="preserve"> a Demand Response Resource,</w:t>
      </w:r>
      <w:r w:rsidRPr="00E8507A">
        <w:rPr>
          <w:rFonts w:ascii="Times New Roman" w:hAnsi="Times New Roman"/>
        </w:rPr>
        <w:t xml:space="preserve"> </w:t>
      </w:r>
      <w:r w:rsidRPr="00FB49F7">
        <w:rPr>
          <w:rFonts w:ascii="Times New Roman" w:hAnsi="Times New Roman"/>
        </w:rPr>
        <w:t xml:space="preserve">other than MWs </w:t>
      </w:r>
      <w:r w:rsidRPr="00C66902">
        <w:rPr>
          <w:rFonts w:ascii="Times New Roman" w:hAnsi="Times New Roman"/>
        </w:rPr>
        <w:t xml:space="preserve">associated with </w:t>
      </w:r>
      <w:r w:rsidRPr="00FB49F7">
        <w:rPr>
          <w:rFonts w:ascii="Times New Roman" w:hAnsi="Times New Roman"/>
        </w:rPr>
        <w:t>Net Supply,</w:t>
      </w:r>
      <w:ins w:id="568" w:author="Author">
        <w:r w:rsidR="00390423">
          <w:rPr>
            <w:rFonts w:ascii="Times New Roman" w:hAnsi="Times New Roman"/>
          </w:rPr>
          <w:t xml:space="preserve"> or a Demand Response Distributed Energy Resource Aggregation, other than MWs associated with energy injection,</w:t>
        </w:r>
      </w:ins>
      <w:r w:rsidRPr="00E8507A">
        <w:rPr>
          <w:rFonts w:ascii="Times New Roman" w:hAnsi="Times New Roman"/>
        </w:rPr>
        <w:t xml:space="preserve"> is increased by average avoided peak </w:t>
      </w:r>
      <w:r w:rsidRPr="00FB653A">
        <w:rPr>
          <w:rFonts w:ascii="Times New Roman" w:hAnsi="Times New Roman"/>
        </w:rPr>
        <w:t xml:space="preserve">distribution losses) </w:t>
      </w:r>
      <w:r>
        <w:rPr>
          <w:rFonts w:ascii="Times New Roman" w:hAnsi="Times New Roman"/>
        </w:rPr>
        <w:t>for the interval</w:t>
      </w:r>
      <w:r w:rsidRPr="00B2684F">
        <w:rPr>
          <w:rFonts w:ascii="Times New Roman" w:hAnsi="Times New Roman"/>
        </w:rPr>
        <w:t xml:space="preserve"> by the Real-Time Reserve Clearing Price for TMOR</w:t>
      </w:r>
      <w:r>
        <w:rPr>
          <w:rFonts w:ascii="Times New Roman" w:hAnsi="Times New Roman"/>
        </w:rPr>
        <w:t xml:space="preserve"> for the interval</w:t>
      </w:r>
      <w:r w:rsidRPr="00B2684F">
        <w:rPr>
          <w:rFonts w:ascii="Times New Roman" w:hAnsi="Times New Roman"/>
        </w:rPr>
        <w:t xml:space="preserve">. The Real-Time Reserve Credit for TMOR associated with a Load Zone shall be equal to the sum of all Market Participants’ Resource specific Real-Time Reserve Credits for TMOR in that Load Zone. </w:t>
      </w:r>
    </w:p>
    <w:p w14:paraId="1F0F90D4" w14:textId="77777777" w:rsidR="007F31EC" w:rsidRPr="00B2684F" w:rsidRDefault="007F31EC" w:rsidP="007F31EC">
      <w:pPr>
        <w:pStyle w:val="Normal9"/>
        <w:spacing w:after="0" w:line="360" w:lineRule="auto"/>
        <w:rPr>
          <w:rFonts w:ascii="Times New Roman" w:hAnsi="Times New Roman"/>
        </w:rPr>
      </w:pPr>
    </w:p>
    <w:p w14:paraId="3333E5A4" w14:textId="77777777" w:rsidR="007F31EC" w:rsidRPr="007E799A" w:rsidRDefault="00A711AA" w:rsidP="007F31EC">
      <w:pPr>
        <w:pStyle w:val="Normal9"/>
        <w:spacing w:after="0" w:line="360" w:lineRule="auto"/>
        <w:outlineLvl w:val="2"/>
        <w:rPr>
          <w:rFonts w:ascii="Times New Roman" w:hAnsi="Times New Roman"/>
          <w:b/>
        </w:rPr>
      </w:pPr>
      <w:bookmarkStart w:id="569" w:name="_Toc265214397"/>
      <w:r w:rsidRPr="007E799A">
        <w:rPr>
          <w:rFonts w:ascii="Times New Roman" w:hAnsi="Times New Roman"/>
          <w:b/>
        </w:rPr>
        <w:t xml:space="preserve">III.10.3 </w:t>
      </w:r>
      <w:r>
        <w:rPr>
          <w:rFonts w:ascii="Times New Roman" w:hAnsi="Times New Roman"/>
          <w:b/>
        </w:rPr>
        <w:tab/>
      </w:r>
      <w:r>
        <w:rPr>
          <w:rFonts w:ascii="Times New Roman" w:hAnsi="Times New Roman"/>
          <w:b/>
        </w:rPr>
        <w:tab/>
      </w:r>
      <w:r w:rsidRPr="007E799A">
        <w:rPr>
          <w:rFonts w:ascii="Times New Roman" w:hAnsi="Times New Roman"/>
          <w:b/>
        </w:rPr>
        <w:t>Real-Time Reserve Charges.</w:t>
      </w:r>
      <w:bookmarkEnd w:id="569"/>
      <w:r w:rsidRPr="007E799A">
        <w:rPr>
          <w:rFonts w:ascii="Times New Roman" w:hAnsi="Times New Roman"/>
          <w:b/>
        </w:rPr>
        <w:t xml:space="preserve"> </w:t>
      </w:r>
    </w:p>
    <w:p w14:paraId="68FD8923" w14:textId="77777777"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(a) </w:t>
      </w:r>
      <w:r>
        <w:rPr>
          <w:rFonts w:ascii="Times New Roman" w:hAnsi="Times New Roman"/>
        </w:rPr>
        <w:tab/>
      </w:r>
      <w:r w:rsidRPr="00B2684F">
        <w:rPr>
          <w:rFonts w:ascii="Times New Roman" w:hAnsi="Times New Roman"/>
        </w:rPr>
        <w:t xml:space="preserve">For each hour, the ISO will allocate the sum of the Real-Time Reserve Credits and Forward Reserve Obligation Charges for each Load Zone, calculated separately for TMSR, TMNSR and TMOR, to each Market Participant as follows: </w:t>
      </w:r>
    </w:p>
    <w:p w14:paraId="6182E545" w14:textId="77777777" w:rsidR="007F31EC" w:rsidRPr="00B2684F" w:rsidRDefault="007F31EC" w:rsidP="007F31EC">
      <w:pPr>
        <w:pStyle w:val="Normal9"/>
        <w:spacing w:after="0" w:line="360" w:lineRule="auto"/>
        <w:rPr>
          <w:rFonts w:ascii="Times New Roman" w:hAnsi="Times New Roman"/>
        </w:rPr>
      </w:pPr>
    </w:p>
    <w:p w14:paraId="75A274EF"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Real-Time Reserve </w:t>
      </w:r>
      <w:proofErr w:type="spellStart"/>
      <w:r w:rsidRPr="00B2684F">
        <w:rPr>
          <w:rFonts w:ascii="Times New Roman" w:hAnsi="Times New Roman"/>
        </w:rPr>
        <w:t>Charge</w:t>
      </w:r>
      <w:r w:rsidRPr="002E374F">
        <w:rPr>
          <w:rFonts w:ascii="Times New Roman" w:hAnsi="Times New Roman"/>
          <w:vertAlign w:val="subscript"/>
        </w:rPr>
        <w:t>k</w:t>
      </w:r>
      <w:proofErr w:type="gramStart"/>
      <w:r w:rsidRPr="002E374F">
        <w:rPr>
          <w:rFonts w:ascii="Times New Roman" w:hAnsi="Times New Roman"/>
          <w:vertAlign w:val="subscript"/>
        </w:rPr>
        <w:t>,i</w:t>
      </w:r>
      <w:proofErr w:type="spellEnd"/>
      <w:proofErr w:type="gramEnd"/>
      <w:r w:rsidRPr="00B2684F">
        <w:rPr>
          <w:rFonts w:ascii="Times New Roman" w:hAnsi="Times New Roman"/>
        </w:rPr>
        <w:t xml:space="preserve"> = [Reserve Charge Allocation </w:t>
      </w:r>
      <w:proofErr w:type="spellStart"/>
      <w:r w:rsidRPr="00B2684F">
        <w:rPr>
          <w:rFonts w:ascii="Times New Roman" w:hAnsi="Times New Roman"/>
        </w:rPr>
        <w:t>MW</w:t>
      </w:r>
      <w:r w:rsidRPr="002E374F">
        <w:rPr>
          <w:rFonts w:ascii="Times New Roman" w:hAnsi="Times New Roman"/>
          <w:vertAlign w:val="subscript"/>
        </w:rPr>
        <w:t>k,</w:t>
      </w:r>
      <w:r w:rsidRPr="001C1293">
        <w:rPr>
          <w:rFonts w:ascii="Times New Roman" w:hAnsi="Times New Roman"/>
          <w:vertAlign w:val="subscript"/>
        </w:rPr>
        <w:t>i</w:t>
      </w:r>
      <w:proofErr w:type="spellEnd"/>
      <w:r w:rsidRPr="00B2684F">
        <w:rPr>
          <w:rFonts w:ascii="Times New Roman" w:hAnsi="Times New Roman"/>
        </w:rPr>
        <w:t>] x [</w:t>
      </w:r>
      <w:proofErr w:type="spellStart"/>
      <w:r w:rsidRPr="00B2684F">
        <w:rPr>
          <w:rFonts w:ascii="Times New Roman" w:hAnsi="Times New Roman"/>
        </w:rPr>
        <w:t>RT_CHRG_RT</w:t>
      </w:r>
      <w:r w:rsidRPr="002E374F">
        <w:rPr>
          <w:rFonts w:ascii="Times New Roman" w:hAnsi="Times New Roman"/>
          <w:vertAlign w:val="subscript"/>
        </w:rPr>
        <w:t>i</w:t>
      </w:r>
      <w:proofErr w:type="spellEnd"/>
      <w:r w:rsidRPr="00B2684F">
        <w:rPr>
          <w:rFonts w:ascii="Times New Roman" w:hAnsi="Times New Roman"/>
        </w:rPr>
        <w:t xml:space="preserve">] </w:t>
      </w:r>
    </w:p>
    <w:p w14:paraId="746CF21A" w14:textId="77777777" w:rsidR="007F31EC" w:rsidRPr="00B2684F" w:rsidRDefault="007F31EC" w:rsidP="007F31EC">
      <w:pPr>
        <w:pStyle w:val="Normal9"/>
        <w:spacing w:after="0" w:line="360" w:lineRule="auto"/>
        <w:ind w:left="720"/>
        <w:rPr>
          <w:rFonts w:ascii="Times New Roman" w:hAnsi="Times New Roman"/>
        </w:rPr>
      </w:pPr>
    </w:p>
    <w:p w14:paraId="1290C443"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Where:</w:t>
      </w:r>
    </w:p>
    <w:p w14:paraId="56C5F8B5" w14:textId="77777777" w:rsidR="007F31EC" w:rsidRDefault="007F31EC" w:rsidP="007F31EC">
      <w:pPr>
        <w:pStyle w:val="Normal9"/>
        <w:spacing w:after="0" w:line="360" w:lineRule="auto"/>
        <w:ind w:left="720"/>
        <w:rPr>
          <w:rFonts w:ascii="Times New Roman" w:hAnsi="Times New Roman"/>
        </w:rPr>
      </w:pPr>
    </w:p>
    <w:p w14:paraId="03E324B4"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Real-Time Reserve </w:t>
      </w:r>
      <w:proofErr w:type="spellStart"/>
      <w:r w:rsidRPr="00B2684F">
        <w:rPr>
          <w:rFonts w:ascii="Times New Roman" w:hAnsi="Times New Roman"/>
        </w:rPr>
        <w:t>Charge</w:t>
      </w:r>
      <w:r w:rsidRPr="002E374F">
        <w:rPr>
          <w:rFonts w:ascii="Times New Roman" w:hAnsi="Times New Roman"/>
          <w:vertAlign w:val="subscript"/>
        </w:rPr>
        <w:t>k</w:t>
      </w:r>
      <w:proofErr w:type="gramStart"/>
      <w:r w:rsidRPr="002E374F">
        <w:rPr>
          <w:rFonts w:ascii="Times New Roman" w:hAnsi="Times New Roman"/>
          <w:vertAlign w:val="subscript"/>
        </w:rPr>
        <w:t>,i</w:t>
      </w:r>
      <w:proofErr w:type="spellEnd"/>
      <w:proofErr w:type="gramEnd"/>
      <w:r w:rsidRPr="00B2684F">
        <w:rPr>
          <w:rFonts w:ascii="Times New Roman" w:hAnsi="Times New Roman"/>
        </w:rPr>
        <w:t xml:space="preserve">, is Market Participant </w:t>
      </w:r>
      <w:r w:rsidRPr="002E374F">
        <w:rPr>
          <w:rFonts w:ascii="Times New Roman" w:hAnsi="Times New Roman"/>
          <w:i/>
        </w:rPr>
        <w:t>k’s</w:t>
      </w:r>
      <w:r w:rsidRPr="00B2684F">
        <w:rPr>
          <w:rFonts w:ascii="Times New Roman" w:hAnsi="Times New Roman"/>
        </w:rPr>
        <w:t xml:space="preserve"> Real-Time Reserve Charge for Load Zone </w:t>
      </w:r>
      <w:r w:rsidRPr="002E374F">
        <w:rPr>
          <w:rFonts w:ascii="Times New Roman" w:hAnsi="Times New Roman"/>
          <w:i/>
        </w:rPr>
        <w:t>i</w:t>
      </w:r>
      <w:r w:rsidRPr="00B2684F">
        <w:rPr>
          <w:rFonts w:ascii="Times New Roman" w:hAnsi="Times New Roman"/>
        </w:rPr>
        <w:t xml:space="preserve"> for all Real-Time reserve services and Forward Reserve Obligation Charges; </w:t>
      </w:r>
    </w:p>
    <w:p w14:paraId="3C03C4EA" w14:textId="77777777" w:rsidR="007F31EC" w:rsidRPr="00B2684F" w:rsidRDefault="007F31EC" w:rsidP="007F31EC">
      <w:pPr>
        <w:pStyle w:val="Normal9"/>
        <w:spacing w:after="0" w:line="360" w:lineRule="auto"/>
        <w:ind w:left="720"/>
        <w:rPr>
          <w:rFonts w:ascii="Times New Roman" w:hAnsi="Times New Roman"/>
        </w:rPr>
      </w:pPr>
    </w:p>
    <w:p w14:paraId="77A60F55"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Reserve Charge Allocation MW = Market Participant </w:t>
      </w:r>
      <w:r w:rsidRPr="002E374F">
        <w:rPr>
          <w:rFonts w:ascii="Times New Roman" w:hAnsi="Times New Roman"/>
          <w:i/>
        </w:rPr>
        <w:t>k’s</w:t>
      </w:r>
      <w:r w:rsidRPr="00B2684F">
        <w:rPr>
          <w:rFonts w:ascii="Times New Roman" w:hAnsi="Times New Roman"/>
        </w:rPr>
        <w:t xml:space="preserve"> Real Time Load Obligation in Load Zone </w:t>
      </w:r>
      <w:r w:rsidRPr="002E374F">
        <w:rPr>
          <w:rFonts w:ascii="Times New Roman" w:hAnsi="Times New Roman"/>
          <w:i/>
        </w:rPr>
        <w:t>i</w:t>
      </w:r>
      <w:r w:rsidRPr="00B2684F">
        <w:rPr>
          <w:rFonts w:ascii="Times New Roman" w:hAnsi="Times New Roman"/>
        </w:rPr>
        <w:t xml:space="preserve"> adjusted for </w:t>
      </w:r>
      <w:r>
        <w:rPr>
          <w:rFonts w:ascii="Times New Roman" w:hAnsi="Times New Roman"/>
        </w:rPr>
        <w:t xml:space="preserve">the Reserve Quantity For Settlement MWs of </w:t>
      </w:r>
      <w:r w:rsidRPr="00B2684F">
        <w:rPr>
          <w:rFonts w:ascii="Times New Roman" w:hAnsi="Times New Roman"/>
        </w:rPr>
        <w:t xml:space="preserve">Market Participant </w:t>
      </w:r>
      <w:r w:rsidRPr="002E374F">
        <w:rPr>
          <w:rFonts w:ascii="Times New Roman" w:hAnsi="Times New Roman"/>
          <w:i/>
        </w:rPr>
        <w:t>k’s</w:t>
      </w:r>
      <w:r w:rsidRPr="00B2684F">
        <w:rPr>
          <w:rFonts w:ascii="Times New Roman" w:hAnsi="Times New Roman"/>
        </w:rPr>
        <w:t xml:space="preserve"> Dispatchable Asset Related Demand MWs in Load Zone </w:t>
      </w:r>
      <w:r w:rsidRPr="00196999">
        <w:rPr>
          <w:rFonts w:ascii="Times New Roman" w:hAnsi="Times New Roman"/>
          <w:i/>
        </w:rPr>
        <w:t>i</w:t>
      </w:r>
      <w:r w:rsidRPr="00B2684F">
        <w:rPr>
          <w:rFonts w:ascii="Times New Roman" w:hAnsi="Times New Roman"/>
        </w:rPr>
        <w:t xml:space="preserve">. </w:t>
      </w:r>
    </w:p>
    <w:p w14:paraId="38A73746" w14:textId="77777777" w:rsidR="007F31EC" w:rsidRPr="00B2684F" w:rsidRDefault="007F31EC" w:rsidP="007F31EC">
      <w:pPr>
        <w:pStyle w:val="Normal9"/>
        <w:spacing w:after="0" w:line="360" w:lineRule="auto"/>
        <w:ind w:left="720"/>
        <w:rPr>
          <w:rFonts w:ascii="Times New Roman" w:hAnsi="Times New Roman"/>
        </w:rPr>
      </w:pPr>
    </w:p>
    <w:p w14:paraId="02005AF7" w14:textId="77777777" w:rsidR="007F31EC" w:rsidRPr="00B2684F" w:rsidRDefault="00A711AA" w:rsidP="007F31EC">
      <w:pPr>
        <w:pStyle w:val="Normal9"/>
        <w:spacing w:after="0" w:line="360" w:lineRule="auto"/>
        <w:ind w:left="720"/>
        <w:rPr>
          <w:rFonts w:ascii="Times New Roman" w:hAnsi="Times New Roman"/>
        </w:rPr>
      </w:pPr>
      <w:proofErr w:type="spellStart"/>
      <w:r w:rsidRPr="00B2684F">
        <w:rPr>
          <w:rFonts w:ascii="Times New Roman" w:hAnsi="Times New Roman"/>
        </w:rPr>
        <w:t>RT_CHRG_RT</w:t>
      </w:r>
      <w:r w:rsidRPr="002E374F">
        <w:rPr>
          <w:rFonts w:ascii="Times New Roman" w:hAnsi="Times New Roman"/>
          <w:vertAlign w:val="subscript"/>
        </w:rPr>
        <w:t>i</w:t>
      </w:r>
      <w:proofErr w:type="spellEnd"/>
      <w:r w:rsidRPr="00B2684F">
        <w:rPr>
          <w:rFonts w:ascii="Times New Roman" w:hAnsi="Times New Roman"/>
        </w:rPr>
        <w:t xml:space="preserve"> = [IRT_SUP_PMNT]/RT_P_WTD_LD_OB] x </w:t>
      </w:r>
    </w:p>
    <w:p w14:paraId="62AE63BC"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[RT_P_RATIO] for TMSR, TMNSR, or TMOR, as applicable. </w:t>
      </w:r>
    </w:p>
    <w:p w14:paraId="5735115E" w14:textId="77777777" w:rsidR="007F31EC" w:rsidRPr="00B2684F" w:rsidRDefault="007F31EC" w:rsidP="007F31EC">
      <w:pPr>
        <w:pStyle w:val="Normal9"/>
        <w:spacing w:after="0" w:line="360" w:lineRule="auto"/>
        <w:ind w:left="720"/>
        <w:rPr>
          <w:rFonts w:ascii="Times New Roman" w:hAnsi="Times New Roman"/>
        </w:rPr>
      </w:pPr>
    </w:p>
    <w:p w14:paraId="29E82D79"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RT_P_WTD_LD_OB = </w:t>
      </w:r>
      <w:proofErr w:type="gramStart"/>
      <w:r w:rsidRPr="00B2684F">
        <w:rPr>
          <w:rFonts w:ascii="Times New Roman" w:hAnsi="Times New Roman"/>
        </w:rPr>
        <w:t>∑[</w:t>
      </w:r>
      <w:proofErr w:type="gramEnd"/>
      <w:r w:rsidRPr="00B2684F">
        <w:rPr>
          <w:rFonts w:ascii="Times New Roman" w:hAnsi="Times New Roman"/>
        </w:rPr>
        <w:t xml:space="preserve">Reserve Charge Allocation </w:t>
      </w:r>
      <w:proofErr w:type="spellStart"/>
      <w:r w:rsidRPr="00B2684F">
        <w:rPr>
          <w:rFonts w:ascii="Times New Roman" w:hAnsi="Times New Roman"/>
        </w:rPr>
        <w:t>MW</w:t>
      </w:r>
      <w:r w:rsidRPr="00196999">
        <w:rPr>
          <w:rFonts w:ascii="Times New Roman" w:hAnsi="Times New Roman"/>
          <w:vertAlign w:val="subscript"/>
        </w:rPr>
        <w:t>si</w:t>
      </w:r>
      <w:proofErr w:type="spellEnd"/>
      <w:r w:rsidRPr="00B2684F">
        <w:rPr>
          <w:rFonts w:ascii="Times New Roman" w:hAnsi="Times New Roman"/>
        </w:rPr>
        <w:t xml:space="preserve">] x </w:t>
      </w:r>
    </w:p>
    <w:p w14:paraId="4B254B21"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w:t>
      </w:r>
      <w:proofErr w:type="spellStart"/>
      <w:r w:rsidRPr="00B2684F">
        <w:rPr>
          <w:rFonts w:ascii="Times New Roman" w:hAnsi="Times New Roman"/>
        </w:rPr>
        <w:t>P_RATIO</w:t>
      </w:r>
      <w:r w:rsidRPr="00196999">
        <w:rPr>
          <w:rFonts w:ascii="Times New Roman" w:hAnsi="Times New Roman"/>
          <w:vertAlign w:val="subscript"/>
        </w:rPr>
        <w:t>i</w:t>
      </w:r>
      <w:proofErr w:type="spellEnd"/>
      <w:r w:rsidRPr="00B2684F">
        <w:rPr>
          <w:rFonts w:ascii="Times New Roman" w:hAnsi="Times New Roman"/>
        </w:rPr>
        <w:t xml:space="preserve">] for TMSR, TMNSR or TMOR, as applicable; </w:t>
      </w:r>
    </w:p>
    <w:p w14:paraId="70C01876" w14:textId="77777777" w:rsidR="007F31EC" w:rsidRPr="00B2684F" w:rsidRDefault="007F31EC" w:rsidP="007F31EC">
      <w:pPr>
        <w:pStyle w:val="Normal9"/>
        <w:spacing w:after="0" w:line="360" w:lineRule="auto"/>
        <w:ind w:left="720"/>
        <w:rPr>
          <w:rFonts w:ascii="Times New Roman" w:hAnsi="Times New Roman"/>
        </w:rPr>
      </w:pPr>
    </w:p>
    <w:p w14:paraId="14776127"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[RT_SUP_PMNT] = The total over all Load Zones of Real-Time Reserve Credits for TMSR, TMNSR or TMOR, plus the total over all Load Zones of the Forward Reserve Obligation Charges for TMNSR or TMOR, as applicable; </w:t>
      </w:r>
    </w:p>
    <w:p w14:paraId="42D6D96E" w14:textId="77777777" w:rsidR="007F31EC" w:rsidRPr="00B2684F" w:rsidRDefault="007F31EC" w:rsidP="007F31EC">
      <w:pPr>
        <w:pStyle w:val="Normal9"/>
        <w:spacing w:after="0" w:line="360" w:lineRule="auto"/>
        <w:ind w:left="720"/>
        <w:rPr>
          <w:rFonts w:ascii="Times New Roman" w:hAnsi="Times New Roman"/>
        </w:rPr>
      </w:pPr>
    </w:p>
    <w:p w14:paraId="476016A5" w14:textId="77777777" w:rsidR="007F31EC" w:rsidRDefault="00A711AA" w:rsidP="007F31EC">
      <w:pPr>
        <w:pStyle w:val="Normal9"/>
        <w:spacing w:after="0" w:line="360" w:lineRule="auto"/>
        <w:ind w:left="720"/>
        <w:rPr>
          <w:rFonts w:ascii="Times New Roman" w:hAnsi="Times New Roman"/>
        </w:rPr>
      </w:pPr>
      <w:proofErr w:type="spellStart"/>
      <w:r w:rsidRPr="00B2684F">
        <w:rPr>
          <w:rFonts w:ascii="Times New Roman" w:hAnsi="Times New Roman"/>
        </w:rPr>
        <w:t>RT_P_RATIO</w:t>
      </w:r>
      <w:bookmarkStart w:id="570" w:name="_GoBack_6"/>
      <w:r w:rsidRPr="001C1293">
        <w:rPr>
          <w:rFonts w:ascii="Times New Roman" w:hAnsi="Times New Roman"/>
          <w:vertAlign w:val="subscript"/>
        </w:rPr>
        <w:t>i</w:t>
      </w:r>
      <w:bookmarkEnd w:id="570"/>
      <w:proofErr w:type="spellEnd"/>
      <w:r w:rsidRPr="00B2684F">
        <w:rPr>
          <w:rFonts w:ascii="Times New Roman" w:hAnsi="Times New Roman"/>
        </w:rPr>
        <w:t xml:space="preserve"> is the ratio of the Real Time Reserve Clearing Price in Load Zone i for TMSR, TMNSR or TMOR, as applicable, to the Real -Time Reserve Clearing Price in the Reference Zone for TMSR, TMNSR or TMOR, as applicable.  To the extent that a Load Zone contains more than one Reserve Zone, that Load Zone’s Real-Time Reserve Clearing Price for TMSR, TMNSR or TMOR shall be the </w:t>
      </w:r>
      <w:r>
        <w:rPr>
          <w:rFonts w:ascii="Times New Roman" w:hAnsi="Times New Roman"/>
        </w:rPr>
        <w:t xml:space="preserve">Reserve Quantity For Settlement </w:t>
      </w:r>
      <w:r w:rsidRPr="00B2684F">
        <w:rPr>
          <w:rFonts w:ascii="Times New Roman" w:hAnsi="Times New Roman"/>
        </w:rPr>
        <w:t xml:space="preserve">weighted average of the Reserve Zone Real-Time Reserve Clearing Prices in that Load Zone for TMSR, TMNSR or TMOR, as applicable; </w:t>
      </w:r>
    </w:p>
    <w:p w14:paraId="4C518EEF" w14:textId="77777777" w:rsidR="007F31EC" w:rsidRPr="00B2684F" w:rsidRDefault="007F31EC" w:rsidP="007F31EC">
      <w:pPr>
        <w:pStyle w:val="Normal9"/>
        <w:spacing w:after="0" w:line="360" w:lineRule="auto"/>
        <w:ind w:left="720"/>
        <w:rPr>
          <w:rFonts w:ascii="Times New Roman" w:hAnsi="Times New Roman"/>
        </w:rPr>
      </w:pPr>
    </w:p>
    <w:p w14:paraId="6FE53C3D" w14:textId="77777777" w:rsidR="007F31EC" w:rsidRDefault="00A711AA" w:rsidP="007F31EC">
      <w:pPr>
        <w:pStyle w:val="Normal9"/>
        <w:spacing w:after="0" w:line="360" w:lineRule="auto"/>
        <w:ind w:left="720"/>
        <w:rPr>
          <w:rFonts w:ascii="Times New Roman" w:hAnsi="Times New Roman"/>
        </w:rPr>
      </w:pPr>
      <w:r w:rsidRPr="00B2684F">
        <w:rPr>
          <w:rFonts w:ascii="Times New Roman" w:hAnsi="Times New Roman"/>
        </w:rPr>
        <w:t xml:space="preserve">The Reference Load Zone is the Load Zone with the minimum, non-zero Real-Time Reserve </w:t>
      </w:r>
      <w:proofErr w:type="gramStart"/>
      <w:r w:rsidRPr="00B2684F">
        <w:rPr>
          <w:rFonts w:ascii="Times New Roman" w:hAnsi="Times New Roman"/>
        </w:rPr>
        <w:t>Clearing  Price</w:t>
      </w:r>
      <w:proofErr w:type="gramEnd"/>
      <w:r w:rsidRPr="00B2684F">
        <w:rPr>
          <w:rFonts w:ascii="Times New Roman" w:hAnsi="Times New Roman"/>
        </w:rPr>
        <w:t xml:space="preserve"> for TMSR, TMNSR or TMOR, as applicable. </w:t>
      </w:r>
    </w:p>
    <w:p w14:paraId="4844F30F" w14:textId="77777777" w:rsidR="007F31EC" w:rsidRPr="00B2684F" w:rsidRDefault="007F31EC" w:rsidP="007F31EC">
      <w:pPr>
        <w:pStyle w:val="Normal9"/>
        <w:spacing w:after="0" w:line="360" w:lineRule="auto"/>
        <w:ind w:left="720"/>
        <w:rPr>
          <w:rFonts w:ascii="Times New Roman" w:hAnsi="Times New Roman"/>
        </w:rPr>
      </w:pPr>
    </w:p>
    <w:p w14:paraId="182D6CE1" w14:textId="77777777"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The External Node associated with an External Transaction sale that is, in accordance with Market Rule 1 Section </w:t>
      </w:r>
      <w:proofErr w:type="gramStart"/>
      <w:r w:rsidRPr="00B2684F">
        <w:rPr>
          <w:rFonts w:ascii="Times New Roman" w:hAnsi="Times New Roman"/>
        </w:rPr>
        <w:t>III.1.10.7(</w:t>
      </w:r>
      <w:proofErr w:type="gramEnd"/>
      <w:r w:rsidRPr="00B2684F">
        <w:rPr>
          <w:rFonts w:ascii="Times New Roman" w:hAnsi="Times New Roman"/>
        </w:rPr>
        <w:t xml:space="preserve">h), a Capacity Export Through Import Constrained Zone Transaction or an FCA Cleared Export Transaction shall be considered to be within the Load Zone from which the External Transaction is exporting for the purpose of calculating Real-Time Reserve Charges.  The External Node of a Capacity Export </w:t>
      </w:r>
      <w:proofErr w:type="gramStart"/>
      <w:r w:rsidRPr="00B2684F">
        <w:rPr>
          <w:rFonts w:ascii="Times New Roman" w:hAnsi="Times New Roman"/>
        </w:rPr>
        <w:t>Through</w:t>
      </w:r>
      <w:proofErr w:type="gramEnd"/>
      <w:r w:rsidRPr="00B2684F">
        <w:rPr>
          <w:rFonts w:ascii="Times New Roman" w:hAnsi="Times New Roman"/>
        </w:rPr>
        <w:t xml:space="preserve"> Import Constrained Zone Transaction or an FCA Cleared Export Transaction is the External Node defined by the Forward Capacity Auction cleared Export Bid or Administrative Export De</w:t>
      </w:r>
      <w:r>
        <w:rPr>
          <w:rFonts w:ascii="Times New Roman" w:hAnsi="Times New Roman"/>
        </w:rPr>
        <w:t>-L</w:t>
      </w:r>
      <w:r w:rsidRPr="00B2684F">
        <w:rPr>
          <w:rFonts w:ascii="Times New Roman" w:hAnsi="Times New Roman"/>
        </w:rPr>
        <w:t xml:space="preserve">ist Bid associated with the External Transaction sale. </w:t>
      </w:r>
    </w:p>
    <w:p w14:paraId="21B6B2D5" w14:textId="77777777" w:rsidR="007F31EC" w:rsidRPr="00B2684F" w:rsidRDefault="007F31EC" w:rsidP="007F31EC">
      <w:pPr>
        <w:pStyle w:val="Normal9"/>
        <w:spacing w:after="0" w:line="360" w:lineRule="auto"/>
        <w:rPr>
          <w:rFonts w:ascii="Times New Roman" w:hAnsi="Times New Roman"/>
        </w:rPr>
      </w:pPr>
    </w:p>
    <w:p w14:paraId="78F7469B" w14:textId="77777777" w:rsidR="007F31EC" w:rsidRPr="00B2684F" w:rsidRDefault="00A711AA" w:rsidP="007F31EC">
      <w:pPr>
        <w:pStyle w:val="Normal9"/>
        <w:spacing w:after="0" w:line="360" w:lineRule="auto"/>
        <w:outlineLvl w:val="2"/>
        <w:rPr>
          <w:rFonts w:ascii="Times New Roman" w:hAnsi="Times New Roman"/>
        </w:rPr>
      </w:pPr>
      <w:bookmarkStart w:id="571" w:name="_Toc265214398"/>
      <w:r w:rsidRPr="007414C2">
        <w:rPr>
          <w:rFonts w:ascii="Times New Roman" w:hAnsi="Times New Roman"/>
          <w:b/>
        </w:rPr>
        <w:t xml:space="preserve">III.10.4 </w:t>
      </w:r>
      <w:r>
        <w:rPr>
          <w:rFonts w:ascii="Times New Roman" w:hAnsi="Times New Roman"/>
          <w:b/>
        </w:rPr>
        <w:tab/>
      </w:r>
      <w:r>
        <w:rPr>
          <w:rFonts w:ascii="Times New Roman" w:hAnsi="Times New Roman"/>
          <w:b/>
        </w:rPr>
        <w:tab/>
      </w:r>
      <w:r w:rsidRPr="007414C2">
        <w:rPr>
          <w:rFonts w:ascii="Times New Roman" w:hAnsi="Times New Roman"/>
          <w:b/>
        </w:rPr>
        <w:t>Forward Reserve Obligation Charges</w:t>
      </w:r>
      <w:r w:rsidRPr="00B2684F">
        <w:rPr>
          <w:rFonts w:ascii="Times New Roman" w:hAnsi="Times New Roman"/>
        </w:rPr>
        <w:t>.</w:t>
      </w:r>
      <w:bookmarkEnd w:id="571"/>
      <w:r w:rsidRPr="00B2684F">
        <w:rPr>
          <w:rFonts w:ascii="Times New Roman" w:hAnsi="Times New Roman"/>
        </w:rPr>
        <w:t xml:space="preserve"> </w:t>
      </w:r>
    </w:p>
    <w:p w14:paraId="415C8F1C" w14:textId="77777777"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For each Market Participant with a Forward Reserve Obligation, the ISO will determine a Forward Reserve Obligation Charge for each </w:t>
      </w:r>
      <w:r>
        <w:rPr>
          <w:rFonts w:ascii="Times New Roman" w:hAnsi="Times New Roman"/>
        </w:rPr>
        <w:t xml:space="preserve">settlement interval </w:t>
      </w:r>
      <w:r w:rsidRPr="00B2684F">
        <w:rPr>
          <w:rFonts w:ascii="Times New Roman" w:hAnsi="Times New Roman"/>
        </w:rPr>
        <w:t xml:space="preserve">such that a Market Participant will not receive compensation for Real-Time Operating Reserve MWs </w:t>
      </w:r>
      <w:r>
        <w:rPr>
          <w:rFonts w:ascii="Times New Roman" w:hAnsi="Times New Roman"/>
        </w:rPr>
        <w:t>provided to satisfy a</w:t>
      </w:r>
      <w:r w:rsidRPr="00B2684F">
        <w:rPr>
          <w:rFonts w:ascii="Times New Roman" w:hAnsi="Times New Roman"/>
        </w:rPr>
        <w:t xml:space="preserve"> Forward Reserve </w:t>
      </w:r>
      <w:r>
        <w:rPr>
          <w:rFonts w:ascii="Times New Roman" w:hAnsi="Times New Roman"/>
        </w:rPr>
        <w:t>Obligation.</w:t>
      </w:r>
    </w:p>
    <w:p w14:paraId="16EB071B" w14:textId="77777777" w:rsidR="007F31EC" w:rsidRDefault="007F31EC" w:rsidP="007F31EC">
      <w:pPr>
        <w:pStyle w:val="Normal9"/>
        <w:spacing w:after="0" w:line="360" w:lineRule="auto"/>
        <w:rPr>
          <w:rFonts w:ascii="Times New Roman" w:hAnsi="Times New Roman"/>
        </w:rPr>
      </w:pPr>
    </w:p>
    <w:p w14:paraId="517C59CB" w14:textId="77777777" w:rsidR="007F31EC" w:rsidRPr="00107050" w:rsidRDefault="00A711AA" w:rsidP="007F31EC">
      <w:pPr>
        <w:pStyle w:val="Normal9"/>
        <w:spacing w:after="210" w:line="360" w:lineRule="auto"/>
        <w:rPr>
          <w:rFonts w:ascii="Times New Roman" w:hAnsi="Times New Roman"/>
          <w:b/>
        </w:rPr>
      </w:pPr>
      <w:r w:rsidRPr="00107050">
        <w:rPr>
          <w:rFonts w:ascii="Times New Roman" w:hAnsi="Times New Roman"/>
        </w:rPr>
        <w:t>For purposes of the calculations in this Section III.10.4: (1) when a Market Participant assigns a Forward Reserve Resource in one Reserve Zone to meet a Forward Reserve Obligation in another Reserve Zone, any Forward Reserve Obligation Charge megawatts associated with that Resource are allocated to the Reserve Zone in which the Market Participant holds the Forward Reserve Obligation; and (2) if a Market Participant satisfies a Forward Reserve Obligation for TMOR with Forward Reserve Delivered MW of TMNSR, the Forward Reserve Obligation Charge megawatts are allocated to the Market Participant’s Forward Reserve Obligation for TMOR.</w:t>
      </w:r>
    </w:p>
    <w:p w14:paraId="2A8DA96C" w14:textId="77777777" w:rsidR="007F31EC" w:rsidRPr="00B2684F" w:rsidRDefault="007F31EC" w:rsidP="007F31EC">
      <w:pPr>
        <w:pStyle w:val="Normal9"/>
        <w:spacing w:after="0" w:line="360" w:lineRule="auto"/>
        <w:rPr>
          <w:rFonts w:ascii="Times New Roman" w:hAnsi="Times New Roman"/>
        </w:rPr>
      </w:pPr>
    </w:p>
    <w:p w14:paraId="17A9648F" w14:textId="77777777" w:rsidR="007F31EC" w:rsidRPr="00B2684F" w:rsidRDefault="00A711AA" w:rsidP="007F31EC">
      <w:pPr>
        <w:pStyle w:val="Normal9"/>
        <w:spacing w:after="0" w:line="360" w:lineRule="auto"/>
        <w:ind w:left="2160" w:hanging="2160"/>
        <w:rPr>
          <w:rFonts w:ascii="Times New Roman" w:hAnsi="Times New Roman"/>
        </w:rPr>
      </w:pPr>
      <w:r w:rsidRPr="007414C2">
        <w:rPr>
          <w:rFonts w:ascii="Times New Roman" w:hAnsi="Times New Roman"/>
          <w:b/>
        </w:rPr>
        <w:t xml:space="preserve">III.10.4.1 </w:t>
      </w:r>
      <w:r w:rsidRPr="007414C2">
        <w:rPr>
          <w:rFonts w:ascii="Times New Roman" w:hAnsi="Times New Roman"/>
          <w:b/>
        </w:rPr>
        <w:tab/>
        <w:t>Forward Reserve Obligation Charge Megawatts for Forward Reserve Resources.</w:t>
      </w:r>
      <w:r w:rsidRPr="00B2684F">
        <w:rPr>
          <w:rFonts w:ascii="Times New Roman" w:hAnsi="Times New Roman"/>
        </w:rPr>
        <w:t xml:space="preserve"> </w:t>
      </w:r>
    </w:p>
    <w:p w14:paraId="588390FF" w14:textId="77777777"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The Forward Reserve Obligation Charge </w:t>
      </w:r>
      <w:r>
        <w:rPr>
          <w:rFonts w:ascii="Times New Roman" w:hAnsi="Times New Roman"/>
        </w:rPr>
        <w:t>m</w:t>
      </w:r>
      <w:r w:rsidRPr="00B2684F">
        <w:rPr>
          <w:rFonts w:ascii="Times New Roman" w:hAnsi="Times New Roman"/>
        </w:rPr>
        <w:t xml:space="preserve">egawatts for TMNSR and TMOR in each applicable Reserve Zone attributed to a Forward Reserve Resource are equal to the lesser of the Forward Reserve Delivered MW or </w:t>
      </w:r>
      <w:r>
        <w:rPr>
          <w:rFonts w:ascii="Times New Roman" w:hAnsi="Times New Roman"/>
        </w:rPr>
        <w:t>Reserve Quantity For Settlement</w:t>
      </w:r>
      <w:r w:rsidRPr="0001620A">
        <w:rPr>
          <w:rFonts w:ascii="Times New Roman" w:hAnsi="Times New Roman"/>
        </w:rPr>
        <w:t xml:space="preserve"> (where any portion of </w:t>
      </w:r>
      <w:r>
        <w:rPr>
          <w:rFonts w:ascii="Times New Roman" w:hAnsi="Times New Roman"/>
        </w:rPr>
        <w:t xml:space="preserve">Reserve Quantity For Settlement </w:t>
      </w:r>
      <w:r w:rsidRPr="00FB49F7">
        <w:rPr>
          <w:rFonts w:ascii="Times New Roman" w:hAnsi="Times New Roman"/>
        </w:rPr>
        <w:t>provided by a Demand Response Resource</w:t>
      </w:r>
      <w:ins w:id="572" w:author="Author">
        <w:r w:rsidR="00056161">
          <w:rPr>
            <w:rFonts w:ascii="Times New Roman" w:hAnsi="Times New Roman"/>
          </w:rPr>
          <w:t xml:space="preserve"> or a Demand Response Distributed Energy Resource Aggregation</w:t>
        </w:r>
      </w:ins>
      <w:r w:rsidRPr="00FB49F7">
        <w:rPr>
          <w:rFonts w:ascii="Times New Roman" w:hAnsi="Times New Roman"/>
        </w:rPr>
        <w:t>, other than MWs associated with Net Supply,</w:t>
      </w:r>
      <w:r w:rsidRPr="00E8507A">
        <w:rPr>
          <w:rFonts w:ascii="Times New Roman" w:hAnsi="Times New Roman"/>
        </w:rPr>
        <w:t xml:space="preserve"> </w:t>
      </w:r>
      <w:r w:rsidRPr="0001620A">
        <w:rPr>
          <w:rFonts w:ascii="Times New Roman" w:hAnsi="Times New Roman"/>
        </w:rPr>
        <w:t>is increased by average avoided peak distribution losses)</w:t>
      </w:r>
      <w:r w:rsidRPr="00B2684F">
        <w:rPr>
          <w:rFonts w:ascii="Times New Roman" w:hAnsi="Times New Roman"/>
        </w:rPr>
        <w:t xml:space="preserve">. </w:t>
      </w:r>
    </w:p>
    <w:p w14:paraId="4A5E78AD" w14:textId="77777777" w:rsidR="007F31EC" w:rsidRPr="00B2684F" w:rsidRDefault="007F31EC" w:rsidP="007F31EC">
      <w:pPr>
        <w:pStyle w:val="Normal9"/>
        <w:spacing w:after="0" w:line="360" w:lineRule="auto"/>
        <w:rPr>
          <w:rFonts w:ascii="Times New Roman" w:hAnsi="Times New Roman"/>
        </w:rPr>
      </w:pPr>
    </w:p>
    <w:p w14:paraId="25487039" w14:textId="77777777" w:rsidR="007F31EC" w:rsidRPr="00B2684F" w:rsidRDefault="00A711AA" w:rsidP="007F31EC">
      <w:pPr>
        <w:pStyle w:val="Normal9"/>
        <w:spacing w:after="0" w:line="360" w:lineRule="auto"/>
        <w:rPr>
          <w:rFonts w:ascii="Times New Roman" w:hAnsi="Times New Roman"/>
        </w:rPr>
      </w:pPr>
      <w:r w:rsidRPr="007414C2">
        <w:rPr>
          <w:rFonts w:ascii="Times New Roman" w:hAnsi="Times New Roman"/>
          <w:b/>
        </w:rPr>
        <w:t xml:space="preserve">III.10.4.2 </w:t>
      </w:r>
      <w:r w:rsidRPr="007414C2">
        <w:rPr>
          <w:rFonts w:ascii="Times New Roman" w:hAnsi="Times New Roman"/>
          <w:b/>
        </w:rPr>
        <w:tab/>
      </w:r>
      <w:r>
        <w:rPr>
          <w:rFonts w:ascii="Times New Roman" w:hAnsi="Times New Roman"/>
          <w:b/>
        </w:rPr>
        <w:tab/>
      </w:r>
      <w:r w:rsidRPr="007414C2">
        <w:rPr>
          <w:rFonts w:ascii="Times New Roman" w:hAnsi="Times New Roman"/>
          <w:b/>
        </w:rPr>
        <w:t>Forward Reserve Obligation Charge Megawatts</w:t>
      </w:r>
      <w:r w:rsidRPr="00B2684F">
        <w:rPr>
          <w:rFonts w:ascii="Times New Roman" w:hAnsi="Times New Roman"/>
        </w:rPr>
        <w:t xml:space="preserve">. </w:t>
      </w:r>
    </w:p>
    <w:p w14:paraId="6705F958" w14:textId="77777777" w:rsidR="007F31EC" w:rsidRDefault="00A711AA" w:rsidP="007F31EC">
      <w:pPr>
        <w:pStyle w:val="Normal9"/>
        <w:spacing w:after="0" w:line="360" w:lineRule="auto"/>
        <w:rPr>
          <w:rFonts w:ascii="Times New Roman" w:hAnsi="Times New Roman"/>
        </w:rPr>
      </w:pPr>
      <w:r w:rsidRPr="00B2684F">
        <w:rPr>
          <w:rFonts w:ascii="Times New Roman" w:hAnsi="Times New Roman"/>
        </w:rPr>
        <w:t xml:space="preserve">The Forward Reserve Obligation Charge </w:t>
      </w:r>
      <w:r>
        <w:rPr>
          <w:rFonts w:ascii="Times New Roman" w:hAnsi="Times New Roman"/>
        </w:rPr>
        <w:t>m</w:t>
      </w:r>
      <w:r w:rsidRPr="00B2684F">
        <w:rPr>
          <w:rFonts w:ascii="Times New Roman" w:hAnsi="Times New Roman"/>
        </w:rPr>
        <w:t xml:space="preserve">egawatts for TMNSR and TMOR in each applicable Reserve Zone attributed to a Market Participant is equal to the lesser of the sum of Forward Reserve Obligation Charge </w:t>
      </w:r>
      <w:r>
        <w:rPr>
          <w:rFonts w:ascii="Times New Roman" w:hAnsi="Times New Roman"/>
        </w:rPr>
        <w:t>m</w:t>
      </w:r>
      <w:r w:rsidRPr="00B2684F">
        <w:rPr>
          <w:rFonts w:ascii="Times New Roman" w:hAnsi="Times New Roman"/>
        </w:rPr>
        <w:t xml:space="preserve">egawatts for all the Reserve Resources assigned by the Market Participant, or the Final Forward Reserve Obligation </w:t>
      </w:r>
    </w:p>
    <w:p w14:paraId="6B3B9F79" w14:textId="77777777" w:rsidR="007F31EC" w:rsidRPr="00B2684F" w:rsidRDefault="007F31EC" w:rsidP="007F31EC">
      <w:pPr>
        <w:pStyle w:val="Normal9"/>
        <w:spacing w:after="0" w:line="360" w:lineRule="auto"/>
        <w:rPr>
          <w:rFonts w:ascii="Times New Roman" w:hAnsi="Times New Roman"/>
        </w:rPr>
      </w:pPr>
    </w:p>
    <w:p w14:paraId="6961E47C" w14:textId="77777777" w:rsidR="007F31EC" w:rsidRPr="00D35361" w:rsidRDefault="00A711AA" w:rsidP="007F31EC">
      <w:pPr>
        <w:pStyle w:val="Normal9"/>
        <w:spacing w:after="0" w:line="360" w:lineRule="auto"/>
        <w:rPr>
          <w:rFonts w:ascii="Times New Roman" w:hAnsi="Times New Roman"/>
          <w:b/>
        </w:rPr>
      </w:pPr>
      <w:r w:rsidRPr="00D35361">
        <w:rPr>
          <w:rFonts w:ascii="Times New Roman" w:hAnsi="Times New Roman"/>
          <w:b/>
        </w:rPr>
        <w:t xml:space="preserve">III.10.4.3 </w:t>
      </w:r>
      <w:r w:rsidRPr="00D35361">
        <w:rPr>
          <w:rFonts w:ascii="Times New Roman" w:hAnsi="Times New Roman"/>
          <w:b/>
        </w:rPr>
        <w:tab/>
      </w:r>
      <w:r>
        <w:rPr>
          <w:rFonts w:ascii="Times New Roman" w:hAnsi="Times New Roman"/>
          <w:b/>
        </w:rPr>
        <w:tab/>
      </w:r>
      <w:r w:rsidRPr="00D35361">
        <w:rPr>
          <w:rFonts w:ascii="Times New Roman" w:hAnsi="Times New Roman"/>
          <w:b/>
        </w:rPr>
        <w:t xml:space="preserve">Forward Reserve Obligation Charge. </w:t>
      </w:r>
    </w:p>
    <w:p w14:paraId="6B8748E1" w14:textId="77777777" w:rsidR="007F31EC" w:rsidRPr="00B2684F" w:rsidRDefault="00A711AA" w:rsidP="007F31EC">
      <w:pPr>
        <w:pStyle w:val="Normal9"/>
        <w:spacing w:after="0" w:line="360" w:lineRule="auto"/>
        <w:rPr>
          <w:rFonts w:ascii="Times New Roman" w:hAnsi="Times New Roman"/>
        </w:rPr>
      </w:pPr>
      <w:r w:rsidRPr="00B2684F">
        <w:rPr>
          <w:rFonts w:ascii="Times New Roman" w:hAnsi="Times New Roman"/>
        </w:rPr>
        <w:t xml:space="preserve">The Forward Reserve Obligation Charge will be calculated as follows: </w:t>
      </w:r>
    </w:p>
    <w:p w14:paraId="4003C5CA" w14:textId="77777777" w:rsidR="007F31EC" w:rsidRDefault="00A711AA" w:rsidP="007F31EC">
      <w:pPr>
        <w:pStyle w:val="Normal9"/>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A Market Participant’s Forward Reserve Obligation Charge for TMNSR in each Reserve Zone shall be equal to the Market Participant’s Forward Reserve Obligation Charge </w:t>
      </w:r>
      <w:r>
        <w:rPr>
          <w:rFonts w:ascii="Times New Roman" w:hAnsi="Times New Roman"/>
        </w:rPr>
        <w:t>m</w:t>
      </w:r>
      <w:r w:rsidRPr="00B2684F">
        <w:rPr>
          <w:rFonts w:ascii="Times New Roman" w:hAnsi="Times New Roman"/>
        </w:rPr>
        <w:t>egawatts for TMNSR in that Reserve Zone multiplied by the Real-Time Reserve Clearing Price f</w:t>
      </w:r>
      <w:r>
        <w:rPr>
          <w:rFonts w:ascii="Times New Roman" w:hAnsi="Times New Roman"/>
        </w:rPr>
        <w:t xml:space="preserve">or TMNSR in that Reserve Zone. </w:t>
      </w:r>
    </w:p>
    <w:p w14:paraId="6BC7BF81" w14:textId="77777777" w:rsidR="007F31EC" w:rsidRPr="00B2684F" w:rsidRDefault="007F31EC" w:rsidP="007F31EC">
      <w:pPr>
        <w:pStyle w:val="Normal9"/>
        <w:spacing w:after="0" w:line="360" w:lineRule="auto"/>
        <w:rPr>
          <w:rFonts w:ascii="Times New Roman" w:hAnsi="Times New Roman"/>
        </w:rPr>
      </w:pPr>
    </w:p>
    <w:p w14:paraId="690AB1FF" w14:textId="77777777" w:rsidR="007F31EC" w:rsidRPr="00B2684F" w:rsidRDefault="00A711AA" w:rsidP="007F31EC">
      <w:pPr>
        <w:pStyle w:val="Normal9"/>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A Market Participant’s Forward Reserve Obligation Charge for TMOR in each Reserve Zone shall be equal to the Market Participant’s Forward Reserve Obligation Charge </w:t>
      </w:r>
      <w:r>
        <w:rPr>
          <w:rFonts w:ascii="Times New Roman" w:hAnsi="Times New Roman"/>
        </w:rPr>
        <w:t>m</w:t>
      </w:r>
      <w:r w:rsidRPr="00B2684F">
        <w:rPr>
          <w:rFonts w:ascii="Times New Roman" w:hAnsi="Times New Roman"/>
        </w:rPr>
        <w:t xml:space="preserve">egawatts for TMOR in that Reserve Zone multiplied by the Real-Time Reserve Clearing Price for TMOR in that Reserve Zone. </w:t>
      </w:r>
    </w:p>
    <w:p w14:paraId="5A5B6079" w14:textId="77777777" w:rsidR="007F31EC" w:rsidRPr="00EE50CE" w:rsidRDefault="007F31EC" w:rsidP="007F31EC">
      <w:pPr>
        <w:pStyle w:val="Normal9"/>
        <w:spacing w:after="0" w:line="360" w:lineRule="auto"/>
        <w:rPr>
          <w:rFonts w:ascii="Times New Roman" w:hAnsi="Times New Roman"/>
        </w:rPr>
        <w:sectPr w:rsidR="007F31EC" w:rsidRPr="00EE50CE" w:rsidSect="007F31EC">
          <w:headerReference w:type="even" r:id="rId46"/>
          <w:headerReference w:type="default" r:id="rId47"/>
          <w:footerReference w:type="even" r:id="rId48"/>
          <w:footerReference w:type="default" r:id="rId49"/>
          <w:headerReference w:type="first" r:id="rId50"/>
          <w:footerReference w:type="first" r:id="rId51"/>
          <w:pgSz w:w="12240" w:h="15840" w:code="1"/>
          <w:pgMar w:top="1440" w:right="1440" w:bottom="1440" w:left="1440" w:header="720" w:footer="720" w:gutter="0"/>
          <w:cols w:space="720"/>
          <w:noEndnote/>
          <w:docGrid w:linePitch="360"/>
        </w:sectPr>
      </w:pPr>
    </w:p>
    <w:p w14:paraId="7E90DDD1" w14:textId="77777777" w:rsidR="007F31EC" w:rsidRDefault="00A711AA" w:rsidP="007F31EC">
      <w:pPr>
        <w:pStyle w:val="Normal13"/>
        <w:spacing w:after="0" w:line="360" w:lineRule="auto"/>
        <w:outlineLvl w:val="1"/>
        <w:rPr>
          <w:rFonts w:ascii="Times New Roman" w:hAnsi="Times New Roman"/>
          <w:b/>
        </w:rPr>
      </w:pPr>
      <w:bookmarkStart w:id="573" w:name="_Toc265214399"/>
      <w:r w:rsidRPr="00D35361">
        <w:rPr>
          <w:rFonts w:ascii="Times New Roman" w:hAnsi="Times New Roman"/>
          <w:b/>
        </w:rPr>
        <w:lastRenderedPageBreak/>
        <w:t>III.11</w:t>
      </w:r>
      <w:r w:rsidRPr="00D35361">
        <w:rPr>
          <w:rFonts w:ascii="Times New Roman" w:hAnsi="Times New Roman"/>
          <w:b/>
        </w:rPr>
        <w:tab/>
      </w:r>
      <w:r w:rsidRPr="00D35361">
        <w:rPr>
          <w:rFonts w:ascii="Times New Roman" w:hAnsi="Times New Roman"/>
          <w:b/>
        </w:rPr>
        <w:tab/>
        <w:t xml:space="preserve"> </w:t>
      </w:r>
      <w:r>
        <w:rPr>
          <w:rFonts w:ascii="Times New Roman" w:hAnsi="Times New Roman"/>
          <w:b/>
        </w:rPr>
        <w:tab/>
      </w:r>
      <w:r w:rsidRPr="00D35361">
        <w:rPr>
          <w:rFonts w:ascii="Times New Roman" w:hAnsi="Times New Roman"/>
          <w:b/>
        </w:rPr>
        <w:t xml:space="preserve">Gap RFPs </w:t>
      </w:r>
      <w:proofErr w:type="gramStart"/>
      <w:r w:rsidRPr="00D35361">
        <w:rPr>
          <w:rFonts w:ascii="Times New Roman" w:hAnsi="Times New Roman"/>
          <w:b/>
        </w:rPr>
        <w:t>For</w:t>
      </w:r>
      <w:proofErr w:type="gramEnd"/>
      <w:r w:rsidRPr="00D35361">
        <w:rPr>
          <w:rFonts w:ascii="Times New Roman" w:hAnsi="Times New Roman"/>
          <w:b/>
        </w:rPr>
        <w:t xml:space="preserve"> Reliability Purposes</w:t>
      </w:r>
      <w:bookmarkEnd w:id="573"/>
      <w:r w:rsidRPr="00D35361">
        <w:rPr>
          <w:rFonts w:ascii="Times New Roman" w:hAnsi="Times New Roman"/>
          <w:b/>
        </w:rPr>
        <w:t xml:space="preserve"> </w:t>
      </w:r>
    </w:p>
    <w:p w14:paraId="169A8F4B" w14:textId="77777777" w:rsidR="007F31EC" w:rsidRPr="00D35361" w:rsidRDefault="007F31EC" w:rsidP="007F31EC">
      <w:pPr>
        <w:pStyle w:val="Normal13"/>
        <w:spacing w:after="0" w:line="360" w:lineRule="auto"/>
        <w:outlineLvl w:val="1"/>
        <w:rPr>
          <w:rFonts w:ascii="Times New Roman" w:hAnsi="Times New Roman"/>
          <w:b/>
        </w:rPr>
      </w:pPr>
    </w:p>
    <w:p w14:paraId="4277E72B" w14:textId="77777777" w:rsidR="007F31EC" w:rsidRPr="00D35361" w:rsidRDefault="00A711AA" w:rsidP="007F31EC">
      <w:pPr>
        <w:pStyle w:val="Normal13"/>
        <w:spacing w:after="0" w:line="360" w:lineRule="auto"/>
        <w:outlineLvl w:val="2"/>
        <w:rPr>
          <w:rFonts w:ascii="Times New Roman" w:hAnsi="Times New Roman"/>
          <w:b/>
        </w:rPr>
      </w:pPr>
      <w:bookmarkStart w:id="574" w:name="_Toc265214400"/>
      <w:r w:rsidRPr="00D35361">
        <w:rPr>
          <w:rFonts w:ascii="Times New Roman" w:hAnsi="Times New Roman"/>
          <w:b/>
        </w:rPr>
        <w:t xml:space="preserve">III.11.1 </w:t>
      </w:r>
      <w:r>
        <w:rPr>
          <w:rFonts w:ascii="Times New Roman" w:hAnsi="Times New Roman"/>
          <w:b/>
        </w:rPr>
        <w:tab/>
      </w:r>
      <w:r>
        <w:rPr>
          <w:rFonts w:ascii="Times New Roman" w:hAnsi="Times New Roman"/>
          <w:b/>
        </w:rPr>
        <w:tab/>
      </w:r>
      <w:r w:rsidRPr="00D35361">
        <w:rPr>
          <w:rFonts w:ascii="Times New Roman" w:hAnsi="Times New Roman"/>
          <w:b/>
        </w:rPr>
        <w:t xml:space="preserve">Request </w:t>
      </w:r>
      <w:proofErr w:type="gramStart"/>
      <w:r w:rsidRPr="00D35361">
        <w:rPr>
          <w:rFonts w:ascii="Times New Roman" w:hAnsi="Times New Roman"/>
          <w:b/>
        </w:rPr>
        <w:t>For</w:t>
      </w:r>
      <w:proofErr w:type="gramEnd"/>
      <w:r w:rsidRPr="00D35361">
        <w:rPr>
          <w:rFonts w:ascii="Times New Roman" w:hAnsi="Times New Roman"/>
          <w:b/>
        </w:rPr>
        <w:t xml:space="preserve"> Proposals for Load Response and Supplemental Generation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sidRPr="00D35361">
        <w:rPr>
          <w:rFonts w:ascii="Times New Roman" w:hAnsi="Times New Roman"/>
          <w:b/>
        </w:rPr>
        <w:t>Resources for Reliability Purposes.</w:t>
      </w:r>
      <w:bookmarkEnd w:id="574"/>
      <w:r w:rsidRPr="00B2684F">
        <w:rPr>
          <w:rFonts w:ascii="Times New Roman" w:hAnsi="Times New Roman"/>
        </w:rPr>
        <w:t xml:space="preserve"> </w:t>
      </w:r>
    </w:p>
    <w:p w14:paraId="0CEC3BEF" w14:textId="77777777" w:rsidR="007F31EC" w:rsidRDefault="00A711AA" w:rsidP="007F31EC">
      <w:pPr>
        <w:pStyle w:val="Normal13"/>
        <w:spacing w:after="0" w:line="360" w:lineRule="auto"/>
        <w:rPr>
          <w:rFonts w:ascii="Times New Roman" w:hAnsi="Times New Roman"/>
        </w:rPr>
      </w:pPr>
      <w:r w:rsidRPr="00B2684F">
        <w:rPr>
          <w:rFonts w:ascii="Times New Roman" w:hAnsi="Times New Roman"/>
        </w:rPr>
        <w:t>(a)</w:t>
      </w:r>
      <w:r>
        <w:rPr>
          <w:rFonts w:ascii="Times New Roman" w:hAnsi="Times New Roman"/>
        </w:rPr>
        <w:tab/>
      </w:r>
      <w:r w:rsidRPr="00B2684F">
        <w:rPr>
          <w:rFonts w:ascii="Times New Roman" w:hAnsi="Times New Roman"/>
        </w:rPr>
        <w:t xml:space="preserve"> Should the ISO determine that a region may have potential critical near-term power supply reliability problems for which no Market Participant has proposed or committed to implement a viable solution (from a timeliness or financial standpoint), the ISO may, after consultation with the Reliability Committee, issue a request for proposals (Gap RFP). The Gap RFP will solicit load response and </w:t>
      </w:r>
      <w:bookmarkStart w:id="575" w:name="_GoBack_7"/>
      <w:r>
        <w:rPr>
          <w:rFonts w:ascii="Times New Roman" w:hAnsi="Times New Roman"/>
        </w:rPr>
        <w:t xml:space="preserve">other </w:t>
      </w:r>
      <w:bookmarkEnd w:id="575"/>
      <w:r w:rsidRPr="00B2684F">
        <w:rPr>
          <w:rFonts w:ascii="Times New Roman" w:hAnsi="Times New Roman"/>
        </w:rPr>
        <w:t xml:space="preserve">supplemental </w:t>
      </w:r>
      <w:r>
        <w:rPr>
          <w:rFonts w:ascii="Times New Roman" w:hAnsi="Times New Roman"/>
        </w:rPr>
        <w:t xml:space="preserve">supply </w:t>
      </w:r>
      <w:r w:rsidRPr="00B2684F">
        <w:rPr>
          <w:rFonts w:ascii="Times New Roman" w:hAnsi="Times New Roman"/>
        </w:rPr>
        <w:t xml:space="preserve">to maintain near-term reliability in the identified region. For any Gap RFP issued after December 31, 2003, the ISO shall file such Gap RFP with the Commission for approval at least 60 days prior to its issuance. The filing shall include proposed Gap RFP terms and conditions and shall explain why market incentives were unable to solicit a market response in the absence of the Gap RFP. </w:t>
      </w:r>
    </w:p>
    <w:p w14:paraId="5DC3F519" w14:textId="77777777" w:rsidR="007F31EC" w:rsidRPr="00B2684F" w:rsidRDefault="007F31EC" w:rsidP="007F31EC">
      <w:pPr>
        <w:pStyle w:val="Normal13"/>
        <w:spacing w:after="0" w:line="360" w:lineRule="auto"/>
        <w:rPr>
          <w:rFonts w:ascii="Times New Roman" w:hAnsi="Times New Roman"/>
        </w:rPr>
      </w:pPr>
    </w:p>
    <w:p w14:paraId="419E9F8A" w14:textId="77777777" w:rsidR="007F31EC" w:rsidRDefault="00A711AA" w:rsidP="007F31EC">
      <w:pPr>
        <w:pStyle w:val="Normal13"/>
        <w:spacing w:after="0" w:line="360" w:lineRule="auto"/>
        <w:rPr>
          <w:rFonts w:ascii="Times New Roman" w:hAnsi="Times New Roman"/>
        </w:rPr>
      </w:pPr>
      <w:r w:rsidRPr="00B2684F">
        <w:rPr>
          <w:rFonts w:ascii="Times New Roman" w:hAnsi="Times New Roman"/>
        </w:rPr>
        <w:t xml:space="preserve">(b) </w:t>
      </w:r>
      <w:r>
        <w:rPr>
          <w:rFonts w:ascii="Times New Roman" w:hAnsi="Times New Roman"/>
        </w:rPr>
        <w:tab/>
      </w:r>
      <w:r w:rsidRPr="00B2684F">
        <w:rPr>
          <w:rFonts w:ascii="Times New Roman" w:hAnsi="Times New Roman"/>
        </w:rPr>
        <w:t xml:space="preserve">The ISO may enter into contracts awarded pursuant to a competitive Gap RFP process.  Bidders that are awarded contracts through the Gap RFP process shall file those contracts with the Commission for approval of the rates to be charged thereunder to the extent that such contracts are for services that are jurisdictional to the Commission.  All other contracts entered into pursuant to a Gap RFP shall be filed with the Commission for informational purposes. </w:t>
      </w:r>
    </w:p>
    <w:p w14:paraId="7D5B5AB4" w14:textId="77777777" w:rsidR="007F31EC" w:rsidRPr="00B2684F" w:rsidRDefault="007F31EC" w:rsidP="007F31EC">
      <w:pPr>
        <w:pStyle w:val="Normal13"/>
        <w:spacing w:after="0" w:line="360" w:lineRule="auto"/>
        <w:rPr>
          <w:rFonts w:ascii="Times New Roman" w:hAnsi="Times New Roman"/>
        </w:rPr>
      </w:pPr>
    </w:p>
    <w:p w14:paraId="34B3A8F9" w14:textId="77777777" w:rsidR="007F31EC" w:rsidRPr="00B2684F" w:rsidRDefault="00A711AA" w:rsidP="007F31EC">
      <w:pPr>
        <w:pStyle w:val="Normal13"/>
        <w:spacing w:after="0" w:line="360" w:lineRule="auto"/>
        <w:rPr>
          <w:rFonts w:ascii="Times New Roman" w:hAnsi="Times New Roman"/>
        </w:rPr>
      </w:pPr>
      <w:r w:rsidRPr="00B2684F">
        <w:rPr>
          <w:rFonts w:ascii="Times New Roman" w:hAnsi="Times New Roman"/>
        </w:rPr>
        <w:t>(c)</w:t>
      </w:r>
      <w:r>
        <w:rPr>
          <w:rFonts w:ascii="Times New Roman" w:hAnsi="Times New Roman"/>
        </w:rPr>
        <w:tab/>
      </w:r>
      <w:r w:rsidRPr="00B2684F">
        <w:rPr>
          <w:rFonts w:ascii="Times New Roman" w:hAnsi="Times New Roman"/>
        </w:rPr>
        <w:t xml:space="preserve"> The costs for load response and other </w:t>
      </w:r>
      <w:r>
        <w:rPr>
          <w:rFonts w:ascii="Times New Roman" w:hAnsi="Times New Roman"/>
        </w:rPr>
        <w:t xml:space="preserve">supply </w:t>
      </w:r>
      <w:r w:rsidRPr="00B2684F">
        <w:rPr>
          <w:rFonts w:ascii="Times New Roman" w:hAnsi="Times New Roman"/>
        </w:rPr>
        <w:t xml:space="preserve">selected through any Gap RFP issued by the ISO pursuant to this Section III.11.1 shall be allocated and charged pro rata to Market Participants and Non-Market Participants with </w:t>
      </w:r>
      <w:r>
        <w:rPr>
          <w:rFonts w:ascii="Times New Roman" w:hAnsi="Times New Roman"/>
        </w:rPr>
        <w:t xml:space="preserve">Regional </w:t>
      </w:r>
      <w:r w:rsidRPr="00B2684F">
        <w:rPr>
          <w:rFonts w:ascii="Times New Roman" w:hAnsi="Times New Roman"/>
        </w:rPr>
        <w:t>Network Load in proportion to the sum of their</w:t>
      </w:r>
      <w:r>
        <w:rPr>
          <w:rFonts w:ascii="Times New Roman" w:hAnsi="Times New Roman"/>
        </w:rPr>
        <w:t xml:space="preserve"> Regional</w:t>
      </w:r>
      <w:r w:rsidRPr="00B2684F">
        <w:rPr>
          <w:rFonts w:ascii="Times New Roman" w:hAnsi="Times New Roman"/>
        </w:rPr>
        <w:t xml:space="preserve"> Network Load during that month within the affected Reliability Region. </w:t>
      </w:r>
    </w:p>
    <w:p w14:paraId="6B661C6A" w14:textId="77777777" w:rsidR="00CD5CF7" w:rsidRDefault="00CD5CF7">
      <w:pPr>
        <w:rPr>
          <w:rFonts w:ascii="Times New Roman" w:hAnsi="Times New Roman"/>
        </w:rPr>
      </w:pPr>
      <w:r>
        <w:rPr>
          <w:rFonts w:ascii="Times New Roman" w:hAnsi="Times New Roman"/>
        </w:rPr>
        <w:br w:type="page"/>
      </w:r>
    </w:p>
    <w:p w14:paraId="475D050B" w14:textId="77777777" w:rsidR="00CD5CF7" w:rsidRDefault="00CD5CF7" w:rsidP="00CD5CF7">
      <w:pPr>
        <w:pStyle w:val="Normal1400"/>
        <w:spacing w:after="0" w:line="360" w:lineRule="auto"/>
        <w:outlineLvl w:val="1"/>
        <w:rPr>
          <w:rFonts w:ascii="Times New Roman" w:eastAsia="Times New Roman" w:hAnsi="Times New Roman"/>
          <w:b/>
        </w:rPr>
      </w:pPr>
      <w:bookmarkStart w:id="576" w:name="_Toc265135105"/>
      <w:bookmarkStart w:id="577" w:name="_Toc265214420"/>
      <w:r>
        <w:rPr>
          <w:rFonts w:ascii="Times New Roman" w:eastAsia="Times New Roman" w:hAnsi="Times New Roman"/>
          <w:b/>
        </w:rPr>
        <w:lastRenderedPageBreak/>
        <w:t>III.14</w:t>
      </w:r>
      <w:r w:rsidRPr="00076DA1">
        <w:rPr>
          <w:rFonts w:ascii="Times New Roman" w:eastAsia="Times New Roman" w:hAnsi="Times New Roman"/>
          <w:b/>
        </w:rPr>
        <w:t xml:space="preserve"> </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sidRPr="004E4E67">
        <w:rPr>
          <w:rFonts w:ascii="Times New Roman" w:eastAsia="Times New Roman" w:hAnsi="Times New Roman"/>
          <w:b/>
        </w:rPr>
        <w:t>Regulation Market</w:t>
      </w:r>
      <w:r>
        <w:rPr>
          <w:rFonts w:ascii="Times New Roman" w:eastAsia="Times New Roman" w:hAnsi="Times New Roman"/>
          <w:b/>
        </w:rPr>
        <w:t>.</w:t>
      </w:r>
      <w:r w:rsidRPr="00F241FD">
        <w:rPr>
          <w:rFonts w:ascii="Times New Roman" w:hAnsi="Times New Roman"/>
          <w:b/>
        </w:rPr>
        <w:t xml:space="preserve"> </w:t>
      </w:r>
    </w:p>
    <w:p w14:paraId="56975E9F" w14:textId="77777777" w:rsidR="00CD5CF7" w:rsidRDefault="00CD5CF7" w:rsidP="00CD5CF7">
      <w:pPr>
        <w:pStyle w:val="Normal1400"/>
        <w:spacing w:after="0" w:line="360" w:lineRule="auto"/>
        <w:outlineLvl w:val="1"/>
        <w:rPr>
          <w:rFonts w:ascii="Times New Roman" w:hAnsi="Times New Roman"/>
        </w:rPr>
      </w:pPr>
      <w:r w:rsidRPr="00196561">
        <w:rPr>
          <w:rFonts w:ascii="Times New Roman" w:hAnsi="Times New Roman"/>
        </w:rPr>
        <w:t xml:space="preserve">For purposes of </w:t>
      </w:r>
      <w:r>
        <w:rPr>
          <w:rFonts w:ascii="Times New Roman" w:hAnsi="Times New Roman"/>
        </w:rPr>
        <w:t>this Section III.14,</w:t>
      </w:r>
      <w:r w:rsidRPr="00196561">
        <w:rPr>
          <w:rFonts w:ascii="Times New Roman" w:hAnsi="Times New Roman"/>
        </w:rPr>
        <w:t xml:space="preserve"> the settlement interval</w:t>
      </w:r>
      <w:r>
        <w:rPr>
          <w:rFonts w:ascii="Times New Roman" w:hAnsi="Times New Roman"/>
        </w:rPr>
        <w:t xml:space="preserve"> is every five minutes.  </w:t>
      </w:r>
      <w:r w:rsidRPr="00E9606D">
        <w:rPr>
          <w:rFonts w:ascii="Times New Roman" w:hAnsi="Times New Roman"/>
        </w:rPr>
        <w:t xml:space="preserve">If a dollar-per-MW-hour value is applied in a calculation </w:t>
      </w:r>
      <w:r>
        <w:rPr>
          <w:rFonts w:ascii="Times New Roman" w:hAnsi="Times New Roman"/>
        </w:rPr>
        <w:t>where the interval of the value produced in that calculation</w:t>
      </w:r>
      <w:r w:rsidRPr="00E9606D">
        <w:rPr>
          <w:rFonts w:ascii="Times New Roman" w:hAnsi="Times New Roman"/>
        </w:rPr>
        <w:t xml:space="preserve"> is less than an hour, then</w:t>
      </w:r>
      <w:r>
        <w:rPr>
          <w:rFonts w:ascii="Times New Roman" w:hAnsi="Times New Roman"/>
        </w:rPr>
        <w:t xml:space="preserve"> for purposes of that calculation</w:t>
      </w:r>
      <w:r w:rsidRPr="00E9606D">
        <w:rPr>
          <w:rFonts w:ascii="Times New Roman" w:hAnsi="Times New Roman"/>
        </w:rPr>
        <w:t xml:space="preserve"> the dollar-per-MW-hour value is divided by the number of intervals in the hour.</w:t>
      </w:r>
    </w:p>
    <w:p w14:paraId="0815DB9F" w14:textId="77777777" w:rsidR="00CD5CF7" w:rsidRDefault="00CD5CF7" w:rsidP="00CD5CF7">
      <w:pPr>
        <w:pStyle w:val="Normal145"/>
        <w:spacing w:after="0" w:line="360" w:lineRule="auto"/>
        <w:outlineLvl w:val="1"/>
        <w:rPr>
          <w:rFonts w:ascii="Times New Roman" w:eastAsia="Times New Roman" w:hAnsi="Times New Roman"/>
          <w:b/>
        </w:rPr>
      </w:pPr>
    </w:p>
    <w:p w14:paraId="49971EC7"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b/>
        </w:rPr>
        <w:t>III.14.1</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System Requirements.</w:t>
      </w:r>
    </w:p>
    <w:p w14:paraId="4584A517"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rPr>
        <w:t>The Regulation Capacity Requirement and Regulation Service Requirement are</w:t>
      </w:r>
      <w:r w:rsidRPr="00F715BA">
        <w:rPr>
          <w:rFonts w:ascii="Times New Roman" w:eastAsia="Times New Roman" w:hAnsi="Times New Roman"/>
        </w:rPr>
        <w:t xml:space="preserve"> determined based on historical control performance</w:t>
      </w:r>
      <w:r>
        <w:rPr>
          <w:rFonts w:ascii="Times New Roman" w:eastAsia="Times New Roman" w:hAnsi="Times New Roman"/>
        </w:rPr>
        <w:t xml:space="preserve"> and compliance with NERC and NPCC control standards</w:t>
      </w:r>
      <w:r w:rsidRPr="00F715BA">
        <w:rPr>
          <w:rFonts w:ascii="Times New Roman" w:eastAsia="Times New Roman" w:hAnsi="Times New Roman"/>
        </w:rPr>
        <w:t xml:space="preserve">. </w:t>
      </w:r>
      <w:r>
        <w:rPr>
          <w:rFonts w:ascii="Times New Roman" w:eastAsia="Times New Roman" w:hAnsi="Times New Roman"/>
        </w:rPr>
        <w:t xml:space="preserve"> The Regulation Capacity Requirement and Regulation Service Requirement will be published </w:t>
      </w:r>
      <w:r w:rsidRPr="00F715BA">
        <w:rPr>
          <w:rFonts w:ascii="Times New Roman" w:eastAsia="Times New Roman" w:hAnsi="Times New Roman"/>
        </w:rPr>
        <w:t>on the ISO’s website</w:t>
      </w:r>
      <w:r>
        <w:rPr>
          <w:rFonts w:ascii="Times New Roman" w:eastAsia="Times New Roman" w:hAnsi="Times New Roman"/>
        </w:rPr>
        <w:t xml:space="preserve">. </w:t>
      </w:r>
    </w:p>
    <w:p w14:paraId="0CBE334F" w14:textId="77777777" w:rsidR="00CD5CF7" w:rsidRDefault="00CD5CF7" w:rsidP="00CD5CF7">
      <w:pPr>
        <w:pStyle w:val="Normal52"/>
        <w:spacing w:after="0" w:line="360" w:lineRule="auto"/>
        <w:rPr>
          <w:rFonts w:ascii="Times New Roman" w:eastAsia="Times New Roman" w:hAnsi="Times New Roman"/>
        </w:rPr>
      </w:pPr>
    </w:p>
    <w:p w14:paraId="77C309E7"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rPr>
        <w:t>During abnormal system conditions, the ISO may deviate from the Regulation Capacity Requirement or Regulation Service Requirement to maintain system reliability.</w:t>
      </w:r>
    </w:p>
    <w:p w14:paraId="105FE991" w14:textId="77777777" w:rsidR="00CD5CF7" w:rsidRDefault="00CD5CF7" w:rsidP="00CD5CF7">
      <w:pPr>
        <w:pStyle w:val="Normal52"/>
        <w:spacing w:after="0" w:line="360" w:lineRule="auto"/>
        <w:rPr>
          <w:rFonts w:ascii="Times New Roman" w:eastAsia="Times New Roman" w:hAnsi="Times New Roman"/>
        </w:rPr>
      </w:pPr>
    </w:p>
    <w:p w14:paraId="4A9022E3"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b/>
        </w:rPr>
        <w:t>III.14.2</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Eligibility.</w:t>
      </w:r>
    </w:p>
    <w:p w14:paraId="169735AF"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rPr>
        <w:t xml:space="preserve">A Regulation Resource must satisfy the following conditions: </w:t>
      </w:r>
    </w:p>
    <w:p w14:paraId="41F33E89" w14:textId="77777777" w:rsidR="00CD5CF7" w:rsidRDefault="00CD5CF7" w:rsidP="001D3693">
      <w:pPr>
        <w:pStyle w:val="Normal52"/>
        <w:numPr>
          <w:ilvl w:val="0"/>
          <w:numId w:val="50"/>
        </w:numPr>
        <w:spacing w:after="0" w:line="360" w:lineRule="auto"/>
        <w:ind w:hanging="720"/>
        <w:rPr>
          <w:rFonts w:ascii="Times New Roman" w:eastAsia="Times New Roman" w:hAnsi="Times New Roman"/>
        </w:rPr>
      </w:pPr>
      <w:r>
        <w:rPr>
          <w:rFonts w:ascii="Times New Roman" w:eastAsia="Times New Roman" w:hAnsi="Times New Roman"/>
        </w:rPr>
        <w:t>Physical Parameters</w:t>
      </w:r>
      <w:r w:rsidRPr="00241E0F">
        <w:rPr>
          <w:rFonts w:ascii="Times New Roman" w:eastAsia="Times New Roman" w:hAnsi="Times New Roman"/>
        </w:rPr>
        <w:t>.</w:t>
      </w:r>
    </w:p>
    <w:p w14:paraId="2BB2DDF2" w14:textId="77777777" w:rsidR="00CD5CF7" w:rsidRDefault="00CD5CF7" w:rsidP="00CD5CF7">
      <w:pPr>
        <w:pStyle w:val="Normal52"/>
        <w:spacing w:after="0" w:line="360" w:lineRule="auto"/>
        <w:ind w:left="720"/>
        <w:rPr>
          <w:rFonts w:ascii="Times New Roman" w:eastAsia="Times New Roman" w:hAnsi="Times New Roman"/>
        </w:rPr>
      </w:pPr>
      <w:r>
        <w:rPr>
          <w:rFonts w:ascii="Times New Roman" w:eastAsia="Times New Roman" w:hAnsi="Times New Roman"/>
        </w:rPr>
        <w:t>(i)</w:t>
      </w:r>
      <w:r>
        <w:rPr>
          <w:rFonts w:ascii="Times New Roman" w:eastAsia="Times New Roman" w:hAnsi="Times New Roman"/>
        </w:rPr>
        <w:tab/>
        <w:t>Automatic Response Rate.</w:t>
      </w:r>
    </w:p>
    <w:p w14:paraId="07F94E08" w14:textId="77777777" w:rsidR="00CD5CF7" w:rsidRDefault="00CD5CF7" w:rsidP="00CD5CF7">
      <w:pPr>
        <w:pStyle w:val="Normal52"/>
        <w:tabs>
          <w:tab w:val="left" w:pos="1440"/>
          <w:tab w:val="left" w:pos="1800"/>
          <w:tab w:val="left" w:pos="1980"/>
        </w:tabs>
        <w:spacing w:after="0" w:line="360" w:lineRule="auto"/>
        <w:rPr>
          <w:rFonts w:ascii="Times New Roman" w:eastAsia="Times New Roman" w:hAnsi="Times New Roman"/>
        </w:rPr>
      </w:pPr>
      <w:r>
        <w:rPr>
          <w:rFonts w:ascii="Times New Roman" w:eastAsia="Times New Roman" w:hAnsi="Times New Roman"/>
        </w:rPr>
        <w:tab/>
        <w:t>1.</w:t>
      </w:r>
      <w:r>
        <w:rPr>
          <w:rFonts w:ascii="Times New Roman" w:eastAsia="Times New Roman" w:hAnsi="Times New Roman"/>
        </w:rPr>
        <w:tab/>
        <w:t>The minimum Automatic Response Rate is 1 MW/minute.</w:t>
      </w:r>
    </w:p>
    <w:p w14:paraId="02333677" w14:textId="77777777" w:rsidR="00CD5CF7" w:rsidRDefault="00CD5CF7" w:rsidP="00CD5CF7">
      <w:pPr>
        <w:pStyle w:val="Normal52"/>
        <w:spacing w:line="360" w:lineRule="auto"/>
        <w:ind w:firstLine="720"/>
        <w:rPr>
          <w:rFonts w:ascii="Times New Roman" w:eastAsia="Times New Roman" w:hAnsi="Times New Roman"/>
        </w:rPr>
      </w:pPr>
      <w:r>
        <w:rPr>
          <w:rFonts w:ascii="Times New Roman" w:eastAsia="Times New Roman" w:hAnsi="Times New Roman"/>
        </w:rPr>
        <w:t>(ii)</w:t>
      </w:r>
      <w:r>
        <w:rPr>
          <w:rFonts w:ascii="Times New Roman" w:eastAsia="Times New Roman" w:hAnsi="Times New Roman"/>
        </w:rPr>
        <w:tab/>
        <w:t>Regulation Capacity.</w:t>
      </w:r>
    </w:p>
    <w:p w14:paraId="01BD377F" w14:textId="77777777" w:rsidR="00CD5CF7" w:rsidRDefault="00CD5CF7" w:rsidP="00CD5CF7">
      <w:pPr>
        <w:pStyle w:val="Normal48"/>
        <w:tabs>
          <w:tab w:val="left" w:pos="1800"/>
        </w:tabs>
        <w:spacing w:line="360" w:lineRule="auto"/>
        <w:ind w:left="1800" w:hanging="360"/>
        <w:rPr>
          <w:rFonts w:ascii="Times New Roman" w:hAnsi="Times New Roman"/>
        </w:rPr>
      </w:pPr>
      <w:r>
        <w:rPr>
          <w:rFonts w:ascii="Times New Roman" w:hAnsi="Times New Roman"/>
        </w:rPr>
        <w:t>1.</w:t>
      </w:r>
      <w:r>
        <w:rPr>
          <w:rFonts w:ascii="Times New Roman" w:hAnsi="Times New Roman"/>
        </w:rPr>
        <w:tab/>
      </w:r>
      <w:r w:rsidRPr="007A1302">
        <w:rPr>
          <w:rFonts w:ascii="Times New Roman" w:hAnsi="Times New Roman"/>
        </w:rPr>
        <w:t xml:space="preserve">The </w:t>
      </w:r>
      <w:r>
        <w:rPr>
          <w:rFonts w:ascii="Times New Roman" w:hAnsi="Times New Roman"/>
        </w:rPr>
        <w:t xml:space="preserve">minimum Regulation Capacity </w:t>
      </w:r>
      <w:r w:rsidRPr="007A1302">
        <w:rPr>
          <w:rFonts w:ascii="Times New Roman" w:hAnsi="Times New Roman"/>
        </w:rPr>
        <w:t xml:space="preserve">of a </w:t>
      </w:r>
      <w:r>
        <w:rPr>
          <w:rFonts w:ascii="Times New Roman" w:hAnsi="Times New Roman"/>
        </w:rPr>
        <w:t xml:space="preserve">Generator Asset that is not part of an Electric Storage Facility will be determined based on </w:t>
      </w:r>
      <w:r w:rsidRPr="003157A5">
        <w:rPr>
          <w:rFonts w:ascii="Times New Roman" w:hAnsi="Times New Roman"/>
        </w:rPr>
        <w:t>the Generator Asset’s</w:t>
      </w:r>
      <w:r>
        <w:rPr>
          <w:rFonts w:ascii="Times New Roman" w:hAnsi="Times New Roman"/>
        </w:rPr>
        <w:t xml:space="preserve"> size and operating characteristics and must be greater than or equal to: (a) 5 MW, and; (b) two times the Generator Asset’s AGC </w:t>
      </w:r>
      <w:proofErr w:type="spellStart"/>
      <w:r>
        <w:rPr>
          <w:rFonts w:ascii="Times New Roman" w:hAnsi="Times New Roman"/>
        </w:rPr>
        <w:t>SetPoint</w:t>
      </w:r>
      <w:proofErr w:type="spellEnd"/>
      <w:r>
        <w:rPr>
          <w:rFonts w:ascii="Times New Roman" w:hAnsi="Times New Roman"/>
        </w:rPr>
        <w:t xml:space="preserve"> </w:t>
      </w:r>
      <w:proofErr w:type="spellStart"/>
      <w:r>
        <w:rPr>
          <w:rFonts w:ascii="Times New Roman" w:hAnsi="Times New Roman"/>
        </w:rPr>
        <w:t>Deadband</w:t>
      </w:r>
      <w:proofErr w:type="spellEnd"/>
      <w:r>
        <w:rPr>
          <w:rFonts w:ascii="Times New Roman" w:hAnsi="Times New Roman"/>
        </w:rPr>
        <w:t xml:space="preserve"> plus 1 MW.</w:t>
      </w:r>
    </w:p>
    <w:p w14:paraId="5306A275" w14:textId="1F4247B4" w:rsidR="00CD5CF7" w:rsidRDefault="00CD5CF7" w:rsidP="00CD5CF7">
      <w:pPr>
        <w:pStyle w:val="Normal52"/>
        <w:tabs>
          <w:tab w:val="left" w:pos="1800"/>
        </w:tabs>
        <w:spacing w:line="360" w:lineRule="auto"/>
        <w:ind w:left="1800" w:hanging="360"/>
        <w:rPr>
          <w:rFonts w:ascii="Times New Roman" w:eastAsia="Times New Roman" w:hAnsi="Times New Roman"/>
        </w:rPr>
      </w:pPr>
      <w:r>
        <w:rPr>
          <w:rFonts w:ascii="Times New Roman" w:hAnsi="Times New Roman"/>
        </w:rPr>
        <w:t>2.</w:t>
      </w:r>
      <w:r>
        <w:rPr>
          <w:rFonts w:ascii="Times New Roman" w:hAnsi="Times New Roman"/>
        </w:rPr>
        <w:tab/>
      </w:r>
      <w:r>
        <w:rPr>
          <w:rFonts w:ascii="Times New Roman" w:eastAsia="Times New Roman" w:hAnsi="Times New Roman"/>
        </w:rPr>
        <w:t>The minimum Regulation Capacity of</w:t>
      </w:r>
      <w:ins w:id="578" w:author="Author">
        <w:r w:rsidR="00CA3F69">
          <w:rPr>
            <w:rFonts w:ascii="Times New Roman" w:eastAsia="Times New Roman" w:hAnsi="Times New Roman"/>
          </w:rPr>
          <w:t xml:space="preserve"> a</w:t>
        </w:r>
        <w:r w:rsidR="00636609">
          <w:rPr>
            <w:rFonts w:ascii="Times New Roman" w:eastAsia="Times New Roman" w:hAnsi="Times New Roman"/>
          </w:rPr>
          <w:t>n Alternative Technology Regulation Resource,</w:t>
        </w:r>
      </w:ins>
      <w:del w:id="579" w:author="Author">
        <w:r w:rsidDel="00636609">
          <w:rPr>
            <w:rFonts w:ascii="Times New Roman" w:eastAsia="Times New Roman" w:hAnsi="Times New Roman"/>
          </w:rPr>
          <w:delText xml:space="preserve"> a Continuous Storage ATRR,</w:delText>
        </w:r>
      </w:del>
      <w:r>
        <w:rPr>
          <w:rFonts w:ascii="Times New Roman" w:eastAsia="Times New Roman" w:hAnsi="Times New Roman"/>
        </w:rPr>
        <w:t xml:space="preserve"> a Binary Storage DARD, and a Generator Asset associated with a Binary Storage Facility is 0.1 MW.</w:t>
      </w:r>
    </w:p>
    <w:p w14:paraId="4093507F" w14:textId="1C8A4751" w:rsidR="00CD5CF7" w:rsidRDefault="00CD5CF7" w:rsidP="00CD5CF7">
      <w:pPr>
        <w:pStyle w:val="Normal48"/>
        <w:spacing w:line="360" w:lineRule="auto"/>
        <w:ind w:left="1800" w:hanging="360"/>
        <w:rPr>
          <w:rFonts w:ascii="Times New Roman" w:hAnsi="Times New Roman"/>
        </w:rPr>
      </w:pPr>
      <w:r>
        <w:rPr>
          <w:rFonts w:ascii="Times New Roman" w:hAnsi="Times New Roman"/>
        </w:rPr>
        <w:t>3.</w:t>
      </w:r>
      <w:r>
        <w:rPr>
          <w:rFonts w:ascii="Times New Roman" w:hAnsi="Times New Roman"/>
        </w:rPr>
        <w:tab/>
      </w:r>
      <w:del w:id="580" w:author="Author">
        <w:r w:rsidDel="00B42438">
          <w:rPr>
            <w:rFonts w:ascii="Times New Roman" w:hAnsi="Times New Roman"/>
          </w:rPr>
          <w:delText xml:space="preserve">The minimum Regulation Capacity of a Resource that does not provide Regulation pursuant to subsections (ii)(1) </w:delText>
        </w:r>
        <w:r w:rsidRPr="00F572D7" w:rsidDel="00B42438">
          <w:rPr>
            <w:rFonts w:ascii="Times New Roman" w:hAnsi="Times New Roman"/>
          </w:rPr>
          <w:delText xml:space="preserve">or (ii)(2) </w:delText>
        </w:r>
        <w:r w:rsidDel="00B42438">
          <w:rPr>
            <w:rFonts w:ascii="Times New Roman" w:hAnsi="Times New Roman"/>
          </w:rPr>
          <w:delText>of this Section III.14.2(a) is 1 MW after aggregation.</w:delText>
        </w:r>
      </w:del>
    </w:p>
    <w:p w14:paraId="6E83DCD8" w14:textId="77777777" w:rsidR="00CD5CF7" w:rsidRDefault="00CD5CF7" w:rsidP="001D3693">
      <w:pPr>
        <w:pStyle w:val="Normal52"/>
        <w:numPr>
          <w:ilvl w:val="0"/>
          <w:numId w:val="50"/>
        </w:numPr>
        <w:spacing w:after="0" w:line="360" w:lineRule="auto"/>
        <w:ind w:hanging="720"/>
        <w:rPr>
          <w:rFonts w:ascii="Times New Roman" w:eastAsia="Times New Roman" w:hAnsi="Times New Roman"/>
        </w:rPr>
      </w:pPr>
      <w:r w:rsidRPr="009E432B">
        <w:rPr>
          <w:rFonts w:ascii="Times New Roman" w:eastAsia="Times New Roman" w:hAnsi="Times New Roman"/>
        </w:rPr>
        <w:t xml:space="preserve">Regulation </w:t>
      </w:r>
      <w:r>
        <w:rPr>
          <w:rFonts w:ascii="Times New Roman" w:eastAsia="Times New Roman" w:hAnsi="Times New Roman"/>
        </w:rPr>
        <w:t xml:space="preserve">Registration and </w:t>
      </w:r>
      <w:r w:rsidRPr="009E432B">
        <w:rPr>
          <w:rFonts w:ascii="Times New Roman" w:eastAsia="Times New Roman" w:hAnsi="Times New Roman"/>
        </w:rPr>
        <w:t>Technical Requirements.</w:t>
      </w:r>
    </w:p>
    <w:p w14:paraId="53BC39F6" w14:textId="77777777" w:rsidR="00CD5CF7" w:rsidRDefault="00CD5CF7" w:rsidP="00CD5CF7">
      <w:pPr>
        <w:pStyle w:val="Normal52"/>
        <w:spacing w:after="0" w:line="360" w:lineRule="auto"/>
        <w:ind w:left="720"/>
        <w:rPr>
          <w:rFonts w:ascii="Times New Roman" w:eastAsia="Times New Roman" w:hAnsi="Times New Roman"/>
        </w:rPr>
      </w:pPr>
      <w:r>
        <w:rPr>
          <w:rFonts w:ascii="Times New Roman" w:eastAsia="Times New Roman" w:hAnsi="Times New Roman"/>
        </w:rPr>
        <w:t>A facility capable of providing Regulation:</w:t>
      </w:r>
    </w:p>
    <w:p w14:paraId="770876FE" w14:textId="77777777" w:rsidR="00CD5CF7" w:rsidRDefault="00CD5CF7" w:rsidP="001D3693">
      <w:pPr>
        <w:pStyle w:val="Normal52"/>
        <w:numPr>
          <w:ilvl w:val="0"/>
          <w:numId w:val="51"/>
        </w:numPr>
        <w:spacing w:after="0" w:line="360" w:lineRule="auto"/>
        <w:ind w:left="720" w:firstLine="0"/>
        <w:rPr>
          <w:rFonts w:ascii="Times New Roman" w:eastAsia="Times New Roman" w:hAnsi="Times New Roman"/>
        </w:rPr>
      </w:pPr>
      <w:r>
        <w:rPr>
          <w:rFonts w:ascii="Times New Roman" w:eastAsia="Times New Roman" w:hAnsi="Times New Roman"/>
        </w:rPr>
        <w:lastRenderedPageBreak/>
        <w:t xml:space="preserve">shall be </w:t>
      </w:r>
      <w:r w:rsidRPr="007A1302">
        <w:rPr>
          <w:rFonts w:ascii="Times New Roman" w:eastAsia="Times New Roman" w:hAnsi="Times New Roman"/>
        </w:rPr>
        <w:t>located within the New England Control Area</w:t>
      </w:r>
      <w:r>
        <w:rPr>
          <w:rFonts w:ascii="Times New Roman" w:eastAsia="Times New Roman" w:hAnsi="Times New Roman"/>
        </w:rPr>
        <w:t>;</w:t>
      </w:r>
    </w:p>
    <w:p w14:paraId="1AC9EC4E" w14:textId="77777777" w:rsidR="00CD5CF7" w:rsidRDefault="00CD5CF7" w:rsidP="001D3693">
      <w:pPr>
        <w:pStyle w:val="Normal520"/>
        <w:numPr>
          <w:ilvl w:val="0"/>
          <w:numId w:val="51"/>
        </w:numPr>
        <w:spacing w:after="0" w:line="360" w:lineRule="auto"/>
        <w:rPr>
          <w:rFonts w:ascii="Times New Roman" w:eastAsia="Times New Roman" w:hAnsi="Times New Roman"/>
        </w:rPr>
      </w:pPr>
      <w:r>
        <w:rPr>
          <w:rFonts w:ascii="Times New Roman" w:eastAsia="Times New Roman" w:hAnsi="Times New Roman"/>
        </w:rPr>
        <w:t xml:space="preserve">shall </w:t>
      </w:r>
      <w:r w:rsidRPr="00F46ED8">
        <w:rPr>
          <w:rFonts w:ascii="Times New Roman" w:eastAsia="Times New Roman" w:hAnsi="Times New Roman"/>
        </w:rPr>
        <w:t>meet the requirements specified in ISO New England Operating Procedure No. 14 and ISO New England Operating Procedure No. 18</w:t>
      </w:r>
      <w:r>
        <w:rPr>
          <w:rFonts w:ascii="Times New Roman" w:eastAsia="Times New Roman" w:hAnsi="Times New Roman"/>
        </w:rPr>
        <w:t>;</w:t>
      </w:r>
    </w:p>
    <w:p w14:paraId="4F7B33E4" w14:textId="77777777" w:rsidR="00CD5CF7" w:rsidRDefault="00CD5CF7" w:rsidP="001D3693">
      <w:pPr>
        <w:pStyle w:val="Normal351"/>
        <w:keepNext/>
        <w:numPr>
          <w:ilvl w:val="0"/>
          <w:numId w:val="51"/>
        </w:numPr>
        <w:spacing w:after="0" w:line="360" w:lineRule="auto"/>
        <w:rPr>
          <w:rFonts w:ascii="Times New Roman" w:hAnsi="Times New Roman"/>
        </w:rPr>
      </w:pPr>
      <w:r>
        <w:rPr>
          <w:rFonts w:ascii="Times New Roman" w:hAnsi="Times New Roman"/>
        </w:rPr>
        <w:t xml:space="preserve">shall </w:t>
      </w:r>
      <w:r w:rsidRPr="00161829">
        <w:rPr>
          <w:rFonts w:ascii="Times New Roman" w:hAnsi="Times New Roman"/>
        </w:rPr>
        <w:t xml:space="preserve">not be registered as </w:t>
      </w:r>
      <w:r w:rsidRPr="00820E20">
        <w:rPr>
          <w:rFonts w:ascii="Times New Roman" w:hAnsi="Times New Roman"/>
        </w:rPr>
        <w:t>both</w:t>
      </w:r>
      <w:r>
        <w:rPr>
          <w:rFonts w:ascii="Times New Roman" w:hAnsi="Times New Roman"/>
        </w:rPr>
        <w:t xml:space="preserve"> </w:t>
      </w:r>
      <w:r w:rsidRPr="00161829">
        <w:rPr>
          <w:rFonts w:ascii="Times New Roman" w:hAnsi="Times New Roman"/>
        </w:rPr>
        <w:t>an ATRR and a dispatchable Generator Asset</w:t>
      </w:r>
      <w:r>
        <w:rPr>
          <w:rFonts w:ascii="Times New Roman" w:hAnsi="Times New Roman"/>
        </w:rPr>
        <w:t xml:space="preserve">, </w:t>
      </w:r>
      <w:r w:rsidRPr="001843DA">
        <w:rPr>
          <w:rFonts w:ascii="Times New Roman" w:hAnsi="Times New Roman"/>
        </w:rPr>
        <w:t xml:space="preserve">nor as </w:t>
      </w:r>
      <w:r w:rsidRPr="00820E20">
        <w:rPr>
          <w:rFonts w:ascii="Times New Roman" w:hAnsi="Times New Roman"/>
        </w:rPr>
        <w:t xml:space="preserve">both </w:t>
      </w:r>
      <w:r w:rsidRPr="005B389B">
        <w:rPr>
          <w:rFonts w:ascii="Times New Roman" w:hAnsi="Times New Roman"/>
        </w:rPr>
        <w:t>an ATRR and a DARD</w:t>
      </w:r>
      <w:r w:rsidRPr="001843DA">
        <w:rPr>
          <w:rFonts w:ascii="Times New Roman" w:hAnsi="Times New Roman"/>
        </w:rPr>
        <w:t>,</w:t>
      </w:r>
      <w:r w:rsidRPr="005B389B">
        <w:rPr>
          <w:rFonts w:ascii="Times New Roman" w:hAnsi="Times New Roman"/>
        </w:rPr>
        <w:t xml:space="preserve"> unless it is </w:t>
      </w:r>
      <w:r w:rsidRPr="001843DA">
        <w:rPr>
          <w:rFonts w:ascii="Times New Roman" w:hAnsi="Times New Roman"/>
        </w:rPr>
        <w:t>a Continuous Storage Facility (however, an ATRR may be located at the same facility as either or both a Generator Asset and a DARD if the Generator Asset and DARD are separately metered and reported)</w:t>
      </w:r>
      <w:r>
        <w:rPr>
          <w:rFonts w:ascii="Times New Roman" w:hAnsi="Times New Roman"/>
        </w:rPr>
        <w:t>;</w:t>
      </w:r>
    </w:p>
    <w:p w14:paraId="44829D93" w14:textId="77777777" w:rsidR="00CD5CF7" w:rsidRDefault="00CD5CF7" w:rsidP="001D3693">
      <w:pPr>
        <w:pStyle w:val="Normal351"/>
        <w:keepNext/>
        <w:numPr>
          <w:ilvl w:val="0"/>
          <w:numId w:val="51"/>
        </w:numPr>
        <w:spacing w:after="0" w:line="360" w:lineRule="auto"/>
        <w:rPr>
          <w:rFonts w:ascii="Times New Roman" w:hAnsi="Times New Roman"/>
        </w:rPr>
      </w:pPr>
      <w:r>
        <w:rPr>
          <w:rFonts w:ascii="Times New Roman" w:hAnsi="Times New Roman"/>
        </w:rPr>
        <w:t xml:space="preserve">may provide Regulation only as an ATRR, and not as another Resource type, if registered as an ATRR; </w:t>
      </w:r>
    </w:p>
    <w:p w14:paraId="61E3F1E2" w14:textId="77777777" w:rsidR="00CD5CF7" w:rsidRDefault="00CD5CF7" w:rsidP="00CD5CF7">
      <w:pPr>
        <w:pStyle w:val="Normal52"/>
        <w:spacing w:after="0" w:line="360" w:lineRule="auto"/>
        <w:ind w:left="1260" w:hanging="540"/>
        <w:rPr>
          <w:rFonts w:ascii="Times New Roman" w:eastAsia="Times New Roman" w:hAnsi="Times New Roman"/>
        </w:rPr>
      </w:pPr>
      <w:r>
        <w:rPr>
          <w:rFonts w:ascii="Times New Roman" w:hAnsi="Times New Roman"/>
        </w:rPr>
        <w:t>(v</w:t>
      </w:r>
      <w:r w:rsidRPr="00990BC4">
        <w:rPr>
          <w:rFonts w:ascii="Times New Roman" w:hAnsi="Times New Roman"/>
        </w:rPr>
        <w:t>)</w:t>
      </w:r>
      <w:r>
        <w:rPr>
          <w:rFonts w:ascii="Times New Roman" w:hAnsi="Times New Roman"/>
        </w:rPr>
        <w:tab/>
      </w:r>
      <w:proofErr w:type="gramStart"/>
      <w:r>
        <w:rPr>
          <w:rFonts w:ascii="Times New Roman" w:hAnsi="Times New Roman"/>
        </w:rPr>
        <w:t>shall</w:t>
      </w:r>
      <w:proofErr w:type="gramEnd"/>
      <w:r>
        <w:rPr>
          <w:rFonts w:ascii="Times New Roman" w:hAnsi="Times New Roman"/>
        </w:rPr>
        <w:t xml:space="preserve"> </w:t>
      </w:r>
      <w:r w:rsidRPr="00B9340A">
        <w:rPr>
          <w:rFonts w:ascii="Times New Roman" w:eastAsia="Times New Roman" w:hAnsi="Times New Roman"/>
        </w:rPr>
        <w:t xml:space="preserve">be capable of receiving and following AGC </w:t>
      </w:r>
      <w:proofErr w:type="spellStart"/>
      <w:r w:rsidRPr="00B9340A">
        <w:rPr>
          <w:rFonts w:ascii="Times New Roman" w:eastAsia="Times New Roman" w:hAnsi="Times New Roman"/>
        </w:rPr>
        <w:t>SetPoints</w:t>
      </w:r>
      <w:proofErr w:type="spellEnd"/>
      <w:r w:rsidRPr="00B9340A">
        <w:rPr>
          <w:rFonts w:ascii="Times New Roman" w:eastAsia="Times New Roman" w:hAnsi="Times New Roman"/>
        </w:rPr>
        <w:t xml:space="preserve"> sent electronically at four-second intervals</w:t>
      </w:r>
      <w:r>
        <w:rPr>
          <w:rFonts w:ascii="Times New Roman" w:eastAsia="Times New Roman" w:hAnsi="Times New Roman"/>
        </w:rPr>
        <w:t>;</w:t>
      </w:r>
    </w:p>
    <w:p w14:paraId="00C35102"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(vi)</w:t>
      </w:r>
      <w:r>
        <w:rPr>
          <w:rFonts w:ascii="Times New Roman" w:eastAsia="Times New Roman" w:hAnsi="Times New Roman"/>
        </w:rPr>
        <w:tab/>
      </w:r>
      <w:proofErr w:type="gramStart"/>
      <w:r>
        <w:rPr>
          <w:rFonts w:ascii="Times New Roman" w:eastAsia="Times New Roman" w:hAnsi="Times New Roman"/>
        </w:rPr>
        <w:t>shall</w:t>
      </w:r>
      <w:proofErr w:type="gramEnd"/>
      <w:r>
        <w:rPr>
          <w:rFonts w:ascii="Times New Roman" w:eastAsia="Times New Roman" w:hAnsi="Times New Roman"/>
        </w:rPr>
        <w:t xml:space="preserve"> </w:t>
      </w:r>
      <w:r w:rsidRPr="00F46ED8">
        <w:rPr>
          <w:rFonts w:ascii="Times New Roman" w:eastAsia="Times New Roman" w:hAnsi="Times New Roman"/>
        </w:rPr>
        <w:t>have a demonstrated capability to</w:t>
      </w:r>
      <w:r>
        <w:rPr>
          <w:rFonts w:ascii="Times New Roman" w:eastAsia="Times New Roman" w:hAnsi="Times New Roman"/>
        </w:rPr>
        <w:t xml:space="preserve"> reliably </w:t>
      </w:r>
      <w:r w:rsidRPr="00F46ED8">
        <w:rPr>
          <w:rFonts w:ascii="Times New Roman" w:eastAsia="Times New Roman" w:hAnsi="Times New Roman"/>
        </w:rPr>
        <w:t>follow Dispatch Instructions</w:t>
      </w:r>
      <w:r>
        <w:rPr>
          <w:rStyle w:val="CommentReference3"/>
          <w:rFonts w:eastAsia="Calibri"/>
        </w:rPr>
        <w:t>,</w:t>
      </w:r>
      <w:r w:rsidRPr="00F46ED8">
        <w:rPr>
          <w:rFonts w:ascii="Times New Roman" w:eastAsia="Times New Roman" w:hAnsi="Times New Roman"/>
        </w:rPr>
        <w:t xml:space="preserve"> consistent with normal operating characteristics and physical offer parameters, including Regulation Capacity and Automatic Response Rate.  Resources</w:t>
      </w:r>
      <w:r>
        <w:rPr>
          <w:rFonts w:ascii="Times New Roman" w:eastAsia="Times New Roman" w:hAnsi="Times New Roman"/>
        </w:rPr>
        <w:t xml:space="preserve"> </w:t>
      </w:r>
      <w:r w:rsidRPr="00F46ED8">
        <w:rPr>
          <w:rFonts w:ascii="Times New Roman" w:eastAsia="Times New Roman" w:hAnsi="Times New Roman"/>
        </w:rPr>
        <w:t xml:space="preserve">without </w:t>
      </w:r>
      <w:r>
        <w:rPr>
          <w:rFonts w:ascii="Times New Roman" w:eastAsia="Times New Roman" w:hAnsi="Times New Roman"/>
        </w:rPr>
        <w:t>an</w:t>
      </w:r>
      <w:r w:rsidRPr="00F46ED8">
        <w:rPr>
          <w:rFonts w:ascii="Times New Roman" w:eastAsia="Times New Roman" w:hAnsi="Times New Roman"/>
        </w:rPr>
        <w:t xml:space="preserve"> operational history </w:t>
      </w:r>
      <w:r>
        <w:rPr>
          <w:rFonts w:ascii="Times New Roman" w:eastAsia="Times New Roman" w:hAnsi="Times New Roman"/>
        </w:rPr>
        <w:t xml:space="preserve">of providing Regulation </w:t>
      </w:r>
      <w:r w:rsidRPr="00F46ED8">
        <w:rPr>
          <w:rFonts w:ascii="Times New Roman" w:eastAsia="Times New Roman" w:hAnsi="Times New Roman"/>
        </w:rPr>
        <w:t xml:space="preserve">must establish and demonstrate </w:t>
      </w:r>
      <w:r>
        <w:rPr>
          <w:rFonts w:ascii="Times New Roman" w:eastAsia="Times New Roman" w:hAnsi="Times New Roman"/>
        </w:rPr>
        <w:t>this capability as follows:</w:t>
      </w:r>
    </w:p>
    <w:p w14:paraId="60076E66" w14:textId="77777777" w:rsidR="00CD5CF7" w:rsidRPr="00E15694" w:rsidRDefault="00CD5CF7" w:rsidP="00CD5CF7">
      <w:pPr>
        <w:pStyle w:val="Normal52"/>
        <w:spacing w:after="0" w:line="360" w:lineRule="auto"/>
        <w:ind w:left="1800" w:hanging="360"/>
        <w:rPr>
          <w:rFonts w:ascii="Times New Roman" w:eastAsia="Times New Roman" w:hAnsi="Times New Roman"/>
        </w:rPr>
      </w:pPr>
      <w:r>
        <w:rPr>
          <w:rFonts w:ascii="Times New Roman" w:eastAsia="Times New Roman" w:hAnsi="Times New Roman"/>
        </w:rPr>
        <w:t>1.</w:t>
      </w:r>
      <w:r>
        <w:rPr>
          <w:rFonts w:ascii="Times New Roman" w:eastAsia="Times New Roman" w:hAnsi="Times New Roman"/>
        </w:rPr>
        <w:tab/>
        <w:t>A</w:t>
      </w:r>
      <w:r w:rsidRPr="00A51508">
        <w:rPr>
          <w:rFonts w:ascii="Times New Roman" w:eastAsia="Times New Roman" w:hAnsi="Times New Roman"/>
        </w:rPr>
        <w:t xml:space="preserve">ny Resource with less than one-hour sustainability must participate in the Regulation test </w:t>
      </w:r>
      <w:r>
        <w:rPr>
          <w:rFonts w:ascii="Times New Roman" w:eastAsia="Times New Roman" w:hAnsi="Times New Roman"/>
        </w:rPr>
        <w:t xml:space="preserve">environment </w:t>
      </w:r>
      <w:r w:rsidRPr="00A51508">
        <w:rPr>
          <w:rFonts w:ascii="Times New Roman" w:eastAsia="Times New Roman" w:hAnsi="Times New Roman"/>
        </w:rPr>
        <w:t xml:space="preserve">specified in Section </w:t>
      </w:r>
      <w:r w:rsidRPr="00721887">
        <w:rPr>
          <w:rFonts w:ascii="Times New Roman" w:eastAsia="Times New Roman" w:hAnsi="Times New Roman"/>
        </w:rPr>
        <w:t>III.14.9.</w:t>
      </w:r>
      <w:r>
        <w:rPr>
          <w:rFonts w:ascii="Times New Roman" w:eastAsia="Times New Roman" w:hAnsi="Times New Roman"/>
        </w:rPr>
        <w:t xml:space="preserve"> </w:t>
      </w:r>
      <w:r w:rsidRPr="00E43043">
        <w:rPr>
          <w:rFonts w:ascii="Times New Roman" w:eastAsia="Times New Roman" w:hAnsi="Times New Roman"/>
        </w:rPr>
        <w:t>(For a storage facility, sustainability is measured based on full rate of charge/discharge starting from a half-full status.)</w:t>
      </w:r>
      <w:r>
        <w:rPr>
          <w:rFonts w:ascii="Times New Roman" w:eastAsia="Times New Roman" w:hAnsi="Times New Roman"/>
        </w:rPr>
        <w:t xml:space="preserve">  </w:t>
      </w:r>
    </w:p>
    <w:p w14:paraId="1823337F" w14:textId="77777777" w:rsidR="00CD5CF7" w:rsidRPr="00A51508" w:rsidRDefault="00CD5CF7" w:rsidP="00CD5CF7">
      <w:pPr>
        <w:pStyle w:val="Normal52"/>
        <w:spacing w:after="0" w:line="360" w:lineRule="auto"/>
        <w:ind w:left="1800" w:hanging="360"/>
        <w:rPr>
          <w:rFonts w:ascii="Times New Roman" w:eastAsia="Times New Roman" w:hAnsi="Times New Roman"/>
        </w:rPr>
      </w:pPr>
      <w:r>
        <w:rPr>
          <w:rFonts w:ascii="Times New Roman" w:eastAsia="Times New Roman" w:hAnsi="Times New Roman"/>
        </w:rPr>
        <w:t>2.</w:t>
      </w:r>
      <w:r>
        <w:rPr>
          <w:rFonts w:ascii="Times New Roman" w:eastAsia="Times New Roman" w:hAnsi="Times New Roman"/>
        </w:rPr>
        <w:tab/>
        <w:t xml:space="preserve">All Resources must satisfy a minimum responsiveness test that demonstrates that a Resource can follow AGC </w:t>
      </w:r>
      <w:proofErr w:type="spellStart"/>
      <w:r>
        <w:rPr>
          <w:rFonts w:ascii="Times New Roman" w:eastAsia="Times New Roman" w:hAnsi="Times New Roman"/>
        </w:rPr>
        <w:t>SetPoints</w:t>
      </w:r>
      <w:proofErr w:type="spellEnd"/>
      <w:r>
        <w:rPr>
          <w:rFonts w:ascii="Times New Roman" w:eastAsia="Times New Roman" w:hAnsi="Times New Roman"/>
        </w:rPr>
        <w:t>.</w:t>
      </w:r>
    </w:p>
    <w:p w14:paraId="197B586B" w14:textId="77777777" w:rsidR="00CD5CF7" w:rsidRDefault="00CD5CF7" w:rsidP="00CD5CF7">
      <w:pPr>
        <w:pStyle w:val="Normal52"/>
        <w:spacing w:after="0" w:line="360" w:lineRule="auto"/>
        <w:rPr>
          <w:rFonts w:ascii="Times New Roman" w:eastAsia="Times New Roman" w:hAnsi="Times New Roman"/>
        </w:rPr>
      </w:pPr>
    </w:p>
    <w:p w14:paraId="2BFBCD13" w14:textId="77777777" w:rsidR="00CD5CF7" w:rsidRPr="00A51508" w:rsidRDefault="00CD5CF7" w:rsidP="001D3693">
      <w:pPr>
        <w:pStyle w:val="Normal52"/>
        <w:numPr>
          <w:ilvl w:val="0"/>
          <w:numId w:val="50"/>
        </w:numPr>
        <w:tabs>
          <w:tab w:val="left" w:pos="720"/>
        </w:tabs>
        <w:spacing w:after="0" w:line="360" w:lineRule="auto"/>
        <w:ind w:hanging="720"/>
        <w:rPr>
          <w:rFonts w:ascii="Times New Roman" w:eastAsia="Times New Roman" w:hAnsi="Times New Roman"/>
        </w:rPr>
      </w:pPr>
      <w:r>
        <w:rPr>
          <w:rFonts w:ascii="Times New Roman" w:eastAsia="Times New Roman" w:hAnsi="Times New Roman"/>
        </w:rPr>
        <w:t>Aggregation.</w:t>
      </w:r>
    </w:p>
    <w:p w14:paraId="75F72153" w14:textId="7AB827A8" w:rsidR="00CD5CF7" w:rsidRDefault="00CD5CF7" w:rsidP="001D3693">
      <w:pPr>
        <w:pStyle w:val="Normal48"/>
        <w:numPr>
          <w:ilvl w:val="0"/>
          <w:numId w:val="52"/>
        </w:numPr>
        <w:spacing w:line="360" w:lineRule="auto"/>
        <w:rPr>
          <w:rFonts w:ascii="Times New Roman" w:hAnsi="Times New Roman"/>
        </w:rPr>
      </w:pPr>
      <w:r>
        <w:rPr>
          <w:rFonts w:ascii="Times New Roman" w:hAnsi="Times New Roman"/>
        </w:rPr>
        <w:t xml:space="preserve">An ATRR that is not part of a Continuous Storage Facility may be composed of an aggregation of facilities of </w:t>
      </w:r>
      <w:r w:rsidRPr="00A51508">
        <w:rPr>
          <w:rFonts w:ascii="Times New Roman" w:hAnsi="Times New Roman"/>
        </w:rPr>
        <w:t xml:space="preserve">less than </w:t>
      </w:r>
      <w:r>
        <w:rPr>
          <w:rFonts w:ascii="Times New Roman" w:hAnsi="Times New Roman"/>
        </w:rPr>
        <w:t xml:space="preserve">1 MW </w:t>
      </w:r>
      <w:r w:rsidRPr="00A51508">
        <w:rPr>
          <w:rFonts w:ascii="Times New Roman" w:hAnsi="Times New Roman"/>
        </w:rPr>
        <w:t>in size</w:t>
      </w:r>
      <w:ins w:id="581" w:author="Author">
        <w:r w:rsidR="00B42438">
          <w:rPr>
            <w:rFonts w:ascii="Times New Roman" w:hAnsi="Times New Roman"/>
          </w:rPr>
          <w:t>.</w:t>
        </w:r>
      </w:ins>
      <w:del w:id="582" w:author="Author">
        <w:r w:rsidDel="005A7AF1">
          <w:rPr>
            <w:rFonts w:ascii="Times New Roman" w:hAnsi="Times New Roman"/>
          </w:rPr>
          <w:delText>,</w:delText>
        </w:r>
      </w:del>
      <w:r>
        <w:rPr>
          <w:rFonts w:ascii="Times New Roman" w:hAnsi="Times New Roman"/>
        </w:rPr>
        <w:t xml:space="preserve"> </w:t>
      </w:r>
      <w:ins w:id="583" w:author="Author">
        <w:r w:rsidR="005A7AF1">
          <w:rPr>
            <w:rFonts w:ascii="Times New Roman" w:hAnsi="Times New Roman"/>
          </w:rPr>
          <w:t>A</w:t>
        </w:r>
        <w:r w:rsidR="00E016B5">
          <w:rPr>
            <w:rFonts w:ascii="Times New Roman" w:hAnsi="Times New Roman"/>
          </w:rPr>
          <w:t>ll</w:t>
        </w:r>
        <w:r w:rsidR="005A7AF1">
          <w:rPr>
            <w:rFonts w:ascii="Times New Roman" w:hAnsi="Times New Roman"/>
          </w:rPr>
          <w:t xml:space="preserve"> facilities in an </w:t>
        </w:r>
        <w:r w:rsidR="00B42438">
          <w:rPr>
            <w:rFonts w:ascii="Times New Roman" w:hAnsi="Times New Roman"/>
          </w:rPr>
          <w:t>ATRR</w:t>
        </w:r>
        <w:r w:rsidR="00E016B5">
          <w:rPr>
            <w:rFonts w:ascii="Times New Roman" w:hAnsi="Times New Roman"/>
          </w:rPr>
          <w:t xml:space="preserve"> must be located in the same D</w:t>
        </w:r>
        <w:r w:rsidR="005A7AF1">
          <w:rPr>
            <w:rFonts w:ascii="Times New Roman" w:hAnsi="Times New Roman"/>
          </w:rPr>
          <w:t>R</w:t>
        </w:r>
        <w:r w:rsidR="00E016B5">
          <w:rPr>
            <w:rFonts w:ascii="Times New Roman" w:hAnsi="Times New Roman"/>
          </w:rPr>
          <w:t>R Aggregation Zone</w:t>
        </w:r>
      </w:ins>
      <w:del w:id="584" w:author="Author">
        <w:r w:rsidDel="00E016B5">
          <w:rPr>
            <w:rFonts w:ascii="Times New Roman" w:hAnsi="Times New Roman"/>
          </w:rPr>
          <w:delText>which may be geographically dispersed</w:delText>
        </w:r>
      </w:del>
      <w:r>
        <w:rPr>
          <w:rFonts w:ascii="Times New Roman" w:hAnsi="Times New Roman"/>
        </w:rPr>
        <w:t>. Each of the facilities that form the aggregated ATRR must</w:t>
      </w:r>
      <w:r w:rsidRPr="00A51508">
        <w:rPr>
          <w:rFonts w:ascii="Times New Roman" w:hAnsi="Times New Roman"/>
        </w:rPr>
        <w:t xml:space="preserve"> </w:t>
      </w:r>
      <w:r>
        <w:rPr>
          <w:rFonts w:ascii="Times New Roman" w:hAnsi="Times New Roman"/>
        </w:rPr>
        <w:t>meet the Regulation Market eligibility requirements specified in this Section III.14.2 other than MW size.</w:t>
      </w:r>
    </w:p>
    <w:p w14:paraId="24C65BAC" w14:textId="77777777" w:rsidR="00CD5CF7" w:rsidRPr="00A51508" w:rsidRDefault="00CD5CF7" w:rsidP="001D3693">
      <w:pPr>
        <w:pStyle w:val="Normal52"/>
        <w:numPr>
          <w:ilvl w:val="0"/>
          <w:numId w:val="52"/>
        </w:numPr>
        <w:spacing w:after="0" w:line="360" w:lineRule="auto"/>
        <w:rPr>
          <w:rFonts w:ascii="Times New Roman" w:eastAsia="Times New Roman" w:hAnsi="Times New Roman"/>
        </w:rPr>
      </w:pPr>
      <w:r>
        <w:rPr>
          <w:rFonts w:ascii="Times New Roman" w:hAnsi="Times New Roman"/>
        </w:rPr>
        <w:t xml:space="preserve">A single AGC </w:t>
      </w:r>
      <w:proofErr w:type="spellStart"/>
      <w:r>
        <w:rPr>
          <w:rFonts w:ascii="Times New Roman" w:hAnsi="Times New Roman"/>
        </w:rPr>
        <w:t>SetPoint</w:t>
      </w:r>
      <w:proofErr w:type="spellEnd"/>
      <w:r>
        <w:rPr>
          <w:rFonts w:ascii="Times New Roman" w:hAnsi="Times New Roman"/>
        </w:rPr>
        <w:t xml:space="preserve"> will be sent </w:t>
      </w:r>
      <w:r w:rsidRPr="00A51508">
        <w:rPr>
          <w:rFonts w:ascii="Times New Roman" w:hAnsi="Times New Roman"/>
        </w:rPr>
        <w:t>every AGC cycle to the aggregated</w:t>
      </w:r>
      <w:r>
        <w:rPr>
          <w:rFonts w:ascii="Times New Roman" w:hAnsi="Times New Roman"/>
        </w:rPr>
        <w:t xml:space="preserve"> ATRR</w:t>
      </w:r>
      <w:r w:rsidRPr="00A51508">
        <w:rPr>
          <w:rFonts w:ascii="Times New Roman" w:hAnsi="Times New Roman"/>
        </w:rPr>
        <w:t>. A Market Participant with an</w:t>
      </w:r>
      <w:r>
        <w:rPr>
          <w:rFonts w:ascii="Times New Roman" w:hAnsi="Times New Roman"/>
        </w:rPr>
        <w:t xml:space="preserve"> aggregated ATRR is responsible for management and control of the</w:t>
      </w:r>
      <w:r w:rsidRPr="00A51508">
        <w:rPr>
          <w:rFonts w:ascii="Times New Roman" w:hAnsi="Times New Roman"/>
        </w:rPr>
        <w:t xml:space="preserve"> </w:t>
      </w:r>
      <w:r w:rsidRPr="00C552C0">
        <w:rPr>
          <w:rFonts w:ascii="Times New Roman" w:hAnsi="Times New Roman"/>
        </w:rPr>
        <w:t>component facilities</w:t>
      </w:r>
      <w:r>
        <w:rPr>
          <w:rFonts w:ascii="Times New Roman" w:hAnsi="Times New Roman"/>
        </w:rPr>
        <w:t xml:space="preserve"> </w:t>
      </w:r>
      <w:r w:rsidRPr="00A51508">
        <w:rPr>
          <w:rFonts w:ascii="Times New Roman" w:hAnsi="Times New Roman"/>
        </w:rPr>
        <w:t xml:space="preserve">to ensure an accurate aggregate response to the AGC </w:t>
      </w:r>
      <w:proofErr w:type="spellStart"/>
      <w:r w:rsidRPr="00A51508">
        <w:rPr>
          <w:rFonts w:ascii="Times New Roman" w:hAnsi="Times New Roman"/>
        </w:rPr>
        <w:t>SetPoint</w:t>
      </w:r>
      <w:proofErr w:type="spellEnd"/>
      <w:r w:rsidRPr="00A51508">
        <w:rPr>
          <w:rFonts w:ascii="Times New Roman" w:hAnsi="Times New Roman"/>
        </w:rPr>
        <w:t xml:space="preserve">. </w:t>
      </w:r>
    </w:p>
    <w:p w14:paraId="68B7AC53" w14:textId="77777777" w:rsidR="00CD5CF7" w:rsidRDefault="00CD5CF7" w:rsidP="001D3693">
      <w:pPr>
        <w:pStyle w:val="Normal48"/>
        <w:numPr>
          <w:ilvl w:val="0"/>
          <w:numId w:val="52"/>
        </w:numPr>
        <w:spacing w:line="360" w:lineRule="auto"/>
        <w:rPr>
          <w:rFonts w:ascii="Times New Roman" w:hAnsi="Times New Roman"/>
        </w:rPr>
      </w:pPr>
      <w:r>
        <w:rPr>
          <w:rFonts w:ascii="Times New Roman" w:hAnsi="Times New Roman"/>
        </w:rPr>
        <w:t xml:space="preserve">The component facilities must be </w:t>
      </w:r>
      <w:r w:rsidRPr="00A51508">
        <w:rPr>
          <w:rFonts w:ascii="Times New Roman" w:hAnsi="Times New Roman"/>
        </w:rPr>
        <w:t xml:space="preserve">metered and recorded in a manner that allows real-time performance to be measured against Dispatch Instructions and provides for the retention </w:t>
      </w:r>
      <w:r w:rsidRPr="00A51508">
        <w:rPr>
          <w:rFonts w:ascii="Times New Roman" w:hAnsi="Times New Roman"/>
        </w:rPr>
        <w:lastRenderedPageBreak/>
        <w:t xml:space="preserve">of the recorded information for purposes of verification, accounting for any performance offsets from </w:t>
      </w:r>
      <w:r>
        <w:rPr>
          <w:rFonts w:ascii="Times New Roman" w:hAnsi="Times New Roman"/>
        </w:rPr>
        <w:t>other loads, generation or devices under the direct or indirect control of the aggregator as specified in ISO New England Operating Procedure No. 18, Metering and Telemetering Criteria.</w:t>
      </w:r>
    </w:p>
    <w:p w14:paraId="695AD9FF" w14:textId="77777777" w:rsidR="00CD5CF7" w:rsidRPr="00A51508" w:rsidRDefault="00CD5CF7" w:rsidP="00CD5CF7">
      <w:pPr>
        <w:pStyle w:val="Normal52"/>
        <w:spacing w:after="0" w:line="360" w:lineRule="auto"/>
        <w:ind w:left="720"/>
        <w:rPr>
          <w:rFonts w:ascii="Times New Roman" w:eastAsia="Times New Roman" w:hAnsi="Times New Roman"/>
        </w:rPr>
      </w:pPr>
    </w:p>
    <w:p w14:paraId="5D69F06A"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rPr>
        <w:t xml:space="preserve"> </w:t>
      </w:r>
      <w:r>
        <w:rPr>
          <w:rFonts w:ascii="Times New Roman" w:eastAsia="Times New Roman" w:hAnsi="Times New Roman"/>
          <w:b/>
        </w:rPr>
        <w:t>III.14.3</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Offers.</w:t>
      </w:r>
    </w:p>
    <w:p w14:paraId="4438F81C" w14:textId="77777777" w:rsidR="00CD5CF7" w:rsidRDefault="00CD5CF7" w:rsidP="00CD5CF7">
      <w:pPr>
        <w:pStyle w:val="Normal52"/>
        <w:spacing w:after="0" w:line="360" w:lineRule="auto"/>
        <w:ind w:left="720" w:hanging="720"/>
        <w:rPr>
          <w:rFonts w:ascii="Times New Roman" w:eastAsia="Times New Roman" w:hAnsi="Times New Roman"/>
        </w:rPr>
      </w:pPr>
      <w:r>
        <w:rPr>
          <w:rFonts w:ascii="Times New Roman" w:eastAsia="Times New Roman" w:hAnsi="Times New Roman"/>
        </w:rPr>
        <w:t xml:space="preserve">(a) </w:t>
      </w:r>
      <w:r>
        <w:rPr>
          <w:rFonts w:ascii="Times New Roman" w:eastAsia="Times New Roman" w:hAnsi="Times New Roman"/>
        </w:rPr>
        <w:tab/>
      </w:r>
      <w:r w:rsidRPr="007A1302">
        <w:rPr>
          <w:rFonts w:ascii="Times New Roman" w:eastAsia="Times New Roman" w:hAnsi="Times New Roman"/>
        </w:rPr>
        <w:t xml:space="preserve">A Market Participant </w:t>
      </w:r>
      <w:r>
        <w:rPr>
          <w:rFonts w:ascii="Times New Roman" w:eastAsia="Times New Roman" w:hAnsi="Times New Roman"/>
        </w:rPr>
        <w:t>with a Regulation Resource must submit a Regulation Market Supply Offer to provide Regulation.  The Regulation Market Supply Offer may specify offer parameters that vary on an hourly basis and shall remain effective until cancelled or replaced by the Market Participant. A Market Participant may modify Regulation Market Supply Offer parameters for a given hour up to five minutes before the start of the hour. Regulation Resource availability must be updated throughout the Operating Day to reflect the actual operating capability of the resource.  The Regulation Market Supply Offer of a Regulation Resource must specify the following offer parameters</w:t>
      </w:r>
      <w:r>
        <w:rPr>
          <w:rFonts w:ascii="Times New Roman" w:hAnsi="Times New Roman"/>
        </w:rPr>
        <w:t xml:space="preserve">: </w:t>
      </w:r>
    </w:p>
    <w:p w14:paraId="58932FB3" w14:textId="77777777" w:rsidR="00CD5CF7" w:rsidRDefault="00CD5CF7" w:rsidP="001D3693">
      <w:pPr>
        <w:pStyle w:val="Normal52"/>
        <w:numPr>
          <w:ilvl w:val="0"/>
          <w:numId w:val="53"/>
        </w:numPr>
        <w:spacing w:after="0" w:line="360" w:lineRule="auto"/>
        <w:ind w:hanging="720"/>
        <w:rPr>
          <w:rFonts w:ascii="Times New Roman" w:eastAsia="Times New Roman" w:hAnsi="Times New Roman"/>
        </w:rPr>
      </w:pPr>
      <w:r w:rsidRPr="004A22A0">
        <w:rPr>
          <w:rFonts w:ascii="Times New Roman" w:eastAsia="Times New Roman" w:hAnsi="Times New Roman"/>
        </w:rPr>
        <w:t>Regulation Resource status (available/unavailable)</w:t>
      </w:r>
    </w:p>
    <w:p w14:paraId="2199C497" w14:textId="77777777" w:rsidR="00CD5CF7" w:rsidRPr="00A51508" w:rsidRDefault="00CD5CF7" w:rsidP="001D3693">
      <w:pPr>
        <w:pStyle w:val="Normal52"/>
        <w:numPr>
          <w:ilvl w:val="0"/>
          <w:numId w:val="53"/>
        </w:numPr>
        <w:spacing w:after="0" w:line="360" w:lineRule="auto"/>
        <w:ind w:hanging="720"/>
        <w:rPr>
          <w:rFonts w:ascii="Times New Roman" w:eastAsia="Times New Roman" w:hAnsi="Times New Roman"/>
        </w:rPr>
      </w:pPr>
      <w:r>
        <w:rPr>
          <w:rFonts w:ascii="Times New Roman" w:eastAsia="Times New Roman" w:hAnsi="Times New Roman"/>
        </w:rPr>
        <w:t>Regulation High Limit</w:t>
      </w:r>
      <w:r>
        <w:rPr>
          <w:rFonts w:ascii="Times New Roman" w:eastAsia="Times New Roman" w:hAnsi="Times New Roman"/>
        </w:rPr>
        <w:br/>
      </w:r>
      <w:r w:rsidRPr="00A51508">
        <w:rPr>
          <w:rFonts w:ascii="Times New Roman" w:eastAsia="Times New Roman" w:hAnsi="Times New Roman"/>
        </w:rPr>
        <w:t>For</w:t>
      </w:r>
      <w:r>
        <w:rPr>
          <w:rFonts w:ascii="Times New Roman" w:eastAsia="Times New Roman" w:hAnsi="Times New Roman"/>
        </w:rPr>
        <w:t xml:space="preserve"> a Generator Asset</w:t>
      </w:r>
      <w:r w:rsidRPr="00A51508">
        <w:rPr>
          <w:rFonts w:ascii="Times New Roman" w:eastAsia="Times New Roman" w:hAnsi="Times New Roman"/>
        </w:rPr>
        <w:t xml:space="preserve">, the Regulation High Limit must be less than or equal to </w:t>
      </w:r>
      <w:r>
        <w:rPr>
          <w:rFonts w:ascii="Times New Roman" w:eastAsia="Times New Roman" w:hAnsi="Times New Roman"/>
        </w:rPr>
        <w:t xml:space="preserve">the Generator Asset’s </w:t>
      </w:r>
      <w:r w:rsidRPr="00A51508">
        <w:rPr>
          <w:rFonts w:ascii="Times New Roman" w:eastAsia="Times New Roman" w:hAnsi="Times New Roman"/>
        </w:rPr>
        <w:t>Economic Maximum Limit. For Dispatchable Asset Related Demand, the Regulation High Limit must be greater than or equal to a Dispatchable Asset Related Demand’s Minimum Consumption Limit.</w:t>
      </w:r>
      <w:r>
        <w:rPr>
          <w:rFonts w:ascii="Times New Roman" w:eastAsia="Times New Roman" w:hAnsi="Times New Roman"/>
        </w:rPr>
        <w:t xml:space="preserve"> For a Continuous Storage ATRR, the Regulation High Limit must be positive and equal to the Regulation Low Limit multiplied by negative one, with an allowance for round-trip efficiency loss.</w:t>
      </w:r>
    </w:p>
    <w:p w14:paraId="2317912D" w14:textId="77777777" w:rsidR="00CD5CF7" w:rsidRDefault="00CD5CF7" w:rsidP="001D3693">
      <w:pPr>
        <w:pStyle w:val="Normal48"/>
        <w:numPr>
          <w:ilvl w:val="0"/>
          <w:numId w:val="53"/>
        </w:numPr>
        <w:spacing w:after="0" w:line="360" w:lineRule="auto"/>
        <w:ind w:hanging="720"/>
        <w:contextualSpacing/>
        <w:rPr>
          <w:rFonts w:ascii="Times New Roman" w:hAnsi="Times New Roman"/>
        </w:rPr>
      </w:pPr>
      <w:r>
        <w:rPr>
          <w:rFonts w:ascii="Times New Roman" w:hAnsi="Times New Roman"/>
        </w:rPr>
        <w:t>Regulation Low Limit</w:t>
      </w:r>
      <w:r>
        <w:rPr>
          <w:rFonts w:ascii="Times New Roman" w:hAnsi="Times New Roman"/>
        </w:rPr>
        <w:br/>
      </w:r>
      <w:r w:rsidRPr="00A51508">
        <w:rPr>
          <w:rFonts w:ascii="Times New Roman" w:hAnsi="Times New Roman"/>
        </w:rPr>
        <w:t xml:space="preserve">For </w:t>
      </w:r>
      <w:r>
        <w:rPr>
          <w:rFonts w:ascii="Times New Roman" w:hAnsi="Times New Roman"/>
        </w:rPr>
        <w:t>a Generator Asset</w:t>
      </w:r>
      <w:r w:rsidRPr="00A51508">
        <w:rPr>
          <w:rFonts w:ascii="Times New Roman" w:hAnsi="Times New Roman"/>
        </w:rPr>
        <w:t xml:space="preserve">, the Regulation Low Limit must be greater than or equal to </w:t>
      </w:r>
      <w:r>
        <w:rPr>
          <w:rFonts w:ascii="Times New Roman" w:hAnsi="Times New Roman"/>
        </w:rPr>
        <w:t>the</w:t>
      </w:r>
      <w:r w:rsidRPr="00A51508">
        <w:rPr>
          <w:rFonts w:ascii="Times New Roman" w:hAnsi="Times New Roman"/>
        </w:rPr>
        <w:t xml:space="preserve"> </w:t>
      </w:r>
      <w:r>
        <w:rPr>
          <w:rFonts w:ascii="Times New Roman" w:hAnsi="Times New Roman"/>
        </w:rPr>
        <w:t xml:space="preserve">Generator Asset’s </w:t>
      </w:r>
      <w:r w:rsidRPr="00A51508">
        <w:rPr>
          <w:rFonts w:ascii="Times New Roman" w:hAnsi="Times New Roman"/>
        </w:rPr>
        <w:t xml:space="preserve">Economic Minimum Limit. For Dispatchable Asset Related Demand, the Regulation Low Limit must be less than or equal to a Dispatchable Asset Related Demand’s Maximum Consumption </w:t>
      </w:r>
      <w:r>
        <w:rPr>
          <w:rFonts w:ascii="Times New Roman" w:hAnsi="Times New Roman"/>
        </w:rPr>
        <w:t>Limit.</w:t>
      </w:r>
      <w:r w:rsidRPr="00A51508">
        <w:rPr>
          <w:rFonts w:ascii="Times New Roman" w:hAnsi="Times New Roman"/>
        </w:rPr>
        <w:t xml:space="preserve"> </w:t>
      </w:r>
      <w:r>
        <w:rPr>
          <w:rFonts w:ascii="Times New Roman" w:hAnsi="Times New Roman"/>
        </w:rPr>
        <w:t>For a Continuous Storage ATRR</w:t>
      </w:r>
      <w:r w:rsidRPr="00724542">
        <w:rPr>
          <w:rFonts w:ascii="Times New Roman" w:hAnsi="Times New Roman"/>
        </w:rPr>
        <w:t xml:space="preserve">, the Regulation Low Limit must be </w:t>
      </w:r>
      <w:r>
        <w:rPr>
          <w:rFonts w:ascii="Times New Roman" w:hAnsi="Times New Roman"/>
        </w:rPr>
        <w:t xml:space="preserve">negative and equal to </w:t>
      </w:r>
      <w:r w:rsidRPr="00724542">
        <w:rPr>
          <w:rFonts w:ascii="Times New Roman" w:hAnsi="Times New Roman"/>
        </w:rPr>
        <w:t>the Regulation High Limit</w:t>
      </w:r>
      <w:r>
        <w:rPr>
          <w:rFonts w:ascii="Times New Roman" w:hAnsi="Times New Roman"/>
        </w:rPr>
        <w:t xml:space="preserve"> multiplied by negative one, with an allowance for round-trip efficiency loss.</w:t>
      </w:r>
    </w:p>
    <w:p w14:paraId="5A29274A" w14:textId="77777777" w:rsidR="00CD5CF7" w:rsidRDefault="00CD5CF7" w:rsidP="001D3693">
      <w:pPr>
        <w:pStyle w:val="Normal52"/>
        <w:numPr>
          <w:ilvl w:val="0"/>
          <w:numId w:val="53"/>
        </w:numPr>
        <w:spacing w:after="0" w:line="360" w:lineRule="auto"/>
        <w:ind w:hanging="720"/>
        <w:contextualSpacing/>
        <w:rPr>
          <w:rFonts w:ascii="Times New Roman" w:eastAsia="Times New Roman" w:hAnsi="Times New Roman"/>
        </w:rPr>
      </w:pPr>
      <w:r w:rsidRPr="00917426">
        <w:rPr>
          <w:rFonts w:ascii="Times New Roman" w:eastAsia="Times New Roman" w:hAnsi="Times New Roman"/>
        </w:rPr>
        <w:t>Automatic Response Rate (MW/minute)</w:t>
      </w:r>
    </w:p>
    <w:p w14:paraId="77D527B5" w14:textId="77777777" w:rsidR="00CD5CF7" w:rsidRDefault="00CD5CF7" w:rsidP="001D3693">
      <w:pPr>
        <w:pStyle w:val="Normal52"/>
        <w:numPr>
          <w:ilvl w:val="0"/>
          <w:numId w:val="53"/>
        </w:numPr>
        <w:spacing w:after="0" w:line="360" w:lineRule="auto"/>
        <w:ind w:hanging="720"/>
        <w:contextualSpacing/>
        <w:rPr>
          <w:rFonts w:ascii="Times New Roman" w:eastAsia="Times New Roman" w:hAnsi="Times New Roman"/>
        </w:rPr>
      </w:pPr>
      <w:r w:rsidRPr="00917426">
        <w:rPr>
          <w:rFonts w:ascii="Times New Roman" w:eastAsia="Times New Roman" w:hAnsi="Times New Roman"/>
        </w:rPr>
        <w:t>Regula</w:t>
      </w:r>
      <w:r>
        <w:rPr>
          <w:rFonts w:ascii="Times New Roman" w:eastAsia="Times New Roman" w:hAnsi="Times New Roman"/>
        </w:rPr>
        <w:t>tion Capacity Offer ($/MW</w:t>
      </w:r>
      <w:r w:rsidRPr="00917426">
        <w:rPr>
          <w:rFonts w:ascii="Times New Roman" w:eastAsia="Times New Roman" w:hAnsi="Times New Roman"/>
        </w:rPr>
        <w:t>)</w:t>
      </w:r>
    </w:p>
    <w:p w14:paraId="47614530" w14:textId="77777777" w:rsidR="00CD5CF7" w:rsidRDefault="00CD5CF7" w:rsidP="00CD5CF7">
      <w:pPr>
        <w:pStyle w:val="Normal52"/>
        <w:spacing w:after="0" w:line="360" w:lineRule="auto"/>
        <w:ind w:left="1440"/>
        <w:contextualSpacing/>
        <w:rPr>
          <w:rFonts w:ascii="Times New Roman" w:eastAsia="Times New Roman" w:hAnsi="Times New Roman"/>
        </w:rPr>
      </w:pPr>
      <w:r>
        <w:rPr>
          <w:rFonts w:ascii="Times New Roman" w:eastAsia="Times New Roman" w:hAnsi="Times New Roman"/>
        </w:rPr>
        <w:lastRenderedPageBreak/>
        <w:t>T</w:t>
      </w:r>
      <w:r w:rsidRPr="00DF1D2D">
        <w:rPr>
          <w:rFonts w:ascii="Times New Roman" w:eastAsia="Times New Roman" w:hAnsi="Times New Roman"/>
        </w:rPr>
        <w:t xml:space="preserve">he Regulation Capacity Offer price </w:t>
      </w:r>
      <w:r>
        <w:rPr>
          <w:rFonts w:ascii="Times New Roman" w:eastAsia="Times New Roman" w:hAnsi="Times New Roman"/>
        </w:rPr>
        <w:t>must</w:t>
      </w:r>
      <w:r w:rsidRPr="00DF1D2D">
        <w:rPr>
          <w:rFonts w:ascii="Times New Roman" w:eastAsia="Times New Roman" w:hAnsi="Times New Roman"/>
        </w:rPr>
        <w:t xml:space="preserve"> be greater than or equal to $0/MW and </w:t>
      </w:r>
      <w:r>
        <w:rPr>
          <w:rFonts w:ascii="Times New Roman" w:eastAsia="Times New Roman" w:hAnsi="Times New Roman"/>
        </w:rPr>
        <w:t xml:space="preserve">may </w:t>
      </w:r>
      <w:r w:rsidRPr="00DF1D2D">
        <w:rPr>
          <w:rFonts w:ascii="Times New Roman" w:eastAsia="Times New Roman" w:hAnsi="Times New Roman"/>
        </w:rPr>
        <w:t>not exceed $100/MW.</w:t>
      </w:r>
      <w:r>
        <w:rPr>
          <w:rFonts w:ascii="Times New Roman" w:eastAsia="Times New Roman" w:hAnsi="Times New Roman"/>
        </w:rPr>
        <w:t xml:space="preserve">  A Market Participant may include estimated inter-temporal opportunity costs in its Regulation Capacity Offer price.</w:t>
      </w:r>
    </w:p>
    <w:p w14:paraId="79A814C8" w14:textId="77777777" w:rsidR="00CD5CF7" w:rsidRDefault="00CD5CF7" w:rsidP="001D3693">
      <w:pPr>
        <w:pStyle w:val="Normal52"/>
        <w:numPr>
          <w:ilvl w:val="0"/>
          <w:numId w:val="53"/>
        </w:numPr>
        <w:spacing w:after="0" w:line="360" w:lineRule="auto"/>
        <w:ind w:hanging="720"/>
        <w:rPr>
          <w:rFonts w:ascii="Times New Roman" w:eastAsia="Times New Roman" w:hAnsi="Times New Roman"/>
        </w:rPr>
      </w:pPr>
      <w:r w:rsidRPr="001A08F9">
        <w:rPr>
          <w:rFonts w:ascii="Times New Roman" w:eastAsia="Times New Roman" w:hAnsi="Times New Roman"/>
        </w:rPr>
        <w:t>Regulation Service Offer ($/MW</w:t>
      </w:r>
      <w:r>
        <w:rPr>
          <w:rFonts w:ascii="Times New Roman" w:eastAsia="Times New Roman" w:hAnsi="Times New Roman"/>
        </w:rPr>
        <w:t xml:space="preserve"> of instructed movement</w:t>
      </w:r>
      <w:r w:rsidRPr="001A08F9">
        <w:rPr>
          <w:rFonts w:ascii="Times New Roman" w:eastAsia="Times New Roman" w:hAnsi="Times New Roman"/>
        </w:rPr>
        <w:t>)</w:t>
      </w:r>
    </w:p>
    <w:p w14:paraId="40322E66" w14:textId="77777777" w:rsidR="00CD5CF7" w:rsidRDefault="00CD5CF7" w:rsidP="00CD5CF7">
      <w:pPr>
        <w:pStyle w:val="Normal52"/>
        <w:spacing w:after="0" w:line="360" w:lineRule="auto"/>
        <w:ind w:left="1440"/>
        <w:rPr>
          <w:rFonts w:ascii="Times New Roman" w:eastAsia="Times New Roman" w:hAnsi="Times New Roman"/>
        </w:rPr>
      </w:pPr>
      <w:r>
        <w:rPr>
          <w:rFonts w:ascii="Times New Roman" w:eastAsia="Times New Roman" w:hAnsi="Times New Roman"/>
        </w:rPr>
        <w:t>T</w:t>
      </w:r>
      <w:r w:rsidRPr="0024114F">
        <w:rPr>
          <w:rFonts w:ascii="Times New Roman" w:eastAsia="Times New Roman" w:hAnsi="Times New Roman"/>
        </w:rPr>
        <w:t xml:space="preserve">he Regulation </w:t>
      </w:r>
      <w:r>
        <w:rPr>
          <w:rFonts w:ascii="Times New Roman" w:eastAsia="Times New Roman" w:hAnsi="Times New Roman"/>
        </w:rPr>
        <w:t>Service</w:t>
      </w:r>
      <w:r w:rsidRPr="0024114F">
        <w:rPr>
          <w:rFonts w:ascii="Times New Roman" w:eastAsia="Times New Roman" w:hAnsi="Times New Roman"/>
        </w:rPr>
        <w:t xml:space="preserve"> Offer price </w:t>
      </w:r>
      <w:r>
        <w:rPr>
          <w:rFonts w:ascii="Times New Roman" w:eastAsia="Times New Roman" w:hAnsi="Times New Roman"/>
        </w:rPr>
        <w:t>must</w:t>
      </w:r>
      <w:r w:rsidRPr="0024114F">
        <w:rPr>
          <w:rFonts w:ascii="Times New Roman" w:eastAsia="Times New Roman" w:hAnsi="Times New Roman"/>
        </w:rPr>
        <w:t xml:space="preserve"> be greater than or equal to $0/MW </w:t>
      </w:r>
      <w:r>
        <w:rPr>
          <w:rFonts w:ascii="Times New Roman" w:eastAsia="Times New Roman" w:hAnsi="Times New Roman"/>
        </w:rPr>
        <w:t xml:space="preserve">of instructed movement </w:t>
      </w:r>
      <w:r w:rsidRPr="0024114F">
        <w:rPr>
          <w:rFonts w:ascii="Times New Roman" w:eastAsia="Times New Roman" w:hAnsi="Times New Roman"/>
        </w:rPr>
        <w:t xml:space="preserve">and </w:t>
      </w:r>
      <w:r>
        <w:rPr>
          <w:rFonts w:ascii="Times New Roman" w:eastAsia="Times New Roman" w:hAnsi="Times New Roman"/>
        </w:rPr>
        <w:t>may</w:t>
      </w:r>
      <w:r w:rsidRPr="0024114F">
        <w:rPr>
          <w:rFonts w:ascii="Times New Roman" w:eastAsia="Times New Roman" w:hAnsi="Times New Roman"/>
        </w:rPr>
        <w:t xml:space="preserve"> not exceed $10/MW</w:t>
      </w:r>
      <w:r>
        <w:rPr>
          <w:rFonts w:ascii="Times New Roman" w:eastAsia="Times New Roman" w:hAnsi="Times New Roman"/>
        </w:rPr>
        <w:t xml:space="preserve"> of instructed movement</w:t>
      </w:r>
      <w:r w:rsidRPr="0024114F">
        <w:rPr>
          <w:rFonts w:ascii="Times New Roman" w:eastAsia="Times New Roman" w:hAnsi="Times New Roman"/>
        </w:rPr>
        <w:t>.</w:t>
      </w:r>
    </w:p>
    <w:p w14:paraId="602ACEB4" w14:textId="77777777" w:rsidR="00CD5CF7" w:rsidRDefault="00CD5CF7" w:rsidP="00CD5CF7">
      <w:pPr>
        <w:pStyle w:val="Normal52"/>
        <w:spacing w:after="0" w:line="360" w:lineRule="auto"/>
        <w:ind w:left="720"/>
        <w:rPr>
          <w:rFonts w:ascii="Times New Roman" w:eastAsia="Times New Roman" w:hAnsi="Times New Roman"/>
        </w:rPr>
      </w:pPr>
    </w:p>
    <w:p w14:paraId="6548AC73"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rPr>
        <w:t>(b)</w:t>
      </w:r>
      <w:r>
        <w:rPr>
          <w:rFonts w:ascii="Times New Roman" w:eastAsia="Times New Roman" w:hAnsi="Times New Roman"/>
        </w:rPr>
        <w:tab/>
        <w:t xml:space="preserve">Additional Constraints on Offer Parameters.  </w:t>
      </w:r>
    </w:p>
    <w:p w14:paraId="300CA88C" w14:textId="77777777" w:rsidR="00CD5CF7" w:rsidRDefault="00CD5CF7" w:rsidP="00CD5CF7">
      <w:pPr>
        <w:pStyle w:val="Normal52"/>
        <w:spacing w:after="0" w:line="360" w:lineRule="auto"/>
        <w:ind w:left="720"/>
        <w:rPr>
          <w:rFonts w:ascii="Times New Roman" w:eastAsia="Times New Roman" w:hAnsi="Times New Roman"/>
        </w:rPr>
      </w:pPr>
      <w:r>
        <w:rPr>
          <w:rFonts w:ascii="Times New Roman" w:eastAsia="Times New Roman" w:hAnsi="Times New Roman"/>
        </w:rPr>
        <w:t xml:space="preserve">Regulation </w:t>
      </w:r>
      <w:r w:rsidRPr="00A6572C">
        <w:rPr>
          <w:rFonts w:ascii="Times New Roman" w:eastAsia="Times New Roman" w:hAnsi="Times New Roman"/>
        </w:rPr>
        <w:t>offer parameters that exceed recent historical perfo</w:t>
      </w:r>
      <w:r>
        <w:rPr>
          <w:rFonts w:ascii="Times New Roman" w:eastAsia="Times New Roman" w:hAnsi="Times New Roman"/>
        </w:rPr>
        <w:t>rmance for Regulation Capacity or A</w:t>
      </w:r>
      <w:r w:rsidRPr="00A6572C">
        <w:rPr>
          <w:rFonts w:ascii="Times New Roman" w:eastAsia="Times New Roman" w:hAnsi="Times New Roman"/>
        </w:rPr>
        <w:t xml:space="preserve">utomatic </w:t>
      </w:r>
      <w:r>
        <w:rPr>
          <w:rFonts w:ascii="Times New Roman" w:eastAsia="Times New Roman" w:hAnsi="Times New Roman"/>
        </w:rPr>
        <w:t>R</w:t>
      </w:r>
      <w:r w:rsidRPr="00A6572C">
        <w:rPr>
          <w:rFonts w:ascii="Times New Roman" w:eastAsia="Times New Roman" w:hAnsi="Times New Roman"/>
        </w:rPr>
        <w:t xml:space="preserve">esponse </w:t>
      </w:r>
      <w:r>
        <w:rPr>
          <w:rFonts w:ascii="Times New Roman" w:eastAsia="Times New Roman" w:hAnsi="Times New Roman"/>
        </w:rPr>
        <w:t>R</w:t>
      </w:r>
      <w:r w:rsidRPr="00A6572C">
        <w:rPr>
          <w:rFonts w:ascii="Times New Roman" w:eastAsia="Times New Roman" w:hAnsi="Times New Roman"/>
        </w:rPr>
        <w:t>ate</w:t>
      </w:r>
      <w:r>
        <w:rPr>
          <w:rFonts w:ascii="Times New Roman" w:eastAsia="Times New Roman" w:hAnsi="Times New Roman"/>
        </w:rPr>
        <w:t xml:space="preserve"> will be constrained to reflect </w:t>
      </w:r>
      <w:r w:rsidRPr="00A6572C">
        <w:rPr>
          <w:rFonts w:ascii="Times New Roman" w:eastAsia="Times New Roman" w:hAnsi="Times New Roman"/>
        </w:rPr>
        <w:t xml:space="preserve">values consistent with </w:t>
      </w:r>
      <w:r>
        <w:rPr>
          <w:rFonts w:ascii="Times New Roman" w:eastAsia="Times New Roman" w:hAnsi="Times New Roman"/>
        </w:rPr>
        <w:t xml:space="preserve">the </w:t>
      </w:r>
      <w:r w:rsidRPr="00A6572C">
        <w:rPr>
          <w:rFonts w:ascii="Times New Roman" w:eastAsia="Times New Roman" w:hAnsi="Times New Roman"/>
        </w:rPr>
        <w:t>demonstrated performance</w:t>
      </w:r>
      <w:r>
        <w:rPr>
          <w:rFonts w:ascii="Times New Roman" w:eastAsia="Times New Roman" w:hAnsi="Times New Roman"/>
        </w:rPr>
        <w:t xml:space="preserve"> of the Resource.  The Resource of a Market Participant that submits offer parameters inconsistent with demonstrated performance will be </w:t>
      </w:r>
      <w:r w:rsidRPr="00A6572C">
        <w:rPr>
          <w:rFonts w:ascii="Times New Roman" w:eastAsia="Times New Roman" w:hAnsi="Times New Roman"/>
        </w:rPr>
        <w:t>disqualif</w:t>
      </w:r>
      <w:r>
        <w:rPr>
          <w:rFonts w:ascii="Times New Roman" w:eastAsia="Times New Roman" w:hAnsi="Times New Roman"/>
        </w:rPr>
        <w:t xml:space="preserve">ied from selection to provide Regulation until the submitted parameters </w:t>
      </w:r>
      <w:r w:rsidRPr="00A6572C">
        <w:rPr>
          <w:rFonts w:ascii="Times New Roman" w:eastAsia="Times New Roman" w:hAnsi="Times New Roman"/>
        </w:rPr>
        <w:t xml:space="preserve">are </w:t>
      </w:r>
      <w:r>
        <w:rPr>
          <w:rFonts w:ascii="Times New Roman" w:eastAsia="Times New Roman" w:hAnsi="Times New Roman"/>
        </w:rPr>
        <w:t xml:space="preserve">modified to be </w:t>
      </w:r>
      <w:r w:rsidRPr="00A6572C">
        <w:rPr>
          <w:rFonts w:ascii="Times New Roman" w:eastAsia="Times New Roman" w:hAnsi="Times New Roman"/>
        </w:rPr>
        <w:t>consistent with demonstrated performance.</w:t>
      </w:r>
      <w:r>
        <w:rPr>
          <w:rFonts w:ascii="Times New Roman" w:eastAsia="Times New Roman" w:hAnsi="Times New Roman"/>
        </w:rPr>
        <w:t xml:space="preserve"> </w:t>
      </w:r>
    </w:p>
    <w:p w14:paraId="70AAC47E" w14:textId="77777777" w:rsidR="00CD5CF7" w:rsidRDefault="00CD5CF7" w:rsidP="00CD5CF7">
      <w:pPr>
        <w:pStyle w:val="Normal52"/>
        <w:spacing w:after="0" w:line="360" w:lineRule="auto"/>
        <w:ind w:left="720"/>
        <w:rPr>
          <w:rFonts w:ascii="Times New Roman" w:eastAsia="Times New Roman" w:hAnsi="Times New Roman"/>
        </w:rPr>
      </w:pPr>
    </w:p>
    <w:p w14:paraId="62411A78" w14:textId="77777777" w:rsidR="00CD5CF7" w:rsidRDefault="00CD5CF7" w:rsidP="00CD5CF7">
      <w:pPr>
        <w:pStyle w:val="Normal52"/>
        <w:spacing w:after="0" w:line="360" w:lineRule="auto"/>
        <w:ind w:left="720" w:hanging="720"/>
        <w:rPr>
          <w:rFonts w:ascii="Times New Roman" w:eastAsia="Times New Roman" w:hAnsi="Times New Roman"/>
        </w:rPr>
      </w:pPr>
      <w:r w:rsidRPr="007A1302">
        <w:rPr>
          <w:rFonts w:ascii="Times New Roman" w:eastAsia="Times New Roman" w:hAnsi="Times New Roman"/>
        </w:rPr>
        <w:t xml:space="preserve"> </w:t>
      </w:r>
      <w:r>
        <w:rPr>
          <w:rFonts w:ascii="Times New Roman" w:eastAsia="Times New Roman" w:hAnsi="Times New Roman"/>
        </w:rPr>
        <w:t xml:space="preserve"> (c) </w:t>
      </w:r>
      <w:r>
        <w:rPr>
          <w:rFonts w:ascii="Times New Roman" w:eastAsia="Times New Roman" w:hAnsi="Times New Roman"/>
        </w:rPr>
        <w:tab/>
        <w:t xml:space="preserve">Regulation Capacity Performance Adjustment. </w:t>
      </w:r>
    </w:p>
    <w:p w14:paraId="76A161CE" w14:textId="77777777" w:rsidR="00CD5CF7" w:rsidRPr="00A51508"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w:t>
      </w:r>
      <w:r>
        <w:rPr>
          <w:rFonts w:ascii="Times New Roman" w:eastAsia="Times New Roman" w:hAnsi="Times New Roman"/>
        </w:rPr>
        <w:tab/>
        <w:t xml:space="preserve">Regulation </w:t>
      </w:r>
      <w:r w:rsidRPr="001C5BDB">
        <w:rPr>
          <w:rFonts w:ascii="Times New Roman" w:eastAsia="Times New Roman" w:hAnsi="Times New Roman"/>
        </w:rPr>
        <w:t>Capacity offer</w:t>
      </w:r>
      <w:r>
        <w:rPr>
          <w:rFonts w:ascii="Times New Roman" w:eastAsia="Times New Roman" w:hAnsi="Times New Roman"/>
        </w:rPr>
        <w:t xml:space="preserve">s </w:t>
      </w:r>
      <w:r w:rsidRPr="001C5BDB">
        <w:rPr>
          <w:rFonts w:ascii="Times New Roman" w:eastAsia="Times New Roman" w:hAnsi="Times New Roman"/>
        </w:rPr>
        <w:t xml:space="preserve">will be evaluated in the </w:t>
      </w:r>
      <w:r>
        <w:rPr>
          <w:rFonts w:ascii="Times New Roman" w:eastAsia="Times New Roman" w:hAnsi="Times New Roman"/>
        </w:rPr>
        <w:t xml:space="preserve">Regulation </w:t>
      </w:r>
      <w:r w:rsidRPr="001C5BDB">
        <w:rPr>
          <w:rFonts w:ascii="Times New Roman" w:eastAsia="Times New Roman" w:hAnsi="Times New Roman"/>
        </w:rPr>
        <w:t xml:space="preserve">selection process using a capacity value </w:t>
      </w:r>
      <w:r>
        <w:rPr>
          <w:rFonts w:ascii="Times New Roman" w:eastAsia="Times New Roman" w:hAnsi="Times New Roman"/>
        </w:rPr>
        <w:t>adjusted</w:t>
      </w:r>
      <w:r w:rsidRPr="001C5BDB">
        <w:rPr>
          <w:rFonts w:ascii="Times New Roman" w:eastAsia="Times New Roman" w:hAnsi="Times New Roman"/>
        </w:rPr>
        <w:t xml:space="preserve"> to reflect historical performance</w:t>
      </w:r>
      <w:r w:rsidRPr="00A51508">
        <w:rPr>
          <w:rFonts w:ascii="Times New Roman" w:eastAsia="Times New Roman" w:hAnsi="Times New Roman"/>
        </w:rPr>
        <w:t>.  The adjusted value will account for the Resource’s demonstrated ability to follow</w:t>
      </w:r>
      <w:r>
        <w:rPr>
          <w:rFonts w:ascii="Times New Roman" w:eastAsia="Times New Roman" w:hAnsi="Times New Roman"/>
        </w:rPr>
        <w:t xml:space="preserve"> the AGC dispatch signal over an hour at the offered Regulation Capacity level.  </w:t>
      </w:r>
      <w:r w:rsidRPr="00A51508">
        <w:rPr>
          <w:rFonts w:ascii="Times New Roman" w:eastAsia="Times New Roman" w:hAnsi="Times New Roman"/>
        </w:rPr>
        <w:t xml:space="preserve">The percentage adjustment will be reevaluated periodically to account for changes in the performance of the Resource.  Resources with no historical performance record will be evaluated </w:t>
      </w:r>
      <w:r>
        <w:rPr>
          <w:rFonts w:ascii="Times New Roman" w:eastAsia="Times New Roman" w:hAnsi="Times New Roman"/>
        </w:rPr>
        <w:t xml:space="preserve">pursuant to the regulation resource test environment specified in </w:t>
      </w:r>
      <w:r w:rsidRPr="00721887">
        <w:rPr>
          <w:rFonts w:ascii="Times New Roman" w:eastAsia="Times New Roman" w:hAnsi="Times New Roman"/>
        </w:rPr>
        <w:t>Section III.14.9.</w:t>
      </w:r>
      <w:r>
        <w:rPr>
          <w:rFonts w:ascii="Times New Roman" w:eastAsia="Times New Roman" w:hAnsi="Times New Roman"/>
        </w:rPr>
        <w:t xml:space="preserve">  </w:t>
      </w:r>
    </w:p>
    <w:p w14:paraId="2832117A"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(ii)</w:t>
      </w:r>
      <w:r>
        <w:rPr>
          <w:rFonts w:ascii="Times New Roman" w:eastAsia="Times New Roman" w:hAnsi="Times New Roman"/>
        </w:rPr>
        <w:tab/>
        <w:t>The a</w:t>
      </w:r>
      <w:r w:rsidRPr="00A51508">
        <w:rPr>
          <w:rFonts w:ascii="Times New Roman" w:eastAsia="Times New Roman" w:hAnsi="Times New Roman"/>
        </w:rPr>
        <w:t xml:space="preserve">djusted Regulation Capacity </w:t>
      </w:r>
      <w:r>
        <w:rPr>
          <w:rFonts w:ascii="Times New Roman" w:eastAsia="Times New Roman" w:hAnsi="Times New Roman"/>
        </w:rPr>
        <w:t xml:space="preserve">value </w:t>
      </w:r>
      <w:r w:rsidRPr="00A51508">
        <w:rPr>
          <w:rFonts w:ascii="Times New Roman" w:eastAsia="Times New Roman" w:hAnsi="Times New Roman"/>
        </w:rPr>
        <w:t xml:space="preserve">will be used for the purpose of selecting Resources </w:t>
      </w:r>
      <w:r w:rsidRPr="00EE1062">
        <w:rPr>
          <w:rFonts w:ascii="Times New Roman" w:eastAsia="Times New Roman" w:hAnsi="Times New Roman"/>
        </w:rPr>
        <w:t xml:space="preserve">(described in Section III.14.5) </w:t>
      </w:r>
      <w:r w:rsidRPr="00A51508">
        <w:rPr>
          <w:rFonts w:ascii="Times New Roman" w:eastAsia="Times New Roman" w:hAnsi="Times New Roman"/>
        </w:rPr>
        <w:t>and for determining Regulation Capacity compensation</w:t>
      </w:r>
      <w:r>
        <w:rPr>
          <w:rFonts w:ascii="Times New Roman" w:eastAsia="Times New Roman" w:hAnsi="Times New Roman"/>
        </w:rPr>
        <w:t xml:space="preserve"> </w:t>
      </w:r>
      <w:r w:rsidRPr="000F75AF">
        <w:rPr>
          <w:rFonts w:ascii="Times New Roman" w:eastAsia="Times New Roman" w:hAnsi="Times New Roman"/>
        </w:rPr>
        <w:t>(described in Section III.14.8)</w:t>
      </w:r>
      <w:r>
        <w:rPr>
          <w:rFonts w:ascii="Times New Roman" w:eastAsia="Times New Roman" w:hAnsi="Times New Roman"/>
        </w:rPr>
        <w:t xml:space="preserve">, but will not be used in Regulation dispatch </w:t>
      </w:r>
      <w:r w:rsidRPr="000F75AF">
        <w:rPr>
          <w:rFonts w:ascii="Times New Roman" w:eastAsia="Times New Roman" w:hAnsi="Times New Roman"/>
        </w:rPr>
        <w:t>(described in Section III.14.6)</w:t>
      </w:r>
      <w:r w:rsidRPr="00A51508">
        <w:rPr>
          <w:rFonts w:ascii="Times New Roman" w:eastAsia="Times New Roman" w:hAnsi="Times New Roman"/>
        </w:rPr>
        <w:t>.</w:t>
      </w:r>
      <w:r>
        <w:rPr>
          <w:rFonts w:ascii="Times New Roman" w:eastAsia="Times New Roman" w:hAnsi="Times New Roman"/>
        </w:rPr>
        <w:t xml:space="preserve">    </w:t>
      </w:r>
    </w:p>
    <w:p w14:paraId="23D52FB1"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rPr>
        <w:t xml:space="preserve"> </w:t>
      </w:r>
    </w:p>
    <w:p w14:paraId="44935FE2"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b/>
        </w:rPr>
        <w:t>III.14.4</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[Reserved]</w:t>
      </w:r>
      <w:r>
        <w:rPr>
          <w:rFonts w:ascii="Times New Roman" w:eastAsia="Times New Roman" w:hAnsi="Times New Roman"/>
        </w:rPr>
        <w:t xml:space="preserve">  </w:t>
      </w:r>
    </w:p>
    <w:p w14:paraId="64D23EFC" w14:textId="77777777" w:rsidR="00CD5CF7" w:rsidRDefault="00CD5CF7" w:rsidP="00CD5CF7">
      <w:pPr>
        <w:pStyle w:val="Normal52"/>
        <w:spacing w:after="0" w:line="360" w:lineRule="auto"/>
        <w:rPr>
          <w:rFonts w:ascii="Times New Roman" w:eastAsia="Times New Roman" w:hAnsi="Times New Roman"/>
        </w:rPr>
      </w:pPr>
    </w:p>
    <w:p w14:paraId="70C73A3D"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b/>
        </w:rPr>
        <w:t>III.14.5</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Resource Selection.</w:t>
      </w:r>
    </w:p>
    <w:p w14:paraId="26121732" w14:textId="77777777" w:rsidR="00CD5CF7" w:rsidRDefault="00CD5CF7" w:rsidP="00CD5CF7">
      <w:pPr>
        <w:pStyle w:val="Normal52"/>
        <w:spacing w:after="0" w:line="360" w:lineRule="auto"/>
        <w:rPr>
          <w:rFonts w:ascii="Times New Roman" w:eastAsia="Times New Roman" w:hAnsi="Times New Roman"/>
        </w:rPr>
      </w:pPr>
      <w:r w:rsidRPr="00E15694">
        <w:rPr>
          <w:rFonts w:ascii="Times New Roman" w:hAnsi="Times New Roman"/>
        </w:rPr>
        <w:t xml:space="preserve">Resources are selected </w:t>
      </w:r>
      <w:r>
        <w:rPr>
          <w:rFonts w:ascii="Times New Roman" w:hAnsi="Times New Roman"/>
        </w:rPr>
        <w:t xml:space="preserve">each hour (or more frequently as needed) </w:t>
      </w:r>
      <w:r w:rsidRPr="00E15694">
        <w:rPr>
          <w:rFonts w:ascii="Times New Roman" w:hAnsi="Times New Roman"/>
        </w:rPr>
        <w:t>to provide Regulation from eligible and available Resources to meet the Regulation Capacity Requirement and Regulation Service Requirement at the least</w:t>
      </w:r>
      <w:r>
        <w:rPr>
          <w:rFonts w:ascii="Times New Roman" w:hAnsi="Times New Roman"/>
        </w:rPr>
        <w:t xml:space="preserve"> </w:t>
      </w:r>
      <w:r w:rsidRPr="00E15694">
        <w:rPr>
          <w:rFonts w:ascii="Times New Roman" w:hAnsi="Times New Roman"/>
        </w:rPr>
        <w:t xml:space="preserve">cost </w:t>
      </w:r>
      <w:r>
        <w:rPr>
          <w:rFonts w:ascii="Times New Roman" w:eastAsia="Times New Roman" w:hAnsi="Times New Roman"/>
        </w:rPr>
        <w:t xml:space="preserve">based on: Regulation Capacity Offers, Regulation Service Offers, estimated energy </w:t>
      </w:r>
      <w:r>
        <w:rPr>
          <w:rFonts w:ascii="Times New Roman" w:eastAsia="Times New Roman" w:hAnsi="Times New Roman"/>
        </w:rPr>
        <w:lastRenderedPageBreak/>
        <w:t>opportunity costs</w:t>
      </w:r>
      <w:r w:rsidRPr="005515D1">
        <w:rPr>
          <w:rFonts w:ascii="Times New Roman" w:eastAsia="Times New Roman" w:hAnsi="Times New Roman"/>
        </w:rPr>
        <w:t xml:space="preserve"> and opportunity cost sensitives</w:t>
      </w:r>
      <w:r>
        <w:rPr>
          <w:rFonts w:ascii="Times New Roman" w:eastAsia="Times New Roman" w:hAnsi="Times New Roman"/>
        </w:rPr>
        <w:t xml:space="preserve">, impacts on system production costs, </w:t>
      </w:r>
      <w:r w:rsidRPr="00A51508">
        <w:rPr>
          <w:rFonts w:ascii="Times New Roman" w:eastAsia="Times New Roman" w:hAnsi="Times New Roman"/>
        </w:rPr>
        <w:t xml:space="preserve">and operational requirements related to reliability, including a minimum aggregated response rate and minimizing short-term changes in the assignment of Resources to provide Regulation.  </w:t>
      </w:r>
    </w:p>
    <w:p w14:paraId="1F109555" w14:textId="77777777" w:rsidR="00CD5CF7" w:rsidRDefault="00CD5CF7" w:rsidP="00CD5CF7">
      <w:pPr>
        <w:pStyle w:val="Normal52"/>
        <w:spacing w:after="0" w:line="360" w:lineRule="auto"/>
        <w:rPr>
          <w:rFonts w:ascii="Times New Roman" w:eastAsia="Times New Roman" w:hAnsi="Times New Roman"/>
        </w:rPr>
      </w:pPr>
    </w:p>
    <w:p w14:paraId="5A3DB23F" w14:textId="77777777" w:rsidR="00CD5CF7" w:rsidRDefault="00CD5CF7" w:rsidP="00CD5CF7">
      <w:pPr>
        <w:pStyle w:val="Normal520"/>
        <w:spacing w:after="0" w:line="360" w:lineRule="auto"/>
        <w:ind w:left="720" w:hanging="720"/>
        <w:rPr>
          <w:rFonts w:ascii="Times New Roman" w:eastAsia="Times New Roman" w:hAnsi="Times New Roman"/>
        </w:rPr>
      </w:pPr>
      <w:r>
        <w:rPr>
          <w:rFonts w:ascii="Times New Roman" w:eastAsia="Times New Roman" w:hAnsi="Times New Roman"/>
        </w:rPr>
        <w:t>(a)</w:t>
      </w:r>
      <w:r>
        <w:rPr>
          <w:rFonts w:ascii="Times New Roman" w:eastAsia="Times New Roman" w:hAnsi="Times New Roman"/>
        </w:rPr>
        <w:tab/>
      </w:r>
      <w:r w:rsidRPr="000357D7">
        <w:rPr>
          <w:rFonts w:ascii="Times New Roman" w:eastAsia="Times New Roman" w:hAnsi="Times New Roman"/>
        </w:rPr>
        <w:t>Regulation Capacity Offers will be evaluated in the selection process using a Regulation Capacity value adjusted to reflect historical performance, as described in Section III.14.3(c).</w:t>
      </w:r>
    </w:p>
    <w:p w14:paraId="0BEC08F6" w14:textId="77777777" w:rsidR="00CD5CF7" w:rsidRPr="006A5B72" w:rsidRDefault="00CD5CF7" w:rsidP="00CD5CF7">
      <w:pPr>
        <w:pStyle w:val="Normal520"/>
        <w:spacing w:after="0" w:line="360" w:lineRule="auto"/>
        <w:ind w:left="720" w:hanging="720"/>
        <w:rPr>
          <w:rFonts w:ascii="Times New Roman" w:eastAsia="Times New Roman" w:hAnsi="Times New Roman"/>
          <w:b/>
        </w:rPr>
      </w:pPr>
    </w:p>
    <w:p w14:paraId="79207252" w14:textId="77777777" w:rsidR="00CD5CF7" w:rsidRDefault="00CD5CF7" w:rsidP="00CD5CF7">
      <w:pPr>
        <w:pStyle w:val="Normal52"/>
        <w:spacing w:after="0" w:line="360" w:lineRule="auto"/>
        <w:ind w:left="720" w:hanging="720"/>
        <w:rPr>
          <w:rFonts w:ascii="Times New Roman" w:eastAsia="Times New Roman" w:hAnsi="Times New Roman"/>
        </w:rPr>
      </w:pPr>
      <w:r>
        <w:rPr>
          <w:rFonts w:ascii="Times New Roman" w:eastAsia="Times New Roman" w:hAnsi="Times New Roman"/>
        </w:rPr>
        <w:t>(b)</w:t>
      </w:r>
      <w:r>
        <w:rPr>
          <w:rFonts w:ascii="Times New Roman" w:eastAsia="Times New Roman" w:hAnsi="Times New Roman"/>
        </w:rPr>
        <w:tab/>
      </w:r>
      <w:r w:rsidRPr="00A51508">
        <w:rPr>
          <w:rFonts w:ascii="Times New Roman" w:eastAsia="Times New Roman" w:hAnsi="Times New Roman"/>
        </w:rPr>
        <w:t xml:space="preserve">For the purposes of least-cost </w:t>
      </w:r>
      <w:r>
        <w:rPr>
          <w:rFonts w:ascii="Times New Roman" w:eastAsia="Times New Roman" w:hAnsi="Times New Roman"/>
        </w:rPr>
        <w:t>R</w:t>
      </w:r>
      <w:r w:rsidRPr="00A51508">
        <w:rPr>
          <w:rFonts w:ascii="Times New Roman" w:eastAsia="Times New Roman" w:hAnsi="Times New Roman"/>
        </w:rPr>
        <w:t>esource selection, the following penalty factors are used for any violation of the Regulation requirements</w:t>
      </w:r>
      <w:r>
        <w:rPr>
          <w:rFonts w:ascii="Times New Roman" w:eastAsia="Times New Roman" w:hAnsi="Times New Roman"/>
        </w:rPr>
        <w:t xml:space="preserve"> </w:t>
      </w:r>
      <w:r w:rsidRPr="00E15694">
        <w:rPr>
          <w:rFonts w:ascii="Times New Roman" w:hAnsi="Times New Roman"/>
        </w:rPr>
        <w:t>constraint</w:t>
      </w:r>
      <w:r>
        <w:rPr>
          <w:rFonts w:ascii="Times New Roman" w:eastAsia="Times New Roman" w:hAnsi="Times New Roman"/>
        </w:rPr>
        <w:t>.</w:t>
      </w:r>
    </w:p>
    <w:p w14:paraId="6CCEB364" w14:textId="77777777" w:rsidR="00CD5CF7" w:rsidRDefault="00CD5CF7" w:rsidP="00CD5CF7">
      <w:pPr>
        <w:pStyle w:val="Normal52"/>
        <w:spacing w:after="0" w:line="360" w:lineRule="auto"/>
        <w:ind w:left="1440" w:hanging="720"/>
        <w:rPr>
          <w:rFonts w:ascii="Times New Roman" w:eastAsia="Times New Roman" w:hAnsi="Times New Roman"/>
        </w:rPr>
      </w:pPr>
      <w:r w:rsidRPr="00A51508">
        <w:rPr>
          <w:rFonts w:ascii="Times New Roman" w:eastAsia="Times New Roman" w:hAnsi="Times New Roman"/>
        </w:rPr>
        <w:t>(</w:t>
      </w:r>
      <w:r>
        <w:rPr>
          <w:rFonts w:ascii="Times New Roman" w:eastAsia="Times New Roman" w:hAnsi="Times New Roman"/>
        </w:rPr>
        <w:t>i</w:t>
      </w:r>
      <w:r w:rsidRPr="00A51508">
        <w:rPr>
          <w:rFonts w:ascii="Times New Roman" w:eastAsia="Times New Roman" w:hAnsi="Times New Roman"/>
        </w:rPr>
        <w:t>)</w:t>
      </w:r>
      <w:r>
        <w:rPr>
          <w:rFonts w:ascii="Times New Roman" w:eastAsia="Times New Roman" w:hAnsi="Times New Roman"/>
        </w:rPr>
        <w:tab/>
        <w:t>For Regulation Capacity shortfall:</w:t>
      </w:r>
    </w:p>
    <w:p w14:paraId="50C4EA0E" w14:textId="77777777" w:rsidR="00CD5CF7" w:rsidRDefault="00CD5CF7" w:rsidP="00CD5CF7">
      <w:pPr>
        <w:pStyle w:val="Normal52"/>
        <w:spacing w:after="0" w:line="360" w:lineRule="auto"/>
        <w:ind w:left="1800" w:hanging="360"/>
        <w:rPr>
          <w:rFonts w:ascii="Times New Roman" w:eastAsia="Times New Roman" w:hAnsi="Times New Roman"/>
        </w:rPr>
      </w:pPr>
      <w:r>
        <w:rPr>
          <w:rFonts w:ascii="Times New Roman" w:eastAsia="Times New Roman" w:hAnsi="Times New Roman"/>
        </w:rPr>
        <w:t>1.</w:t>
      </w:r>
      <w:r>
        <w:rPr>
          <w:rFonts w:ascii="Times New Roman" w:eastAsia="Times New Roman" w:hAnsi="Times New Roman"/>
        </w:rPr>
        <w:tab/>
        <w:t>When the Energy Component of the Real-Time Locational Marginal Price is at least $100/MW, the penalty factor is</w:t>
      </w:r>
      <w:r w:rsidRPr="00A51508">
        <w:rPr>
          <w:rFonts w:ascii="Times New Roman" w:eastAsia="Times New Roman" w:hAnsi="Times New Roman"/>
        </w:rPr>
        <w:t xml:space="preserve"> $100/MW plus the Energy Component of the Real-Time Locational Marginal Price for each megawatt of Regulation Capacity shortfall</w:t>
      </w:r>
      <w:r>
        <w:rPr>
          <w:rFonts w:ascii="Times New Roman" w:eastAsia="Times New Roman" w:hAnsi="Times New Roman"/>
        </w:rPr>
        <w:t>.</w:t>
      </w:r>
      <w:r w:rsidRPr="00A51508">
        <w:rPr>
          <w:rFonts w:ascii="Times New Roman" w:eastAsia="Times New Roman" w:hAnsi="Times New Roman"/>
        </w:rPr>
        <w:t xml:space="preserve"> </w:t>
      </w:r>
    </w:p>
    <w:p w14:paraId="2D53F620" w14:textId="77777777" w:rsidR="00CD5CF7" w:rsidRDefault="00CD5CF7" w:rsidP="00CD5CF7">
      <w:pPr>
        <w:pStyle w:val="Normal52"/>
        <w:spacing w:after="0" w:line="360" w:lineRule="auto"/>
        <w:ind w:left="1800" w:hanging="360"/>
        <w:rPr>
          <w:rFonts w:ascii="Times New Roman" w:eastAsia="Times New Roman" w:hAnsi="Times New Roman"/>
        </w:rPr>
      </w:pPr>
      <w:r>
        <w:rPr>
          <w:rFonts w:ascii="Times New Roman" w:eastAsia="Times New Roman" w:hAnsi="Times New Roman"/>
        </w:rPr>
        <w:t>2.</w:t>
      </w:r>
      <w:r>
        <w:rPr>
          <w:rFonts w:ascii="Times New Roman" w:eastAsia="Times New Roman" w:hAnsi="Times New Roman"/>
        </w:rPr>
        <w:tab/>
        <w:t>When the Energy Component of the Real-Time Locational Marginal Price is less than $100/MW, the penalty factor is the maximum of either zero or $100 plus the Energy Component of the Real-Time Locational Marginal Price for each megawatt of Regulation Capacity shortfall.</w:t>
      </w:r>
    </w:p>
    <w:p w14:paraId="0915F7B4" w14:textId="77777777" w:rsidR="00CD5CF7" w:rsidRDefault="00CD5CF7" w:rsidP="00CD5CF7">
      <w:pPr>
        <w:pStyle w:val="Normal52"/>
        <w:spacing w:after="0" w:line="360" w:lineRule="auto"/>
        <w:ind w:left="1440" w:hanging="720"/>
        <w:rPr>
          <w:rFonts w:ascii="Times New Roman" w:eastAsia="Times New Roman" w:hAnsi="Times New Roman"/>
        </w:rPr>
      </w:pPr>
      <w:r w:rsidRPr="00A51508">
        <w:rPr>
          <w:rFonts w:ascii="Times New Roman" w:eastAsia="Times New Roman" w:hAnsi="Times New Roman"/>
        </w:rPr>
        <w:t>(</w:t>
      </w:r>
      <w:r>
        <w:rPr>
          <w:rFonts w:ascii="Times New Roman" w:eastAsia="Times New Roman" w:hAnsi="Times New Roman"/>
        </w:rPr>
        <w:t>ii</w:t>
      </w:r>
      <w:r w:rsidRPr="00A51508">
        <w:rPr>
          <w:rFonts w:ascii="Times New Roman" w:eastAsia="Times New Roman" w:hAnsi="Times New Roman"/>
        </w:rPr>
        <w:t>)</w:t>
      </w:r>
      <w:r>
        <w:rPr>
          <w:rFonts w:ascii="Times New Roman" w:eastAsia="Times New Roman" w:hAnsi="Times New Roman"/>
        </w:rPr>
        <w:tab/>
        <w:t>For Regulation Service shortfall:</w:t>
      </w:r>
    </w:p>
    <w:p w14:paraId="2ACC7235" w14:textId="77777777" w:rsidR="00CD5CF7" w:rsidRDefault="00CD5CF7" w:rsidP="001D3693">
      <w:pPr>
        <w:pStyle w:val="Normal48"/>
        <w:numPr>
          <w:ilvl w:val="0"/>
          <w:numId w:val="54"/>
        </w:numPr>
        <w:spacing w:line="360" w:lineRule="auto"/>
        <w:rPr>
          <w:rFonts w:ascii="Times New Roman" w:hAnsi="Times New Roman"/>
        </w:rPr>
      </w:pPr>
      <w:r>
        <w:rPr>
          <w:rFonts w:ascii="Times New Roman" w:hAnsi="Times New Roman"/>
        </w:rPr>
        <w:t xml:space="preserve">The penalty factor is </w:t>
      </w:r>
      <w:r w:rsidRPr="00A51508">
        <w:rPr>
          <w:rFonts w:ascii="Times New Roman" w:hAnsi="Times New Roman"/>
        </w:rPr>
        <w:t>$10/MW for each megawatt of Regulation Service shortfall.</w:t>
      </w:r>
      <w:r>
        <w:rPr>
          <w:rFonts w:ascii="Times New Roman" w:hAnsi="Times New Roman"/>
        </w:rPr>
        <w:t xml:space="preserve">  </w:t>
      </w:r>
    </w:p>
    <w:p w14:paraId="00462F7A" w14:textId="77777777" w:rsidR="00CD5CF7" w:rsidRDefault="00CD5CF7" w:rsidP="00CD5CF7">
      <w:pPr>
        <w:pStyle w:val="Normal52"/>
        <w:spacing w:after="0" w:line="360" w:lineRule="auto"/>
        <w:rPr>
          <w:rFonts w:ascii="Times New Roman" w:eastAsia="Times New Roman" w:hAnsi="Times New Roman"/>
        </w:rPr>
      </w:pPr>
    </w:p>
    <w:p w14:paraId="1F981518" w14:textId="77777777" w:rsidR="00CD5CF7" w:rsidRDefault="00CD5CF7" w:rsidP="00CD5CF7">
      <w:pPr>
        <w:pStyle w:val="Normal52"/>
        <w:spacing w:after="0" w:line="360" w:lineRule="auto"/>
        <w:ind w:left="720" w:hanging="720"/>
        <w:rPr>
          <w:rFonts w:ascii="Times New Roman" w:eastAsia="Times New Roman" w:hAnsi="Times New Roman"/>
        </w:rPr>
      </w:pPr>
      <w:r>
        <w:rPr>
          <w:rFonts w:ascii="Times New Roman" w:eastAsia="Times New Roman" w:hAnsi="Times New Roman"/>
        </w:rPr>
        <w:t>(c)</w:t>
      </w:r>
      <w:r>
        <w:rPr>
          <w:rFonts w:ascii="Times New Roman" w:eastAsia="Times New Roman" w:hAnsi="Times New Roman"/>
        </w:rPr>
        <w:tab/>
        <w:t xml:space="preserve">An eligible Resource may be omitted from providing Regulation due to operational restrictions, including, but not limited to, binding transmission constraints, planned shutdown, or known or anticipated system operating conditions.  </w:t>
      </w:r>
    </w:p>
    <w:p w14:paraId="286DEEEC" w14:textId="77777777" w:rsidR="00CD5CF7" w:rsidRDefault="00CD5CF7" w:rsidP="00CD5CF7">
      <w:pPr>
        <w:pStyle w:val="Normal52"/>
        <w:spacing w:after="0" w:line="360" w:lineRule="auto"/>
        <w:rPr>
          <w:rFonts w:ascii="Times New Roman" w:eastAsia="Times New Roman" w:hAnsi="Times New Roman"/>
        </w:rPr>
      </w:pPr>
    </w:p>
    <w:p w14:paraId="1C739440" w14:textId="77777777" w:rsidR="00CD5CF7" w:rsidRDefault="00CD5CF7" w:rsidP="00CD5CF7">
      <w:pPr>
        <w:pStyle w:val="Normal52"/>
        <w:spacing w:after="0" w:line="360" w:lineRule="auto"/>
        <w:ind w:left="720" w:hanging="720"/>
        <w:rPr>
          <w:rFonts w:ascii="Times New Roman" w:eastAsia="Times New Roman" w:hAnsi="Times New Roman"/>
        </w:rPr>
      </w:pPr>
      <w:r>
        <w:rPr>
          <w:rFonts w:ascii="Times New Roman" w:eastAsia="Times New Roman" w:hAnsi="Times New Roman"/>
        </w:rPr>
        <w:t>(d)</w:t>
      </w:r>
      <w:r>
        <w:rPr>
          <w:rFonts w:ascii="Times New Roman" w:eastAsia="Times New Roman" w:hAnsi="Times New Roman"/>
        </w:rPr>
        <w:tab/>
        <w:t xml:space="preserve">The ISO may deviate from the market-based Resource selections to maintain system reliability. </w:t>
      </w:r>
    </w:p>
    <w:p w14:paraId="190B1DCA"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rPr>
        <w:t xml:space="preserve"> </w:t>
      </w:r>
    </w:p>
    <w:p w14:paraId="5A828D3F" w14:textId="77777777" w:rsidR="00CD5CF7" w:rsidRDefault="00CD5CF7" w:rsidP="00CD5CF7">
      <w:pPr>
        <w:pStyle w:val="Normal52"/>
        <w:spacing w:after="0" w:line="360" w:lineRule="auto"/>
        <w:ind w:left="720" w:hanging="720"/>
        <w:rPr>
          <w:rFonts w:ascii="Times New Roman" w:hAnsi="Times New Roman"/>
        </w:rPr>
      </w:pPr>
      <w:r>
        <w:rPr>
          <w:rFonts w:ascii="Times New Roman" w:hAnsi="Times New Roman"/>
        </w:rPr>
        <w:t>(e)</w:t>
      </w:r>
      <w:r>
        <w:rPr>
          <w:rFonts w:ascii="Times New Roman" w:hAnsi="Times New Roman"/>
        </w:rPr>
        <w:tab/>
      </w:r>
      <w:r w:rsidRPr="001D7A18">
        <w:rPr>
          <w:rFonts w:ascii="Times New Roman" w:hAnsi="Times New Roman"/>
        </w:rPr>
        <w:t xml:space="preserve">In the event one or more Resources have equivalent least-cost characteristics in the selection process, </w:t>
      </w:r>
      <w:r>
        <w:rPr>
          <w:rFonts w:ascii="Times New Roman" w:hAnsi="Times New Roman"/>
        </w:rPr>
        <w:t>the R</w:t>
      </w:r>
      <w:r w:rsidRPr="001D7A18">
        <w:rPr>
          <w:rFonts w:ascii="Times New Roman" w:hAnsi="Times New Roman"/>
        </w:rPr>
        <w:t xml:space="preserve">esource with the larger </w:t>
      </w:r>
      <w:r>
        <w:rPr>
          <w:rFonts w:ascii="Times New Roman" w:hAnsi="Times New Roman"/>
        </w:rPr>
        <w:t>R</w:t>
      </w:r>
      <w:r w:rsidRPr="001D7A18">
        <w:rPr>
          <w:rFonts w:ascii="Times New Roman" w:hAnsi="Times New Roman"/>
        </w:rPr>
        <w:t xml:space="preserve">egulation </w:t>
      </w:r>
      <w:r>
        <w:rPr>
          <w:rFonts w:ascii="Times New Roman" w:hAnsi="Times New Roman"/>
        </w:rPr>
        <w:t>C</w:t>
      </w:r>
      <w:r w:rsidRPr="001D7A18">
        <w:rPr>
          <w:rFonts w:ascii="Times New Roman" w:hAnsi="Times New Roman"/>
        </w:rPr>
        <w:t xml:space="preserve">apacity value </w:t>
      </w:r>
      <w:r>
        <w:rPr>
          <w:rFonts w:ascii="Times New Roman" w:hAnsi="Times New Roman"/>
        </w:rPr>
        <w:t xml:space="preserve">will be selected or, if the Regulation Capacity value is also equal, </w:t>
      </w:r>
      <w:r w:rsidRPr="001D7A18">
        <w:rPr>
          <w:rFonts w:ascii="Times New Roman" w:hAnsi="Times New Roman"/>
        </w:rPr>
        <w:t xml:space="preserve">the Resource with the earliest </w:t>
      </w:r>
      <w:r>
        <w:rPr>
          <w:rFonts w:ascii="Times New Roman" w:hAnsi="Times New Roman"/>
        </w:rPr>
        <w:t>Supply O</w:t>
      </w:r>
      <w:r w:rsidRPr="001D7A18">
        <w:rPr>
          <w:rFonts w:ascii="Times New Roman" w:hAnsi="Times New Roman"/>
        </w:rPr>
        <w:t>ffer submission time</w:t>
      </w:r>
      <w:r>
        <w:rPr>
          <w:rFonts w:ascii="Times New Roman" w:hAnsi="Times New Roman"/>
        </w:rPr>
        <w:t xml:space="preserve"> will be selected</w:t>
      </w:r>
      <w:r w:rsidRPr="001D7A18">
        <w:rPr>
          <w:rFonts w:ascii="Times New Roman" w:hAnsi="Times New Roman"/>
        </w:rPr>
        <w:t>.</w:t>
      </w:r>
    </w:p>
    <w:p w14:paraId="5D7192EF" w14:textId="77777777" w:rsidR="00CD5CF7" w:rsidRDefault="00CD5CF7" w:rsidP="00CD5CF7">
      <w:pPr>
        <w:pStyle w:val="Normal52"/>
        <w:spacing w:after="0" w:line="360" w:lineRule="auto"/>
        <w:rPr>
          <w:rFonts w:ascii="Times New Roman" w:eastAsia="Times New Roman" w:hAnsi="Times New Roman"/>
          <w:b/>
        </w:rPr>
      </w:pPr>
    </w:p>
    <w:p w14:paraId="691ECDFD"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b/>
        </w:rPr>
        <w:t>III.14.6</w:t>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t>Regulation Market Dispatch.</w:t>
      </w:r>
    </w:p>
    <w:p w14:paraId="5DD143B7" w14:textId="77777777" w:rsidR="00CD5CF7" w:rsidRDefault="00CD5CF7" w:rsidP="00CD5CF7">
      <w:pPr>
        <w:pStyle w:val="Normal52"/>
        <w:spacing w:after="0" w:line="360" w:lineRule="auto"/>
        <w:rPr>
          <w:rFonts w:ascii="Times New Roman" w:eastAsia="Times New Roman" w:hAnsi="Times New Roman"/>
        </w:rPr>
      </w:pPr>
      <w:r>
        <w:rPr>
          <w:rFonts w:ascii="Times New Roman" w:eastAsia="Times New Roman" w:hAnsi="Times New Roman"/>
        </w:rPr>
        <w:lastRenderedPageBreak/>
        <w:t>Regulation Resources selected to provide Regulation are dispatched to reduce the New England Control Area’s area control error as needed to ensure reliability and compliance with NERC and NPCC control standards.</w:t>
      </w:r>
    </w:p>
    <w:p w14:paraId="401FB765" w14:textId="77777777" w:rsidR="00CD5CF7" w:rsidRDefault="00CD5CF7" w:rsidP="00CD5CF7">
      <w:pPr>
        <w:pStyle w:val="Normal52"/>
        <w:spacing w:after="0" w:line="360" w:lineRule="auto"/>
        <w:rPr>
          <w:rFonts w:ascii="Times New Roman" w:eastAsia="Times New Roman" w:hAnsi="Times New Roman"/>
        </w:rPr>
      </w:pPr>
    </w:p>
    <w:p w14:paraId="1BCB7775" w14:textId="77777777" w:rsidR="00CD5CF7" w:rsidRDefault="00CD5CF7" w:rsidP="001D3693">
      <w:pPr>
        <w:pStyle w:val="Normal48"/>
        <w:numPr>
          <w:ilvl w:val="0"/>
          <w:numId w:val="55"/>
        </w:numPr>
        <w:spacing w:line="360" w:lineRule="auto"/>
        <w:ind w:left="720" w:hanging="720"/>
        <w:rPr>
          <w:rFonts w:ascii="Times New Roman" w:hAnsi="Times New Roman"/>
        </w:rPr>
      </w:pPr>
      <w:r>
        <w:rPr>
          <w:rFonts w:ascii="Times New Roman" w:hAnsi="Times New Roman"/>
        </w:rPr>
        <w:t xml:space="preserve">There are three types of AGC </w:t>
      </w:r>
      <w:proofErr w:type="spellStart"/>
      <w:r>
        <w:rPr>
          <w:rFonts w:ascii="Times New Roman" w:hAnsi="Times New Roman"/>
        </w:rPr>
        <w:t>SetPoints</w:t>
      </w:r>
      <w:proofErr w:type="spellEnd"/>
      <w:r>
        <w:rPr>
          <w:rFonts w:ascii="Times New Roman" w:hAnsi="Times New Roman"/>
        </w:rPr>
        <w:t xml:space="preserve"> used to dispatch Regulation </w:t>
      </w:r>
      <w:r w:rsidRPr="002638C5">
        <w:rPr>
          <w:rFonts w:ascii="Times New Roman" w:hAnsi="Times New Roman"/>
        </w:rPr>
        <w:t>Resources</w:t>
      </w:r>
      <w:r>
        <w:rPr>
          <w:rFonts w:ascii="Times New Roman" w:hAnsi="Times New Roman"/>
        </w:rPr>
        <w:t>:</w:t>
      </w:r>
    </w:p>
    <w:p w14:paraId="67B28E35"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w:t>
      </w:r>
      <w:r>
        <w:rPr>
          <w:rFonts w:ascii="Times New Roman" w:eastAsia="Times New Roman" w:hAnsi="Times New Roman"/>
        </w:rPr>
        <w:tab/>
        <w:t xml:space="preserve">an energy-neutral </w:t>
      </w:r>
      <w:r w:rsidRPr="002638C5">
        <w:rPr>
          <w:rFonts w:ascii="Times New Roman" w:eastAsia="Times New Roman" w:hAnsi="Times New Roman"/>
        </w:rPr>
        <w:t xml:space="preserve">trinary dispatch that calculates AGC </w:t>
      </w:r>
      <w:proofErr w:type="spellStart"/>
      <w:r w:rsidRPr="002638C5">
        <w:rPr>
          <w:rFonts w:ascii="Times New Roman" w:eastAsia="Times New Roman" w:hAnsi="Times New Roman"/>
        </w:rPr>
        <w:t>SetPoints</w:t>
      </w:r>
      <w:proofErr w:type="spellEnd"/>
      <w:r w:rsidRPr="002638C5">
        <w:rPr>
          <w:rFonts w:ascii="Times New Roman" w:eastAsia="Times New Roman" w:hAnsi="Times New Roman"/>
        </w:rPr>
        <w:t xml:space="preserve"> equal to one of the following three values: Regulation High Limit, Regulation Low Limit, and a midpoint between the Regulation High Limit and the Regulation Low Limit</w:t>
      </w:r>
      <w:r>
        <w:rPr>
          <w:rFonts w:ascii="Times New Roman" w:eastAsia="Times New Roman" w:hAnsi="Times New Roman"/>
        </w:rPr>
        <w:t>;</w:t>
      </w:r>
    </w:p>
    <w:p w14:paraId="480664C4"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(ii)</w:t>
      </w:r>
      <w:r>
        <w:rPr>
          <w:rFonts w:ascii="Times New Roman" w:eastAsia="Times New Roman" w:hAnsi="Times New Roman"/>
        </w:rPr>
        <w:tab/>
      </w:r>
      <w:proofErr w:type="gramStart"/>
      <w:r>
        <w:rPr>
          <w:rFonts w:ascii="Times New Roman" w:eastAsia="Times New Roman" w:hAnsi="Times New Roman"/>
        </w:rPr>
        <w:t>a</w:t>
      </w:r>
      <w:proofErr w:type="gramEnd"/>
      <w:r>
        <w:rPr>
          <w:rFonts w:ascii="Times New Roman" w:eastAsia="Times New Roman" w:hAnsi="Times New Roman"/>
        </w:rPr>
        <w:t xml:space="preserve"> relative response rate dispatch using multi-valued AGC </w:t>
      </w:r>
      <w:proofErr w:type="spellStart"/>
      <w:r>
        <w:rPr>
          <w:rFonts w:ascii="Times New Roman" w:eastAsia="Times New Roman" w:hAnsi="Times New Roman"/>
        </w:rPr>
        <w:t>SetPoints</w:t>
      </w:r>
      <w:proofErr w:type="spellEnd"/>
      <w:r>
        <w:rPr>
          <w:rFonts w:ascii="Times New Roman" w:eastAsia="Times New Roman" w:hAnsi="Times New Roman"/>
        </w:rPr>
        <w:t xml:space="preserve"> with AGC </w:t>
      </w:r>
      <w:proofErr w:type="spellStart"/>
      <w:r>
        <w:rPr>
          <w:rFonts w:ascii="Times New Roman" w:eastAsia="Times New Roman" w:hAnsi="Times New Roman"/>
        </w:rPr>
        <w:t>SetPoint</w:t>
      </w:r>
      <w:proofErr w:type="spellEnd"/>
      <w:r>
        <w:rPr>
          <w:rFonts w:ascii="Times New Roman" w:eastAsia="Times New Roman" w:hAnsi="Times New Roman"/>
        </w:rPr>
        <w:t xml:space="preserve"> </w:t>
      </w:r>
      <w:proofErr w:type="spellStart"/>
      <w:r>
        <w:rPr>
          <w:rFonts w:ascii="Times New Roman" w:eastAsia="Times New Roman" w:hAnsi="Times New Roman"/>
        </w:rPr>
        <w:t>Deadbands</w:t>
      </w:r>
      <w:proofErr w:type="spellEnd"/>
      <w:r>
        <w:rPr>
          <w:rFonts w:ascii="Times New Roman" w:eastAsia="Times New Roman" w:hAnsi="Times New Roman"/>
        </w:rPr>
        <w:t>, and;</w:t>
      </w:r>
    </w:p>
    <w:p w14:paraId="3854810E"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(iii)</w:t>
      </w:r>
      <w:r>
        <w:rPr>
          <w:rFonts w:ascii="Times New Roman" w:eastAsia="Times New Roman" w:hAnsi="Times New Roman"/>
        </w:rPr>
        <w:tab/>
      </w:r>
      <w:proofErr w:type="gramStart"/>
      <w:r>
        <w:rPr>
          <w:rFonts w:ascii="Times New Roman" w:eastAsia="Times New Roman" w:hAnsi="Times New Roman"/>
        </w:rPr>
        <w:t>an</w:t>
      </w:r>
      <w:proofErr w:type="gramEnd"/>
      <w:r>
        <w:rPr>
          <w:rFonts w:ascii="Times New Roman" w:eastAsia="Times New Roman" w:hAnsi="Times New Roman"/>
        </w:rPr>
        <w:t xml:space="preserve"> energy-neutral relative response rate dispatch using multi-valued AGC </w:t>
      </w:r>
      <w:proofErr w:type="spellStart"/>
      <w:r>
        <w:rPr>
          <w:rFonts w:ascii="Times New Roman" w:eastAsia="Times New Roman" w:hAnsi="Times New Roman"/>
        </w:rPr>
        <w:t>SetPoints</w:t>
      </w:r>
      <w:proofErr w:type="spellEnd"/>
      <w:r>
        <w:rPr>
          <w:rFonts w:ascii="Times New Roman" w:eastAsia="Times New Roman" w:hAnsi="Times New Roman"/>
        </w:rPr>
        <w:t xml:space="preserve"> with AGC </w:t>
      </w:r>
      <w:proofErr w:type="spellStart"/>
      <w:r>
        <w:rPr>
          <w:rFonts w:ascii="Times New Roman" w:eastAsia="Times New Roman" w:hAnsi="Times New Roman"/>
        </w:rPr>
        <w:t>SetPoint</w:t>
      </w:r>
      <w:proofErr w:type="spellEnd"/>
      <w:r>
        <w:rPr>
          <w:rFonts w:ascii="Times New Roman" w:eastAsia="Times New Roman" w:hAnsi="Times New Roman"/>
        </w:rPr>
        <w:t xml:space="preserve"> </w:t>
      </w:r>
      <w:proofErr w:type="spellStart"/>
      <w:r>
        <w:rPr>
          <w:rFonts w:ascii="Times New Roman" w:eastAsia="Times New Roman" w:hAnsi="Times New Roman"/>
        </w:rPr>
        <w:t>Deadbands</w:t>
      </w:r>
      <w:proofErr w:type="spellEnd"/>
      <w:r>
        <w:rPr>
          <w:rFonts w:ascii="Times New Roman" w:eastAsia="Times New Roman" w:hAnsi="Times New Roman"/>
        </w:rPr>
        <w:t>.</w:t>
      </w:r>
    </w:p>
    <w:p w14:paraId="1CE7C55D" w14:textId="77777777" w:rsidR="00CD5CF7" w:rsidRDefault="00CD5CF7" w:rsidP="00CD5CF7">
      <w:pPr>
        <w:pStyle w:val="Normal52"/>
        <w:spacing w:after="0" w:line="360" w:lineRule="auto"/>
        <w:rPr>
          <w:rFonts w:ascii="Times New Roman" w:eastAsia="Times New Roman" w:hAnsi="Times New Roman"/>
        </w:rPr>
      </w:pPr>
    </w:p>
    <w:p w14:paraId="028B3B02" w14:textId="77777777" w:rsidR="00CD5CF7" w:rsidRDefault="00CD5CF7" w:rsidP="001D3693">
      <w:pPr>
        <w:pStyle w:val="Normal52"/>
        <w:numPr>
          <w:ilvl w:val="0"/>
          <w:numId w:val="55"/>
        </w:numPr>
        <w:spacing w:after="0" w:line="360" w:lineRule="auto"/>
        <w:ind w:left="720" w:hanging="720"/>
        <w:rPr>
          <w:rFonts w:ascii="Times New Roman" w:eastAsia="Times New Roman" w:hAnsi="Times New Roman"/>
        </w:rPr>
      </w:pPr>
      <w:r>
        <w:rPr>
          <w:rFonts w:ascii="Times New Roman" w:eastAsia="Times New Roman" w:hAnsi="Times New Roman"/>
        </w:rPr>
        <w:t>Regulation Resources may use the following dispatch methods:</w:t>
      </w:r>
    </w:p>
    <w:p w14:paraId="32637460" w14:textId="77777777" w:rsidR="00CD5CF7" w:rsidRPr="00027753" w:rsidRDefault="00CD5CF7" w:rsidP="001D3693">
      <w:pPr>
        <w:pStyle w:val="Normal52"/>
        <w:numPr>
          <w:ilvl w:val="0"/>
          <w:numId w:val="56"/>
        </w:numPr>
        <w:spacing w:after="0" w:line="360" w:lineRule="auto"/>
        <w:rPr>
          <w:rFonts w:ascii="Times New Roman" w:eastAsia="Times New Roman" w:hAnsi="Times New Roman"/>
        </w:rPr>
      </w:pPr>
      <w:r>
        <w:rPr>
          <w:rFonts w:ascii="Times New Roman" w:eastAsia="Times New Roman" w:hAnsi="Times New Roman"/>
        </w:rPr>
        <w:t xml:space="preserve">Generator Assets and DARDs may be dispatched to provide Regulation using the AGC </w:t>
      </w:r>
      <w:proofErr w:type="spellStart"/>
      <w:r>
        <w:rPr>
          <w:rFonts w:ascii="Times New Roman" w:eastAsia="Times New Roman" w:hAnsi="Times New Roman"/>
        </w:rPr>
        <w:t>SetPoint</w:t>
      </w:r>
      <w:proofErr w:type="spellEnd"/>
      <w:r>
        <w:rPr>
          <w:rFonts w:ascii="Times New Roman" w:eastAsia="Times New Roman" w:hAnsi="Times New Roman"/>
        </w:rPr>
        <w:t xml:space="preserve"> described in (a)(ii);</w:t>
      </w:r>
    </w:p>
    <w:p w14:paraId="2C7446A5" w14:textId="77777777" w:rsidR="00CD5CF7" w:rsidRPr="00027753" w:rsidRDefault="00CD5CF7" w:rsidP="001D3693">
      <w:pPr>
        <w:pStyle w:val="Default0001"/>
        <w:numPr>
          <w:ilvl w:val="0"/>
          <w:numId w:val="56"/>
        </w:numPr>
        <w:spacing w:line="360" w:lineRule="auto"/>
        <w:rPr>
          <w:rFonts w:ascii="Times New Roman" w:hAnsi="Times New Roman"/>
          <w:sz w:val="22"/>
          <w:szCs w:val="22"/>
        </w:rPr>
      </w:pPr>
      <w:r w:rsidRPr="00027753">
        <w:rPr>
          <w:rFonts w:ascii="Times New Roman" w:hAnsi="Times New Roman"/>
          <w:sz w:val="22"/>
          <w:szCs w:val="22"/>
        </w:rPr>
        <w:t xml:space="preserve">Continuous Storage ATRRs may be dispatched to provide Regulation using the AGC </w:t>
      </w:r>
      <w:proofErr w:type="spellStart"/>
      <w:r w:rsidRPr="00027753">
        <w:rPr>
          <w:rFonts w:ascii="Times New Roman" w:hAnsi="Times New Roman"/>
          <w:sz w:val="22"/>
          <w:szCs w:val="22"/>
        </w:rPr>
        <w:t>SetPoint</w:t>
      </w:r>
      <w:proofErr w:type="spellEnd"/>
      <w:r w:rsidRPr="00027753">
        <w:rPr>
          <w:rFonts w:ascii="Times New Roman" w:hAnsi="Times New Roman"/>
          <w:sz w:val="22"/>
          <w:szCs w:val="22"/>
        </w:rPr>
        <w:t xml:space="preserve"> described in (a)(i) or (a)(iii); and</w:t>
      </w:r>
    </w:p>
    <w:p w14:paraId="03C6E22A" w14:textId="77777777" w:rsidR="00CD5CF7" w:rsidRPr="00027753" w:rsidRDefault="00CD5CF7" w:rsidP="001D3693">
      <w:pPr>
        <w:pStyle w:val="Default0001"/>
        <w:numPr>
          <w:ilvl w:val="0"/>
          <w:numId w:val="56"/>
        </w:numPr>
        <w:spacing w:line="360" w:lineRule="auto"/>
        <w:rPr>
          <w:rFonts w:ascii="Times New Roman" w:hAnsi="Times New Roman"/>
          <w:sz w:val="22"/>
          <w:szCs w:val="22"/>
        </w:rPr>
      </w:pPr>
      <w:proofErr w:type="gramStart"/>
      <w:r w:rsidRPr="00027753">
        <w:rPr>
          <w:rFonts w:ascii="Times New Roman" w:hAnsi="Times New Roman"/>
          <w:sz w:val="22"/>
          <w:szCs w:val="22"/>
        </w:rPr>
        <w:t>all</w:t>
      </w:r>
      <w:proofErr w:type="gramEnd"/>
      <w:r w:rsidRPr="00027753">
        <w:rPr>
          <w:rFonts w:ascii="Times New Roman" w:hAnsi="Times New Roman"/>
          <w:sz w:val="22"/>
          <w:szCs w:val="22"/>
        </w:rPr>
        <w:t xml:space="preserve"> other Regulation Resources may be dispatched to provide Regulation using any of the three AGC </w:t>
      </w:r>
      <w:proofErr w:type="spellStart"/>
      <w:r w:rsidRPr="00027753">
        <w:rPr>
          <w:rFonts w:ascii="Times New Roman" w:hAnsi="Times New Roman"/>
          <w:sz w:val="22"/>
          <w:szCs w:val="22"/>
        </w:rPr>
        <w:t>SetPoint</w:t>
      </w:r>
      <w:proofErr w:type="spellEnd"/>
      <w:r w:rsidRPr="00027753">
        <w:rPr>
          <w:rFonts w:ascii="Times New Roman" w:hAnsi="Times New Roman"/>
          <w:sz w:val="22"/>
          <w:szCs w:val="22"/>
        </w:rPr>
        <w:t xml:space="preserve"> types</w:t>
      </w:r>
      <w:r>
        <w:rPr>
          <w:rFonts w:ascii="Times New Roman" w:hAnsi="Times New Roman"/>
          <w:sz w:val="22"/>
          <w:szCs w:val="22"/>
        </w:rPr>
        <w:t>.</w:t>
      </w:r>
    </w:p>
    <w:p w14:paraId="7FDF1DE6" w14:textId="77777777" w:rsidR="00CD5CF7" w:rsidRDefault="00CD5CF7" w:rsidP="00CD5CF7">
      <w:pPr>
        <w:pStyle w:val="Normal52"/>
        <w:spacing w:after="0" w:line="360" w:lineRule="auto"/>
        <w:rPr>
          <w:rFonts w:ascii="Times New Roman" w:eastAsia="Times New Roman" w:hAnsi="Times New Roman"/>
        </w:rPr>
      </w:pPr>
    </w:p>
    <w:p w14:paraId="2D8B0D0C" w14:textId="77777777" w:rsidR="00CD5CF7" w:rsidRDefault="00CD5CF7" w:rsidP="001D3693">
      <w:pPr>
        <w:pStyle w:val="Normal48"/>
        <w:numPr>
          <w:ilvl w:val="0"/>
          <w:numId w:val="55"/>
        </w:numPr>
        <w:spacing w:line="360" w:lineRule="auto"/>
        <w:ind w:left="720" w:hanging="720"/>
        <w:rPr>
          <w:rFonts w:ascii="Times New Roman" w:hAnsi="Times New Roman"/>
        </w:rPr>
      </w:pPr>
      <w:r>
        <w:rPr>
          <w:rFonts w:ascii="Times New Roman" w:hAnsi="Times New Roman"/>
        </w:rPr>
        <w:t xml:space="preserve">A Market Participant permitted to use more than one dispatch method pursuant to Section </w:t>
      </w:r>
      <w:proofErr w:type="gramStart"/>
      <w:r>
        <w:rPr>
          <w:rFonts w:ascii="Times New Roman" w:hAnsi="Times New Roman"/>
        </w:rPr>
        <w:t>III.14.6(</w:t>
      </w:r>
      <w:proofErr w:type="gramEnd"/>
      <w:r>
        <w:rPr>
          <w:rFonts w:ascii="Times New Roman" w:hAnsi="Times New Roman"/>
        </w:rPr>
        <w:t>b) may change the dispatch method to be effective at the start of every calendar quarter.  Requests to change the dispatch method must be received no later than 30 Business Days before the requested effective date of the change.</w:t>
      </w:r>
      <w:r w:rsidRPr="002638C5">
        <w:rPr>
          <w:rFonts w:ascii="Times New Roman" w:hAnsi="Times New Roman"/>
        </w:rPr>
        <w:t xml:space="preserve"> </w:t>
      </w:r>
    </w:p>
    <w:p w14:paraId="4A804F03" w14:textId="77777777" w:rsidR="00CD5CF7" w:rsidRPr="002638C5" w:rsidRDefault="00CD5CF7" w:rsidP="00CD5CF7">
      <w:pPr>
        <w:pStyle w:val="Normal52"/>
        <w:spacing w:after="0" w:line="360" w:lineRule="auto"/>
        <w:rPr>
          <w:rFonts w:ascii="Times New Roman" w:eastAsia="Times New Roman" w:hAnsi="Times New Roman"/>
        </w:rPr>
      </w:pPr>
    </w:p>
    <w:p w14:paraId="37641522" w14:textId="77777777" w:rsidR="00CD5CF7" w:rsidRDefault="00CD5CF7" w:rsidP="001D3693">
      <w:pPr>
        <w:pStyle w:val="Normal48"/>
        <w:numPr>
          <w:ilvl w:val="0"/>
          <w:numId w:val="55"/>
        </w:numPr>
        <w:spacing w:line="360" w:lineRule="auto"/>
        <w:ind w:left="720" w:hanging="720"/>
        <w:rPr>
          <w:rFonts w:ascii="Times New Roman" w:hAnsi="Times New Roman"/>
        </w:rPr>
      </w:pPr>
      <w:r w:rsidRPr="002638C5">
        <w:rPr>
          <w:rFonts w:ascii="Times New Roman" w:hAnsi="Times New Roman"/>
        </w:rPr>
        <w:t xml:space="preserve">AGC </w:t>
      </w:r>
      <w:proofErr w:type="spellStart"/>
      <w:r w:rsidRPr="002638C5">
        <w:rPr>
          <w:rFonts w:ascii="Times New Roman" w:hAnsi="Times New Roman"/>
        </w:rPr>
        <w:t>SetPoints</w:t>
      </w:r>
      <w:proofErr w:type="spellEnd"/>
      <w:r w:rsidRPr="002638C5">
        <w:rPr>
          <w:rFonts w:ascii="Times New Roman" w:hAnsi="Times New Roman"/>
        </w:rPr>
        <w:t xml:space="preserve"> will be established to cost-effectively meet reliability criteria based on the current area control error, the Automatic Response Rate and offer parameters of the selected Resources, as well as the current and predicted state of the system.</w:t>
      </w:r>
    </w:p>
    <w:p w14:paraId="158B9A89" w14:textId="77777777" w:rsidR="00CD5CF7" w:rsidRDefault="00CD5CF7" w:rsidP="00CD5CF7">
      <w:pPr>
        <w:pStyle w:val="Normal48"/>
        <w:tabs>
          <w:tab w:val="left" w:pos="720"/>
        </w:tabs>
        <w:spacing w:line="360" w:lineRule="auto"/>
        <w:ind w:left="720" w:hanging="720"/>
        <w:rPr>
          <w:rFonts w:ascii="Times New Roman" w:hAnsi="Times New Roman"/>
        </w:rPr>
      </w:pPr>
      <w:r>
        <w:rPr>
          <w:rFonts w:ascii="Times New Roman" w:hAnsi="Times New Roman"/>
        </w:rPr>
        <w:t>(e)</w:t>
      </w:r>
      <w:r>
        <w:rPr>
          <w:rFonts w:ascii="Times New Roman" w:hAnsi="Times New Roman"/>
        </w:rPr>
        <w:tab/>
        <w:t>When either a Generator Asset or a Continuous Storage ATRR is providing Regulation, the related energy dispatch ranges shall be reduced as described in Section III.1.10.9(g) and (h).</w:t>
      </w:r>
    </w:p>
    <w:p w14:paraId="27B443CD" w14:textId="77777777" w:rsidR="00CD5CF7" w:rsidRDefault="00CD5CF7" w:rsidP="00CD5CF7">
      <w:pPr>
        <w:pStyle w:val="Normal52"/>
        <w:spacing w:after="0" w:line="360" w:lineRule="auto"/>
        <w:rPr>
          <w:rFonts w:ascii="Times New Roman" w:eastAsia="Times New Roman" w:hAnsi="Times New Roman"/>
          <w:b/>
        </w:rPr>
      </w:pPr>
    </w:p>
    <w:p w14:paraId="4999D4A2" w14:textId="77777777" w:rsidR="00CD5CF7" w:rsidRPr="00A51508" w:rsidRDefault="00CD5CF7" w:rsidP="00CD5CF7">
      <w:pPr>
        <w:pStyle w:val="Normal62"/>
        <w:tabs>
          <w:tab w:val="left" w:pos="0"/>
        </w:tabs>
        <w:spacing w:after="0" w:line="360" w:lineRule="auto"/>
        <w:contextualSpacing/>
        <w:rPr>
          <w:rFonts w:ascii="Times New Roman" w:hAnsi="Times New Roman"/>
        </w:rPr>
      </w:pPr>
      <w:r w:rsidRPr="00A51508">
        <w:rPr>
          <w:rFonts w:ascii="Times New Roman" w:hAnsi="Times New Roman"/>
          <w:b/>
        </w:rPr>
        <w:lastRenderedPageBreak/>
        <w:t xml:space="preserve">III.14.7 </w:t>
      </w:r>
      <w:r w:rsidRPr="00A51508">
        <w:rPr>
          <w:rFonts w:ascii="Times New Roman" w:hAnsi="Times New Roman"/>
          <w:b/>
        </w:rPr>
        <w:tab/>
      </w:r>
      <w:r w:rsidRPr="00A51508">
        <w:rPr>
          <w:rFonts w:ascii="Times New Roman" w:hAnsi="Times New Roman"/>
          <w:b/>
        </w:rPr>
        <w:tab/>
        <w:t>Performance Monitoring.</w:t>
      </w:r>
    </w:p>
    <w:p w14:paraId="2D7F176E" w14:textId="77777777" w:rsidR="00CD5CF7" w:rsidRPr="00553A19" w:rsidRDefault="00CD5CF7" w:rsidP="00CD5CF7">
      <w:pPr>
        <w:pStyle w:val="Normal62"/>
        <w:spacing w:after="0" w:line="360" w:lineRule="auto"/>
        <w:ind w:left="720" w:hanging="720"/>
        <w:contextualSpacing/>
        <w:rPr>
          <w:rFonts w:ascii="Times New Roman" w:hAnsi="Times New Roman"/>
        </w:rPr>
      </w:pPr>
      <w:r>
        <w:rPr>
          <w:rFonts w:ascii="Times New Roman" w:hAnsi="Times New Roman"/>
        </w:rPr>
        <w:t>(a)</w:t>
      </w:r>
      <w:r>
        <w:rPr>
          <w:rFonts w:ascii="Times New Roman" w:hAnsi="Times New Roman"/>
        </w:rPr>
        <w:tab/>
        <w:t xml:space="preserve">The performance of a Resource providing Regulation will be monitored in Real-Time and a performance score will be calculated.  For each </w:t>
      </w:r>
      <w:r w:rsidRPr="00E15694">
        <w:rPr>
          <w:rFonts w:ascii="Times New Roman" w:hAnsi="Times New Roman"/>
        </w:rPr>
        <w:t>settlement interval,</w:t>
      </w:r>
      <w:r>
        <w:rPr>
          <w:rFonts w:ascii="Times New Roman" w:hAnsi="Times New Roman"/>
        </w:rPr>
        <w:t xml:space="preserve"> a Resource is considered to be non-performing if, after a </w:t>
      </w:r>
      <w:r w:rsidRPr="00A51508">
        <w:rPr>
          <w:rFonts w:ascii="Times New Roman" w:hAnsi="Times New Roman"/>
        </w:rPr>
        <w:t xml:space="preserve">grace period, the Resource is not responding to AGC </w:t>
      </w:r>
      <w:proofErr w:type="spellStart"/>
      <w:r w:rsidRPr="00A51508">
        <w:rPr>
          <w:rFonts w:ascii="Times New Roman" w:hAnsi="Times New Roman"/>
        </w:rPr>
        <w:t>SetPoints</w:t>
      </w:r>
      <w:proofErr w:type="spellEnd"/>
      <w:r w:rsidRPr="00A51508">
        <w:rPr>
          <w:rFonts w:ascii="Times New Roman" w:hAnsi="Times New Roman"/>
        </w:rPr>
        <w:t xml:space="preserve"> </w:t>
      </w:r>
      <w:r>
        <w:rPr>
          <w:rFonts w:ascii="Times New Roman" w:hAnsi="Times New Roman"/>
        </w:rPr>
        <w:t xml:space="preserve">(or, in the case of a Continuous Storage ATRR, not responding to the net AGC </w:t>
      </w:r>
      <w:proofErr w:type="spellStart"/>
      <w:r>
        <w:rPr>
          <w:rFonts w:ascii="Times New Roman" w:hAnsi="Times New Roman"/>
        </w:rPr>
        <w:t>SetPoint</w:t>
      </w:r>
      <w:proofErr w:type="spellEnd"/>
      <w:r>
        <w:rPr>
          <w:rFonts w:ascii="Times New Roman" w:hAnsi="Times New Roman"/>
        </w:rPr>
        <w:t xml:space="preserve"> and Desired Dispatch Points) </w:t>
      </w:r>
      <w:r w:rsidRPr="00A51508">
        <w:rPr>
          <w:rFonts w:ascii="Times New Roman" w:hAnsi="Times New Roman"/>
        </w:rPr>
        <w:t xml:space="preserve">at a rate at least equal to a percentage of its Automatic Response Rate or outside a tolerance band around the AGC </w:t>
      </w:r>
      <w:proofErr w:type="spellStart"/>
      <w:r w:rsidRPr="00A51508">
        <w:rPr>
          <w:rFonts w:ascii="Times New Roman" w:hAnsi="Times New Roman"/>
        </w:rPr>
        <w:t>SetPoint</w:t>
      </w:r>
      <w:proofErr w:type="spellEnd"/>
      <w:r w:rsidRPr="00A51508">
        <w:rPr>
          <w:rFonts w:ascii="Times New Roman" w:hAnsi="Times New Roman"/>
        </w:rPr>
        <w:t xml:space="preserve"> that is equal to a percentage of the Regulation Capacity of the Resource.  The grace period will be between two and four minutes.  The percentage of the Automatic Response Rate will be between 80 and 95 percent.  The percentage of the Regulation Capacity of the Resource will be between 5 and 15 percent.  The specific values will be published on the ISO’s website.</w:t>
      </w:r>
      <w:r>
        <w:rPr>
          <w:rFonts w:ascii="Times New Roman" w:hAnsi="Times New Roman"/>
        </w:rPr>
        <w:t xml:space="preserve">  </w:t>
      </w:r>
    </w:p>
    <w:p w14:paraId="7FB2A2DC" w14:textId="77777777" w:rsidR="00CD5CF7" w:rsidRPr="00553A19" w:rsidRDefault="00CD5CF7" w:rsidP="00CD5CF7">
      <w:pPr>
        <w:pStyle w:val="Normal62"/>
        <w:tabs>
          <w:tab w:val="left" w:pos="0"/>
        </w:tabs>
        <w:spacing w:after="0" w:line="360" w:lineRule="auto"/>
        <w:contextualSpacing/>
        <w:rPr>
          <w:rFonts w:ascii="Times New Roman" w:hAnsi="Times New Roman"/>
        </w:rPr>
      </w:pPr>
    </w:p>
    <w:p w14:paraId="031ED234" w14:textId="77777777" w:rsidR="00CD5CF7" w:rsidRPr="00553A19" w:rsidRDefault="00CD5CF7" w:rsidP="00CD5CF7">
      <w:pPr>
        <w:pStyle w:val="Normal62"/>
        <w:spacing w:after="0" w:line="360" w:lineRule="auto"/>
        <w:ind w:left="720" w:hanging="720"/>
        <w:contextualSpacing/>
        <w:rPr>
          <w:rFonts w:ascii="Times New Roman" w:hAnsi="Times New Roman"/>
        </w:rPr>
      </w:pPr>
      <w:r>
        <w:rPr>
          <w:rFonts w:ascii="Times New Roman" w:hAnsi="Times New Roman"/>
        </w:rPr>
        <w:t>(b)</w:t>
      </w:r>
      <w:r>
        <w:rPr>
          <w:rFonts w:ascii="Times New Roman" w:hAnsi="Times New Roman"/>
        </w:rPr>
        <w:tab/>
      </w:r>
      <w:r w:rsidRPr="00553A19">
        <w:rPr>
          <w:rFonts w:ascii="Times New Roman" w:hAnsi="Times New Roman"/>
        </w:rPr>
        <w:t xml:space="preserve">A Resource that changes its direction of movement in a manner inconsistent with the AGC </w:t>
      </w:r>
      <w:proofErr w:type="spellStart"/>
      <w:r w:rsidRPr="00553A19">
        <w:rPr>
          <w:rFonts w:ascii="Times New Roman" w:hAnsi="Times New Roman"/>
        </w:rPr>
        <w:t>SetPoint</w:t>
      </w:r>
      <w:proofErr w:type="spellEnd"/>
      <w:r w:rsidRPr="00553A19">
        <w:rPr>
          <w:rFonts w:ascii="Times New Roman" w:hAnsi="Times New Roman"/>
        </w:rPr>
        <w:t xml:space="preserve"> is considered non-performing for the remainder of the</w:t>
      </w:r>
      <w:r>
        <w:rPr>
          <w:rFonts w:ascii="Times New Roman" w:hAnsi="Times New Roman"/>
        </w:rPr>
        <w:t xml:space="preserve"> hour</w:t>
      </w:r>
      <w:r w:rsidRPr="00553A19">
        <w:rPr>
          <w:rFonts w:ascii="Times New Roman" w:hAnsi="Times New Roman"/>
        </w:rPr>
        <w:t xml:space="preserve">. </w:t>
      </w:r>
    </w:p>
    <w:p w14:paraId="5072C72B" w14:textId="77777777" w:rsidR="00CD5CF7" w:rsidRPr="00553A19" w:rsidRDefault="00CD5CF7" w:rsidP="00CD5CF7">
      <w:pPr>
        <w:pStyle w:val="Normal62"/>
        <w:tabs>
          <w:tab w:val="left" w:pos="0"/>
        </w:tabs>
        <w:spacing w:after="0" w:line="360" w:lineRule="auto"/>
        <w:contextualSpacing/>
        <w:rPr>
          <w:rFonts w:ascii="Times New Roman" w:hAnsi="Times New Roman"/>
        </w:rPr>
      </w:pPr>
    </w:p>
    <w:p w14:paraId="5E4F91E4" w14:textId="77777777" w:rsidR="00CD5CF7" w:rsidRDefault="00CD5CF7" w:rsidP="00CD5CF7">
      <w:pPr>
        <w:pStyle w:val="Normal52"/>
        <w:spacing w:after="0" w:line="360" w:lineRule="auto"/>
        <w:rPr>
          <w:rFonts w:ascii="Times New Roman" w:eastAsia="Times New Roman" w:hAnsi="Times New Roman"/>
          <w:b/>
        </w:rPr>
      </w:pPr>
      <w:r>
        <w:rPr>
          <w:rFonts w:ascii="Times New Roman" w:eastAsia="Times New Roman" w:hAnsi="Times New Roman"/>
          <w:b/>
        </w:rPr>
        <w:t>III.14.8</w:t>
      </w:r>
      <w:r>
        <w:rPr>
          <w:rFonts w:ascii="Times New Roman" w:eastAsia="Times New Roman" w:hAnsi="Times New Roman"/>
          <w:b/>
        </w:rPr>
        <w:tab/>
      </w:r>
      <w:r>
        <w:rPr>
          <w:rFonts w:ascii="Times New Roman" w:eastAsia="Times New Roman" w:hAnsi="Times New Roman"/>
          <w:b/>
        </w:rPr>
        <w:tab/>
        <w:t xml:space="preserve">Regulation </w:t>
      </w:r>
      <w:r w:rsidRPr="00A51508">
        <w:rPr>
          <w:rFonts w:ascii="Times New Roman" w:eastAsia="Times New Roman" w:hAnsi="Times New Roman"/>
          <w:b/>
        </w:rPr>
        <w:t xml:space="preserve">Market Settlement and Compensation. </w:t>
      </w:r>
    </w:p>
    <w:p w14:paraId="2D9CBD6F" w14:textId="77777777" w:rsidR="00CD5CF7" w:rsidRDefault="00CD5CF7" w:rsidP="001D3693">
      <w:pPr>
        <w:pStyle w:val="Normal52"/>
        <w:numPr>
          <w:ilvl w:val="0"/>
          <w:numId w:val="57"/>
        </w:numPr>
        <w:spacing w:after="0" w:line="360" w:lineRule="auto"/>
        <w:ind w:left="720" w:hanging="720"/>
        <w:rPr>
          <w:rFonts w:ascii="Times New Roman" w:eastAsia="Times New Roman" w:hAnsi="Times New Roman"/>
        </w:rPr>
      </w:pPr>
      <w:r>
        <w:rPr>
          <w:rFonts w:ascii="Times New Roman" w:eastAsia="Times New Roman" w:hAnsi="Times New Roman"/>
        </w:rPr>
        <w:t>Calculation of Regulation Clearing Prices.</w:t>
      </w:r>
    </w:p>
    <w:p w14:paraId="711C0A7C" w14:textId="77777777" w:rsidR="00CD5CF7" w:rsidRDefault="00CD5CF7" w:rsidP="001D3693">
      <w:pPr>
        <w:pStyle w:val="Normal52"/>
        <w:numPr>
          <w:ilvl w:val="0"/>
          <w:numId w:val="58"/>
        </w:numPr>
        <w:spacing w:after="0" w:line="360" w:lineRule="auto"/>
        <w:ind w:left="1440"/>
        <w:rPr>
          <w:rFonts w:ascii="Times New Roman" w:eastAsia="Times New Roman" w:hAnsi="Times New Roman"/>
        </w:rPr>
      </w:pPr>
      <w:r>
        <w:rPr>
          <w:rFonts w:ascii="Times New Roman" w:eastAsia="Times New Roman" w:hAnsi="Times New Roman"/>
        </w:rPr>
        <w:t>Regulation Service clearing prices.</w:t>
      </w:r>
    </w:p>
    <w:p w14:paraId="5BCB3BF8" w14:textId="77777777" w:rsidR="00CD5CF7" w:rsidRDefault="00CD5CF7" w:rsidP="00CD5CF7">
      <w:pPr>
        <w:pStyle w:val="Normal52"/>
        <w:spacing w:after="0" w:line="360" w:lineRule="auto"/>
        <w:ind w:left="1440"/>
        <w:rPr>
          <w:rFonts w:ascii="Times New Roman" w:eastAsia="Times New Roman" w:hAnsi="Times New Roman"/>
        </w:rPr>
      </w:pPr>
      <w:r>
        <w:rPr>
          <w:rFonts w:ascii="Times New Roman" w:eastAsia="Times New Roman" w:hAnsi="Times New Roman"/>
        </w:rPr>
        <w:t xml:space="preserve">The Regulation Service clearing price is set equal to the highest Regulation Service Offer of the Resources providing Regulation. </w:t>
      </w:r>
    </w:p>
    <w:p w14:paraId="1EC87BED" w14:textId="77777777" w:rsidR="00CD5CF7" w:rsidRDefault="00CD5CF7" w:rsidP="001D3693">
      <w:pPr>
        <w:pStyle w:val="Normal52"/>
        <w:numPr>
          <w:ilvl w:val="0"/>
          <w:numId w:val="58"/>
        </w:numPr>
        <w:spacing w:after="0" w:line="360" w:lineRule="auto"/>
        <w:ind w:left="1440"/>
        <w:rPr>
          <w:rFonts w:ascii="Times New Roman" w:eastAsia="Times New Roman" w:hAnsi="Times New Roman"/>
        </w:rPr>
      </w:pPr>
      <w:r>
        <w:rPr>
          <w:rFonts w:ascii="Times New Roman" w:eastAsia="Times New Roman" w:hAnsi="Times New Roman"/>
        </w:rPr>
        <w:t xml:space="preserve">Regulation Capacity clearing prices. </w:t>
      </w:r>
    </w:p>
    <w:p w14:paraId="0C46FCFB" w14:textId="77777777" w:rsidR="00CD5CF7" w:rsidRPr="008F7684" w:rsidRDefault="00CD5CF7" w:rsidP="00CD5CF7">
      <w:pPr>
        <w:pStyle w:val="Normal48"/>
        <w:autoSpaceDE w:val="0"/>
        <w:autoSpaceDN w:val="0"/>
        <w:adjustRightInd w:val="0"/>
        <w:spacing w:after="0" w:line="360" w:lineRule="auto"/>
        <w:ind w:left="1800" w:hanging="360"/>
        <w:rPr>
          <w:rFonts w:ascii="Times New Roman" w:eastAsia="Calibri" w:hAnsi="Times New Roman"/>
          <w:strike/>
        </w:rPr>
      </w:pPr>
      <w:r>
        <w:rPr>
          <w:rFonts w:ascii="Times New Roman" w:eastAsia="Calibri" w:hAnsi="Times New Roman"/>
        </w:rPr>
        <w:t>1.</w:t>
      </w:r>
      <w:r>
        <w:rPr>
          <w:rFonts w:ascii="Times New Roman" w:eastAsia="Calibri" w:hAnsi="Times New Roman"/>
        </w:rPr>
        <w:tab/>
      </w:r>
      <w:r w:rsidRPr="008F7684">
        <w:rPr>
          <w:rFonts w:ascii="Times New Roman" w:eastAsia="Calibri" w:hAnsi="Times New Roman"/>
        </w:rPr>
        <w:t xml:space="preserve">The Regulation Capacity clearing price is set </w:t>
      </w:r>
      <w:r w:rsidRPr="00E14500">
        <w:rPr>
          <w:rFonts w:ascii="Times New Roman" w:eastAsia="Calibri" w:hAnsi="Times New Roman"/>
        </w:rPr>
        <w:t>such that total</w:t>
      </w:r>
      <w:r>
        <w:rPr>
          <w:rFonts w:ascii="Times New Roman" w:eastAsia="Calibri" w:hAnsi="Times New Roman"/>
        </w:rPr>
        <w:t xml:space="preserve"> </w:t>
      </w:r>
      <w:r w:rsidRPr="00E14500">
        <w:rPr>
          <w:rFonts w:ascii="Times New Roman" w:eastAsia="Calibri" w:hAnsi="Times New Roman"/>
        </w:rPr>
        <w:t>compensation</w:t>
      </w:r>
      <w:r w:rsidRPr="008F7684">
        <w:rPr>
          <w:rFonts w:ascii="Times New Roman" w:eastAsia="Calibri" w:hAnsi="Times New Roman"/>
        </w:rPr>
        <w:t xml:space="preserve"> from the Regulation Service clearing price</w:t>
      </w:r>
      <w:r>
        <w:rPr>
          <w:rFonts w:ascii="Times New Roman" w:eastAsia="Calibri" w:hAnsi="Times New Roman"/>
        </w:rPr>
        <w:t xml:space="preserve"> and</w:t>
      </w:r>
      <w:r w:rsidRPr="008F7684">
        <w:rPr>
          <w:rFonts w:ascii="Times New Roman" w:eastAsia="Calibri" w:hAnsi="Times New Roman"/>
        </w:rPr>
        <w:t xml:space="preserve"> the Regulation Capacity clearing price will,</w:t>
      </w:r>
      <w:r>
        <w:rPr>
          <w:rFonts w:ascii="Times New Roman" w:eastAsia="Calibri" w:hAnsi="Times New Roman"/>
        </w:rPr>
        <w:t xml:space="preserve"> based on a uniform clearing price applied to </w:t>
      </w:r>
      <w:r w:rsidRPr="008F7684">
        <w:rPr>
          <w:rFonts w:ascii="Times New Roman" w:eastAsia="Calibri" w:hAnsi="Times New Roman"/>
        </w:rPr>
        <w:t xml:space="preserve">all selected Resources, ensure recovery of </w:t>
      </w:r>
      <w:r>
        <w:rPr>
          <w:rFonts w:ascii="Times New Roman" w:eastAsia="Calibri" w:hAnsi="Times New Roman"/>
        </w:rPr>
        <w:t>as-</w:t>
      </w:r>
      <w:r w:rsidRPr="008F7684">
        <w:rPr>
          <w:rFonts w:ascii="Times New Roman" w:eastAsia="Calibri" w:hAnsi="Times New Roman"/>
        </w:rPr>
        <w:t xml:space="preserve">bid costs for Regulation Capacity, estimated Regulation Service, estimated energy opportunity costs, and the Resource-specific incremental cost savings payment determined for each Resource </w:t>
      </w:r>
      <w:r>
        <w:rPr>
          <w:rFonts w:ascii="Times New Roman" w:eastAsia="Calibri" w:hAnsi="Times New Roman"/>
        </w:rPr>
        <w:t>(as described in subsection (ii</w:t>
      </w:r>
      <w:proofErr w:type="gramStart"/>
      <w:r>
        <w:rPr>
          <w:rFonts w:ascii="Times New Roman" w:eastAsia="Calibri" w:hAnsi="Times New Roman"/>
        </w:rPr>
        <w:t>)(</w:t>
      </w:r>
      <w:proofErr w:type="gramEnd"/>
      <w:r>
        <w:rPr>
          <w:rFonts w:ascii="Times New Roman" w:eastAsia="Calibri" w:hAnsi="Times New Roman"/>
        </w:rPr>
        <w:t>2) below)</w:t>
      </w:r>
      <w:r w:rsidRPr="00E15694">
        <w:rPr>
          <w:rFonts w:ascii="Times New Roman" w:eastAsia="Calibri" w:hAnsi="Times New Roman"/>
        </w:rPr>
        <w:t>.</w:t>
      </w:r>
      <w:r>
        <w:rPr>
          <w:rFonts w:ascii="Times New Roman" w:eastAsia="Calibri" w:hAnsi="Times New Roman"/>
          <w:color w:val="810081"/>
        </w:rPr>
        <w:t xml:space="preserve">  </w:t>
      </w:r>
    </w:p>
    <w:p w14:paraId="1A63E069" w14:textId="77777777" w:rsidR="00CD5CF7" w:rsidRPr="00E15694" w:rsidRDefault="00CD5CF7" w:rsidP="00CD5CF7">
      <w:pPr>
        <w:pStyle w:val="Normal48"/>
        <w:autoSpaceDE w:val="0"/>
        <w:autoSpaceDN w:val="0"/>
        <w:adjustRightInd w:val="0"/>
        <w:spacing w:after="0" w:line="360" w:lineRule="auto"/>
        <w:ind w:left="1800" w:hanging="360"/>
        <w:rPr>
          <w:rFonts w:ascii="Times New Roman" w:eastAsia="Calibri" w:hAnsi="Times New Roman"/>
        </w:rPr>
      </w:pPr>
      <w:r>
        <w:rPr>
          <w:rFonts w:ascii="Times New Roman" w:eastAsia="Calibri" w:hAnsi="Times New Roman"/>
        </w:rPr>
        <w:t>2.</w:t>
      </w:r>
      <w:r>
        <w:rPr>
          <w:rFonts w:ascii="Times New Roman" w:eastAsia="Calibri" w:hAnsi="Times New Roman"/>
        </w:rPr>
        <w:tab/>
      </w:r>
      <w:r w:rsidRPr="00A04D13">
        <w:rPr>
          <w:rFonts w:ascii="Times New Roman" w:eastAsia="Calibri" w:hAnsi="Times New Roman"/>
        </w:rPr>
        <w:t xml:space="preserve">The incremental cost savings </w:t>
      </w:r>
      <w:r w:rsidRPr="00E15694">
        <w:rPr>
          <w:rFonts w:ascii="Times New Roman" w:eastAsia="Calibri" w:hAnsi="Times New Roman"/>
        </w:rPr>
        <w:t xml:space="preserve">provided by each Resource is assessed by </w:t>
      </w:r>
      <w:r w:rsidRPr="008F7684">
        <w:rPr>
          <w:rFonts w:ascii="Times New Roman" w:eastAsia="Calibri" w:hAnsi="Times New Roman"/>
        </w:rPr>
        <w:t xml:space="preserve">determining the least-cost selection of Resources </w:t>
      </w:r>
      <w:r w:rsidRPr="001C192A">
        <w:rPr>
          <w:rFonts w:ascii="Times New Roman" w:eastAsia="Calibri" w:hAnsi="Times New Roman"/>
        </w:rPr>
        <w:t>from the most recently approved Regulation selection process</w:t>
      </w:r>
      <w:r w:rsidRPr="008F7684">
        <w:rPr>
          <w:rFonts w:ascii="Times New Roman" w:eastAsia="Calibri" w:hAnsi="Times New Roman"/>
        </w:rPr>
        <w:t xml:space="preserve"> both with and without the particular Resource.  The incremental cost savings for the </w:t>
      </w:r>
      <w:r w:rsidRPr="00E15694">
        <w:rPr>
          <w:rFonts w:ascii="Times New Roman" w:eastAsia="Calibri" w:hAnsi="Times New Roman"/>
        </w:rPr>
        <w:t xml:space="preserve">settlement </w:t>
      </w:r>
      <w:r w:rsidRPr="008F7684">
        <w:rPr>
          <w:rFonts w:ascii="Times New Roman" w:eastAsia="Calibri" w:hAnsi="Times New Roman"/>
        </w:rPr>
        <w:t>interval is the estimated total cost of Regulation without the Resource minus the estimated total cost of Regulation with the Resource, including the application of penalty factors to any violation of the Regulation requirements</w:t>
      </w:r>
      <w:r>
        <w:rPr>
          <w:rFonts w:ascii="Times New Roman" w:eastAsia="Calibri" w:hAnsi="Times New Roman"/>
        </w:rPr>
        <w:t xml:space="preserve"> </w:t>
      </w:r>
      <w:r w:rsidRPr="00E15694">
        <w:rPr>
          <w:rFonts w:ascii="Times New Roman" w:eastAsia="Calibri" w:hAnsi="Times New Roman"/>
        </w:rPr>
        <w:t>constraint.</w:t>
      </w:r>
    </w:p>
    <w:p w14:paraId="04A4CA9B" w14:textId="77777777" w:rsidR="00CD5CF7" w:rsidRPr="00E07B70" w:rsidRDefault="00CD5CF7" w:rsidP="00CD5CF7">
      <w:pPr>
        <w:pStyle w:val="Normal52"/>
        <w:spacing w:after="0" w:line="360" w:lineRule="auto"/>
        <w:ind w:left="1080"/>
        <w:rPr>
          <w:rFonts w:ascii="Times New Roman" w:eastAsia="Times New Roman" w:hAnsi="Times New Roman"/>
        </w:rPr>
      </w:pPr>
    </w:p>
    <w:p w14:paraId="40FD4119" w14:textId="77777777" w:rsidR="00CD5CF7" w:rsidRDefault="00CD5CF7" w:rsidP="001D3693">
      <w:pPr>
        <w:pStyle w:val="Normal52"/>
        <w:numPr>
          <w:ilvl w:val="0"/>
          <w:numId w:val="59"/>
        </w:numPr>
        <w:tabs>
          <w:tab w:val="left" w:pos="720"/>
        </w:tabs>
        <w:spacing w:after="0" w:line="360" w:lineRule="auto"/>
        <w:ind w:left="720" w:hanging="720"/>
        <w:rPr>
          <w:rFonts w:ascii="Times New Roman" w:eastAsia="Times New Roman" w:hAnsi="Times New Roman"/>
        </w:rPr>
      </w:pPr>
      <w:r w:rsidRPr="00AA3421">
        <w:rPr>
          <w:rFonts w:ascii="Times New Roman" w:eastAsia="Times New Roman" w:hAnsi="Times New Roman"/>
        </w:rPr>
        <w:t>Compensation to Regulation Providers.</w:t>
      </w:r>
    </w:p>
    <w:p w14:paraId="4EB73D0A" w14:textId="77777777" w:rsidR="00CD5CF7" w:rsidRDefault="00CD5CF7" w:rsidP="00CD5CF7">
      <w:pPr>
        <w:pStyle w:val="Normal48"/>
        <w:spacing w:line="360" w:lineRule="auto"/>
        <w:ind w:left="720"/>
        <w:rPr>
          <w:rFonts w:ascii="Times New Roman" w:hAnsi="Times New Roman"/>
        </w:rPr>
      </w:pPr>
      <w:r w:rsidRPr="00AA3421">
        <w:rPr>
          <w:rFonts w:ascii="Times New Roman" w:hAnsi="Times New Roman"/>
        </w:rPr>
        <w:t xml:space="preserve">A Market Participant with a Resource that is selected to provide Regulation and that complies with the dispatch and performance requirements in </w:t>
      </w:r>
      <w:r>
        <w:rPr>
          <w:rFonts w:ascii="Times New Roman" w:hAnsi="Times New Roman"/>
        </w:rPr>
        <w:t xml:space="preserve">this </w:t>
      </w:r>
      <w:r w:rsidRPr="00AA3421">
        <w:rPr>
          <w:rFonts w:ascii="Times New Roman" w:hAnsi="Times New Roman"/>
        </w:rPr>
        <w:t>Section III.14 shall receive</w:t>
      </w:r>
      <w:r w:rsidRPr="000A0D49">
        <w:rPr>
          <w:rFonts w:ascii="Times New Roman" w:hAnsi="Times New Roman"/>
        </w:rPr>
        <w:t xml:space="preserve"> a Regulation Capacity payment, a Regulation Service payment and, in some cases, a Regulation make-whole payment, as described below.</w:t>
      </w:r>
    </w:p>
    <w:p w14:paraId="66AD841E"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w:t>
      </w:r>
      <w:r>
        <w:rPr>
          <w:rFonts w:ascii="Times New Roman" w:eastAsia="Times New Roman" w:hAnsi="Times New Roman"/>
        </w:rPr>
        <w:tab/>
        <w:t>Regulation Capacity Payment.</w:t>
      </w:r>
    </w:p>
    <w:p w14:paraId="29B26AC9" w14:textId="77777777" w:rsidR="00CD5CF7" w:rsidRDefault="00CD5CF7" w:rsidP="00CD5CF7">
      <w:pPr>
        <w:pStyle w:val="Normal48"/>
        <w:spacing w:line="360" w:lineRule="auto"/>
        <w:ind w:left="1440"/>
        <w:rPr>
          <w:rFonts w:ascii="Times New Roman" w:hAnsi="Times New Roman"/>
        </w:rPr>
      </w:pPr>
      <w:r>
        <w:rPr>
          <w:rFonts w:ascii="Times New Roman" w:hAnsi="Times New Roman"/>
        </w:rPr>
        <w:t>The capacity payment for each five-minute interval is equal to the time on Regulation during the interval multiplied by the amount of actual Regulation Capacity multiplied by the Regulation Capacity clearing price</w:t>
      </w:r>
      <w:r w:rsidRPr="001C192A">
        <w:rPr>
          <w:rFonts w:ascii="Times New Roman" w:hAnsi="Times New Roman"/>
        </w:rPr>
        <w:t xml:space="preserve"> </w:t>
      </w:r>
      <w:r>
        <w:rPr>
          <w:rFonts w:ascii="Times New Roman" w:hAnsi="Times New Roman"/>
        </w:rPr>
        <w:t xml:space="preserve">multiplied by </w:t>
      </w:r>
      <w:r w:rsidRPr="005F33D9">
        <w:rPr>
          <w:rFonts w:ascii="Times New Roman" w:hAnsi="Times New Roman"/>
        </w:rPr>
        <w:t>the Regulation performance score calculated pursuant to Section III.14.7</w:t>
      </w:r>
      <w:r>
        <w:rPr>
          <w:rFonts w:ascii="Times New Roman" w:hAnsi="Times New Roman"/>
        </w:rPr>
        <w:t xml:space="preserve">. </w:t>
      </w:r>
    </w:p>
    <w:p w14:paraId="3CB76C79" w14:textId="77777777" w:rsidR="00CD5CF7"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(ii)</w:t>
      </w:r>
      <w:r>
        <w:rPr>
          <w:rFonts w:ascii="Times New Roman" w:eastAsia="Times New Roman" w:hAnsi="Times New Roman"/>
        </w:rPr>
        <w:tab/>
        <w:t>Regulation Service Payment.</w:t>
      </w:r>
    </w:p>
    <w:p w14:paraId="63C9346C" w14:textId="77777777" w:rsidR="00CD5CF7" w:rsidRDefault="00CD5CF7" w:rsidP="00CD5CF7">
      <w:pPr>
        <w:pStyle w:val="Normal52"/>
        <w:spacing w:after="0" w:line="360" w:lineRule="auto"/>
        <w:ind w:left="1440"/>
        <w:rPr>
          <w:rFonts w:ascii="Times New Roman" w:eastAsia="Times New Roman" w:hAnsi="Times New Roman"/>
        </w:rPr>
      </w:pPr>
      <w:r>
        <w:rPr>
          <w:rFonts w:ascii="Times New Roman" w:eastAsia="Times New Roman" w:hAnsi="Times New Roman"/>
        </w:rPr>
        <w:t>The</w:t>
      </w:r>
      <w:r w:rsidRPr="00E15694">
        <w:rPr>
          <w:rFonts w:ascii="Times New Roman" w:eastAsia="Times New Roman" w:hAnsi="Times New Roman"/>
        </w:rPr>
        <w:t xml:space="preserve"> service payment </w:t>
      </w:r>
      <w:r>
        <w:rPr>
          <w:rFonts w:ascii="Times New Roman" w:eastAsia="Times New Roman" w:hAnsi="Times New Roman"/>
        </w:rPr>
        <w:t xml:space="preserve">for each five-minute interval is </w:t>
      </w:r>
      <w:r w:rsidRPr="00E15694">
        <w:rPr>
          <w:rFonts w:ascii="Times New Roman" w:eastAsia="Times New Roman" w:hAnsi="Times New Roman"/>
        </w:rPr>
        <w:t xml:space="preserve">equal to the amount of service provided </w:t>
      </w:r>
      <w:r>
        <w:rPr>
          <w:rFonts w:ascii="Times New Roman" w:eastAsia="Times New Roman" w:hAnsi="Times New Roman"/>
        </w:rPr>
        <w:t>(</w:t>
      </w:r>
      <w:r w:rsidRPr="00E15694">
        <w:rPr>
          <w:rFonts w:ascii="Times New Roman" w:eastAsia="Times New Roman" w:hAnsi="Times New Roman"/>
        </w:rPr>
        <w:t>as measured by the absolute value of</w:t>
      </w:r>
      <w:r>
        <w:rPr>
          <w:rFonts w:ascii="Times New Roman" w:eastAsia="Times New Roman" w:hAnsi="Times New Roman"/>
        </w:rPr>
        <w:t xml:space="preserve"> the Resource’s scheduled movement at the claimed rate of response without delay, in megawatts, toward the AGC </w:t>
      </w:r>
      <w:proofErr w:type="spellStart"/>
      <w:r>
        <w:rPr>
          <w:rFonts w:ascii="Times New Roman" w:eastAsia="Times New Roman" w:hAnsi="Times New Roman"/>
        </w:rPr>
        <w:t>SetPoint</w:t>
      </w:r>
      <w:proofErr w:type="spellEnd"/>
      <w:r>
        <w:rPr>
          <w:rFonts w:ascii="Times New Roman" w:eastAsia="Times New Roman" w:hAnsi="Times New Roman"/>
        </w:rPr>
        <w:t xml:space="preserve"> in response to AGC dispatch signals) multiplied by the Regulation Service clearing price multiplied by </w:t>
      </w:r>
      <w:r w:rsidRPr="005F33D9">
        <w:rPr>
          <w:rFonts w:ascii="Times New Roman" w:eastAsia="Times New Roman" w:hAnsi="Times New Roman"/>
        </w:rPr>
        <w:t>the Regulation performance score calculated pursuant to Section III.14.7</w:t>
      </w:r>
      <w:r w:rsidRPr="008F7684">
        <w:rPr>
          <w:rFonts w:ascii="Times New Roman" w:eastAsia="Times New Roman" w:hAnsi="Times New Roman"/>
        </w:rPr>
        <w:t xml:space="preserve">. </w:t>
      </w:r>
    </w:p>
    <w:p w14:paraId="38ED049A" w14:textId="77777777" w:rsidR="00CD5CF7" w:rsidRPr="008F7684" w:rsidRDefault="00CD5CF7" w:rsidP="00CD5CF7">
      <w:pPr>
        <w:pStyle w:val="Normal52"/>
        <w:spacing w:after="0" w:line="360" w:lineRule="auto"/>
        <w:ind w:left="1440" w:hanging="720"/>
        <w:rPr>
          <w:rFonts w:ascii="Times New Roman" w:eastAsia="Times New Roman" w:hAnsi="Times New Roman"/>
        </w:rPr>
      </w:pPr>
      <w:r>
        <w:rPr>
          <w:rFonts w:ascii="Times New Roman" w:eastAsia="Times New Roman" w:hAnsi="Times New Roman"/>
        </w:rPr>
        <w:t>(iii)</w:t>
      </w:r>
      <w:r>
        <w:rPr>
          <w:rFonts w:ascii="Times New Roman" w:eastAsia="Times New Roman" w:hAnsi="Times New Roman"/>
        </w:rPr>
        <w:tab/>
        <w:t>Make-Whole Payment.</w:t>
      </w:r>
    </w:p>
    <w:p w14:paraId="77D65AF6" w14:textId="77777777" w:rsidR="00CD5CF7" w:rsidRPr="008F7684" w:rsidRDefault="00CD5CF7" w:rsidP="00CD5CF7">
      <w:pPr>
        <w:pStyle w:val="ListParagraph10"/>
        <w:autoSpaceDE w:val="0"/>
        <w:autoSpaceDN w:val="0"/>
        <w:adjustRightInd w:val="0"/>
        <w:spacing w:after="0" w:line="360" w:lineRule="auto"/>
        <w:ind w:left="1440"/>
        <w:rPr>
          <w:rFonts w:ascii="Times New Roman" w:hAnsi="Times New Roman"/>
        </w:rPr>
      </w:pPr>
      <w:r>
        <w:rPr>
          <w:rFonts w:ascii="Times New Roman" w:hAnsi="Times New Roman"/>
        </w:rPr>
        <w:t>I</w:t>
      </w:r>
      <w:r w:rsidRPr="003812BC">
        <w:rPr>
          <w:rFonts w:ascii="Times New Roman" w:hAnsi="Times New Roman"/>
        </w:rPr>
        <w:t xml:space="preserve">f revenues from the Regulation Capacity clearing price and the Regulation Service clearing price </w:t>
      </w:r>
      <w:r>
        <w:rPr>
          <w:rFonts w:ascii="Times New Roman" w:hAnsi="Times New Roman"/>
        </w:rPr>
        <w:t xml:space="preserve">(as adjusted by the performance score) </w:t>
      </w:r>
      <w:r w:rsidRPr="003812BC">
        <w:rPr>
          <w:rFonts w:ascii="Times New Roman" w:hAnsi="Times New Roman"/>
        </w:rPr>
        <w:t xml:space="preserve">are insufficient to cover a Market Participant’s as-bid costs for the actual Regulation Capacity and the amount of Regulation Service provided during a settlement interval </w:t>
      </w:r>
      <w:r>
        <w:rPr>
          <w:rFonts w:ascii="Times New Roman" w:hAnsi="Times New Roman"/>
        </w:rPr>
        <w:t xml:space="preserve">(as adjusted by the performance score) </w:t>
      </w:r>
      <w:r w:rsidRPr="003812BC">
        <w:rPr>
          <w:rFonts w:ascii="Times New Roman" w:hAnsi="Times New Roman"/>
        </w:rPr>
        <w:t xml:space="preserve">plus actual energy opportunity costs </w:t>
      </w:r>
      <w:r>
        <w:rPr>
          <w:rFonts w:ascii="Times New Roman" w:hAnsi="Times New Roman"/>
        </w:rPr>
        <w:t>(</w:t>
      </w:r>
      <w:r w:rsidRPr="003812BC">
        <w:rPr>
          <w:rFonts w:ascii="Times New Roman" w:hAnsi="Times New Roman"/>
        </w:rPr>
        <w:t>as calculated in</w:t>
      </w:r>
      <w:r>
        <w:rPr>
          <w:rFonts w:ascii="Times New Roman" w:hAnsi="Times New Roman"/>
        </w:rPr>
        <w:t xml:space="preserve"> subsection </w:t>
      </w:r>
      <w:r w:rsidRPr="003812BC">
        <w:rPr>
          <w:rFonts w:ascii="Times New Roman" w:hAnsi="Times New Roman"/>
        </w:rPr>
        <w:t>(ii</w:t>
      </w:r>
      <w:r>
        <w:rPr>
          <w:rFonts w:ascii="Times New Roman" w:hAnsi="Times New Roman"/>
        </w:rPr>
        <w:t>i</w:t>
      </w:r>
      <w:proofErr w:type="gramStart"/>
      <w:r w:rsidRPr="003812BC">
        <w:rPr>
          <w:rFonts w:ascii="Times New Roman" w:hAnsi="Times New Roman"/>
        </w:rPr>
        <w:t>)</w:t>
      </w:r>
      <w:r>
        <w:rPr>
          <w:rFonts w:ascii="Times New Roman" w:hAnsi="Times New Roman"/>
        </w:rPr>
        <w:t>(</w:t>
      </w:r>
      <w:proofErr w:type="gramEnd"/>
      <w:r>
        <w:rPr>
          <w:rFonts w:ascii="Times New Roman" w:hAnsi="Times New Roman"/>
        </w:rPr>
        <w:t>1) below)</w:t>
      </w:r>
      <w:r w:rsidRPr="003812BC">
        <w:rPr>
          <w:rFonts w:ascii="Times New Roman" w:hAnsi="Times New Roman"/>
        </w:rPr>
        <w:t>, a make-whole payment will be provided</w:t>
      </w:r>
      <w:r>
        <w:rPr>
          <w:rFonts w:ascii="Times New Roman" w:hAnsi="Times New Roman"/>
        </w:rPr>
        <w:t>.</w:t>
      </w:r>
    </w:p>
    <w:p w14:paraId="756C9975" w14:textId="77777777" w:rsidR="00CD5CF7" w:rsidRDefault="00CD5CF7" w:rsidP="00CD5CF7">
      <w:pPr>
        <w:pStyle w:val="Normal52"/>
        <w:spacing w:after="0" w:line="360" w:lineRule="auto"/>
        <w:ind w:left="1800" w:hanging="360"/>
        <w:rPr>
          <w:rFonts w:ascii="Times New Roman" w:hAnsi="Times New Roman"/>
        </w:rPr>
      </w:pPr>
      <w:r>
        <w:rPr>
          <w:rFonts w:ascii="Times New Roman" w:eastAsia="Times New Roman" w:hAnsi="Times New Roman"/>
        </w:rPr>
        <w:t>1.</w:t>
      </w:r>
      <w:r>
        <w:rPr>
          <w:rFonts w:ascii="Times New Roman" w:eastAsia="Times New Roman" w:hAnsi="Times New Roman"/>
        </w:rPr>
        <w:tab/>
      </w:r>
      <w:r w:rsidRPr="00A04D13">
        <w:rPr>
          <w:rFonts w:ascii="Times New Roman" w:eastAsia="Times New Roman" w:hAnsi="Times New Roman"/>
        </w:rPr>
        <w:t>Calculation of Actual Energy Opportunity Costs.</w:t>
      </w:r>
      <w:r>
        <w:rPr>
          <w:rFonts w:ascii="Times New Roman" w:eastAsia="Times New Roman" w:hAnsi="Times New Roman"/>
        </w:rPr>
        <w:t xml:space="preserve"> </w:t>
      </w:r>
      <w:r w:rsidRPr="00E15694">
        <w:rPr>
          <w:rFonts w:ascii="Times New Roman" w:hAnsi="Times New Roman"/>
        </w:rPr>
        <w:t xml:space="preserve">A Resource-specific Regulation energy opportunity cost for </w:t>
      </w:r>
      <w:r>
        <w:rPr>
          <w:rFonts w:ascii="Times New Roman" w:hAnsi="Times New Roman"/>
        </w:rPr>
        <w:t xml:space="preserve">Regulation </w:t>
      </w:r>
      <w:r w:rsidRPr="00E15694">
        <w:rPr>
          <w:rFonts w:ascii="Times New Roman" w:hAnsi="Times New Roman"/>
        </w:rPr>
        <w:t xml:space="preserve">Resources </w:t>
      </w:r>
      <w:r>
        <w:rPr>
          <w:rFonts w:ascii="Times New Roman" w:hAnsi="Times New Roman"/>
        </w:rPr>
        <w:t xml:space="preserve">that are </w:t>
      </w:r>
      <w:r w:rsidRPr="00E15694">
        <w:rPr>
          <w:rFonts w:ascii="Times New Roman" w:hAnsi="Times New Roman"/>
        </w:rPr>
        <w:t xml:space="preserve">dispatchable in the Real-Time Energy Market is determined for each </w:t>
      </w:r>
      <w:r>
        <w:rPr>
          <w:rFonts w:ascii="Times New Roman" w:hAnsi="Times New Roman"/>
        </w:rPr>
        <w:t xml:space="preserve">five-minute </w:t>
      </w:r>
      <w:r w:rsidRPr="00E15694">
        <w:rPr>
          <w:rFonts w:ascii="Times New Roman" w:hAnsi="Times New Roman"/>
        </w:rPr>
        <w:t xml:space="preserve">interval that the Resource is selected to provide Regulation.  The Regulation energy opportunity cost shall be equal to the product of (i) the absolute value of the deviation of the </w:t>
      </w:r>
      <w:r>
        <w:rPr>
          <w:rFonts w:ascii="Times New Roman" w:hAnsi="Times New Roman"/>
        </w:rPr>
        <w:t xml:space="preserve">Regulation </w:t>
      </w:r>
      <w:r w:rsidRPr="00E15694">
        <w:rPr>
          <w:rFonts w:ascii="Times New Roman" w:hAnsi="Times New Roman"/>
        </w:rPr>
        <w:t xml:space="preserve">Resource’s dispatch level necessary to follow the ISO’s Regulation signals from the Resource’s expected dispatch level if it had been dispatched in economic merit order and (ii) the absolute value of the difference between the Real-Time Price at the Node associated with the </w:t>
      </w:r>
      <w:r>
        <w:rPr>
          <w:rFonts w:ascii="Times New Roman" w:hAnsi="Times New Roman"/>
        </w:rPr>
        <w:t xml:space="preserve">Regulation </w:t>
      </w:r>
      <w:r w:rsidRPr="00E15694">
        <w:rPr>
          <w:rFonts w:ascii="Times New Roman" w:hAnsi="Times New Roman"/>
        </w:rPr>
        <w:t xml:space="preserve">Resource and the megawatt weighted average Supply </w:t>
      </w:r>
      <w:r w:rsidRPr="00E15694">
        <w:rPr>
          <w:rFonts w:ascii="Times New Roman" w:hAnsi="Times New Roman"/>
        </w:rPr>
        <w:lastRenderedPageBreak/>
        <w:t xml:space="preserve">Offer or Demand Bid price for the energy associated with the deviation of the Resource’s expected dispatch level if it had been dispatched in economic merit order.  </w:t>
      </w:r>
      <w:r>
        <w:rPr>
          <w:rFonts w:ascii="Times New Roman" w:hAnsi="Times New Roman"/>
        </w:rPr>
        <w:t xml:space="preserve">The Regulation energy opportunity cost for a Resource that is dispatched pursuant to Section </w:t>
      </w:r>
      <w:proofErr w:type="gramStart"/>
      <w:r>
        <w:rPr>
          <w:rFonts w:ascii="Times New Roman" w:hAnsi="Times New Roman"/>
        </w:rPr>
        <w:t>III.1.10.9(</w:t>
      </w:r>
      <w:proofErr w:type="gramEnd"/>
      <w:r>
        <w:rPr>
          <w:rFonts w:ascii="Times New Roman" w:hAnsi="Times New Roman"/>
        </w:rPr>
        <w:t xml:space="preserve">f) shall be equal to zero for the settlement interval. </w:t>
      </w:r>
    </w:p>
    <w:p w14:paraId="624814B7" w14:textId="77777777" w:rsidR="00CD5CF7" w:rsidRDefault="00CD5CF7" w:rsidP="00CD5CF7">
      <w:pPr>
        <w:pStyle w:val="Normal52"/>
        <w:spacing w:after="0" w:line="360" w:lineRule="auto"/>
        <w:ind w:left="720"/>
        <w:rPr>
          <w:rFonts w:ascii="Times New Roman" w:eastAsia="Times New Roman" w:hAnsi="Times New Roman"/>
        </w:rPr>
      </w:pPr>
      <w:r>
        <w:rPr>
          <w:rFonts w:ascii="Times New Roman" w:eastAsia="Times New Roman" w:hAnsi="Times New Roman"/>
        </w:rPr>
        <w:t xml:space="preserve"> </w:t>
      </w:r>
    </w:p>
    <w:p w14:paraId="024F8A06" w14:textId="77777777" w:rsidR="00CD5CF7" w:rsidRDefault="00CD5CF7" w:rsidP="001D3693">
      <w:pPr>
        <w:pStyle w:val="Normal52"/>
        <w:numPr>
          <w:ilvl w:val="0"/>
          <w:numId w:val="59"/>
        </w:numPr>
        <w:spacing w:after="0" w:line="360" w:lineRule="auto"/>
        <w:ind w:left="720" w:hanging="720"/>
        <w:rPr>
          <w:rFonts w:ascii="Times New Roman" w:hAnsi="Times New Roman"/>
        </w:rPr>
      </w:pPr>
      <w:r>
        <w:rPr>
          <w:rFonts w:ascii="Times New Roman" w:eastAsia="Times New Roman" w:hAnsi="Times New Roman"/>
        </w:rPr>
        <w:t xml:space="preserve">Regulation </w:t>
      </w:r>
      <w:proofErr w:type="gramStart"/>
      <w:r>
        <w:rPr>
          <w:rFonts w:ascii="Times New Roman" w:eastAsia="Times New Roman" w:hAnsi="Times New Roman"/>
        </w:rPr>
        <w:t>U</w:t>
      </w:r>
      <w:r w:rsidRPr="00B63EB9">
        <w:rPr>
          <w:rFonts w:ascii="Times New Roman" w:eastAsia="Times New Roman" w:hAnsi="Times New Roman"/>
        </w:rPr>
        <w:t>p</w:t>
      </w:r>
      <w:proofErr w:type="gramEnd"/>
      <w:r w:rsidRPr="00B63EB9">
        <w:rPr>
          <w:rFonts w:ascii="Times New Roman" w:eastAsia="Times New Roman" w:hAnsi="Times New Roman"/>
        </w:rPr>
        <w:t xml:space="preserve"> Reserve Charge</w:t>
      </w:r>
      <w:r>
        <w:rPr>
          <w:rFonts w:ascii="Times New Roman" w:eastAsia="Times New Roman" w:hAnsi="Times New Roman"/>
        </w:rPr>
        <w:t>.</w:t>
      </w:r>
      <w:r w:rsidRPr="002D5148">
        <w:rPr>
          <w:rFonts w:ascii="Times New Roman" w:hAnsi="Times New Roman"/>
        </w:rPr>
        <w:t xml:space="preserve"> </w:t>
      </w:r>
    </w:p>
    <w:p w14:paraId="406EBDFA" w14:textId="77777777" w:rsidR="00CD5CF7" w:rsidRDefault="00CD5CF7" w:rsidP="00CD5CF7">
      <w:pPr>
        <w:pStyle w:val="Normal700"/>
        <w:spacing w:after="0" w:line="360" w:lineRule="auto"/>
        <w:ind w:left="720"/>
        <w:rPr>
          <w:rFonts w:ascii="Times New Roman" w:hAnsi="Times New Roman"/>
        </w:rPr>
      </w:pPr>
      <w:r w:rsidRPr="004B5A8A">
        <w:rPr>
          <w:rFonts w:ascii="Times New Roman" w:hAnsi="Times New Roman"/>
        </w:rPr>
        <w:t xml:space="preserve">If all or a portion of a Resource’s Regulation Capacity is included in the Resource’s Reserve Quantity </w:t>
      </w:r>
      <w:proofErr w:type="gramStart"/>
      <w:r w:rsidRPr="004B5A8A">
        <w:rPr>
          <w:rFonts w:ascii="Times New Roman" w:hAnsi="Times New Roman"/>
        </w:rPr>
        <w:t>For</w:t>
      </w:r>
      <w:proofErr w:type="gramEnd"/>
      <w:r w:rsidRPr="004B5A8A">
        <w:rPr>
          <w:rFonts w:ascii="Times New Roman" w:hAnsi="Times New Roman"/>
        </w:rPr>
        <w:t xml:space="preserve"> Settlement, a regulation up reserve charge will be applied. The regulation up reserve charge is equal to the amount of Regulation Capacity that is included in the Resource’s Reserve Quantity </w:t>
      </w:r>
      <w:proofErr w:type="gramStart"/>
      <w:r w:rsidRPr="004B5A8A">
        <w:rPr>
          <w:rFonts w:ascii="Times New Roman" w:hAnsi="Times New Roman"/>
        </w:rPr>
        <w:t>For</w:t>
      </w:r>
      <w:proofErr w:type="gramEnd"/>
      <w:r w:rsidRPr="004B5A8A">
        <w:rPr>
          <w:rFonts w:ascii="Times New Roman" w:hAnsi="Times New Roman"/>
        </w:rPr>
        <w:t xml:space="preserve"> Settlement multiplied by the lesser of the applicable Real-Time Reserve Clearing Price and the applicable Real-Time Locational Marginal Price.</w:t>
      </w:r>
    </w:p>
    <w:p w14:paraId="737B09B2" w14:textId="77777777" w:rsidR="00CD5CF7" w:rsidRPr="004B5A8A" w:rsidRDefault="00CD5CF7" w:rsidP="00CD5CF7">
      <w:pPr>
        <w:pStyle w:val="Normal700"/>
        <w:spacing w:after="0" w:line="360" w:lineRule="auto"/>
        <w:rPr>
          <w:rFonts w:ascii="Times New Roman" w:hAnsi="Times New Roman"/>
        </w:rPr>
      </w:pPr>
    </w:p>
    <w:p w14:paraId="522FD565" w14:textId="77777777" w:rsidR="00CD5CF7" w:rsidRDefault="00CD5CF7" w:rsidP="001D3693">
      <w:pPr>
        <w:pStyle w:val="Normal52"/>
        <w:numPr>
          <w:ilvl w:val="0"/>
          <w:numId w:val="59"/>
        </w:numPr>
        <w:spacing w:after="0" w:line="360" w:lineRule="auto"/>
        <w:ind w:left="720" w:hanging="720"/>
        <w:rPr>
          <w:rFonts w:ascii="Times New Roman" w:eastAsia="Times New Roman" w:hAnsi="Times New Roman"/>
        </w:rPr>
      </w:pPr>
      <w:r w:rsidRPr="00EA2734">
        <w:rPr>
          <w:rFonts w:ascii="Times New Roman" w:eastAsia="Times New Roman" w:hAnsi="Times New Roman"/>
        </w:rPr>
        <w:t>Regulation Charges.</w:t>
      </w:r>
    </w:p>
    <w:p w14:paraId="101A548B" w14:textId="77777777" w:rsidR="00CD5CF7" w:rsidRDefault="00CD5CF7" w:rsidP="00CD5CF7">
      <w:pPr>
        <w:pStyle w:val="Normal700"/>
        <w:spacing w:after="0" w:line="360" w:lineRule="auto"/>
        <w:ind w:left="720"/>
        <w:rPr>
          <w:rFonts w:ascii="Times New Roman" w:hAnsi="Times New Roman"/>
        </w:rPr>
      </w:pPr>
      <w:r w:rsidRPr="00B2684F">
        <w:rPr>
          <w:rFonts w:ascii="Times New Roman" w:hAnsi="Times New Roman"/>
        </w:rPr>
        <w:t xml:space="preserve">Each Market Participant shall have a Regulation </w:t>
      </w:r>
      <w:r>
        <w:rPr>
          <w:rFonts w:ascii="Times New Roman" w:hAnsi="Times New Roman"/>
        </w:rPr>
        <w:t>charge</w:t>
      </w:r>
      <w:r w:rsidRPr="00B2684F">
        <w:rPr>
          <w:rFonts w:ascii="Times New Roman" w:hAnsi="Times New Roman"/>
        </w:rPr>
        <w:t xml:space="preserve"> equal to its pro rata share of the</w:t>
      </w:r>
      <w:r>
        <w:rPr>
          <w:rFonts w:ascii="Times New Roman" w:hAnsi="Times New Roman"/>
        </w:rPr>
        <w:t xml:space="preserve"> Regulation Capacity Requirement and Regulation Service Requirement </w:t>
      </w:r>
      <w:r w:rsidRPr="00B2684F">
        <w:rPr>
          <w:rFonts w:ascii="Times New Roman" w:hAnsi="Times New Roman"/>
        </w:rPr>
        <w:t xml:space="preserve">for the </w:t>
      </w:r>
      <w:r>
        <w:rPr>
          <w:rFonts w:ascii="Times New Roman" w:hAnsi="Times New Roman"/>
        </w:rPr>
        <w:t xml:space="preserve">hour </w:t>
      </w:r>
      <w:r w:rsidRPr="00B2684F">
        <w:rPr>
          <w:rFonts w:ascii="Times New Roman" w:hAnsi="Times New Roman"/>
        </w:rPr>
        <w:t>based on the Market Participant’s total Real-Time Load Obligation.</w:t>
      </w:r>
      <w:r>
        <w:rPr>
          <w:rFonts w:ascii="Times New Roman" w:hAnsi="Times New Roman"/>
        </w:rPr>
        <w:t xml:space="preserve">  </w:t>
      </w:r>
      <w:r w:rsidRPr="00A51508">
        <w:rPr>
          <w:rFonts w:ascii="Times New Roman" w:hAnsi="Times New Roman"/>
        </w:rPr>
        <w:t xml:space="preserve">For the purposes of allocating Regulation charges, </w:t>
      </w:r>
      <w:r w:rsidRPr="00A51508">
        <w:rPr>
          <w:rFonts w:ascii="Times New Roman" w:eastAsia="Times New Roman" w:hAnsi="Times New Roman"/>
        </w:rPr>
        <w:t>the Real-Time Load Obligation of a Dispatchable Asset Related Demand providing Regulation shall be limited to the Minimum Consumption Limit of the Resource</w:t>
      </w:r>
      <w:r>
        <w:rPr>
          <w:rFonts w:ascii="Times New Roman" w:eastAsia="Times New Roman" w:hAnsi="Times New Roman"/>
        </w:rPr>
        <w:t xml:space="preserve">, and </w:t>
      </w:r>
      <w:r>
        <w:rPr>
          <w:rFonts w:ascii="Times New Roman" w:hAnsi="Times New Roman"/>
        </w:rPr>
        <w:t>the Real-Time Load Obligation of a DARD associated with an ATRR that has provided Regulation during the hour shall be limited to the quantity of energy consumed by the DARD during the hour not associated with Regulation</w:t>
      </w:r>
      <w:r w:rsidRPr="00A51508">
        <w:rPr>
          <w:rFonts w:ascii="Times New Roman" w:hAnsi="Times New Roman"/>
        </w:rPr>
        <w:t>.</w:t>
      </w:r>
      <w:r w:rsidRPr="00F241FD">
        <w:rPr>
          <w:rFonts w:ascii="Times New Roman" w:hAnsi="Times New Roman"/>
        </w:rPr>
        <w:t xml:space="preserve"> Calculation of Regulation charges shall exclude contributions to Real-Time Load Obligations from Coordinated External Transactions.</w:t>
      </w:r>
      <w:r w:rsidRPr="002D5148">
        <w:rPr>
          <w:rFonts w:ascii="Times New Roman" w:hAnsi="Times New Roman"/>
        </w:rPr>
        <w:t xml:space="preserve"> </w:t>
      </w:r>
    </w:p>
    <w:p w14:paraId="5D2A0B99" w14:textId="77777777" w:rsidR="00CD5CF7" w:rsidRDefault="00CD5CF7" w:rsidP="00CD5CF7">
      <w:pPr>
        <w:pStyle w:val="Normal51"/>
        <w:tabs>
          <w:tab w:val="left" w:pos="0"/>
        </w:tabs>
        <w:spacing w:after="0" w:line="360" w:lineRule="auto"/>
        <w:contextualSpacing/>
        <w:rPr>
          <w:rFonts w:ascii="Times New Roman" w:hAnsi="Times New Roman"/>
        </w:rPr>
      </w:pPr>
    </w:p>
    <w:p w14:paraId="310BC1C7" w14:textId="77777777" w:rsidR="00CD5CF7" w:rsidRPr="00E15694" w:rsidRDefault="00CD5CF7" w:rsidP="00CD5CF7">
      <w:pPr>
        <w:pStyle w:val="Normal52"/>
        <w:spacing w:after="0" w:line="360" w:lineRule="auto"/>
        <w:rPr>
          <w:rFonts w:ascii="Times New Roman" w:eastAsia="Times New Roman" w:hAnsi="Times New Roman"/>
          <w:b/>
        </w:rPr>
      </w:pPr>
      <w:r w:rsidRPr="00E15694">
        <w:rPr>
          <w:rFonts w:ascii="Times New Roman" w:eastAsia="Times New Roman" w:hAnsi="Times New Roman"/>
          <w:b/>
        </w:rPr>
        <w:t>III.14.9</w:t>
      </w:r>
      <w:r w:rsidRPr="00E15694">
        <w:rPr>
          <w:rFonts w:ascii="Times New Roman" w:eastAsia="Times New Roman" w:hAnsi="Times New Roman"/>
          <w:b/>
        </w:rPr>
        <w:tab/>
      </w:r>
      <w:r w:rsidRPr="00E15694">
        <w:rPr>
          <w:rFonts w:ascii="Times New Roman" w:eastAsia="Times New Roman" w:hAnsi="Times New Roman"/>
          <w:b/>
        </w:rPr>
        <w:tab/>
        <w:t xml:space="preserve">Regulation Market Testing Environment. </w:t>
      </w:r>
    </w:p>
    <w:p w14:paraId="2B15B6ED" w14:textId="77777777" w:rsidR="00CD5CF7" w:rsidRPr="00E15694" w:rsidRDefault="00CD5CF7" w:rsidP="00CD5CF7">
      <w:pPr>
        <w:pStyle w:val="Normal52"/>
        <w:spacing w:after="0" w:line="360" w:lineRule="auto"/>
        <w:rPr>
          <w:rFonts w:ascii="Times New Roman" w:hAnsi="Times New Roman"/>
        </w:rPr>
      </w:pPr>
      <w:r w:rsidRPr="00E15694">
        <w:rPr>
          <w:rFonts w:ascii="Times New Roman" w:hAnsi="Times New Roman"/>
        </w:rPr>
        <w:t>The ISO administers a regulation resource test environment that allows Market Participants to evaluate or demonstrate the perform</w:t>
      </w:r>
      <w:bookmarkStart w:id="585" w:name="_GoBack_12"/>
      <w:bookmarkEnd w:id="585"/>
      <w:r w:rsidRPr="00E15694">
        <w:rPr>
          <w:rFonts w:ascii="Times New Roman" w:hAnsi="Times New Roman"/>
        </w:rPr>
        <w:t xml:space="preserve">ance of Resources without an operational history of providing Regulation prior to participation in the Regulation Market. </w:t>
      </w:r>
    </w:p>
    <w:p w14:paraId="7B176E72" w14:textId="77777777" w:rsidR="00CD5CF7" w:rsidRPr="00E15694" w:rsidRDefault="00CD5CF7" w:rsidP="00CD5CF7">
      <w:pPr>
        <w:pStyle w:val="Normal52"/>
        <w:spacing w:after="0" w:line="360" w:lineRule="auto"/>
        <w:rPr>
          <w:rFonts w:ascii="Times New Roman" w:hAnsi="Times New Roman"/>
        </w:rPr>
      </w:pPr>
    </w:p>
    <w:p w14:paraId="4CF50F23" w14:textId="77777777" w:rsidR="00CD5CF7" w:rsidRPr="00A51508" w:rsidRDefault="00CD5CF7" w:rsidP="00CD5CF7">
      <w:pPr>
        <w:pStyle w:val="Normal52"/>
        <w:spacing w:after="0" w:line="360" w:lineRule="auto"/>
      </w:pPr>
      <w:r w:rsidRPr="00E15694">
        <w:rPr>
          <w:rFonts w:ascii="Times New Roman" w:hAnsi="Times New Roman"/>
        </w:rPr>
        <w:t xml:space="preserve">Resources providing Regulation under the regulation resource test environment will be compensated for the Regulation Capacity and Regulation Service provided in response to AGC </w:t>
      </w:r>
      <w:proofErr w:type="spellStart"/>
      <w:r w:rsidRPr="00E15694">
        <w:rPr>
          <w:rFonts w:ascii="Times New Roman" w:hAnsi="Times New Roman"/>
        </w:rPr>
        <w:t>SetPoints</w:t>
      </w:r>
      <w:proofErr w:type="spellEnd"/>
      <w:r w:rsidRPr="00E15694">
        <w:rPr>
          <w:rFonts w:ascii="Times New Roman" w:hAnsi="Times New Roman"/>
        </w:rPr>
        <w:t xml:space="preserve"> at the lowest of the Regulation Capacity Offer prices and Regulation Service Offer prices offered for any Resource selected during each settlement interval</w:t>
      </w:r>
      <w:r>
        <w:rPr>
          <w:rFonts w:ascii="Times New Roman" w:hAnsi="Times New Roman"/>
        </w:rPr>
        <w:t>.</w:t>
      </w:r>
      <w:r>
        <w:t xml:space="preserve"> </w:t>
      </w:r>
      <w:r>
        <w:rPr>
          <w:rFonts w:ascii="Times New Roman" w:hAnsi="Times New Roman"/>
        </w:rPr>
        <w:t xml:space="preserve">Resources that are also dispatchable in the Real-Time Energy Market will be compensated for Regulation energy opportunity costs incurred while operating under the regulation resource test </w:t>
      </w:r>
      <w:r w:rsidRPr="00A51508">
        <w:rPr>
          <w:rFonts w:ascii="Times New Roman" w:hAnsi="Times New Roman"/>
        </w:rPr>
        <w:t>environment.</w:t>
      </w:r>
      <w:r w:rsidRPr="00A51508">
        <w:t xml:space="preserve">  </w:t>
      </w:r>
    </w:p>
    <w:p w14:paraId="70529824" w14:textId="77777777" w:rsidR="00CD5CF7" w:rsidRPr="00A51508" w:rsidRDefault="00CD5CF7" w:rsidP="00CD5CF7">
      <w:pPr>
        <w:pStyle w:val="Normal52"/>
        <w:spacing w:after="0" w:line="360" w:lineRule="auto"/>
      </w:pPr>
    </w:p>
    <w:p w14:paraId="2BA38288" w14:textId="77777777" w:rsidR="00CD5CF7" w:rsidRPr="00A51508" w:rsidRDefault="00CD5CF7" w:rsidP="00CD5CF7">
      <w:pPr>
        <w:pStyle w:val="Normal52"/>
        <w:spacing w:after="0" w:line="360" w:lineRule="auto"/>
        <w:rPr>
          <w:rFonts w:ascii="Times New Roman" w:hAnsi="Times New Roman"/>
        </w:rPr>
      </w:pPr>
      <w:r>
        <w:rPr>
          <w:rFonts w:ascii="Times New Roman" w:hAnsi="Times New Roman"/>
        </w:rPr>
        <w:t>Resources performing a minimal responsiveness test will not be compensated for Regulation.</w:t>
      </w:r>
    </w:p>
    <w:p w14:paraId="3AD37326" w14:textId="77777777" w:rsidR="00CD5CF7" w:rsidRPr="00A51508" w:rsidRDefault="00CD5CF7" w:rsidP="00CD5CF7">
      <w:pPr>
        <w:pStyle w:val="Normal52"/>
        <w:spacing w:after="0" w:line="360" w:lineRule="auto"/>
        <w:rPr>
          <w:rFonts w:ascii="Times New Roman" w:hAnsi="Times New Roman"/>
        </w:rPr>
      </w:pPr>
    </w:p>
    <w:p w14:paraId="5CF5472E" w14:textId="77777777" w:rsidR="00CD5CF7" w:rsidRPr="00D656AF" w:rsidRDefault="00CD5CF7" w:rsidP="00CD5CF7">
      <w:pPr>
        <w:pStyle w:val="Normal52"/>
        <w:spacing w:after="0" w:line="360" w:lineRule="auto"/>
        <w:rPr>
          <w:rFonts w:ascii="Times New Roman" w:hAnsi="Times New Roman"/>
        </w:rPr>
      </w:pPr>
      <w:r>
        <w:rPr>
          <w:rFonts w:ascii="Times New Roman" w:hAnsi="Times New Roman"/>
        </w:rPr>
        <w:t xml:space="preserve">A Resource may only provide Regulation under the regulation test </w:t>
      </w:r>
      <w:r w:rsidRPr="00A51508">
        <w:rPr>
          <w:rFonts w:ascii="Times New Roman" w:hAnsi="Times New Roman"/>
        </w:rPr>
        <w:t xml:space="preserve">environment until sufficient operational </w:t>
      </w:r>
      <w:r>
        <w:rPr>
          <w:rFonts w:ascii="Times New Roman" w:hAnsi="Times New Roman"/>
        </w:rPr>
        <w:t>information has been collected to verify reasonable operating parameters for the Resource or to determine that the Resource does not meet the eligibility requirements necessary to participate in the Regulation Market.</w:t>
      </w:r>
    </w:p>
    <w:bookmarkEnd w:id="576"/>
    <w:bookmarkEnd w:id="577"/>
    <w:p w14:paraId="48B88966" w14:textId="77777777" w:rsidR="007F31EC" w:rsidRPr="00EE50CE" w:rsidRDefault="007F31EC" w:rsidP="007F31EC">
      <w:pPr>
        <w:pStyle w:val="Normal13"/>
        <w:spacing w:after="0" w:line="360" w:lineRule="auto"/>
        <w:rPr>
          <w:rFonts w:ascii="Times New Roman" w:hAnsi="Times New Roman"/>
        </w:rPr>
      </w:pPr>
    </w:p>
    <w:sectPr w:rsidR="007F31EC" w:rsidRPr="00EE50CE" w:rsidSect="007F31EC">
      <w:headerReference w:type="even" r:id="rId52"/>
      <w:headerReference w:type="default" r:id="rId53"/>
      <w:footerReference w:type="even" r:id="rId54"/>
      <w:footerReference w:type="default" r:id="rId55"/>
      <w:headerReference w:type="first" r:id="rId56"/>
      <w:footerReference w:type="first" r:id="rId57"/>
      <w:pgSz w:w="12240" w:h="15840" w:code="1"/>
      <w:pgMar w:top="1440" w:right="1440" w:bottom="1440" w:left="1440"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9C604" w14:textId="77777777" w:rsidR="0037460F" w:rsidRDefault="0037460F">
      <w:pPr>
        <w:spacing w:after="0" w:line="240" w:lineRule="auto"/>
      </w:pPr>
      <w:r>
        <w:separator/>
      </w:r>
    </w:p>
  </w:endnote>
  <w:endnote w:type="continuationSeparator" w:id="0">
    <w:p w14:paraId="261612D9" w14:textId="77777777" w:rsidR="0037460F" w:rsidRDefault="00374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2A38D" w14:textId="77777777" w:rsidR="0037460F" w:rsidRDefault="0037460F">
    <w:pPr>
      <w:pStyle w:val="Normal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A927" w14:textId="77777777" w:rsidR="0037460F" w:rsidRDefault="0037460F">
    <w:pPr>
      <w:pStyle w:val="Normal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AE107" w14:textId="77777777" w:rsidR="0037460F" w:rsidRDefault="0037460F">
    <w:pPr>
      <w:pStyle w:val="Normal5"/>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64E60" w14:textId="77777777" w:rsidR="0037460F" w:rsidRDefault="0037460F">
    <w:pPr>
      <w:pStyle w:val="Normal5"/>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83D9A" w14:textId="77777777" w:rsidR="0037460F" w:rsidRDefault="0037460F">
    <w:pPr>
      <w:pStyle w:val="Normal7"/>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9A870" w14:textId="77777777" w:rsidR="0037460F" w:rsidRDefault="0037460F">
    <w:pPr>
      <w:pStyle w:val="Normal7"/>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6D6E5" w14:textId="77777777" w:rsidR="0037460F" w:rsidRDefault="0037460F">
    <w:pPr>
      <w:pStyle w:val="Normal7"/>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6AABD" w14:textId="77777777" w:rsidR="0037460F" w:rsidRDefault="0037460F">
    <w:pPr>
      <w:pStyle w:val="Normal8"/>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E022F" w14:textId="77777777" w:rsidR="0037460F" w:rsidRDefault="0037460F" w:rsidP="007F31EC">
    <w:pPr>
      <w:pStyle w:val="Footer20"/>
      <w:jc w:val="right"/>
      <w:rPr>
        <w:rFonts w:eastAsia="Calibri"/>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3D1E5" w14:textId="77777777" w:rsidR="0037460F" w:rsidRDefault="0037460F">
    <w:pPr>
      <w:pStyle w:val="Normal8"/>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C558F" w14:textId="77777777" w:rsidR="0037460F" w:rsidRDefault="0037460F">
    <w:pPr>
      <w:pStyle w:val="Normal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C4FA" w14:textId="77777777" w:rsidR="0037460F" w:rsidRDefault="0037460F">
    <w:pPr>
      <w:pStyle w:val="Normal0"/>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443F8" w14:textId="77777777" w:rsidR="0037460F" w:rsidRDefault="0037460F">
    <w:pPr>
      <w:pStyle w:val="Normal9"/>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A99C" w14:textId="77777777" w:rsidR="0037460F" w:rsidRDefault="0037460F">
    <w:pPr>
      <w:pStyle w:val="Normal9"/>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A511A" w14:textId="77777777" w:rsidR="0037460F" w:rsidRDefault="0037460F">
    <w:pPr>
      <w:pStyle w:val="Normal13"/>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93DAD" w14:textId="77777777" w:rsidR="0037460F" w:rsidRDefault="0037460F">
    <w:pPr>
      <w:pStyle w:val="Normal13"/>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F9C36" w14:textId="77777777" w:rsidR="0037460F" w:rsidRDefault="0037460F">
    <w:pPr>
      <w:pStyle w:val="Normal1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FF58" w14:textId="77777777" w:rsidR="0037460F" w:rsidRDefault="0037460F">
    <w:pPr>
      <w:pStyle w:val="Normal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D2F02" w14:textId="77777777" w:rsidR="0037460F" w:rsidRDefault="0037460F">
    <w:pPr>
      <w:pStyle w:val="Normal1"/>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4C9D" w14:textId="77777777" w:rsidR="0037460F" w:rsidRDefault="0037460F">
    <w:pPr>
      <w:pStyle w:val="Normal1"/>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C6070" w14:textId="77777777" w:rsidR="0037460F" w:rsidRDefault="0037460F">
    <w:pPr>
      <w:pStyle w:val="Normal1"/>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933F" w14:textId="77777777" w:rsidR="0037460F" w:rsidRDefault="0037460F">
    <w:pPr>
      <w:pStyle w:val="Normal2"/>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8F50" w14:textId="77777777" w:rsidR="0037460F" w:rsidRDefault="0037460F">
    <w:pPr>
      <w:pStyle w:val="Normal2"/>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10071" w14:textId="77777777" w:rsidR="0037460F" w:rsidRDefault="0037460F">
    <w:pPr>
      <w:pStyle w:val="Normal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49378" w14:textId="77777777" w:rsidR="0037460F" w:rsidRDefault="0037460F">
      <w:pPr>
        <w:spacing w:after="0" w:line="240" w:lineRule="auto"/>
      </w:pPr>
      <w:r>
        <w:separator/>
      </w:r>
    </w:p>
  </w:footnote>
  <w:footnote w:type="continuationSeparator" w:id="0">
    <w:p w14:paraId="6BF2A2B7" w14:textId="77777777" w:rsidR="0037460F" w:rsidRDefault="003746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FB551" w14:textId="1FE9CE69" w:rsidR="007515B0" w:rsidRDefault="007515B0">
    <w:pPr>
      <w:pStyle w:val="Header"/>
    </w:pPr>
    <w:r>
      <w:t>ISO-NE PUBLIC</w:t>
    </w:r>
  </w:p>
  <w:p w14:paraId="0B11B5AC" w14:textId="77777777" w:rsidR="0037460F" w:rsidRDefault="0037460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2A98B" w14:textId="77777777" w:rsidR="0037460F" w:rsidRDefault="0037460F">
    <w:pPr>
      <w:pStyle w:val="Normal2"/>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D52F" w14:textId="77777777" w:rsidR="0037460F" w:rsidRDefault="0037460F">
    <w:pPr>
      <w:pStyle w:val="Normal5"/>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CDDE6" w14:textId="77777777" w:rsidR="0037460F" w:rsidRDefault="0037460F">
    <w:pPr>
      <w:pStyle w:val="Normal5"/>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C2AE" w14:textId="77777777" w:rsidR="0037460F" w:rsidRDefault="0037460F">
    <w:pPr>
      <w:pStyle w:val="Normal5"/>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BD441" w14:textId="77777777" w:rsidR="0037460F" w:rsidRDefault="0037460F">
    <w:pPr>
      <w:pStyle w:val="Normal7"/>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27462" w14:textId="77777777" w:rsidR="0037460F" w:rsidRDefault="0037460F">
    <w:pPr>
      <w:pStyle w:val="Normal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606C1" w14:textId="77777777" w:rsidR="0037460F" w:rsidRDefault="0037460F">
    <w:pPr>
      <w:pStyle w:val="Normal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8BA14" w14:textId="77777777" w:rsidR="0037460F" w:rsidRDefault="0037460F">
    <w:pPr>
      <w:pStyle w:val="Normal8"/>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4A3B7" w14:textId="77777777" w:rsidR="0037460F" w:rsidRDefault="0037460F">
    <w:pPr>
      <w:pStyle w:val="Normal8"/>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BD59C" w14:textId="77777777" w:rsidR="0037460F" w:rsidRDefault="0037460F">
    <w:pPr>
      <w:pStyle w:val="Normal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53DC9" w14:textId="77777777" w:rsidR="0037460F" w:rsidRDefault="0037460F">
    <w:pPr>
      <w:pStyle w:val="Normal0"/>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AC8FF" w14:textId="77777777" w:rsidR="0037460F" w:rsidRDefault="0037460F">
    <w:pPr>
      <w:pStyle w:val="Normal9"/>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5E04B" w14:textId="77777777" w:rsidR="0037460F" w:rsidRDefault="0037460F">
    <w:pPr>
      <w:pStyle w:val="Normal9"/>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0C05" w14:textId="77777777" w:rsidR="0037460F" w:rsidRDefault="0037460F">
    <w:pPr>
      <w:pStyle w:val="Normal9"/>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C630" w14:textId="77777777" w:rsidR="0037460F" w:rsidRDefault="0037460F">
    <w:pPr>
      <w:pStyle w:val="Normal13"/>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813D9" w14:textId="77777777" w:rsidR="0037460F" w:rsidRDefault="0037460F">
    <w:pPr>
      <w:pStyle w:val="Normal13"/>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161D6" w14:textId="77777777" w:rsidR="0037460F" w:rsidRDefault="0037460F">
    <w:pPr>
      <w:pStyle w:val="Normal1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8EEE3" w14:textId="77777777" w:rsidR="0037460F" w:rsidRDefault="0037460F">
    <w:pPr>
      <w:pStyle w:val="Norm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B4070" w14:textId="77777777" w:rsidR="0037460F" w:rsidRDefault="0037460F">
    <w:pPr>
      <w:pStyle w:val="Norm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FDBAA" w14:textId="77777777" w:rsidR="0037460F" w:rsidRDefault="0037460F">
    <w:pPr>
      <w:pStyle w:val="Normal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305DB" w14:textId="77777777" w:rsidR="0037460F" w:rsidRDefault="0037460F">
    <w:pPr>
      <w:pStyle w:val="Normal1"/>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14D6C" w14:textId="77777777" w:rsidR="0037460F" w:rsidRDefault="0037460F">
    <w:pPr>
      <w:pStyle w:val="Normal1"/>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32475" w14:textId="77777777" w:rsidR="0037460F" w:rsidRDefault="0037460F">
    <w:pPr>
      <w:pStyle w:val="Normal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A3199" w14:textId="77777777" w:rsidR="0037460F" w:rsidRDefault="0037460F">
    <w:pPr>
      <w:pStyle w:val="Normal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E5DC9"/>
    <w:multiLevelType w:val="hybridMultilevel"/>
    <w:tmpl w:val="892614AE"/>
    <w:lvl w:ilvl="0" w:tplc="3DAC70B2">
      <w:start w:val="1"/>
      <w:numFmt w:val="lowerLetter"/>
      <w:lvlText w:val="(%1)"/>
      <w:lvlJc w:val="left"/>
      <w:pPr>
        <w:ind w:left="720" w:hanging="360"/>
      </w:pPr>
      <w:rPr>
        <w:rFonts w:ascii="Times New Roman" w:eastAsia="Times New Roman" w:hAnsi="Times New Roman" w:cs="Times New Roman"/>
      </w:rPr>
    </w:lvl>
    <w:lvl w:ilvl="1" w:tplc="D3DE8B9A">
      <w:start w:val="1"/>
      <w:numFmt w:val="lowerRoman"/>
      <w:lvlText w:val="(%2)"/>
      <w:lvlJc w:val="left"/>
      <w:pPr>
        <w:ind w:left="1440" w:hanging="360"/>
      </w:pPr>
      <w:rPr>
        <w:rFonts w:ascii="Times New Roman" w:hAnsi="Times New Roman"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F6421"/>
    <w:multiLevelType w:val="hybridMultilevel"/>
    <w:tmpl w:val="450ADB90"/>
    <w:lvl w:ilvl="0" w:tplc="135403DE">
      <w:start w:val="1"/>
      <w:numFmt w:val="lowerRoman"/>
      <w:lvlText w:val="(%1)"/>
      <w:lvlJc w:val="right"/>
      <w:pPr>
        <w:ind w:left="720" w:hanging="360"/>
      </w:pPr>
      <w:rPr>
        <w:rFonts w:ascii="Times New Roman" w:eastAsiaTheme="minorHAnsi" w:hAnsi="Times New Roman" w:cs="Times New Roman"/>
      </w:rPr>
    </w:lvl>
    <w:lvl w:ilvl="1" w:tplc="685C1C7E">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72EC7"/>
    <w:multiLevelType w:val="hybridMultilevel"/>
    <w:tmpl w:val="8F924CA8"/>
    <w:lvl w:ilvl="0" w:tplc="AC90B542">
      <w:start w:val="7"/>
      <w:numFmt w:val="low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E32871"/>
    <w:multiLevelType w:val="hybridMultilevel"/>
    <w:tmpl w:val="2CB69192"/>
    <w:lvl w:ilvl="0" w:tplc="54E65FC8">
      <w:start w:val="1"/>
      <w:numFmt w:val="lowerLetter"/>
      <w:lvlText w:val="(%1)"/>
      <w:lvlJc w:val="left"/>
      <w:pPr>
        <w:ind w:left="360" w:hanging="360"/>
      </w:pPr>
      <w:rPr>
        <w:rFonts w:hint="default"/>
        <w:b w:val="0"/>
      </w:rPr>
    </w:lvl>
    <w:lvl w:ilvl="1" w:tplc="EF705DB6">
      <w:start w:val="1"/>
      <w:numFmt w:val="lowerRoman"/>
      <w:lvlText w:val="(%2)"/>
      <w:lvlJc w:val="left"/>
      <w:pPr>
        <w:ind w:left="1080" w:hanging="360"/>
      </w:pPr>
      <w:rPr>
        <w:rFonts w:hint="default"/>
      </w:rPr>
    </w:lvl>
    <w:lvl w:ilvl="2" w:tplc="7D62BA02">
      <w:start w:val="1"/>
      <w:numFmt w:val="lowerRoman"/>
      <w:lvlText w:val="%3."/>
      <w:lvlJc w:val="right"/>
      <w:pPr>
        <w:ind w:left="1800" w:hanging="180"/>
      </w:pPr>
    </w:lvl>
    <w:lvl w:ilvl="3" w:tplc="8954BD74" w:tentative="1">
      <w:start w:val="1"/>
      <w:numFmt w:val="decimal"/>
      <w:lvlText w:val="%4."/>
      <w:lvlJc w:val="left"/>
      <w:pPr>
        <w:ind w:left="2520" w:hanging="360"/>
      </w:pPr>
    </w:lvl>
    <w:lvl w:ilvl="4" w:tplc="8142693A" w:tentative="1">
      <w:start w:val="1"/>
      <w:numFmt w:val="lowerLetter"/>
      <w:lvlText w:val="%5."/>
      <w:lvlJc w:val="left"/>
      <w:pPr>
        <w:ind w:left="3240" w:hanging="360"/>
      </w:pPr>
    </w:lvl>
    <w:lvl w:ilvl="5" w:tplc="6B40D8F4" w:tentative="1">
      <w:start w:val="1"/>
      <w:numFmt w:val="lowerRoman"/>
      <w:lvlText w:val="%6."/>
      <w:lvlJc w:val="right"/>
      <w:pPr>
        <w:ind w:left="3960" w:hanging="180"/>
      </w:pPr>
    </w:lvl>
    <w:lvl w:ilvl="6" w:tplc="8B301192" w:tentative="1">
      <w:start w:val="1"/>
      <w:numFmt w:val="decimal"/>
      <w:lvlText w:val="%7."/>
      <w:lvlJc w:val="left"/>
      <w:pPr>
        <w:ind w:left="4680" w:hanging="360"/>
      </w:pPr>
    </w:lvl>
    <w:lvl w:ilvl="7" w:tplc="59B0524A" w:tentative="1">
      <w:start w:val="1"/>
      <w:numFmt w:val="lowerLetter"/>
      <w:lvlText w:val="%8."/>
      <w:lvlJc w:val="left"/>
      <w:pPr>
        <w:ind w:left="5400" w:hanging="360"/>
      </w:pPr>
    </w:lvl>
    <w:lvl w:ilvl="8" w:tplc="468E1502" w:tentative="1">
      <w:start w:val="1"/>
      <w:numFmt w:val="lowerRoman"/>
      <w:lvlText w:val="%9."/>
      <w:lvlJc w:val="right"/>
      <w:pPr>
        <w:ind w:left="6120" w:hanging="180"/>
      </w:pPr>
    </w:lvl>
  </w:abstractNum>
  <w:abstractNum w:abstractNumId="4" w15:restartNumberingAfterBreak="0">
    <w:nsid w:val="160D156D"/>
    <w:multiLevelType w:val="hybridMultilevel"/>
    <w:tmpl w:val="532AF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35403DE">
      <w:start w:val="1"/>
      <w:numFmt w:val="lowerRoman"/>
      <w:lvlText w:val="(%3)"/>
      <w:lvlJc w:val="right"/>
      <w:pPr>
        <w:ind w:left="2160" w:hanging="180"/>
      </w:pPr>
      <w:rPr>
        <w:rFonts w:ascii="Times New Roman" w:eastAsiaTheme="minorHAnsi" w:hAnsi="Times New Roman" w:cs="Times New Roman"/>
      </w:rPr>
    </w:lvl>
    <w:lvl w:ilvl="3" w:tplc="685C1C7E">
      <w:start w:val="1"/>
      <w:numFmt w:val="lowerRoman"/>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D2A61"/>
    <w:multiLevelType w:val="hybridMultilevel"/>
    <w:tmpl w:val="FE209F90"/>
    <w:lvl w:ilvl="0" w:tplc="3DAC70B2">
      <w:start w:val="1"/>
      <w:numFmt w:val="lowerLetter"/>
      <w:lvlText w:val="(%1)"/>
      <w:lvlJc w:val="left"/>
      <w:pPr>
        <w:ind w:left="630" w:hanging="360"/>
      </w:pPr>
      <w:rPr>
        <w:rFonts w:ascii="Times New Roman" w:eastAsia="Times New Roman" w:hAnsi="Times New Roman" w:cs="Times New Roman"/>
      </w:rPr>
    </w:lvl>
    <w:lvl w:ilvl="1" w:tplc="BB286F36">
      <w:start w:val="1"/>
      <w:numFmt w:val="bullet"/>
      <w:lvlText w:val="o"/>
      <w:lvlJc w:val="left"/>
      <w:pPr>
        <w:ind w:left="1350" w:hanging="360"/>
      </w:pPr>
      <w:rPr>
        <w:rFonts w:ascii="Courier New" w:hAnsi="Courier New" w:cs="Courier New" w:hint="default"/>
      </w:rPr>
    </w:lvl>
    <w:lvl w:ilvl="2" w:tplc="F850A098">
      <w:start w:val="1"/>
      <w:numFmt w:val="lowerLetter"/>
      <w:lvlText w:val="(%3)"/>
      <w:lvlJc w:val="left"/>
      <w:pPr>
        <w:ind w:left="2070" w:hanging="360"/>
      </w:pPr>
      <w:rPr>
        <w:rFonts w:ascii="Times New Roman" w:eastAsia="Times New Roman" w:hAnsi="Times New Roman" w:cs="Times New Roman"/>
      </w:rPr>
    </w:lvl>
    <w:lvl w:ilvl="3" w:tplc="79E01E14">
      <w:start w:val="1"/>
      <w:numFmt w:val="lowerLetter"/>
      <w:lvlText w:val="(%4)"/>
      <w:lvlJc w:val="left"/>
      <w:pPr>
        <w:ind w:left="2790" w:hanging="360"/>
      </w:pPr>
      <w:rPr>
        <w:rFonts w:ascii="Times New Roman" w:eastAsia="Times New Roman" w:hAnsi="Times New Roman" w:cs="Times New Roman"/>
      </w:rPr>
    </w:lvl>
    <w:lvl w:ilvl="4" w:tplc="459E1554">
      <w:start w:val="1"/>
      <w:numFmt w:val="bullet"/>
      <w:lvlText w:val="o"/>
      <w:lvlJc w:val="left"/>
      <w:pPr>
        <w:ind w:left="3510" w:hanging="360"/>
      </w:pPr>
      <w:rPr>
        <w:rFonts w:ascii="Courier New" w:hAnsi="Courier New" w:cs="Courier New" w:hint="default"/>
      </w:rPr>
    </w:lvl>
    <w:lvl w:ilvl="5" w:tplc="8F80851C">
      <w:start w:val="1"/>
      <w:numFmt w:val="bullet"/>
      <w:lvlText w:val=""/>
      <w:lvlJc w:val="left"/>
      <w:pPr>
        <w:ind w:left="4230" w:hanging="360"/>
      </w:pPr>
      <w:rPr>
        <w:rFonts w:ascii="Wingdings" w:hAnsi="Wingdings" w:hint="default"/>
      </w:rPr>
    </w:lvl>
    <w:lvl w:ilvl="6" w:tplc="2850D37E">
      <w:start w:val="1"/>
      <w:numFmt w:val="decimal"/>
      <w:lvlText w:val="%7."/>
      <w:lvlJc w:val="left"/>
      <w:pPr>
        <w:ind w:left="4950" w:hanging="360"/>
      </w:pPr>
      <w:rPr>
        <w:rFonts w:hint="default"/>
      </w:rPr>
    </w:lvl>
    <w:lvl w:ilvl="7" w:tplc="44ACE87A" w:tentative="1">
      <w:start w:val="1"/>
      <w:numFmt w:val="bullet"/>
      <w:lvlText w:val="o"/>
      <w:lvlJc w:val="left"/>
      <w:pPr>
        <w:ind w:left="5670" w:hanging="360"/>
      </w:pPr>
      <w:rPr>
        <w:rFonts w:ascii="Courier New" w:hAnsi="Courier New" w:cs="Courier New" w:hint="default"/>
      </w:rPr>
    </w:lvl>
    <w:lvl w:ilvl="8" w:tplc="100C10B0" w:tentative="1">
      <w:start w:val="1"/>
      <w:numFmt w:val="bullet"/>
      <w:lvlText w:val=""/>
      <w:lvlJc w:val="left"/>
      <w:pPr>
        <w:ind w:left="6390" w:hanging="360"/>
      </w:pPr>
      <w:rPr>
        <w:rFonts w:ascii="Wingdings" w:hAnsi="Wingdings" w:hint="default"/>
      </w:rPr>
    </w:lvl>
  </w:abstractNum>
  <w:abstractNum w:abstractNumId="6" w15:restartNumberingAfterBreak="0">
    <w:nsid w:val="16AD2A62"/>
    <w:multiLevelType w:val="hybridMultilevel"/>
    <w:tmpl w:val="8B721A2E"/>
    <w:lvl w:ilvl="0" w:tplc="F03261C0">
      <w:start w:val="1"/>
      <w:numFmt w:val="lowerLetter"/>
      <w:lvlText w:val="(%1)"/>
      <w:lvlJc w:val="left"/>
      <w:pPr>
        <w:ind w:left="360" w:hanging="360"/>
      </w:pPr>
      <w:rPr>
        <w:rFonts w:hint="default"/>
      </w:rPr>
    </w:lvl>
    <w:lvl w:ilvl="1" w:tplc="685C1C7E">
      <w:start w:val="1"/>
      <w:numFmt w:val="lowerRoman"/>
      <w:lvlText w:val="(%2)"/>
      <w:lvlJc w:val="left"/>
      <w:pPr>
        <w:ind w:left="1080" w:hanging="360"/>
      </w:pPr>
      <w:rPr>
        <w:rFonts w:hint="default"/>
      </w:rPr>
    </w:lvl>
    <w:lvl w:ilvl="2" w:tplc="8AC054F6">
      <w:start w:val="1"/>
      <w:numFmt w:val="lowerRoman"/>
      <w:lvlText w:val="%3."/>
      <w:lvlJc w:val="right"/>
      <w:pPr>
        <w:ind w:left="1800" w:hanging="180"/>
      </w:pPr>
    </w:lvl>
    <w:lvl w:ilvl="3" w:tplc="DC041D5A" w:tentative="1">
      <w:start w:val="1"/>
      <w:numFmt w:val="decimal"/>
      <w:lvlText w:val="%4."/>
      <w:lvlJc w:val="left"/>
      <w:pPr>
        <w:ind w:left="2520" w:hanging="360"/>
      </w:pPr>
    </w:lvl>
    <w:lvl w:ilvl="4" w:tplc="8ACE7FF2" w:tentative="1">
      <w:start w:val="1"/>
      <w:numFmt w:val="lowerLetter"/>
      <w:lvlText w:val="%5."/>
      <w:lvlJc w:val="left"/>
      <w:pPr>
        <w:ind w:left="3240" w:hanging="360"/>
      </w:pPr>
    </w:lvl>
    <w:lvl w:ilvl="5" w:tplc="E82EB8C8" w:tentative="1">
      <w:start w:val="1"/>
      <w:numFmt w:val="lowerRoman"/>
      <w:lvlText w:val="%6."/>
      <w:lvlJc w:val="right"/>
      <w:pPr>
        <w:ind w:left="3960" w:hanging="180"/>
      </w:pPr>
    </w:lvl>
    <w:lvl w:ilvl="6" w:tplc="83A4C668" w:tentative="1">
      <w:start w:val="1"/>
      <w:numFmt w:val="decimal"/>
      <w:lvlText w:val="%7."/>
      <w:lvlJc w:val="left"/>
      <w:pPr>
        <w:ind w:left="4680" w:hanging="360"/>
      </w:pPr>
    </w:lvl>
    <w:lvl w:ilvl="7" w:tplc="F66E6B68" w:tentative="1">
      <w:start w:val="1"/>
      <w:numFmt w:val="lowerLetter"/>
      <w:lvlText w:val="%8."/>
      <w:lvlJc w:val="left"/>
      <w:pPr>
        <w:ind w:left="5400" w:hanging="360"/>
      </w:pPr>
    </w:lvl>
    <w:lvl w:ilvl="8" w:tplc="12024C8E" w:tentative="1">
      <w:start w:val="1"/>
      <w:numFmt w:val="lowerRoman"/>
      <w:lvlText w:val="%9."/>
      <w:lvlJc w:val="right"/>
      <w:pPr>
        <w:ind w:left="6120" w:hanging="180"/>
      </w:pPr>
    </w:lvl>
  </w:abstractNum>
  <w:abstractNum w:abstractNumId="7" w15:restartNumberingAfterBreak="0">
    <w:nsid w:val="16AD2A65"/>
    <w:multiLevelType w:val="hybridMultilevel"/>
    <w:tmpl w:val="B33ECCB6"/>
    <w:lvl w:ilvl="0" w:tplc="27ECE8DC">
      <w:start w:val="1"/>
      <w:numFmt w:val="lowerLetter"/>
      <w:lvlText w:val="(%1)"/>
      <w:lvlJc w:val="left"/>
      <w:pPr>
        <w:ind w:left="1080" w:hanging="360"/>
      </w:pPr>
      <w:rPr>
        <w:rFonts w:hint="default"/>
      </w:rPr>
    </w:lvl>
    <w:lvl w:ilvl="1" w:tplc="E78A5026" w:tentative="1">
      <w:start w:val="1"/>
      <w:numFmt w:val="lowerLetter"/>
      <w:lvlText w:val="%2."/>
      <w:lvlJc w:val="left"/>
      <w:pPr>
        <w:ind w:left="1800" w:hanging="360"/>
      </w:pPr>
    </w:lvl>
    <w:lvl w:ilvl="2" w:tplc="14BE31B4" w:tentative="1">
      <w:start w:val="1"/>
      <w:numFmt w:val="lowerRoman"/>
      <w:lvlText w:val="%3."/>
      <w:lvlJc w:val="right"/>
      <w:pPr>
        <w:ind w:left="2520" w:hanging="180"/>
      </w:pPr>
    </w:lvl>
    <w:lvl w:ilvl="3" w:tplc="272C4A0A" w:tentative="1">
      <w:start w:val="1"/>
      <w:numFmt w:val="decimal"/>
      <w:lvlText w:val="%4."/>
      <w:lvlJc w:val="left"/>
      <w:pPr>
        <w:ind w:left="3240" w:hanging="360"/>
      </w:pPr>
    </w:lvl>
    <w:lvl w:ilvl="4" w:tplc="B8AAF9AA" w:tentative="1">
      <w:start w:val="1"/>
      <w:numFmt w:val="lowerLetter"/>
      <w:lvlText w:val="%5."/>
      <w:lvlJc w:val="left"/>
      <w:pPr>
        <w:ind w:left="3960" w:hanging="360"/>
      </w:pPr>
    </w:lvl>
    <w:lvl w:ilvl="5" w:tplc="96965D10" w:tentative="1">
      <w:start w:val="1"/>
      <w:numFmt w:val="lowerRoman"/>
      <w:lvlText w:val="%6."/>
      <w:lvlJc w:val="right"/>
      <w:pPr>
        <w:ind w:left="4680" w:hanging="180"/>
      </w:pPr>
    </w:lvl>
    <w:lvl w:ilvl="6" w:tplc="8B92F7CC" w:tentative="1">
      <w:start w:val="1"/>
      <w:numFmt w:val="decimal"/>
      <w:lvlText w:val="%7."/>
      <w:lvlJc w:val="left"/>
      <w:pPr>
        <w:ind w:left="5400" w:hanging="360"/>
      </w:pPr>
    </w:lvl>
    <w:lvl w:ilvl="7" w:tplc="FB5A5278" w:tentative="1">
      <w:start w:val="1"/>
      <w:numFmt w:val="lowerLetter"/>
      <w:lvlText w:val="%8."/>
      <w:lvlJc w:val="left"/>
      <w:pPr>
        <w:ind w:left="6120" w:hanging="360"/>
      </w:pPr>
    </w:lvl>
    <w:lvl w:ilvl="8" w:tplc="3CBC6F44" w:tentative="1">
      <w:start w:val="1"/>
      <w:numFmt w:val="lowerRoman"/>
      <w:lvlText w:val="%9."/>
      <w:lvlJc w:val="right"/>
      <w:pPr>
        <w:ind w:left="6840" w:hanging="180"/>
      </w:pPr>
    </w:lvl>
  </w:abstractNum>
  <w:abstractNum w:abstractNumId="8" w15:restartNumberingAfterBreak="0">
    <w:nsid w:val="16AD2A66"/>
    <w:multiLevelType w:val="hybridMultilevel"/>
    <w:tmpl w:val="3F10B2A4"/>
    <w:lvl w:ilvl="0" w:tplc="C42A0C88">
      <w:start w:val="1"/>
      <w:numFmt w:val="lowerLetter"/>
      <w:lvlText w:val="(%1)"/>
      <w:lvlJc w:val="left"/>
      <w:pPr>
        <w:ind w:left="720" w:hanging="360"/>
      </w:pPr>
      <w:rPr>
        <w:rFonts w:hint="default"/>
      </w:rPr>
    </w:lvl>
    <w:lvl w:ilvl="1" w:tplc="31645120" w:tentative="1">
      <w:start w:val="1"/>
      <w:numFmt w:val="lowerLetter"/>
      <w:lvlText w:val="%2."/>
      <w:lvlJc w:val="left"/>
      <w:pPr>
        <w:ind w:left="1440" w:hanging="360"/>
      </w:pPr>
    </w:lvl>
    <w:lvl w:ilvl="2" w:tplc="D1C61434" w:tentative="1">
      <w:start w:val="1"/>
      <w:numFmt w:val="lowerRoman"/>
      <w:lvlText w:val="%3."/>
      <w:lvlJc w:val="right"/>
      <w:pPr>
        <w:ind w:left="2160" w:hanging="180"/>
      </w:pPr>
    </w:lvl>
    <w:lvl w:ilvl="3" w:tplc="7F8820CC" w:tentative="1">
      <w:start w:val="1"/>
      <w:numFmt w:val="decimal"/>
      <w:lvlText w:val="%4."/>
      <w:lvlJc w:val="left"/>
      <w:pPr>
        <w:ind w:left="2880" w:hanging="360"/>
      </w:pPr>
    </w:lvl>
    <w:lvl w:ilvl="4" w:tplc="B90ED79C" w:tentative="1">
      <w:start w:val="1"/>
      <w:numFmt w:val="lowerLetter"/>
      <w:lvlText w:val="%5."/>
      <w:lvlJc w:val="left"/>
      <w:pPr>
        <w:ind w:left="3600" w:hanging="360"/>
      </w:pPr>
    </w:lvl>
    <w:lvl w:ilvl="5" w:tplc="25BE3924" w:tentative="1">
      <w:start w:val="1"/>
      <w:numFmt w:val="lowerRoman"/>
      <w:lvlText w:val="%6."/>
      <w:lvlJc w:val="right"/>
      <w:pPr>
        <w:ind w:left="4320" w:hanging="180"/>
      </w:pPr>
    </w:lvl>
    <w:lvl w:ilvl="6" w:tplc="76A06374" w:tentative="1">
      <w:start w:val="1"/>
      <w:numFmt w:val="decimal"/>
      <w:lvlText w:val="%7."/>
      <w:lvlJc w:val="left"/>
      <w:pPr>
        <w:ind w:left="5040" w:hanging="360"/>
      </w:pPr>
    </w:lvl>
    <w:lvl w:ilvl="7" w:tplc="C4C2DE76" w:tentative="1">
      <w:start w:val="1"/>
      <w:numFmt w:val="lowerLetter"/>
      <w:lvlText w:val="%8."/>
      <w:lvlJc w:val="left"/>
      <w:pPr>
        <w:ind w:left="5760" w:hanging="360"/>
      </w:pPr>
    </w:lvl>
    <w:lvl w:ilvl="8" w:tplc="0EC4B704" w:tentative="1">
      <w:start w:val="1"/>
      <w:numFmt w:val="lowerRoman"/>
      <w:lvlText w:val="%9."/>
      <w:lvlJc w:val="right"/>
      <w:pPr>
        <w:ind w:left="6480" w:hanging="180"/>
      </w:pPr>
    </w:lvl>
  </w:abstractNum>
  <w:abstractNum w:abstractNumId="9" w15:restartNumberingAfterBreak="0">
    <w:nsid w:val="16AD2A67"/>
    <w:multiLevelType w:val="hybridMultilevel"/>
    <w:tmpl w:val="81E22268"/>
    <w:lvl w:ilvl="0" w:tplc="8006E09A">
      <w:start w:val="1"/>
      <w:numFmt w:val="lowerRoman"/>
      <w:lvlText w:val="(%1)"/>
      <w:lvlJc w:val="left"/>
      <w:pPr>
        <w:ind w:left="1440" w:hanging="720"/>
      </w:pPr>
      <w:rPr>
        <w:rFonts w:hint="default"/>
        <w:b w:val="0"/>
      </w:rPr>
    </w:lvl>
    <w:lvl w:ilvl="1" w:tplc="33944626" w:tentative="1">
      <w:start w:val="1"/>
      <w:numFmt w:val="lowerLetter"/>
      <w:lvlText w:val="%2."/>
      <w:lvlJc w:val="left"/>
      <w:pPr>
        <w:ind w:left="1800" w:hanging="360"/>
      </w:pPr>
    </w:lvl>
    <w:lvl w:ilvl="2" w:tplc="B6D45E68" w:tentative="1">
      <w:start w:val="1"/>
      <w:numFmt w:val="lowerRoman"/>
      <w:lvlText w:val="%3."/>
      <w:lvlJc w:val="right"/>
      <w:pPr>
        <w:ind w:left="2520" w:hanging="180"/>
      </w:pPr>
    </w:lvl>
    <w:lvl w:ilvl="3" w:tplc="3D289C50" w:tentative="1">
      <w:start w:val="1"/>
      <w:numFmt w:val="decimal"/>
      <w:lvlText w:val="%4."/>
      <w:lvlJc w:val="left"/>
      <w:pPr>
        <w:ind w:left="3240" w:hanging="360"/>
      </w:pPr>
    </w:lvl>
    <w:lvl w:ilvl="4" w:tplc="0E309BCE" w:tentative="1">
      <w:start w:val="1"/>
      <w:numFmt w:val="lowerLetter"/>
      <w:lvlText w:val="%5."/>
      <w:lvlJc w:val="left"/>
      <w:pPr>
        <w:ind w:left="3960" w:hanging="360"/>
      </w:pPr>
    </w:lvl>
    <w:lvl w:ilvl="5" w:tplc="C6FC3E40" w:tentative="1">
      <w:start w:val="1"/>
      <w:numFmt w:val="lowerRoman"/>
      <w:lvlText w:val="%6."/>
      <w:lvlJc w:val="right"/>
      <w:pPr>
        <w:ind w:left="4680" w:hanging="180"/>
      </w:pPr>
    </w:lvl>
    <w:lvl w:ilvl="6" w:tplc="6FD01982" w:tentative="1">
      <w:start w:val="1"/>
      <w:numFmt w:val="decimal"/>
      <w:lvlText w:val="%7."/>
      <w:lvlJc w:val="left"/>
      <w:pPr>
        <w:ind w:left="5400" w:hanging="360"/>
      </w:pPr>
    </w:lvl>
    <w:lvl w:ilvl="7" w:tplc="D33E6E90" w:tentative="1">
      <w:start w:val="1"/>
      <w:numFmt w:val="lowerLetter"/>
      <w:lvlText w:val="%8."/>
      <w:lvlJc w:val="left"/>
      <w:pPr>
        <w:ind w:left="6120" w:hanging="360"/>
      </w:pPr>
    </w:lvl>
    <w:lvl w:ilvl="8" w:tplc="25D00F9A" w:tentative="1">
      <w:start w:val="1"/>
      <w:numFmt w:val="lowerRoman"/>
      <w:lvlText w:val="%9."/>
      <w:lvlJc w:val="right"/>
      <w:pPr>
        <w:ind w:left="6840" w:hanging="180"/>
      </w:pPr>
    </w:lvl>
  </w:abstractNum>
  <w:abstractNum w:abstractNumId="10" w15:restartNumberingAfterBreak="0">
    <w:nsid w:val="16AD2A68"/>
    <w:multiLevelType w:val="hybridMultilevel"/>
    <w:tmpl w:val="3F10B2A4"/>
    <w:lvl w:ilvl="0" w:tplc="3404D608">
      <w:start w:val="1"/>
      <w:numFmt w:val="lowerLetter"/>
      <w:lvlText w:val="(%1)"/>
      <w:lvlJc w:val="left"/>
      <w:pPr>
        <w:ind w:left="720" w:hanging="360"/>
      </w:pPr>
      <w:rPr>
        <w:rFonts w:hint="default"/>
      </w:rPr>
    </w:lvl>
    <w:lvl w:ilvl="1" w:tplc="92A43D1A" w:tentative="1">
      <w:start w:val="1"/>
      <w:numFmt w:val="lowerLetter"/>
      <w:lvlText w:val="%2."/>
      <w:lvlJc w:val="left"/>
      <w:pPr>
        <w:ind w:left="1440" w:hanging="360"/>
      </w:pPr>
    </w:lvl>
    <w:lvl w:ilvl="2" w:tplc="842C1688" w:tentative="1">
      <w:start w:val="1"/>
      <w:numFmt w:val="lowerRoman"/>
      <w:lvlText w:val="%3."/>
      <w:lvlJc w:val="right"/>
      <w:pPr>
        <w:ind w:left="2160" w:hanging="180"/>
      </w:pPr>
    </w:lvl>
    <w:lvl w:ilvl="3" w:tplc="AF001646" w:tentative="1">
      <w:start w:val="1"/>
      <w:numFmt w:val="decimal"/>
      <w:lvlText w:val="%4."/>
      <w:lvlJc w:val="left"/>
      <w:pPr>
        <w:ind w:left="2880" w:hanging="360"/>
      </w:pPr>
    </w:lvl>
    <w:lvl w:ilvl="4" w:tplc="F12018DA" w:tentative="1">
      <w:start w:val="1"/>
      <w:numFmt w:val="lowerLetter"/>
      <w:lvlText w:val="%5."/>
      <w:lvlJc w:val="left"/>
      <w:pPr>
        <w:ind w:left="3600" w:hanging="360"/>
      </w:pPr>
    </w:lvl>
    <w:lvl w:ilvl="5" w:tplc="C1DC8C7E" w:tentative="1">
      <w:start w:val="1"/>
      <w:numFmt w:val="lowerRoman"/>
      <w:lvlText w:val="%6."/>
      <w:lvlJc w:val="right"/>
      <w:pPr>
        <w:ind w:left="4320" w:hanging="180"/>
      </w:pPr>
    </w:lvl>
    <w:lvl w:ilvl="6" w:tplc="424E2428" w:tentative="1">
      <w:start w:val="1"/>
      <w:numFmt w:val="decimal"/>
      <w:lvlText w:val="%7."/>
      <w:lvlJc w:val="left"/>
      <w:pPr>
        <w:ind w:left="5040" w:hanging="360"/>
      </w:pPr>
    </w:lvl>
    <w:lvl w:ilvl="7" w:tplc="87BA6508" w:tentative="1">
      <w:start w:val="1"/>
      <w:numFmt w:val="lowerLetter"/>
      <w:lvlText w:val="%8."/>
      <w:lvlJc w:val="left"/>
      <w:pPr>
        <w:ind w:left="5760" w:hanging="360"/>
      </w:pPr>
    </w:lvl>
    <w:lvl w:ilvl="8" w:tplc="4EB49FD6" w:tentative="1">
      <w:start w:val="1"/>
      <w:numFmt w:val="lowerRoman"/>
      <w:lvlText w:val="%9."/>
      <w:lvlJc w:val="right"/>
      <w:pPr>
        <w:ind w:left="6480" w:hanging="180"/>
      </w:pPr>
    </w:lvl>
  </w:abstractNum>
  <w:abstractNum w:abstractNumId="11" w15:restartNumberingAfterBreak="0">
    <w:nsid w:val="16AD2A69"/>
    <w:multiLevelType w:val="hybridMultilevel"/>
    <w:tmpl w:val="2D6E2486"/>
    <w:lvl w:ilvl="0" w:tplc="C620627E">
      <w:start w:val="1"/>
      <w:numFmt w:val="lowerRoman"/>
      <w:lvlText w:val="(%1)"/>
      <w:lvlJc w:val="left"/>
      <w:pPr>
        <w:ind w:left="720" w:hanging="360"/>
      </w:pPr>
      <w:rPr>
        <w:rFonts w:ascii="Times New Roman" w:eastAsia="Times New Roman" w:hAnsi="Times New Roman" w:cs="Times New Roman"/>
      </w:rPr>
    </w:lvl>
    <w:lvl w:ilvl="1" w:tplc="E8349732" w:tentative="1">
      <w:start w:val="1"/>
      <w:numFmt w:val="lowerLetter"/>
      <w:lvlText w:val="%2."/>
      <w:lvlJc w:val="left"/>
      <w:pPr>
        <w:ind w:left="1440" w:hanging="360"/>
      </w:pPr>
    </w:lvl>
    <w:lvl w:ilvl="2" w:tplc="FB36DA70" w:tentative="1">
      <w:start w:val="1"/>
      <w:numFmt w:val="lowerRoman"/>
      <w:lvlText w:val="%3."/>
      <w:lvlJc w:val="right"/>
      <w:pPr>
        <w:ind w:left="2160" w:hanging="180"/>
      </w:pPr>
    </w:lvl>
    <w:lvl w:ilvl="3" w:tplc="8B1AE0D8" w:tentative="1">
      <w:start w:val="1"/>
      <w:numFmt w:val="decimal"/>
      <w:lvlText w:val="%4."/>
      <w:lvlJc w:val="left"/>
      <w:pPr>
        <w:ind w:left="2880" w:hanging="360"/>
      </w:pPr>
    </w:lvl>
    <w:lvl w:ilvl="4" w:tplc="43462458" w:tentative="1">
      <w:start w:val="1"/>
      <w:numFmt w:val="lowerLetter"/>
      <w:lvlText w:val="%5."/>
      <w:lvlJc w:val="left"/>
      <w:pPr>
        <w:ind w:left="3600" w:hanging="360"/>
      </w:pPr>
    </w:lvl>
    <w:lvl w:ilvl="5" w:tplc="C5504902" w:tentative="1">
      <w:start w:val="1"/>
      <w:numFmt w:val="lowerRoman"/>
      <w:lvlText w:val="%6."/>
      <w:lvlJc w:val="right"/>
      <w:pPr>
        <w:ind w:left="4320" w:hanging="180"/>
      </w:pPr>
    </w:lvl>
    <w:lvl w:ilvl="6" w:tplc="3CA623A2" w:tentative="1">
      <w:start w:val="1"/>
      <w:numFmt w:val="decimal"/>
      <w:lvlText w:val="%7."/>
      <w:lvlJc w:val="left"/>
      <w:pPr>
        <w:ind w:left="5040" w:hanging="360"/>
      </w:pPr>
    </w:lvl>
    <w:lvl w:ilvl="7" w:tplc="5F62CC80" w:tentative="1">
      <w:start w:val="1"/>
      <w:numFmt w:val="lowerLetter"/>
      <w:lvlText w:val="%8."/>
      <w:lvlJc w:val="left"/>
      <w:pPr>
        <w:ind w:left="5760" w:hanging="360"/>
      </w:pPr>
    </w:lvl>
    <w:lvl w:ilvl="8" w:tplc="DB7E166C" w:tentative="1">
      <w:start w:val="1"/>
      <w:numFmt w:val="lowerRoman"/>
      <w:lvlText w:val="%9."/>
      <w:lvlJc w:val="right"/>
      <w:pPr>
        <w:ind w:left="6480" w:hanging="180"/>
      </w:pPr>
    </w:lvl>
  </w:abstractNum>
  <w:abstractNum w:abstractNumId="12" w15:restartNumberingAfterBreak="0">
    <w:nsid w:val="16AD2A6A"/>
    <w:multiLevelType w:val="hybridMultilevel"/>
    <w:tmpl w:val="3F10B2A4"/>
    <w:lvl w:ilvl="0" w:tplc="E516FCF4">
      <w:start w:val="1"/>
      <w:numFmt w:val="lowerLetter"/>
      <w:lvlText w:val="(%1)"/>
      <w:lvlJc w:val="left"/>
      <w:pPr>
        <w:ind w:left="720" w:hanging="360"/>
      </w:pPr>
      <w:rPr>
        <w:rFonts w:hint="default"/>
      </w:rPr>
    </w:lvl>
    <w:lvl w:ilvl="1" w:tplc="E202F948" w:tentative="1">
      <w:start w:val="1"/>
      <w:numFmt w:val="lowerLetter"/>
      <w:lvlText w:val="%2."/>
      <w:lvlJc w:val="left"/>
      <w:pPr>
        <w:ind w:left="1440" w:hanging="360"/>
      </w:pPr>
    </w:lvl>
    <w:lvl w:ilvl="2" w:tplc="FA10C9BE" w:tentative="1">
      <w:start w:val="1"/>
      <w:numFmt w:val="lowerRoman"/>
      <w:lvlText w:val="%3."/>
      <w:lvlJc w:val="right"/>
      <w:pPr>
        <w:ind w:left="2160" w:hanging="180"/>
      </w:pPr>
    </w:lvl>
    <w:lvl w:ilvl="3" w:tplc="F58E082E" w:tentative="1">
      <w:start w:val="1"/>
      <w:numFmt w:val="decimal"/>
      <w:lvlText w:val="%4."/>
      <w:lvlJc w:val="left"/>
      <w:pPr>
        <w:ind w:left="2880" w:hanging="360"/>
      </w:pPr>
    </w:lvl>
    <w:lvl w:ilvl="4" w:tplc="40E27E70" w:tentative="1">
      <w:start w:val="1"/>
      <w:numFmt w:val="lowerLetter"/>
      <w:lvlText w:val="%5."/>
      <w:lvlJc w:val="left"/>
      <w:pPr>
        <w:ind w:left="3600" w:hanging="360"/>
      </w:pPr>
    </w:lvl>
    <w:lvl w:ilvl="5" w:tplc="F51CD636" w:tentative="1">
      <w:start w:val="1"/>
      <w:numFmt w:val="lowerRoman"/>
      <w:lvlText w:val="%6."/>
      <w:lvlJc w:val="right"/>
      <w:pPr>
        <w:ind w:left="4320" w:hanging="180"/>
      </w:pPr>
    </w:lvl>
    <w:lvl w:ilvl="6" w:tplc="88DA8DE4" w:tentative="1">
      <w:start w:val="1"/>
      <w:numFmt w:val="decimal"/>
      <w:lvlText w:val="%7."/>
      <w:lvlJc w:val="left"/>
      <w:pPr>
        <w:ind w:left="5040" w:hanging="360"/>
      </w:pPr>
    </w:lvl>
    <w:lvl w:ilvl="7" w:tplc="FDE4A040" w:tentative="1">
      <w:start w:val="1"/>
      <w:numFmt w:val="lowerLetter"/>
      <w:lvlText w:val="%8."/>
      <w:lvlJc w:val="left"/>
      <w:pPr>
        <w:ind w:left="5760" w:hanging="360"/>
      </w:pPr>
    </w:lvl>
    <w:lvl w:ilvl="8" w:tplc="4854318E" w:tentative="1">
      <w:start w:val="1"/>
      <w:numFmt w:val="lowerRoman"/>
      <w:lvlText w:val="%9."/>
      <w:lvlJc w:val="right"/>
      <w:pPr>
        <w:ind w:left="6480" w:hanging="180"/>
      </w:pPr>
    </w:lvl>
  </w:abstractNum>
  <w:abstractNum w:abstractNumId="13" w15:restartNumberingAfterBreak="0">
    <w:nsid w:val="16AD2A6B"/>
    <w:multiLevelType w:val="hybridMultilevel"/>
    <w:tmpl w:val="9B860104"/>
    <w:lvl w:ilvl="0" w:tplc="86BC750C">
      <w:start w:val="1"/>
      <w:numFmt w:val="lowerRoman"/>
      <w:lvlText w:val="(%1)"/>
      <w:lvlJc w:val="left"/>
      <w:pPr>
        <w:ind w:left="720" w:hanging="720"/>
      </w:pPr>
      <w:rPr>
        <w:rFonts w:hint="default"/>
      </w:rPr>
    </w:lvl>
    <w:lvl w:ilvl="1" w:tplc="C8D410CC">
      <w:start w:val="1"/>
      <w:numFmt w:val="lowerLetter"/>
      <w:lvlText w:val="(%2)"/>
      <w:lvlJc w:val="left"/>
      <w:pPr>
        <w:ind w:left="1080" w:hanging="360"/>
      </w:pPr>
      <w:rPr>
        <w:rFonts w:hint="default"/>
        <w:b w:val="0"/>
      </w:rPr>
    </w:lvl>
    <w:lvl w:ilvl="2" w:tplc="C11AB0F6">
      <w:start w:val="1"/>
      <w:numFmt w:val="decimal"/>
      <w:lvlText w:val="%3)"/>
      <w:lvlJc w:val="left"/>
      <w:pPr>
        <w:ind w:left="1800" w:hanging="180"/>
      </w:pPr>
    </w:lvl>
    <w:lvl w:ilvl="3" w:tplc="66C86230">
      <w:start w:val="1"/>
      <w:numFmt w:val="decimal"/>
      <w:lvlText w:val="%4."/>
      <w:lvlJc w:val="left"/>
      <w:pPr>
        <w:ind w:left="2520" w:hanging="360"/>
      </w:pPr>
      <w:rPr>
        <w:rFonts w:hint="default"/>
        <w:color w:val="000000"/>
      </w:rPr>
    </w:lvl>
    <w:lvl w:ilvl="4" w:tplc="47FE30C8" w:tentative="1">
      <w:start w:val="1"/>
      <w:numFmt w:val="lowerLetter"/>
      <w:lvlText w:val="%5."/>
      <w:lvlJc w:val="left"/>
      <w:pPr>
        <w:ind w:left="3240" w:hanging="360"/>
      </w:pPr>
    </w:lvl>
    <w:lvl w:ilvl="5" w:tplc="CF20A004" w:tentative="1">
      <w:start w:val="1"/>
      <w:numFmt w:val="lowerRoman"/>
      <w:lvlText w:val="%6."/>
      <w:lvlJc w:val="right"/>
      <w:pPr>
        <w:ind w:left="3960" w:hanging="180"/>
      </w:pPr>
    </w:lvl>
    <w:lvl w:ilvl="6" w:tplc="410CDDAA" w:tentative="1">
      <w:start w:val="1"/>
      <w:numFmt w:val="decimal"/>
      <w:lvlText w:val="%7."/>
      <w:lvlJc w:val="left"/>
      <w:pPr>
        <w:ind w:left="4680" w:hanging="360"/>
      </w:pPr>
    </w:lvl>
    <w:lvl w:ilvl="7" w:tplc="74160CFA" w:tentative="1">
      <w:start w:val="1"/>
      <w:numFmt w:val="lowerLetter"/>
      <w:lvlText w:val="%8."/>
      <w:lvlJc w:val="left"/>
      <w:pPr>
        <w:ind w:left="5400" w:hanging="360"/>
      </w:pPr>
    </w:lvl>
    <w:lvl w:ilvl="8" w:tplc="16528BA0" w:tentative="1">
      <w:start w:val="1"/>
      <w:numFmt w:val="lowerRoman"/>
      <w:lvlText w:val="%9."/>
      <w:lvlJc w:val="right"/>
      <w:pPr>
        <w:ind w:left="6120" w:hanging="180"/>
      </w:pPr>
    </w:lvl>
  </w:abstractNum>
  <w:abstractNum w:abstractNumId="14" w15:restartNumberingAfterBreak="0">
    <w:nsid w:val="16AD2A6C"/>
    <w:multiLevelType w:val="hybridMultilevel"/>
    <w:tmpl w:val="F24E27A0"/>
    <w:lvl w:ilvl="0" w:tplc="D0D65FE0">
      <w:start w:val="1"/>
      <w:numFmt w:val="lowerLetter"/>
      <w:lvlText w:val="(%1)"/>
      <w:lvlJc w:val="left"/>
      <w:pPr>
        <w:ind w:left="360" w:hanging="360"/>
      </w:pPr>
      <w:rPr>
        <w:rFonts w:hint="default"/>
      </w:rPr>
    </w:lvl>
    <w:lvl w:ilvl="1" w:tplc="A86A7E24">
      <w:start w:val="1"/>
      <w:numFmt w:val="lowerRoman"/>
      <w:lvlText w:val="(%2)"/>
      <w:lvlJc w:val="right"/>
      <w:pPr>
        <w:ind w:left="1260" w:hanging="360"/>
      </w:pPr>
      <w:rPr>
        <w:rFonts w:ascii="Times New Roman" w:eastAsia="Times New Roman" w:hAnsi="Times New Roman" w:cs="Times New Roman"/>
      </w:rPr>
    </w:lvl>
    <w:lvl w:ilvl="2" w:tplc="88C67888">
      <w:start w:val="1"/>
      <w:numFmt w:val="lowerRoman"/>
      <w:lvlText w:val="%3."/>
      <w:lvlJc w:val="right"/>
      <w:pPr>
        <w:ind w:left="1800" w:hanging="180"/>
      </w:pPr>
    </w:lvl>
    <w:lvl w:ilvl="3" w:tplc="96E0B1E6" w:tentative="1">
      <w:start w:val="1"/>
      <w:numFmt w:val="decimal"/>
      <w:lvlText w:val="%4."/>
      <w:lvlJc w:val="left"/>
      <w:pPr>
        <w:ind w:left="2520" w:hanging="360"/>
      </w:pPr>
    </w:lvl>
    <w:lvl w:ilvl="4" w:tplc="666CB2AA" w:tentative="1">
      <w:start w:val="1"/>
      <w:numFmt w:val="lowerLetter"/>
      <w:lvlText w:val="%5."/>
      <w:lvlJc w:val="left"/>
      <w:pPr>
        <w:ind w:left="3240" w:hanging="360"/>
      </w:pPr>
    </w:lvl>
    <w:lvl w:ilvl="5" w:tplc="C7DA76BE" w:tentative="1">
      <w:start w:val="1"/>
      <w:numFmt w:val="lowerRoman"/>
      <w:lvlText w:val="%6."/>
      <w:lvlJc w:val="right"/>
      <w:pPr>
        <w:ind w:left="3960" w:hanging="180"/>
      </w:pPr>
    </w:lvl>
    <w:lvl w:ilvl="6" w:tplc="DBC23DF6" w:tentative="1">
      <w:start w:val="1"/>
      <w:numFmt w:val="decimal"/>
      <w:lvlText w:val="%7."/>
      <w:lvlJc w:val="left"/>
      <w:pPr>
        <w:ind w:left="4680" w:hanging="360"/>
      </w:pPr>
    </w:lvl>
    <w:lvl w:ilvl="7" w:tplc="52DA06AA" w:tentative="1">
      <w:start w:val="1"/>
      <w:numFmt w:val="lowerLetter"/>
      <w:lvlText w:val="%8."/>
      <w:lvlJc w:val="left"/>
      <w:pPr>
        <w:ind w:left="5400" w:hanging="360"/>
      </w:pPr>
    </w:lvl>
    <w:lvl w:ilvl="8" w:tplc="F73C80CA" w:tentative="1">
      <w:start w:val="1"/>
      <w:numFmt w:val="lowerRoman"/>
      <w:lvlText w:val="%9."/>
      <w:lvlJc w:val="right"/>
      <w:pPr>
        <w:ind w:left="6120" w:hanging="180"/>
      </w:pPr>
    </w:lvl>
  </w:abstractNum>
  <w:abstractNum w:abstractNumId="15" w15:restartNumberingAfterBreak="0">
    <w:nsid w:val="16AD2A6D"/>
    <w:multiLevelType w:val="hybridMultilevel"/>
    <w:tmpl w:val="F94438A2"/>
    <w:lvl w:ilvl="0" w:tplc="FDCADC6A">
      <w:start w:val="1"/>
      <w:numFmt w:val="lowerLetter"/>
      <w:lvlText w:val="(%1)"/>
      <w:lvlJc w:val="left"/>
      <w:pPr>
        <w:ind w:left="360" w:hanging="360"/>
      </w:pPr>
      <w:rPr>
        <w:rFonts w:hint="default"/>
      </w:rPr>
    </w:lvl>
    <w:lvl w:ilvl="1" w:tplc="67743D9A" w:tentative="1">
      <w:start w:val="1"/>
      <w:numFmt w:val="lowerLetter"/>
      <w:lvlText w:val="%2."/>
      <w:lvlJc w:val="left"/>
      <w:pPr>
        <w:ind w:left="1080" w:hanging="360"/>
      </w:pPr>
    </w:lvl>
    <w:lvl w:ilvl="2" w:tplc="C0563492" w:tentative="1">
      <w:start w:val="1"/>
      <w:numFmt w:val="lowerRoman"/>
      <w:lvlText w:val="%3."/>
      <w:lvlJc w:val="right"/>
      <w:pPr>
        <w:ind w:left="1800" w:hanging="180"/>
      </w:pPr>
    </w:lvl>
    <w:lvl w:ilvl="3" w:tplc="1AE65570" w:tentative="1">
      <w:start w:val="1"/>
      <w:numFmt w:val="decimal"/>
      <w:lvlText w:val="%4."/>
      <w:lvlJc w:val="left"/>
      <w:pPr>
        <w:ind w:left="2520" w:hanging="360"/>
      </w:pPr>
    </w:lvl>
    <w:lvl w:ilvl="4" w:tplc="34B6A926" w:tentative="1">
      <w:start w:val="1"/>
      <w:numFmt w:val="lowerLetter"/>
      <w:lvlText w:val="%5."/>
      <w:lvlJc w:val="left"/>
      <w:pPr>
        <w:ind w:left="3240" w:hanging="360"/>
      </w:pPr>
    </w:lvl>
    <w:lvl w:ilvl="5" w:tplc="9BC69E24" w:tentative="1">
      <w:start w:val="1"/>
      <w:numFmt w:val="lowerRoman"/>
      <w:lvlText w:val="%6."/>
      <w:lvlJc w:val="right"/>
      <w:pPr>
        <w:ind w:left="3960" w:hanging="180"/>
      </w:pPr>
    </w:lvl>
    <w:lvl w:ilvl="6" w:tplc="7CBCC176" w:tentative="1">
      <w:start w:val="1"/>
      <w:numFmt w:val="decimal"/>
      <w:lvlText w:val="%7."/>
      <w:lvlJc w:val="left"/>
      <w:pPr>
        <w:ind w:left="4680" w:hanging="360"/>
      </w:pPr>
    </w:lvl>
    <w:lvl w:ilvl="7" w:tplc="621E9566" w:tentative="1">
      <w:start w:val="1"/>
      <w:numFmt w:val="lowerLetter"/>
      <w:lvlText w:val="%8."/>
      <w:lvlJc w:val="left"/>
      <w:pPr>
        <w:ind w:left="5400" w:hanging="360"/>
      </w:pPr>
    </w:lvl>
    <w:lvl w:ilvl="8" w:tplc="F2FC6E2C" w:tentative="1">
      <w:start w:val="1"/>
      <w:numFmt w:val="lowerRoman"/>
      <w:lvlText w:val="%9."/>
      <w:lvlJc w:val="right"/>
      <w:pPr>
        <w:ind w:left="6120" w:hanging="180"/>
      </w:pPr>
    </w:lvl>
  </w:abstractNum>
  <w:abstractNum w:abstractNumId="16" w15:restartNumberingAfterBreak="0">
    <w:nsid w:val="16AD2A6E"/>
    <w:multiLevelType w:val="hybridMultilevel"/>
    <w:tmpl w:val="6BB6B898"/>
    <w:lvl w:ilvl="0" w:tplc="FB16FD54">
      <w:start w:val="1"/>
      <w:numFmt w:val="lowerRoman"/>
      <w:lvlText w:val="(%1)"/>
      <w:lvlJc w:val="left"/>
      <w:pPr>
        <w:ind w:left="630" w:hanging="360"/>
      </w:pPr>
      <w:rPr>
        <w:rFonts w:hint="default"/>
      </w:rPr>
    </w:lvl>
    <w:lvl w:ilvl="1" w:tplc="0A7EBF00">
      <w:start w:val="1"/>
      <w:numFmt w:val="bullet"/>
      <w:lvlText w:val="o"/>
      <w:lvlJc w:val="left"/>
      <w:pPr>
        <w:ind w:left="1350" w:hanging="360"/>
      </w:pPr>
      <w:rPr>
        <w:rFonts w:ascii="Courier New" w:hAnsi="Courier New" w:cs="Courier New" w:hint="default"/>
      </w:rPr>
    </w:lvl>
    <w:lvl w:ilvl="2" w:tplc="D54C47DE">
      <w:start w:val="1"/>
      <w:numFmt w:val="lowerLetter"/>
      <w:lvlText w:val="(%3)"/>
      <w:lvlJc w:val="left"/>
      <w:pPr>
        <w:ind w:left="2070" w:hanging="360"/>
      </w:pPr>
      <w:rPr>
        <w:rFonts w:ascii="Times New Roman" w:eastAsia="Times New Roman" w:hAnsi="Times New Roman" w:cs="Times New Roman"/>
      </w:rPr>
    </w:lvl>
    <w:lvl w:ilvl="3" w:tplc="7C149E42">
      <w:start w:val="1"/>
      <w:numFmt w:val="lowerLetter"/>
      <w:lvlText w:val="(%4)"/>
      <w:lvlJc w:val="left"/>
      <w:pPr>
        <w:ind w:left="2790" w:hanging="360"/>
      </w:pPr>
      <w:rPr>
        <w:rFonts w:ascii="Times New Roman" w:eastAsia="Times New Roman" w:hAnsi="Times New Roman" w:cs="Times New Roman"/>
      </w:rPr>
    </w:lvl>
    <w:lvl w:ilvl="4" w:tplc="E5DA97B4">
      <w:start w:val="1"/>
      <w:numFmt w:val="bullet"/>
      <w:lvlText w:val="o"/>
      <w:lvlJc w:val="left"/>
      <w:pPr>
        <w:ind w:left="3510" w:hanging="360"/>
      </w:pPr>
      <w:rPr>
        <w:rFonts w:ascii="Courier New" w:hAnsi="Courier New" w:cs="Courier New" w:hint="default"/>
      </w:rPr>
    </w:lvl>
    <w:lvl w:ilvl="5" w:tplc="663A2B24">
      <w:start w:val="1"/>
      <w:numFmt w:val="bullet"/>
      <w:lvlText w:val=""/>
      <w:lvlJc w:val="left"/>
      <w:pPr>
        <w:ind w:left="4230" w:hanging="360"/>
      </w:pPr>
      <w:rPr>
        <w:rFonts w:ascii="Wingdings" w:hAnsi="Wingdings" w:hint="default"/>
      </w:rPr>
    </w:lvl>
    <w:lvl w:ilvl="6" w:tplc="6170830E">
      <w:start w:val="1"/>
      <w:numFmt w:val="decimal"/>
      <w:lvlText w:val="%7."/>
      <w:lvlJc w:val="left"/>
      <w:pPr>
        <w:ind w:left="4950" w:hanging="360"/>
      </w:pPr>
      <w:rPr>
        <w:rFonts w:hint="default"/>
      </w:rPr>
    </w:lvl>
    <w:lvl w:ilvl="7" w:tplc="504CE8BC" w:tentative="1">
      <w:start w:val="1"/>
      <w:numFmt w:val="bullet"/>
      <w:lvlText w:val="o"/>
      <w:lvlJc w:val="left"/>
      <w:pPr>
        <w:ind w:left="5670" w:hanging="360"/>
      </w:pPr>
      <w:rPr>
        <w:rFonts w:ascii="Courier New" w:hAnsi="Courier New" w:cs="Courier New" w:hint="default"/>
      </w:rPr>
    </w:lvl>
    <w:lvl w:ilvl="8" w:tplc="F552DCCE" w:tentative="1">
      <w:start w:val="1"/>
      <w:numFmt w:val="bullet"/>
      <w:lvlText w:val=""/>
      <w:lvlJc w:val="left"/>
      <w:pPr>
        <w:ind w:left="6390" w:hanging="360"/>
      </w:pPr>
      <w:rPr>
        <w:rFonts w:ascii="Wingdings" w:hAnsi="Wingdings" w:hint="default"/>
      </w:rPr>
    </w:lvl>
  </w:abstractNum>
  <w:abstractNum w:abstractNumId="17" w15:restartNumberingAfterBreak="0">
    <w:nsid w:val="194073CA"/>
    <w:multiLevelType w:val="hybridMultilevel"/>
    <w:tmpl w:val="FBAC8870"/>
    <w:lvl w:ilvl="0" w:tplc="9EE64688">
      <w:start w:val="1"/>
      <w:numFmt w:val="lowerLetter"/>
      <w:lvlText w:val="(%1)"/>
      <w:lvlJc w:val="left"/>
      <w:pPr>
        <w:ind w:left="360" w:hanging="360"/>
      </w:pPr>
      <w:rPr>
        <w:rFonts w:hint="default"/>
      </w:rPr>
    </w:lvl>
    <w:lvl w:ilvl="1" w:tplc="2E0AB9F2">
      <w:start w:val="1"/>
      <w:numFmt w:val="lowerRoman"/>
      <w:lvlText w:val="(%2)"/>
      <w:lvlJc w:val="left"/>
      <w:pPr>
        <w:ind w:left="1080" w:hanging="360"/>
      </w:pPr>
      <w:rPr>
        <w:rFonts w:hint="default"/>
      </w:rPr>
    </w:lvl>
    <w:lvl w:ilvl="2" w:tplc="FCDAED9E" w:tentative="1">
      <w:start w:val="1"/>
      <w:numFmt w:val="lowerRoman"/>
      <w:lvlText w:val="%3."/>
      <w:lvlJc w:val="right"/>
      <w:pPr>
        <w:ind w:left="1800" w:hanging="180"/>
      </w:pPr>
    </w:lvl>
    <w:lvl w:ilvl="3" w:tplc="49F82A08" w:tentative="1">
      <w:start w:val="1"/>
      <w:numFmt w:val="decimal"/>
      <w:lvlText w:val="%4."/>
      <w:lvlJc w:val="left"/>
      <w:pPr>
        <w:ind w:left="2520" w:hanging="360"/>
      </w:pPr>
    </w:lvl>
    <w:lvl w:ilvl="4" w:tplc="FF02973E" w:tentative="1">
      <w:start w:val="1"/>
      <w:numFmt w:val="lowerLetter"/>
      <w:lvlText w:val="%5."/>
      <w:lvlJc w:val="left"/>
      <w:pPr>
        <w:ind w:left="3240" w:hanging="360"/>
      </w:pPr>
    </w:lvl>
    <w:lvl w:ilvl="5" w:tplc="BE30D6C6" w:tentative="1">
      <w:start w:val="1"/>
      <w:numFmt w:val="lowerRoman"/>
      <w:lvlText w:val="%6."/>
      <w:lvlJc w:val="right"/>
      <w:pPr>
        <w:ind w:left="3960" w:hanging="180"/>
      </w:pPr>
    </w:lvl>
    <w:lvl w:ilvl="6" w:tplc="2D14C0D8" w:tentative="1">
      <w:start w:val="1"/>
      <w:numFmt w:val="decimal"/>
      <w:lvlText w:val="%7."/>
      <w:lvlJc w:val="left"/>
      <w:pPr>
        <w:ind w:left="4680" w:hanging="360"/>
      </w:pPr>
    </w:lvl>
    <w:lvl w:ilvl="7" w:tplc="96666E68" w:tentative="1">
      <w:start w:val="1"/>
      <w:numFmt w:val="lowerLetter"/>
      <w:lvlText w:val="%8."/>
      <w:lvlJc w:val="left"/>
      <w:pPr>
        <w:ind w:left="5400" w:hanging="360"/>
      </w:pPr>
    </w:lvl>
    <w:lvl w:ilvl="8" w:tplc="E4AE945E" w:tentative="1">
      <w:start w:val="1"/>
      <w:numFmt w:val="lowerRoman"/>
      <w:lvlText w:val="%9."/>
      <w:lvlJc w:val="right"/>
      <w:pPr>
        <w:ind w:left="6120" w:hanging="180"/>
      </w:pPr>
    </w:lvl>
  </w:abstractNum>
  <w:abstractNum w:abstractNumId="18" w15:restartNumberingAfterBreak="0">
    <w:nsid w:val="1C552547"/>
    <w:multiLevelType w:val="hybridMultilevel"/>
    <w:tmpl w:val="2FC8894C"/>
    <w:lvl w:ilvl="0" w:tplc="F4BA261C">
      <w:start w:val="1"/>
      <w:numFmt w:val="lowerRoman"/>
      <w:lvlText w:val="(%1)"/>
      <w:lvlJc w:val="left"/>
      <w:pPr>
        <w:ind w:left="720" w:hanging="360"/>
      </w:pPr>
      <w:rPr>
        <w:rFonts w:asciiTheme="minorHAnsi" w:eastAsiaTheme="minorHAnsi" w:hAnsiTheme="minorHAnsi" w:cstheme="minorBidi"/>
      </w:rPr>
    </w:lvl>
    <w:lvl w:ilvl="1" w:tplc="95B4BEB2">
      <w:start w:val="1"/>
      <w:numFmt w:val="lowerLetter"/>
      <w:lvlText w:val="(%2)"/>
      <w:lvlJc w:val="left"/>
      <w:pPr>
        <w:ind w:left="720" w:hanging="360"/>
      </w:pPr>
      <w:rPr>
        <w:rFonts w:ascii="Times New Roman" w:eastAsia="Times New Roman" w:hAnsi="Times New Roman" w:cs="Times New Roman" w:hint="default"/>
        <w:b w:val="0"/>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253E59"/>
    <w:multiLevelType w:val="hybridMultilevel"/>
    <w:tmpl w:val="46082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E592C"/>
    <w:multiLevelType w:val="hybridMultilevel"/>
    <w:tmpl w:val="6DF851E6"/>
    <w:lvl w:ilvl="0" w:tplc="0409000F">
      <w:start w:val="1"/>
      <w:numFmt w:val="decimal"/>
      <w:lvlText w:val="%1."/>
      <w:lvlJc w:val="left"/>
      <w:pPr>
        <w:ind w:left="720" w:hanging="360"/>
      </w:pPr>
    </w:lvl>
    <w:lvl w:ilvl="1" w:tplc="8AC054F6">
      <w:start w:val="1"/>
      <w:numFmt w:val="lowerRoman"/>
      <w:lvlText w:val="%2."/>
      <w:lvlJc w:val="right"/>
      <w:pPr>
        <w:ind w:left="1440" w:hanging="360"/>
      </w:pPr>
    </w:lvl>
    <w:lvl w:ilvl="2" w:tplc="2850D37E">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0232F9"/>
    <w:multiLevelType w:val="hybridMultilevel"/>
    <w:tmpl w:val="0BC4A6E6"/>
    <w:lvl w:ilvl="0" w:tplc="685C1C7E">
      <w:start w:val="1"/>
      <w:numFmt w:val="lowerRoman"/>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A3445"/>
    <w:multiLevelType w:val="hybridMultilevel"/>
    <w:tmpl w:val="F1B2F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555CCD"/>
    <w:multiLevelType w:val="hybridMultilevel"/>
    <w:tmpl w:val="59383DAE"/>
    <w:lvl w:ilvl="0" w:tplc="D1C622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CB3DDF"/>
    <w:multiLevelType w:val="hybridMultilevel"/>
    <w:tmpl w:val="8DAA4072"/>
    <w:lvl w:ilvl="0" w:tplc="3DAC70B2">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DA6C49"/>
    <w:multiLevelType w:val="hybridMultilevel"/>
    <w:tmpl w:val="085AD260"/>
    <w:lvl w:ilvl="0" w:tplc="3DAC70B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110EB0"/>
    <w:multiLevelType w:val="hybridMultilevel"/>
    <w:tmpl w:val="69A0A8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DAC70B2">
      <w:start w:val="1"/>
      <w:numFmt w:val="lowerLetter"/>
      <w:lvlText w:val="(%3)"/>
      <w:lvlJc w:val="left"/>
      <w:pPr>
        <w:ind w:left="2160" w:hanging="180"/>
      </w:pPr>
      <w:rPr>
        <w:rFonts w:ascii="Times New Roman" w:eastAsia="Times New Roman"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5363D3"/>
    <w:multiLevelType w:val="hybridMultilevel"/>
    <w:tmpl w:val="83165472"/>
    <w:lvl w:ilvl="0" w:tplc="E8D4AB16">
      <w:start w:val="1"/>
      <w:numFmt w:val="lowerLetter"/>
      <w:lvlText w:val="(%1)"/>
      <w:lvlJc w:val="left"/>
      <w:pPr>
        <w:ind w:left="630" w:hanging="360"/>
      </w:pPr>
      <w:rPr>
        <w:rFonts w:hint="default"/>
      </w:rPr>
    </w:lvl>
    <w:lvl w:ilvl="1" w:tplc="F4B2F4FC">
      <w:start w:val="1"/>
      <w:numFmt w:val="lowerRoman"/>
      <w:lvlText w:val="(%2)"/>
      <w:lvlJc w:val="left"/>
      <w:pPr>
        <w:ind w:left="1080" w:hanging="360"/>
      </w:pPr>
      <w:rPr>
        <w:rFonts w:hint="default"/>
      </w:rPr>
    </w:lvl>
    <w:lvl w:ilvl="2" w:tplc="EAEE74E2">
      <w:start w:val="1"/>
      <w:numFmt w:val="decimal"/>
      <w:lvlText w:val="%3."/>
      <w:lvlJc w:val="left"/>
      <w:pPr>
        <w:ind w:left="1800" w:hanging="180"/>
      </w:pPr>
    </w:lvl>
    <w:lvl w:ilvl="3" w:tplc="9A1486E2" w:tentative="1">
      <w:start w:val="1"/>
      <w:numFmt w:val="decimal"/>
      <w:lvlText w:val="%4."/>
      <w:lvlJc w:val="left"/>
      <w:pPr>
        <w:ind w:left="2520" w:hanging="360"/>
      </w:pPr>
    </w:lvl>
    <w:lvl w:ilvl="4" w:tplc="F7809436" w:tentative="1">
      <w:start w:val="1"/>
      <w:numFmt w:val="lowerLetter"/>
      <w:lvlText w:val="%5."/>
      <w:lvlJc w:val="left"/>
      <w:pPr>
        <w:ind w:left="3240" w:hanging="360"/>
      </w:pPr>
    </w:lvl>
    <w:lvl w:ilvl="5" w:tplc="84C271CE" w:tentative="1">
      <w:start w:val="1"/>
      <w:numFmt w:val="lowerRoman"/>
      <w:lvlText w:val="%6."/>
      <w:lvlJc w:val="right"/>
      <w:pPr>
        <w:ind w:left="3960" w:hanging="180"/>
      </w:pPr>
    </w:lvl>
    <w:lvl w:ilvl="6" w:tplc="78F6FDDC" w:tentative="1">
      <w:start w:val="1"/>
      <w:numFmt w:val="decimal"/>
      <w:lvlText w:val="%7."/>
      <w:lvlJc w:val="left"/>
      <w:pPr>
        <w:ind w:left="4680" w:hanging="360"/>
      </w:pPr>
    </w:lvl>
    <w:lvl w:ilvl="7" w:tplc="956A76D4" w:tentative="1">
      <w:start w:val="1"/>
      <w:numFmt w:val="lowerLetter"/>
      <w:lvlText w:val="%8."/>
      <w:lvlJc w:val="left"/>
      <w:pPr>
        <w:ind w:left="5400" w:hanging="360"/>
      </w:pPr>
    </w:lvl>
    <w:lvl w:ilvl="8" w:tplc="05E6B4D2" w:tentative="1">
      <w:start w:val="1"/>
      <w:numFmt w:val="lowerRoman"/>
      <w:lvlText w:val="%9."/>
      <w:lvlJc w:val="right"/>
      <w:pPr>
        <w:ind w:left="6120" w:hanging="180"/>
      </w:pPr>
    </w:lvl>
  </w:abstractNum>
  <w:abstractNum w:abstractNumId="28" w15:restartNumberingAfterBreak="0">
    <w:nsid w:val="325B003C"/>
    <w:multiLevelType w:val="hybridMultilevel"/>
    <w:tmpl w:val="745C7924"/>
    <w:lvl w:ilvl="0" w:tplc="3DAC70B2">
      <w:start w:val="1"/>
      <w:numFmt w:val="lowerLetter"/>
      <w:lvlText w:val="(%1)"/>
      <w:lvlJc w:val="left"/>
      <w:pPr>
        <w:ind w:left="1080" w:hanging="720"/>
      </w:pPr>
      <w:rPr>
        <w:rFonts w:ascii="Times New Roman" w:eastAsia="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D72EBB"/>
    <w:multiLevelType w:val="hybridMultilevel"/>
    <w:tmpl w:val="1542EF72"/>
    <w:lvl w:ilvl="0" w:tplc="135403DE">
      <w:start w:val="1"/>
      <w:numFmt w:val="lowerRoman"/>
      <w:lvlText w:val="(%1)"/>
      <w:lvlJc w:val="righ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2ED77DA"/>
    <w:multiLevelType w:val="hybridMultilevel"/>
    <w:tmpl w:val="94B8FC0C"/>
    <w:lvl w:ilvl="0" w:tplc="135403DE">
      <w:start w:val="1"/>
      <w:numFmt w:val="lowerRoman"/>
      <w:lvlText w:val="(%1)"/>
      <w:lvlJc w:val="righ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777C36"/>
    <w:multiLevelType w:val="hybridMultilevel"/>
    <w:tmpl w:val="D4B85232"/>
    <w:lvl w:ilvl="0" w:tplc="C61CA23E">
      <w:start w:val="1"/>
      <w:numFmt w:val="lowerLetter"/>
      <w:lvlText w:val="(%1)"/>
      <w:lvlJc w:val="left"/>
      <w:pPr>
        <w:ind w:left="360" w:hanging="360"/>
      </w:pPr>
      <w:rPr>
        <w:rFonts w:hint="default"/>
        <w:b w:val="0"/>
      </w:rPr>
    </w:lvl>
    <w:lvl w:ilvl="1" w:tplc="D65AC72E">
      <w:start w:val="1"/>
      <w:numFmt w:val="lowerLetter"/>
      <w:lvlText w:val="%2."/>
      <w:lvlJc w:val="left"/>
      <w:pPr>
        <w:ind w:left="1080" w:hanging="360"/>
      </w:pPr>
    </w:lvl>
    <w:lvl w:ilvl="2" w:tplc="B8CCF018" w:tentative="1">
      <w:start w:val="1"/>
      <w:numFmt w:val="lowerRoman"/>
      <w:lvlText w:val="%3."/>
      <w:lvlJc w:val="right"/>
      <w:pPr>
        <w:ind w:left="1800" w:hanging="180"/>
      </w:pPr>
    </w:lvl>
    <w:lvl w:ilvl="3" w:tplc="88689ABA" w:tentative="1">
      <w:start w:val="1"/>
      <w:numFmt w:val="decimal"/>
      <w:lvlText w:val="%4."/>
      <w:lvlJc w:val="left"/>
      <w:pPr>
        <w:ind w:left="2520" w:hanging="360"/>
      </w:pPr>
    </w:lvl>
    <w:lvl w:ilvl="4" w:tplc="57EC596E" w:tentative="1">
      <w:start w:val="1"/>
      <w:numFmt w:val="lowerLetter"/>
      <w:lvlText w:val="%5."/>
      <w:lvlJc w:val="left"/>
      <w:pPr>
        <w:ind w:left="3240" w:hanging="360"/>
      </w:pPr>
    </w:lvl>
    <w:lvl w:ilvl="5" w:tplc="358820B2" w:tentative="1">
      <w:start w:val="1"/>
      <w:numFmt w:val="lowerRoman"/>
      <w:lvlText w:val="%6."/>
      <w:lvlJc w:val="right"/>
      <w:pPr>
        <w:ind w:left="3960" w:hanging="180"/>
      </w:pPr>
    </w:lvl>
    <w:lvl w:ilvl="6" w:tplc="C7546DD2" w:tentative="1">
      <w:start w:val="1"/>
      <w:numFmt w:val="decimal"/>
      <w:lvlText w:val="%7."/>
      <w:lvlJc w:val="left"/>
      <w:pPr>
        <w:ind w:left="4680" w:hanging="360"/>
      </w:pPr>
    </w:lvl>
    <w:lvl w:ilvl="7" w:tplc="A4803C92" w:tentative="1">
      <w:start w:val="1"/>
      <w:numFmt w:val="lowerLetter"/>
      <w:lvlText w:val="%8."/>
      <w:lvlJc w:val="left"/>
      <w:pPr>
        <w:ind w:left="5400" w:hanging="360"/>
      </w:pPr>
    </w:lvl>
    <w:lvl w:ilvl="8" w:tplc="F9E457B6" w:tentative="1">
      <w:start w:val="1"/>
      <w:numFmt w:val="lowerRoman"/>
      <w:lvlText w:val="%9."/>
      <w:lvlJc w:val="right"/>
      <w:pPr>
        <w:ind w:left="6120" w:hanging="180"/>
      </w:pPr>
    </w:lvl>
  </w:abstractNum>
  <w:abstractNum w:abstractNumId="32" w15:restartNumberingAfterBreak="0">
    <w:nsid w:val="35845560"/>
    <w:multiLevelType w:val="hybridMultilevel"/>
    <w:tmpl w:val="F69C5CD0"/>
    <w:lvl w:ilvl="0" w:tplc="E54C12D2">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5B0715A"/>
    <w:multiLevelType w:val="hybridMultilevel"/>
    <w:tmpl w:val="11AE962C"/>
    <w:lvl w:ilvl="0" w:tplc="4C34B766">
      <w:start w:val="1"/>
      <w:numFmt w:val="lowerRoman"/>
      <w:lvlText w:val="(%1)"/>
      <w:lvlJc w:val="left"/>
      <w:pPr>
        <w:ind w:left="1080" w:hanging="720"/>
      </w:pPr>
      <w:rPr>
        <w:rFonts w:hint="default"/>
      </w:rPr>
    </w:lvl>
    <w:lvl w:ilvl="1" w:tplc="66B80B3A">
      <w:start w:val="1"/>
      <w:numFmt w:val="lowerLetter"/>
      <w:lvlText w:val="%2."/>
      <w:lvlJc w:val="left"/>
      <w:pPr>
        <w:ind w:left="1440" w:hanging="360"/>
      </w:pPr>
    </w:lvl>
    <w:lvl w:ilvl="2" w:tplc="0CFA2F9A" w:tentative="1">
      <w:start w:val="1"/>
      <w:numFmt w:val="lowerRoman"/>
      <w:lvlText w:val="%3."/>
      <w:lvlJc w:val="right"/>
      <w:pPr>
        <w:ind w:left="2160" w:hanging="180"/>
      </w:pPr>
    </w:lvl>
    <w:lvl w:ilvl="3" w:tplc="A7C25F50" w:tentative="1">
      <w:start w:val="1"/>
      <w:numFmt w:val="decimal"/>
      <w:lvlText w:val="%4."/>
      <w:lvlJc w:val="left"/>
      <w:pPr>
        <w:ind w:left="2880" w:hanging="360"/>
      </w:pPr>
    </w:lvl>
    <w:lvl w:ilvl="4" w:tplc="DC38CBF8" w:tentative="1">
      <w:start w:val="1"/>
      <w:numFmt w:val="lowerLetter"/>
      <w:lvlText w:val="%5."/>
      <w:lvlJc w:val="left"/>
      <w:pPr>
        <w:ind w:left="3600" w:hanging="360"/>
      </w:pPr>
    </w:lvl>
    <w:lvl w:ilvl="5" w:tplc="90660D36" w:tentative="1">
      <w:start w:val="1"/>
      <w:numFmt w:val="lowerRoman"/>
      <w:lvlText w:val="%6."/>
      <w:lvlJc w:val="right"/>
      <w:pPr>
        <w:ind w:left="4320" w:hanging="180"/>
      </w:pPr>
    </w:lvl>
    <w:lvl w:ilvl="6" w:tplc="56DED3E8" w:tentative="1">
      <w:start w:val="1"/>
      <w:numFmt w:val="decimal"/>
      <w:lvlText w:val="%7."/>
      <w:lvlJc w:val="left"/>
      <w:pPr>
        <w:ind w:left="5040" w:hanging="360"/>
      </w:pPr>
    </w:lvl>
    <w:lvl w:ilvl="7" w:tplc="028057A2" w:tentative="1">
      <w:start w:val="1"/>
      <w:numFmt w:val="lowerLetter"/>
      <w:lvlText w:val="%8."/>
      <w:lvlJc w:val="left"/>
      <w:pPr>
        <w:ind w:left="5760" w:hanging="360"/>
      </w:pPr>
    </w:lvl>
    <w:lvl w:ilvl="8" w:tplc="3CF02A64" w:tentative="1">
      <w:start w:val="1"/>
      <w:numFmt w:val="lowerRoman"/>
      <w:lvlText w:val="%9."/>
      <w:lvlJc w:val="right"/>
      <w:pPr>
        <w:ind w:left="6480" w:hanging="180"/>
      </w:pPr>
    </w:lvl>
  </w:abstractNum>
  <w:abstractNum w:abstractNumId="34" w15:restartNumberingAfterBreak="0">
    <w:nsid w:val="35FC39A3"/>
    <w:multiLevelType w:val="hybridMultilevel"/>
    <w:tmpl w:val="2B326E8A"/>
    <w:lvl w:ilvl="0" w:tplc="FF70FD7E">
      <w:start w:val="1"/>
      <w:numFmt w:val="lowerLetter"/>
      <w:lvlText w:val="(%1)"/>
      <w:lvlJc w:val="left"/>
      <w:pPr>
        <w:ind w:left="720" w:hanging="360"/>
      </w:pPr>
      <w:rPr>
        <w:rFonts w:hint="default"/>
      </w:rPr>
    </w:lvl>
    <w:lvl w:ilvl="1" w:tplc="8F4860B2" w:tentative="1">
      <w:start w:val="1"/>
      <w:numFmt w:val="lowerLetter"/>
      <w:lvlText w:val="%2."/>
      <w:lvlJc w:val="left"/>
      <w:pPr>
        <w:ind w:left="1440" w:hanging="360"/>
      </w:pPr>
    </w:lvl>
    <w:lvl w:ilvl="2" w:tplc="0C4E8C8C" w:tentative="1">
      <w:start w:val="1"/>
      <w:numFmt w:val="lowerRoman"/>
      <w:lvlText w:val="%3."/>
      <w:lvlJc w:val="right"/>
      <w:pPr>
        <w:ind w:left="2160" w:hanging="180"/>
      </w:pPr>
    </w:lvl>
    <w:lvl w:ilvl="3" w:tplc="8216F0C0" w:tentative="1">
      <w:start w:val="1"/>
      <w:numFmt w:val="decimal"/>
      <w:lvlText w:val="%4."/>
      <w:lvlJc w:val="left"/>
      <w:pPr>
        <w:ind w:left="2880" w:hanging="360"/>
      </w:pPr>
    </w:lvl>
    <w:lvl w:ilvl="4" w:tplc="99AA9FB2" w:tentative="1">
      <w:start w:val="1"/>
      <w:numFmt w:val="lowerLetter"/>
      <w:lvlText w:val="%5."/>
      <w:lvlJc w:val="left"/>
      <w:pPr>
        <w:ind w:left="3600" w:hanging="360"/>
      </w:pPr>
    </w:lvl>
    <w:lvl w:ilvl="5" w:tplc="E74CD0BE" w:tentative="1">
      <w:start w:val="1"/>
      <w:numFmt w:val="lowerRoman"/>
      <w:lvlText w:val="%6."/>
      <w:lvlJc w:val="right"/>
      <w:pPr>
        <w:ind w:left="4320" w:hanging="180"/>
      </w:pPr>
    </w:lvl>
    <w:lvl w:ilvl="6" w:tplc="8288418A" w:tentative="1">
      <w:start w:val="1"/>
      <w:numFmt w:val="decimal"/>
      <w:lvlText w:val="%7."/>
      <w:lvlJc w:val="left"/>
      <w:pPr>
        <w:ind w:left="5040" w:hanging="360"/>
      </w:pPr>
    </w:lvl>
    <w:lvl w:ilvl="7" w:tplc="A4247680" w:tentative="1">
      <w:start w:val="1"/>
      <w:numFmt w:val="lowerLetter"/>
      <w:lvlText w:val="%8."/>
      <w:lvlJc w:val="left"/>
      <w:pPr>
        <w:ind w:left="5760" w:hanging="360"/>
      </w:pPr>
    </w:lvl>
    <w:lvl w:ilvl="8" w:tplc="A35CA5C0" w:tentative="1">
      <w:start w:val="1"/>
      <w:numFmt w:val="lowerRoman"/>
      <w:lvlText w:val="%9."/>
      <w:lvlJc w:val="right"/>
      <w:pPr>
        <w:ind w:left="6480" w:hanging="180"/>
      </w:pPr>
    </w:lvl>
  </w:abstractNum>
  <w:abstractNum w:abstractNumId="35" w15:restartNumberingAfterBreak="0">
    <w:nsid w:val="3A6E5E1A"/>
    <w:multiLevelType w:val="hybridMultilevel"/>
    <w:tmpl w:val="95D8F684"/>
    <w:lvl w:ilvl="0" w:tplc="AD563E7C">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CF36BB"/>
    <w:multiLevelType w:val="hybridMultilevel"/>
    <w:tmpl w:val="C062E7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B106C0"/>
    <w:multiLevelType w:val="hybridMultilevel"/>
    <w:tmpl w:val="554480DA"/>
    <w:lvl w:ilvl="0" w:tplc="0409000F">
      <w:start w:val="1"/>
      <w:numFmt w:val="decimal"/>
      <w:lvlText w:val="%1."/>
      <w:lvlJc w:val="left"/>
      <w:pPr>
        <w:ind w:left="720" w:hanging="360"/>
      </w:pPr>
    </w:lvl>
    <w:lvl w:ilvl="1" w:tplc="685C1C7E">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A47D95"/>
    <w:multiLevelType w:val="hybridMultilevel"/>
    <w:tmpl w:val="FAB6D7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3973A0A"/>
    <w:multiLevelType w:val="hybridMultilevel"/>
    <w:tmpl w:val="2B326E8A"/>
    <w:lvl w:ilvl="0" w:tplc="FF70FD7E">
      <w:start w:val="1"/>
      <w:numFmt w:val="lowerLetter"/>
      <w:lvlText w:val="(%1)"/>
      <w:lvlJc w:val="left"/>
      <w:pPr>
        <w:ind w:left="720" w:hanging="360"/>
      </w:pPr>
      <w:rPr>
        <w:rFonts w:hint="default"/>
      </w:rPr>
    </w:lvl>
    <w:lvl w:ilvl="1" w:tplc="8F4860B2" w:tentative="1">
      <w:start w:val="1"/>
      <w:numFmt w:val="lowerLetter"/>
      <w:lvlText w:val="%2."/>
      <w:lvlJc w:val="left"/>
      <w:pPr>
        <w:ind w:left="1440" w:hanging="360"/>
      </w:pPr>
    </w:lvl>
    <w:lvl w:ilvl="2" w:tplc="0C4E8C8C" w:tentative="1">
      <w:start w:val="1"/>
      <w:numFmt w:val="lowerRoman"/>
      <w:lvlText w:val="%3."/>
      <w:lvlJc w:val="right"/>
      <w:pPr>
        <w:ind w:left="2160" w:hanging="180"/>
      </w:pPr>
    </w:lvl>
    <w:lvl w:ilvl="3" w:tplc="8216F0C0" w:tentative="1">
      <w:start w:val="1"/>
      <w:numFmt w:val="decimal"/>
      <w:lvlText w:val="%4."/>
      <w:lvlJc w:val="left"/>
      <w:pPr>
        <w:ind w:left="2880" w:hanging="360"/>
      </w:pPr>
    </w:lvl>
    <w:lvl w:ilvl="4" w:tplc="99AA9FB2" w:tentative="1">
      <w:start w:val="1"/>
      <w:numFmt w:val="lowerLetter"/>
      <w:lvlText w:val="%5."/>
      <w:lvlJc w:val="left"/>
      <w:pPr>
        <w:ind w:left="3600" w:hanging="360"/>
      </w:pPr>
    </w:lvl>
    <w:lvl w:ilvl="5" w:tplc="E74CD0BE" w:tentative="1">
      <w:start w:val="1"/>
      <w:numFmt w:val="lowerRoman"/>
      <w:lvlText w:val="%6."/>
      <w:lvlJc w:val="right"/>
      <w:pPr>
        <w:ind w:left="4320" w:hanging="180"/>
      </w:pPr>
    </w:lvl>
    <w:lvl w:ilvl="6" w:tplc="8288418A" w:tentative="1">
      <w:start w:val="1"/>
      <w:numFmt w:val="decimal"/>
      <w:lvlText w:val="%7."/>
      <w:lvlJc w:val="left"/>
      <w:pPr>
        <w:ind w:left="5040" w:hanging="360"/>
      </w:pPr>
    </w:lvl>
    <w:lvl w:ilvl="7" w:tplc="A4247680" w:tentative="1">
      <w:start w:val="1"/>
      <w:numFmt w:val="lowerLetter"/>
      <w:lvlText w:val="%8."/>
      <w:lvlJc w:val="left"/>
      <w:pPr>
        <w:ind w:left="5760" w:hanging="360"/>
      </w:pPr>
    </w:lvl>
    <w:lvl w:ilvl="8" w:tplc="A35CA5C0" w:tentative="1">
      <w:start w:val="1"/>
      <w:numFmt w:val="lowerRoman"/>
      <w:lvlText w:val="%9."/>
      <w:lvlJc w:val="right"/>
      <w:pPr>
        <w:ind w:left="6480" w:hanging="180"/>
      </w:pPr>
    </w:lvl>
  </w:abstractNum>
  <w:abstractNum w:abstractNumId="40" w15:restartNumberingAfterBreak="0">
    <w:nsid w:val="4402403C"/>
    <w:multiLevelType w:val="hybridMultilevel"/>
    <w:tmpl w:val="78D62DA2"/>
    <w:lvl w:ilvl="0" w:tplc="34724D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7710580"/>
    <w:multiLevelType w:val="hybridMultilevel"/>
    <w:tmpl w:val="772C460A"/>
    <w:lvl w:ilvl="0" w:tplc="3DAC70B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C163AC"/>
    <w:multiLevelType w:val="hybridMultilevel"/>
    <w:tmpl w:val="FB30F6FE"/>
    <w:lvl w:ilvl="0" w:tplc="F4BA261C">
      <w:start w:val="1"/>
      <w:numFmt w:val="lowerRoman"/>
      <w:lvlText w:val="(%1)"/>
      <w:lvlJc w:val="left"/>
      <w:pPr>
        <w:ind w:left="720" w:hanging="360"/>
      </w:pPr>
      <w:rPr>
        <w:rFonts w:asciiTheme="minorHAnsi" w:eastAsiaTheme="minorHAnsi" w:hAnsiTheme="minorHAnsi" w:cstheme="minorBidi"/>
      </w:rPr>
    </w:lvl>
    <w:lvl w:ilvl="1" w:tplc="0BEA77A6">
      <w:start w:val="1"/>
      <w:numFmt w:val="lowerRoman"/>
      <w:lvlText w:val="(%2)"/>
      <w:lvlJc w:val="left"/>
      <w:pPr>
        <w:ind w:left="1080" w:hanging="360"/>
      </w:pPr>
      <w:rPr>
        <w:rFonts w:ascii="Times New Roman" w:eastAsiaTheme="minorHAnsi" w:hAnsi="Times New Roman" w:cs="Times New Roman"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E25D11"/>
    <w:multiLevelType w:val="hybridMultilevel"/>
    <w:tmpl w:val="0E3C6844"/>
    <w:lvl w:ilvl="0" w:tplc="2C7CDB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F779F3"/>
    <w:multiLevelType w:val="hybridMultilevel"/>
    <w:tmpl w:val="5A0E4880"/>
    <w:lvl w:ilvl="0" w:tplc="135403DE">
      <w:start w:val="1"/>
      <w:numFmt w:val="lowerRoman"/>
      <w:lvlText w:val="(%1)"/>
      <w:lvlJc w:val="right"/>
      <w:pPr>
        <w:ind w:left="720" w:hanging="360"/>
      </w:pPr>
      <w:rPr>
        <w:rFonts w:ascii="Times New Roman" w:eastAsiaTheme="minorHAnsi" w:hAnsi="Times New Roman" w:cs="Times New Roman"/>
      </w:rPr>
    </w:lvl>
    <w:lvl w:ilvl="1" w:tplc="8AC054F6">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C580FD1"/>
    <w:multiLevelType w:val="hybridMultilevel"/>
    <w:tmpl w:val="067407F8"/>
    <w:lvl w:ilvl="0" w:tplc="3DAC70B2">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8609B1"/>
    <w:multiLevelType w:val="hybridMultilevel"/>
    <w:tmpl w:val="F4B449E2"/>
    <w:lvl w:ilvl="0" w:tplc="4A74D0DE">
      <w:start w:val="1"/>
      <w:numFmt w:val="lowerLetter"/>
      <w:lvlText w:val="(%1)"/>
      <w:lvlJc w:val="left"/>
      <w:pPr>
        <w:ind w:left="360" w:hanging="360"/>
      </w:pPr>
      <w:rPr>
        <w:rFonts w:hint="default"/>
        <w:b w:val="0"/>
      </w:rPr>
    </w:lvl>
    <w:lvl w:ilvl="1" w:tplc="8196CF10">
      <w:start w:val="1"/>
      <w:numFmt w:val="lowerRoman"/>
      <w:lvlText w:val="(%2)"/>
      <w:lvlJc w:val="left"/>
      <w:pPr>
        <w:ind w:left="1080" w:hanging="360"/>
      </w:pPr>
      <w:rPr>
        <w:rFonts w:hint="default"/>
      </w:rPr>
    </w:lvl>
    <w:lvl w:ilvl="2" w:tplc="3A566CFA">
      <w:start w:val="1"/>
      <w:numFmt w:val="decimal"/>
      <w:lvlText w:val="(%3)"/>
      <w:lvlJc w:val="left"/>
      <w:pPr>
        <w:ind w:left="1800" w:hanging="180"/>
      </w:pPr>
      <w:rPr>
        <w:rFonts w:ascii="Times New Roman" w:eastAsia="Times New Roman" w:hAnsi="Times New Roman" w:cs="Times New Roman"/>
      </w:rPr>
    </w:lvl>
    <w:lvl w:ilvl="3" w:tplc="28465676" w:tentative="1">
      <w:start w:val="1"/>
      <w:numFmt w:val="decimal"/>
      <w:lvlText w:val="%4."/>
      <w:lvlJc w:val="left"/>
      <w:pPr>
        <w:ind w:left="2520" w:hanging="360"/>
      </w:pPr>
    </w:lvl>
    <w:lvl w:ilvl="4" w:tplc="5F442362" w:tentative="1">
      <w:start w:val="1"/>
      <w:numFmt w:val="lowerLetter"/>
      <w:lvlText w:val="%5."/>
      <w:lvlJc w:val="left"/>
      <w:pPr>
        <w:ind w:left="3240" w:hanging="360"/>
      </w:pPr>
    </w:lvl>
    <w:lvl w:ilvl="5" w:tplc="D338B86C" w:tentative="1">
      <w:start w:val="1"/>
      <w:numFmt w:val="lowerRoman"/>
      <w:lvlText w:val="%6."/>
      <w:lvlJc w:val="right"/>
      <w:pPr>
        <w:ind w:left="3960" w:hanging="180"/>
      </w:pPr>
    </w:lvl>
    <w:lvl w:ilvl="6" w:tplc="A24CA642" w:tentative="1">
      <w:start w:val="1"/>
      <w:numFmt w:val="decimal"/>
      <w:lvlText w:val="%7."/>
      <w:lvlJc w:val="left"/>
      <w:pPr>
        <w:ind w:left="4680" w:hanging="360"/>
      </w:pPr>
    </w:lvl>
    <w:lvl w:ilvl="7" w:tplc="E000E0EC" w:tentative="1">
      <w:start w:val="1"/>
      <w:numFmt w:val="lowerLetter"/>
      <w:lvlText w:val="%8."/>
      <w:lvlJc w:val="left"/>
      <w:pPr>
        <w:ind w:left="5400" w:hanging="360"/>
      </w:pPr>
    </w:lvl>
    <w:lvl w:ilvl="8" w:tplc="7C2042AA" w:tentative="1">
      <w:start w:val="1"/>
      <w:numFmt w:val="lowerRoman"/>
      <w:lvlText w:val="%9."/>
      <w:lvlJc w:val="right"/>
      <w:pPr>
        <w:ind w:left="6120" w:hanging="180"/>
      </w:pPr>
    </w:lvl>
  </w:abstractNum>
  <w:abstractNum w:abstractNumId="47" w15:restartNumberingAfterBreak="0">
    <w:nsid w:val="50A57E22"/>
    <w:multiLevelType w:val="hybridMultilevel"/>
    <w:tmpl w:val="519C31C0"/>
    <w:lvl w:ilvl="0" w:tplc="0409000F">
      <w:start w:val="1"/>
      <w:numFmt w:val="decimal"/>
      <w:lvlText w:val="%1."/>
      <w:lvlJc w:val="left"/>
      <w:pPr>
        <w:ind w:left="720" w:hanging="360"/>
      </w:pPr>
    </w:lvl>
    <w:lvl w:ilvl="1" w:tplc="685C1C7E">
      <w:start w:val="1"/>
      <w:numFmt w:val="lowerRoman"/>
      <w:lvlText w:val="(%2)"/>
      <w:lvlJc w:val="left"/>
      <w:pPr>
        <w:ind w:left="1440" w:hanging="360"/>
      </w:pPr>
      <w:rPr>
        <w:rFonts w:hint="default"/>
      </w:rPr>
    </w:lvl>
    <w:lvl w:ilvl="2" w:tplc="2850D37E">
      <w:start w:val="1"/>
      <w:numFmt w:val="decimal"/>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712F4A"/>
    <w:multiLevelType w:val="hybridMultilevel"/>
    <w:tmpl w:val="A908072E"/>
    <w:lvl w:ilvl="0" w:tplc="8FF638F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DA0F30"/>
    <w:multiLevelType w:val="hybridMultilevel"/>
    <w:tmpl w:val="A9E4FF66"/>
    <w:lvl w:ilvl="0" w:tplc="C0ECAB14">
      <w:start w:val="1"/>
      <w:numFmt w:val="lowerRoman"/>
      <w:lvlText w:val="(%1)"/>
      <w:lvlJc w:val="left"/>
      <w:pPr>
        <w:ind w:left="1080" w:hanging="720"/>
      </w:pPr>
      <w:rPr>
        <w:rFonts w:ascii="Times New Roman" w:eastAsia="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8B0302F"/>
    <w:multiLevelType w:val="hybridMultilevel"/>
    <w:tmpl w:val="6ABC1576"/>
    <w:lvl w:ilvl="0" w:tplc="135403DE">
      <w:start w:val="1"/>
      <w:numFmt w:val="lowerRoman"/>
      <w:lvlText w:val="(%1)"/>
      <w:lvlJc w:val="right"/>
      <w:pPr>
        <w:ind w:left="1980" w:hanging="180"/>
      </w:pPr>
      <w:rPr>
        <w:rFonts w:ascii="Times New Roman" w:eastAsiaTheme="minorHAnsi" w:hAnsi="Times New Roman" w:cs="Times New Roman"/>
      </w:rPr>
    </w:lvl>
    <w:lvl w:ilvl="1" w:tplc="3E9A1B62">
      <w:start w:val="1"/>
      <w:numFmt w:val="decimal"/>
      <w:lvlText w:val="%2."/>
      <w:lvlJc w:val="left"/>
      <w:pPr>
        <w:ind w:left="1260" w:hanging="360"/>
      </w:pPr>
      <w:rPr>
        <w:rFonts w:ascii="Times New Roman" w:eastAsiaTheme="minorHAnsi" w:hAnsi="Times New Roman" w:cs="Times New Roman"/>
      </w:rPr>
    </w:lvl>
    <w:lvl w:ilvl="2" w:tplc="0409000F">
      <w:start w:val="1"/>
      <w:numFmt w:val="decimal"/>
      <w:lvlText w:val="%3."/>
      <w:lvlJc w:val="lef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1" w15:restartNumberingAfterBreak="0">
    <w:nsid w:val="5AA8342C"/>
    <w:multiLevelType w:val="hybridMultilevel"/>
    <w:tmpl w:val="3D52DD52"/>
    <w:lvl w:ilvl="0" w:tplc="A91048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B6E4339"/>
    <w:multiLevelType w:val="hybridMultilevel"/>
    <w:tmpl w:val="D8026462"/>
    <w:lvl w:ilvl="0" w:tplc="1D6C305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043CF7"/>
    <w:multiLevelType w:val="hybridMultilevel"/>
    <w:tmpl w:val="B3680C7E"/>
    <w:lvl w:ilvl="0" w:tplc="46E08F94">
      <w:start w:val="1"/>
      <w:numFmt w:val="lowerLetter"/>
      <w:lvlText w:val="(%1)"/>
      <w:lvlJc w:val="left"/>
      <w:pPr>
        <w:ind w:left="360" w:hanging="360"/>
      </w:pPr>
      <w:rPr>
        <w:rFonts w:hint="default"/>
      </w:rPr>
    </w:lvl>
    <w:lvl w:ilvl="1" w:tplc="C6AA1FCE">
      <w:start w:val="1"/>
      <w:numFmt w:val="lowerRoman"/>
      <w:lvlText w:val="(%2)"/>
      <w:lvlJc w:val="left"/>
      <w:pPr>
        <w:ind w:left="1080" w:hanging="360"/>
      </w:pPr>
      <w:rPr>
        <w:rFonts w:hint="default"/>
      </w:rPr>
    </w:lvl>
    <w:lvl w:ilvl="2" w:tplc="96F82836">
      <w:start w:val="1"/>
      <w:numFmt w:val="decimal"/>
      <w:lvlText w:val="%3."/>
      <w:lvlJc w:val="left"/>
      <w:pPr>
        <w:ind w:left="1800" w:hanging="180"/>
      </w:pPr>
    </w:lvl>
    <w:lvl w:ilvl="3" w:tplc="FB8014BC" w:tentative="1">
      <w:start w:val="1"/>
      <w:numFmt w:val="decimal"/>
      <w:lvlText w:val="%4."/>
      <w:lvlJc w:val="left"/>
      <w:pPr>
        <w:ind w:left="2520" w:hanging="360"/>
      </w:pPr>
    </w:lvl>
    <w:lvl w:ilvl="4" w:tplc="C694D168" w:tentative="1">
      <w:start w:val="1"/>
      <w:numFmt w:val="lowerLetter"/>
      <w:lvlText w:val="%5."/>
      <w:lvlJc w:val="left"/>
      <w:pPr>
        <w:ind w:left="3240" w:hanging="360"/>
      </w:pPr>
    </w:lvl>
    <w:lvl w:ilvl="5" w:tplc="35160206" w:tentative="1">
      <w:start w:val="1"/>
      <w:numFmt w:val="lowerRoman"/>
      <w:lvlText w:val="%6."/>
      <w:lvlJc w:val="right"/>
      <w:pPr>
        <w:ind w:left="3960" w:hanging="180"/>
      </w:pPr>
    </w:lvl>
    <w:lvl w:ilvl="6" w:tplc="EF1A77A6" w:tentative="1">
      <w:start w:val="1"/>
      <w:numFmt w:val="decimal"/>
      <w:lvlText w:val="%7."/>
      <w:lvlJc w:val="left"/>
      <w:pPr>
        <w:ind w:left="4680" w:hanging="360"/>
      </w:pPr>
    </w:lvl>
    <w:lvl w:ilvl="7" w:tplc="8E20F1E0" w:tentative="1">
      <w:start w:val="1"/>
      <w:numFmt w:val="lowerLetter"/>
      <w:lvlText w:val="%8."/>
      <w:lvlJc w:val="left"/>
      <w:pPr>
        <w:ind w:left="5400" w:hanging="360"/>
      </w:pPr>
    </w:lvl>
    <w:lvl w:ilvl="8" w:tplc="BFD24FC4" w:tentative="1">
      <w:start w:val="1"/>
      <w:numFmt w:val="lowerRoman"/>
      <w:lvlText w:val="%9."/>
      <w:lvlJc w:val="right"/>
      <w:pPr>
        <w:ind w:left="6120" w:hanging="180"/>
      </w:pPr>
    </w:lvl>
  </w:abstractNum>
  <w:abstractNum w:abstractNumId="54" w15:restartNumberingAfterBreak="0">
    <w:nsid w:val="5EC57B08"/>
    <w:multiLevelType w:val="hybridMultilevel"/>
    <w:tmpl w:val="861C6720"/>
    <w:lvl w:ilvl="0" w:tplc="1F1E19F2">
      <w:start w:val="4"/>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0445697"/>
    <w:multiLevelType w:val="hybridMultilevel"/>
    <w:tmpl w:val="E84C4298"/>
    <w:lvl w:ilvl="0" w:tplc="A944374C">
      <w:start w:val="2"/>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6" w15:restartNumberingAfterBreak="0">
    <w:nsid w:val="610C4EF6"/>
    <w:multiLevelType w:val="hybridMultilevel"/>
    <w:tmpl w:val="6958BDBE"/>
    <w:lvl w:ilvl="0" w:tplc="BDA4C9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1652277"/>
    <w:multiLevelType w:val="hybridMultilevel"/>
    <w:tmpl w:val="D1AC63B2"/>
    <w:lvl w:ilvl="0" w:tplc="627A3EEA">
      <w:start w:val="1"/>
      <w:numFmt w:val="bullet"/>
      <w:lvlText w:val=""/>
      <w:lvlJc w:val="left"/>
      <w:pPr>
        <w:ind w:left="720" w:hanging="360"/>
      </w:pPr>
      <w:rPr>
        <w:rFonts w:ascii="Symbol" w:hAnsi="Symbol" w:hint="default"/>
      </w:rPr>
    </w:lvl>
    <w:lvl w:ilvl="1" w:tplc="25AC820A" w:tentative="1">
      <w:start w:val="1"/>
      <w:numFmt w:val="bullet"/>
      <w:lvlText w:val="o"/>
      <w:lvlJc w:val="left"/>
      <w:pPr>
        <w:ind w:left="1440" w:hanging="360"/>
      </w:pPr>
      <w:rPr>
        <w:rFonts w:ascii="Courier New" w:hAnsi="Courier New" w:cs="Courier New" w:hint="default"/>
      </w:rPr>
    </w:lvl>
    <w:lvl w:ilvl="2" w:tplc="3DF8B516" w:tentative="1">
      <w:start w:val="1"/>
      <w:numFmt w:val="bullet"/>
      <w:lvlText w:val=""/>
      <w:lvlJc w:val="left"/>
      <w:pPr>
        <w:ind w:left="2160" w:hanging="360"/>
      </w:pPr>
      <w:rPr>
        <w:rFonts w:ascii="Wingdings" w:hAnsi="Wingdings" w:hint="default"/>
      </w:rPr>
    </w:lvl>
    <w:lvl w:ilvl="3" w:tplc="9072038C" w:tentative="1">
      <w:start w:val="1"/>
      <w:numFmt w:val="bullet"/>
      <w:lvlText w:val=""/>
      <w:lvlJc w:val="left"/>
      <w:pPr>
        <w:ind w:left="2880" w:hanging="360"/>
      </w:pPr>
      <w:rPr>
        <w:rFonts w:ascii="Symbol" w:hAnsi="Symbol" w:hint="default"/>
      </w:rPr>
    </w:lvl>
    <w:lvl w:ilvl="4" w:tplc="69F0BB60" w:tentative="1">
      <w:start w:val="1"/>
      <w:numFmt w:val="bullet"/>
      <w:lvlText w:val="o"/>
      <w:lvlJc w:val="left"/>
      <w:pPr>
        <w:ind w:left="3600" w:hanging="360"/>
      </w:pPr>
      <w:rPr>
        <w:rFonts w:ascii="Courier New" w:hAnsi="Courier New" w:cs="Courier New" w:hint="default"/>
      </w:rPr>
    </w:lvl>
    <w:lvl w:ilvl="5" w:tplc="CCA69F54" w:tentative="1">
      <w:start w:val="1"/>
      <w:numFmt w:val="bullet"/>
      <w:lvlText w:val=""/>
      <w:lvlJc w:val="left"/>
      <w:pPr>
        <w:ind w:left="4320" w:hanging="360"/>
      </w:pPr>
      <w:rPr>
        <w:rFonts w:ascii="Wingdings" w:hAnsi="Wingdings" w:hint="default"/>
      </w:rPr>
    </w:lvl>
    <w:lvl w:ilvl="6" w:tplc="DF4C0F4C" w:tentative="1">
      <w:start w:val="1"/>
      <w:numFmt w:val="bullet"/>
      <w:lvlText w:val=""/>
      <w:lvlJc w:val="left"/>
      <w:pPr>
        <w:ind w:left="5040" w:hanging="360"/>
      </w:pPr>
      <w:rPr>
        <w:rFonts w:ascii="Symbol" w:hAnsi="Symbol" w:hint="default"/>
      </w:rPr>
    </w:lvl>
    <w:lvl w:ilvl="7" w:tplc="45040106" w:tentative="1">
      <w:start w:val="1"/>
      <w:numFmt w:val="bullet"/>
      <w:lvlText w:val="o"/>
      <w:lvlJc w:val="left"/>
      <w:pPr>
        <w:ind w:left="5760" w:hanging="360"/>
      </w:pPr>
      <w:rPr>
        <w:rFonts w:ascii="Courier New" w:hAnsi="Courier New" w:cs="Courier New" w:hint="default"/>
      </w:rPr>
    </w:lvl>
    <w:lvl w:ilvl="8" w:tplc="96C0CD56" w:tentative="1">
      <w:start w:val="1"/>
      <w:numFmt w:val="bullet"/>
      <w:lvlText w:val=""/>
      <w:lvlJc w:val="left"/>
      <w:pPr>
        <w:ind w:left="6480" w:hanging="360"/>
      </w:pPr>
      <w:rPr>
        <w:rFonts w:ascii="Wingdings" w:hAnsi="Wingdings" w:hint="default"/>
      </w:rPr>
    </w:lvl>
  </w:abstractNum>
  <w:abstractNum w:abstractNumId="58" w15:restartNumberingAfterBreak="0">
    <w:nsid w:val="63503144"/>
    <w:multiLevelType w:val="hybridMultilevel"/>
    <w:tmpl w:val="0CB49F2A"/>
    <w:lvl w:ilvl="0" w:tplc="2FF2B1F8">
      <w:start w:val="1"/>
      <w:numFmt w:val="lowerRoman"/>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3B97C78"/>
    <w:multiLevelType w:val="hybridMultilevel"/>
    <w:tmpl w:val="8A52D798"/>
    <w:lvl w:ilvl="0" w:tplc="A22A9350">
      <w:start w:val="1"/>
      <w:numFmt w:val="lowerLetter"/>
      <w:lvlText w:val="(%1)"/>
      <w:lvlJc w:val="left"/>
      <w:pPr>
        <w:ind w:left="360" w:hanging="360"/>
      </w:pPr>
      <w:rPr>
        <w:rFonts w:hint="default"/>
        <w:b w:val="0"/>
      </w:rPr>
    </w:lvl>
    <w:lvl w:ilvl="1" w:tplc="FAC88F84">
      <w:start w:val="1"/>
      <w:numFmt w:val="lowerRoman"/>
      <w:lvlText w:val="(%2)"/>
      <w:lvlJc w:val="left"/>
      <w:pPr>
        <w:ind w:left="1080" w:hanging="360"/>
      </w:pPr>
      <w:rPr>
        <w:rFonts w:hint="default"/>
      </w:rPr>
    </w:lvl>
    <w:lvl w:ilvl="2" w:tplc="22567E3E">
      <w:start w:val="1"/>
      <w:numFmt w:val="decimal"/>
      <w:lvlText w:val="(%3)"/>
      <w:lvlJc w:val="left"/>
      <w:pPr>
        <w:ind w:left="1800" w:hanging="180"/>
      </w:pPr>
      <w:rPr>
        <w:rFonts w:ascii="Times New Roman" w:eastAsia="Times New Roman" w:hAnsi="Times New Roman" w:cs="Times New Roman"/>
      </w:rPr>
    </w:lvl>
    <w:lvl w:ilvl="3" w:tplc="96582B7E" w:tentative="1">
      <w:start w:val="1"/>
      <w:numFmt w:val="decimal"/>
      <w:lvlText w:val="%4."/>
      <w:lvlJc w:val="left"/>
      <w:pPr>
        <w:ind w:left="2520" w:hanging="360"/>
      </w:pPr>
    </w:lvl>
    <w:lvl w:ilvl="4" w:tplc="FFBEC8FC" w:tentative="1">
      <w:start w:val="1"/>
      <w:numFmt w:val="lowerLetter"/>
      <w:lvlText w:val="%5."/>
      <w:lvlJc w:val="left"/>
      <w:pPr>
        <w:ind w:left="3240" w:hanging="360"/>
      </w:pPr>
    </w:lvl>
    <w:lvl w:ilvl="5" w:tplc="07BC0BFA" w:tentative="1">
      <w:start w:val="1"/>
      <w:numFmt w:val="lowerRoman"/>
      <w:lvlText w:val="%6."/>
      <w:lvlJc w:val="right"/>
      <w:pPr>
        <w:ind w:left="3960" w:hanging="180"/>
      </w:pPr>
    </w:lvl>
    <w:lvl w:ilvl="6" w:tplc="ECAC3DBA" w:tentative="1">
      <w:start w:val="1"/>
      <w:numFmt w:val="decimal"/>
      <w:lvlText w:val="%7."/>
      <w:lvlJc w:val="left"/>
      <w:pPr>
        <w:ind w:left="4680" w:hanging="360"/>
      </w:pPr>
    </w:lvl>
    <w:lvl w:ilvl="7" w:tplc="7D78CD8E" w:tentative="1">
      <w:start w:val="1"/>
      <w:numFmt w:val="lowerLetter"/>
      <w:lvlText w:val="%8."/>
      <w:lvlJc w:val="left"/>
      <w:pPr>
        <w:ind w:left="5400" w:hanging="360"/>
      </w:pPr>
    </w:lvl>
    <w:lvl w:ilvl="8" w:tplc="3D24E4A8" w:tentative="1">
      <w:start w:val="1"/>
      <w:numFmt w:val="lowerRoman"/>
      <w:lvlText w:val="%9."/>
      <w:lvlJc w:val="right"/>
      <w:pPr>
        <w:ind w:left="6120" w:hanging="180"/>
      </w:pPr>
    </w:lvl>
  </w:abstractNum>
  <w:abstractNum w:abstractNumId="60" w15:restartNumberingAfterBreak="0">
    <w:nsid w:val="64EB46AE"/>
    <w:multiLevelType w:val="hybridMultilevel"/>
    <w:tmpl w:val="90C08D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35403DE">
      <w:start w:val="1"/>
      <w:numFmt w:val="lowerRoman"/>
      <w:lvlText w:val="(%3)"/>
      <w:lvlJc w:val="right"/>
      <w:pPr>
        <w:ind w:left="2160" w:hanging="180"/>
      </w:pPr>
      <w:rPr>
        <w:rFonts w:ascii="Times New Roman" w:eastAsiaTheme="minorHAnsi" w:hAnsi="Times New Roman" w:cs="Times New Roman"/>
      </w:r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88337C7"/>
    <w:multiLevelType w:val="hybridMultilevel"/>
    <w:tmpl w:val="05E2F30C"/>
    <w:lvl w:ilvl="0" w:tplc="B6B495BA">
      <w:start w:val="1"/>
      <w:numFmt w:val="lowerLetter"/>
      <w:lvlText w:val="(%1)"/>
      <w:lvlJc w:val="left"/>
      <w:pPr>
        <w:ind w:left="720" w:hanging="360"/>
      </w:pPr>
      <w:rPr>
        <w:rFonts w:ascii="Times New Roman" w:eastAsia="Times New Roman" w:hAnsi="Times New Roman" w:cs="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B55C4E"/>
    <w:multiLevelType w:val="hybridMultilevel"/>
    <w:tmpl w:val="F1F29B50"/>
    <w:lvl w:ilvl="0" w:tplc="A132766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1EA7560"/>
    <w:multiLevelType w:val="hybridMultilevel"/>
    <w:tmpl w:val="3EA00F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35403DE">
      <w:start w:val="1"/>
      <w:numFmt w:val="lowerRoman"/>
      <w:lvlText w:val="(%3)"/>
      <w:lvlJc w:val="right"/>
      <w:pPr>
        <w:ind w:left="2160" w:hanging="180"/>
      </w:pPr>
      <w:rPr>
        <w:rFonts w:ascii="Times New Roman" w:eastAsiaTheme="minorHAnsi" w:hAnsi="Times New Roman" w:cs="Times New Roman"/>
      </w:rPr>
    </w:lvl>
    <w:lvl w:ilvl="3" w:tplc="685C1C7E">
      <w:start w:val="1"/>
      <w:numFmt w:val="lowerRoman"/>
      <w:lvlText w:val="(%4)"/>
      <w:lvlJc w:val="left"/>
      <w:pPr>
        <w:ind w:left="288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304434F"/>
    <w:multiLevelType w:val="hybridMultilevel"/>
    <w:tmpl w:val="4E4AE5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6D44C0"/>
    <w:multiLevelType w:val="hybridMultilevel"/>
    <w:tmpl w:val="D4B85232"/>
    <w:lvl w:ilvl="0" w:tplc="4A96B66C">
      <w:start w:val="1"/>
      <w:numFmt w:val="lowerLetter"/>
      <w:lvlText w:val="(%1)"/>
      <w:lvlJc w:val="left"/>
      <w:pPr>
        <w:ind w:left="360" w:hanging="360"/>
      </w:pPr>
      <w:rPr>
        <w:rFonts w:hint="default"/>
        <w:b w:val="0"/>
      </w:rPr>
    </w:lvl>
    <w:lvl w:ilvl="1" w:tplc="DF80C77E">
      <w:start w:val="1"/>
      <w:numFmt w:val="lowerLetter"/>
      <w:lvlText w:val="%2."/>
      <w:lvlJc w:val="left"/>
      <w:pPr>
        <w:ind w:left="1080" w:hanging="360"/>
      </w:pPr>
    </w:lvl>
    <w:lvl w:ilvl="2" w:tplc="BA3E91A8" w:tentative="1">
      <w:start w:val="1"/>
      <w:numFmt w:val="lowerRoman"/>
      <w:lvlText w:val="%3."/>
      <w:lvlJc w:val="right"/>
      <w:pPr>
        <w:ind w:left="1800" w:hanging="180"/>
      </w:pPr>
    </w:lvl>
    <w:lvl w:ilvl="3" w:tplc="58FAEB22" w:tentative="1">
      <w:start w:val="1"/>
      <w:numFmt w:val="decimal"/>
      <w:lvlText w:val="%4."/>
      <w:lvlJc w:val="left"/>
      <w:pPr>
        <w:ind w:left="2520" w:hanging="360"/>
      </w:pPr>
    </w:lvl>
    <w:lvl w:ilvl="4" w:tplc="286E6FE0" w:tentative="1">
      <w:start w:val="1"/>
      <w:numFmt w:val="lowerLetter"/>
      <w:lvlText w:val="%5."/>
      <w:lvlJc w:val="left"/>
      <w:pPr>
        <w:ind w:left="3240" w:hanging="360"/>
      </w:pPr>
    </w:lvl>
    <w:lvl w:ilvl="5" w:tplc="67FA7506" w:tentative="1">
      <w:start w:val="1"/>
      <w:numFmt w:val="lowerRoman"/>
      <w:lvlText w:val="%6."/>
      <w:lvlJc w:val="right"/>
      <w:pPr>
        <w:ind w:left="3960" w:hanging="180"/>
      </w:pPr>
    </w:lvl>
    <w:lvl w:ilvl="6" w:tplc="FEB29AB4" w:tentative="1">
      <w:start w:val="1"/>
      <w:numFmt w:val="decimal"/>
      <w:lvlText w:val="%7."/>
      <w:lvlJc w:val="left"/>
      <w:pPr>
        <w:ind w:left="4680" w:hanging="360"/>
      </w:pPr>
    </w:lvl>
    <w:lvl w:ilvl="7" w:tplc="6D605798" w:tentative="1">
      <w:start w:val="1"/>
      <w:numFmt w:val="lowerLetter"/>
      <w:lvlText w:val="%8."/>
      <w:lvlJc w:val="left"/>
      <w:pPr>
        <w:ind w:left="5400" w:hanging="360"/>
      </w:pPr>
    </w:lvl>
    <w:lvl w:ilvl="8" w:tplc="F262462E" w:tentative="1">
      <w:start w:val="1"/>
      <w:numFmt w:val="lowerRoman"/>
      <w:lvlText w:val="%9."/>
      <w:lvlJc w:val="right"/>
      <w:pPr>
        <w:ind w:left="6120" w:hanging="180"/>
      </w:pPr>
    </w:lvl>
  </w:abstractNum>
  <w:abstractNum w:abstractNumId="66" w15:restartNumberingAfterBreak="0">
    <w:nsid w:val="76B37D27"/>
    <w:multiLevelType w:val="hybridMultilevel"/>
    <w:tmpl w:val="976CAB04"/>
    <w:lvl w:ilvl="0" w:tplc="907C514C">
      <w:start w:val="1"/>
      <w:numFmt w:val="decimal"/>
      <w:lvlText w:val="%1."/>
      <w:lvlJc w:val="left"/>
      <w:pPr>
        <w:ind w:left="360" w:hanging="360"/>
      </w:pPr>
      <w:rPr>
        <w:rFonts w:hint="default"/>
      </w:rPr>
    </w:lvl>
    <w:lvl w:ilvl="1" w:tplc="548E43E8">
      <w:start w:val="1"/>
      <w:numFmt w:val="lowerLetter"/>
      <w:lvlText w:val="%2."/>
      <w:lvlJc w:val="left"/>
      <w:pPr>
        <w:ind w:left="1080" w:hanging="360"/>
      </w:pPr>
    </w:lvl>
    <w:lvl w:ilvl="2" w:tplc="68D8B69C" w:tentative="1">
      <w:start w:val="1"/>
      <w:numFmt w:val="lowerRoman"/>
      <w:lvlText w:val="%3."/>
      <w:lvlJc w:val="right"/>
      <w:pPr>
        <w:ind w:left="1800" w:hanging="180"/>
      </w:pPr>
    </w:lvl>
    <w:lvl w:ilvl="3" w:tplc="0ECAD3FA" w:tentative="1">
      <w:start w:val="1"/>
      <w:numFmt w:val="decimal"/>
      <w:lvlText w:val="%4."/>
      <w:lvlJc w:val="left"/>
      <w:pPr>
        <w:ind w:left="2520" w:hanging="360"/>
      </w:pPr>
    </w:lvl>
    <w:lvl w:ilvl="4" w:tplc="D6421A08" w:tentative="1">
      <w:start w:val="1"/>
      <w:numFmt w:val="lowerLetter"/>
      <w:lvlText w:val="%5."/>
      <w:lvlJc w:val="left"/>
      <w:pPr>
        <w:ind w:left="3240" w:hanging="360"/>
      </w:pPr>
    </w:lvl>
    <w:lvl w:ilvl="5" w:tplc="08FC0FC4" w:tentative="1">
      <w:start w:val="1"/>
      <w:numFmt w:val="lowerRoman"/>
      <w:lvlText w:val="%6."/>
      <w:lvlJc w:val="right"/>
      <w:pPr>
        <w:ind w:left="3960" w:hanging="180"/>
      </w:pPr>
    </w:lvl>
    <w:lvl w:ilvl="6" w:tplc="0F709A38" w:tentative="1">
      <w:start w:val="1"/>
      <w:numFmt w:val="decimal"/>
      <w:lvlText w:val="%7."/>
      <w:lvlJc w:val="left"/>
      <w:pPr>
        <w:ind w:left="4680" w:hanging="360"/>
      </w:pPr>
    </w:lvl>
    <w:lvl w:ilvl="7" w:tplc="BBFAE068" w:tentative="1">
      <w:start w:val="1"/>
      <w:numFmt w:val="lowerLetter"/>
      <w:lvlText w:val="%8."/>
      <w:lvlJc w:val="left"/>
      <w:pPr>
        <w:ind w:left="5400" w:hanging="360"/>
      </w:pPr>
    </w:lvl>
    <w:lvl w:ilvl="8" w:tplc="A7E8E858" w:tentative="1">
      <w:start w:val="1"/>
      <w:numFmt w:val="lowerRoman"/>
      <w:lvlText w:val="%9."/>
      <w:lvlJc w:val="right"/>
      <w:pPr>
        <w:ind w:left="6120" w:hanging="180"/>
      </w:pPr>
    </w:lvl>
  </w:abstractNum>
  <w:abstractNum w:abstractNumId="67" w15:restartNumberingAfterBreak="0">
    <w:nsid w:val="76B37D28"/>
    <w:multiLevelType w:val="hybridMultilevel"/>
    <w:tmpl w:val="D80A9E00"/>
    <w:lvl w:ilvl="0" w:tplc="89ECA600">
      <w:start w:val="1"/>
      <w:numFmt w:val="lowerLetter"/>
      <w:lvlText w:val="(%1)"/>
      <w:lvlJc w:val="left"/>
      <w:pPr>
        <w:ind w:left="1080" w:hanging="360"/>
      </w:pPr>
      <w:rPr>
        <w:rFonts w:ascii="Times New Roman" w:eastAsia="Times New Roman" w:hAnsi="Times New Roman" w:cs="Times New Roman"/>
      </w:rPr>
    </w:lvl>
    <w:lvl w:ilvl="1" w:tplc="CCD48FA2" w:tentative="1">
      <w:start w:val="1"/>
      <w:numFmt w:val="lowerLetter"/>
      <w:lvlText w:val="%2."/>
      <w:lvlJc w:val="left"/>
      <w:pPr>
        <w:ind w:left="1800" w:hanging="360"/>
      </w:pPr>
    </w:lvl>
    <w:lvl w:ilvl="2" w:tplc="E1F8AAAC" w:tentative="1">
      <w:start w:val="1"/>
      <w:numFmt w:val="lowerRoman"/>
      <w:lvlText w:val="%3."/>
      <w:lvlJc w:val="right"/>
      <w:pPr>
        <w:ind w:left="2520" w:hanging="180"/>
      </w:pPr>
    </w:lvl>
    <w:lvl w:ilvl="3" w:tplc="021092FA" w:tentative="1">
      <w:start w:val="1"/>
      <w:numFmt w:val="decimal"/>
      <w:lvlText w:val="%4."/>
      <w:lvlJc w:val="left"/>
      <w:pPr>
        <w:ind w:left="3240" w:hanging="360"/>
      </w:pPr>
    </w:lvl>
    <w:lvl w:ilvl="4" w:tplc="08D4F782" w:tentative="1">
      <w:start w:val="1"/>
      <w:numFmt w:val="lowerLetter"/>
      <w:lvlText w:val="%5."/>
      <w:lvlJc w:val="left"/>
      <w:pPr>
        <w:ind w:left="3960" w:hanging="360"/>
      </w:pPr>
    </w:lvl>
    <w:lvl w:ilvl="5" w:tplc="FB52FF50" w:tentative="1">
      <w:start w:val="1"/>
      <w:numFmt w:val="lowerRoman"/>
      <w:lvlText w:val="%6."/>
      <w:lvlJc w:val="right"/>
      <w:pPr>
        <w:ind w:left="4680" w:hanging="180"/>
      </w:pPr>
    </w:lvl>
    <w:lvl w:ilvl="6" w:tplc="25B85AC2" w:tentative="1">
      <w:start w:val="1"/>
      <w:numFmt w:val="decimal"/>
      <w:lvlText w:val="%7."/>
      <w:lvlJc w:val="left"/>
      <w:pPr>
        <w:ind w:left="5400" w:hanging="360"/>
      </w:pPr>
    </w:lvl>
    <w:lvl w:ilvl="7" w:tplc="25E641CA" w:tentative="1">
      <w:start w:val="1"/>
      <w:numFmt w:val="lowerLetter"/>
      <w:lvlText w:val="%8."/>
      <w:lvlJc w:val="left"/>
      <w:pPr>
        <w:ind w:left="6120" w:hanging="360"/>
      </w:pPr>
    </w:lvl>
    <w:lvl w:ilvl="8" w:tplc="561E4D2C" w:tentative="1">
      <w:start w:val="1"/>
      <w:numFmt w:val="lowerRoman"/>
      <w:lvlText w:val="%9."/>
      <w:lvlJc w:val="right"/>
      <w:pPr>
        <w:ind w:left="6840" w:hanging="180"/>
      </w:pPr>
    </w:lvl>
  </w:abstractNum>
  <w:abstractNum w:abstractNumId="68" w15:restartNumberingAfterBreak="0">
    <w:nsid w:val="76B37D29"/>
    <w:multiLevelType w:val="hybridMultilevel"/>
    <w:tmpl w:val="C95AF506"/>
    <w:lvl w:ilvl="0" w:tplc="41084F16">
      <w:start w:val="1"/>
      <w:numFmt w:val="lowerLetter"/>
      <w:lvlText w:val="(%1)"/>
      <w:lvlJc w:val="left"/>
      <w:pPr>
        <w:ind w:left="1080" w:hanging="360"/>
      </w:pPr>
      <w:rPr>
        <w:rFonts w:hint="default"/>
      </w:rPr>
    </w:lvl>
    <w:lvl w:ilvl="1" w:tplc="570AB1B2" w:tentative="1">
      <w:start w:val="1"/>
      <w:numFmt w:val="lowerLetter"/>
      <w:lvlText w:val="%2."/>
      <w:lvlJc w:val="left"/>
      <w:pPr>
        <w:ind w:left="1800" w:hanging="360"/>
      </w:pPr>
    </w:lvl>
    <w:lvl w:ilvl="2" w:tplc="A17456A4" w:tentative="1">
      <w:start w:val="1"/>
      <w:numFmt w:val="lowerRoman"/>
      <w:lvlText w:val="%3."/>
      <w:lvlJc w:val="right"/>
      <w:pPr>
        <w:ind w:left="2520" w:hanging="180"/>
      </w:pPr>
    </w:lvl>
    <w:lvl w:ilvl="3" w:tplc="3DFA1F8A" w:tentative="1">
      <w:start w:val="1"/>
      <w:numFmt w:val="decimal"/>
      <w:lvlText w:val="%4."/>
      <w:lvlJc w:val="left"/>
      <w:pPr>
        <w:ind w:left="3240" w:hanging="360"/>
      </w:pPr>
    </w:lvl>
    <w:lvl w:ilvl="4" w:tplc="3D6E0F96" w:tentative="1">
      <w:start w:val="1"/>
      <w:numFmt w:val="lowerLetter"/>
      <w:lvlText w:val="%5."/>
      <w:lvlJc w:val="left"/>
      <w:pPr>
        <w:ind w:left="3960" w:hanging="360"/>
      </w:pPr>
    </w:lvl>
    <w:lvl w:ilvl="5" w:tplc="53D0D82E" w:tentative="1">
      <w:start w:val="1"/>
      <w:numFmt w:val="lowerRoman"/>
      <w:lvlText w:val="%6."/>
      <w:lvlJc w:val="right"/>
      <w:pPr>
        <w:ind w:left="4680" w:hanging="180"/>
      </w:pPr>
    </w:lvl>
    <w:lvl w:ilvl="6" w:tplc="046C2630" w:tentative="1">
      <w:start w:val="1"/>
      <w:numFmt w:val="decimal"/>
      <w:lvlText w:val="%7."/>
      <w:lvlJc w:val="left"/>
      <w:pPr>
        <w:ind w:left="5400" w:hanging="360"/>
      </w:pPr>
    </w:lvl>
    <w:lvl w:ilvl="7" w:tplc="6C0A19B2" w:tentative="1">
      <w:start w:val="1"/>
      <w:numFmt w:val="lowerLetter"/>
      <w:lvlText w:val="%8."/>
      <w:lvlJc w:val="left"/>
      <w:pPr>
        <w:ind w:left="6120" w:hanging="360"/>
      </w:pPr>
    </w:lvl>
    <w:lvl w:ilvl="8" w:tplc="2884937C" w:tentative="1">
      <w:start w:val="1"/>
      <w:numFmt w:val="lowerRoman"/>
      <w:lvlText w:val="%9."/>
      <w:lvlJc w:val="right"/>
      <w:pPr>
        <w:ind w:left="6840" w:hanging="180"/>
      </w:pPr>
    </w:lvl>
  </w:abstractNum>
  <w:abstractNum w:abstractNumId="69" w15:restartNumberingAfterBreak="0">
    <w:nsid w:val="76B37D2A"/>
    <w:multiLevelType w:val="hybridMultilevel"/>
    <w:tmpl w:val="94D63E2E"/>
    <w:lvl w:ilvl="0" w:tplc="C0147636">
      <w:start w:val="1"/>
      <w:numFmt w:val="lowerLetter"/>
      <w:lvlText w:val="(%1)"/>
      <w:lvlJc w:val="left"/>
      <w:pPr>
        <w:ind w:left="360" w:hanging="360"/>
      </w:pPr>
      <w:rPr>
        <w:rFonts w:hint="default"/>
      </w:rPr>
    </w:lvl>
    <w:lvl w:ilvl="1" w:tplc="72049CA4" w:tentative="1">
      <w:start w:val="1"/>
      <w:numFmt w:val="lowerLetter"/>
      <w:lvlText w:val="%2."/>
      <w:lvlJc w:val="left"/>
      <w:pPr>
        <w:ind w:left="1080" w:hanging="360"/>
      </w:pPr>
    </w:lvl>
    <w:lvl w:ilvl="2" w:tplc="DF62607C" w:tentative="1">
      <w:start w:val="1"/>
      <w:numFmt w:val="lowerRoman"/>
      <w:lvlText w:val="%3."/>
      <w:lvlJc w:val="right"/>
      <w:pPr>
        <w:ind w:left="1800" w:hanging="180"/>
      </w:pPr>
    </w:lvl>
    <w:lvl w:ilvl="3" w:tplc="CDCA7A9C" w:tentative="1">
      <w:start w:val="1"/>
      <w:numFmt w:val="decimal"/>
      <w:lvlText w:val="%4."/>
      <w:lvlJc w:val="left"/>
      <w:pPr>
        <w:ind w:left="2520" w:hanging="360"/>
      </w:pPr>
    </w:lvl>
    <w:lvl w:ilvl="4" w:tplc="119E3198" w:tentative="1">
      <w:start w:val="1"/>
      <w:numFmt w:val="lowerLetter"/>
      <w:lvlText w:val="%5."/>
      <w:lvlJc w:val="left"/>
      <w:pPr>
        <w:ind w:left="3240" w:hanging="360"/>
      </w:pPr>
    </w:lvl>
    <w:lvl w:ilvl="5" w:tplc="1FD810F0" w:tentative="1">
      <w:start w:val="1"/>
      <w:numFmt w:val="lowerRoman"/>
      <w:lvlText w:val="%6."/>
      <w:lvlJc w:val="right"/>
      <w:pPr>
        <w:ind w:left="3960" w:hanging="180"/>
      </w:pPr>
    </w:lvl>
    <w:lvl w:ilvl="6" w:tplc="18442A1C" w:tentative="1">
      <w:start w:val="1"/>
      <w:numFmt w:val="decimal"/>
      <w:lvlText w:val="%7."/>
      <w:lvlJc w:val="left"/>
      <w:pPr>
        <w:ind w:left="4680" w:hanging="360"/>
      </w:pPr>
    </w:lvl>
    <w:lvl w:ilvl="7" w:tplc="E38C292A" w:tentative="1">
      <w:start w:val="1"/>
      <w:numFmt w:val="lowerLetter"/>
      <w:lvlText w:val="%8."/>
      <w:lvlJc w:val="left"/>
      <w:pPr>
        <w:ind w:left="5400" w:hanging="360"/>
      </w:pPr>
    </w:lvl>
    <w:lvl w:ilvl="8" w:tplc="87B48580" w:tentative="1">
      <w:start w:val="1"/>
      <w:numFmt w:val="lowerRoman"/>
      <w:lvlText w:val="%9."/>
      <w:lvlJc w:val="right"/>
      <w:pPr>
        <w:ind w:left="6120" w:hanging="180"/>
      </w:pPr>
    </w:lvl>
  </w:abstractNum>
  <w:abstractNum w:abstractNumId="70" w15:restartNumberingAfterBreak="0">
    <w:nsid w:val="76B37D2B"/>
    <w:multiLevelType w:val="hybridMultilevel"/>
    <w:tmpl w:val="FF701A0A"/>
    <w:lvl w:ilvl="0" w:tplc="14FA1CB6">
      <w:start w:val="1"/>
      <w:numFmt w:val="lowerLetter"/>
      <w:lvlText w:val="(%1)"/>
      <w:lvlJc w:val="left"/>
      <w:pPr>
        <w:ind w:left="360" w:hanging="360"/>
      </w:pPr>
      <w:rPr>
        <w:rFonts w:hint="default"/>
      </w:rPr>
    </w:lvl>
    <w:lvl w:ilvl="1" w:tplc="C5DE74A0">
      <w:start w:val="1"/>
      <w:numFmt w:val="lowerLetter"/>
      <w:lvlText w:val="%2."/>
      <w:lvlJc w:val="left"/>
      <w:pPr>
        <w:ind w:left="1080" w:hanging="360"/>
      </w:pPr>
    </w:lvl>
    <w:lvl w:ilvl="2" w:tplc="958A3F58" w:tentative="1">
      <w:start w:val="1"/>
      <w:numFmt w:val="lowerRoman"/>
      <w:lvlText w:val="%3."/>
      <w:lvlJc w:val="right"/>
      <w:pPr>
        <w:ind w:left="1800" w:hanging="180"/>
      </w:pPr>
    </w:lvl>
    <w:lvl w:ilvl="3" w:tplc="6E4258D0" w:tentative="1">
      <w:start w:val="1"/>
      <w:numFmt w:val="decimal"/>
      <w:lvlText w:val="%4."/>
      <w:lvlJc w:val="left"/>
      <w:pPr>
        <w:ind w:left="2520" w:hanging="360"/>
      </w:pPr>
    </w:lvl>
    <w:lvl w:ilvl="4" w:tplc="7F2C213C" w:tentative="1">
      <w:start w:val="1"/>
      <w:numFmt w:val="lowerLetter"/>
      <w:lvlText w:val="%5."/>
      <w:lvlJc w:val="left"/>
      <w:pPr>
        <w:ind w:left="3240" w:hanging="360"/>
      </w:pPr>
    </w:lvl>
    <w:lvl w:ilvl="5" w:tplc="7F9E5F52" w:tentative="1">
      <w:start w:val="1"/>
      <w:numFmt w:val="lowerRoman"/>
      <w:lvlText w:val="%6."/>
      <w:lvlJc w:val="right"/>
      <w:pPr>
        <w:ind w:left="3960" w:hanging="180"/>
      </w:pPr>
    </w:lvl>
    <w:lvl w:ilvl="6" w:tplc="61B4BA4A" w:tentative="1">
      <w:start w:val="1"/>
      <w:numFmt w:val="decimal"/>
      <w:lvlText w:val="%7."/>
      <w:lvlJc w:val="left"/>
      <w:pPr>
        <w:ind w:left="4680" w:hanging="360"/>
      </w:pPr>
    </w:lvl>
    <w:lvl w:ilvl="7" w:tplc="602297A4" w:tentative="1">
      <w:start w:val="1"/>
      <w:numFmt w:val="lowerLetter"/>
      <w:lvlText w:val="%8."/>
      <w:lvlJc w:val="left"/>
      <w:pPr>
        <w:ind w:left="5400" w:hanging="360"/>
      </w:pPr>
    </w:lvl>
    <w:lvl w:ilvl="8" w:tplc="F69A3582" w:tentative="1">
      <w:start w:val="1"/>
      <w:numFmt w:val="lowerRoman"/>
      <w:lvlText w:val="%9."/>
      <w:lvlJc w:val="right"/>
      <w:pPr>
        <w:ind w:left="6120" w:hanging="180"/>
      </w:pPr>
    </w:lvl>
  </w:abstractNum>
  <w:abstractNum w:abstractNumId="71" w15:restartNumberingAfterBreak="0">
    <w:nsid w:val="76B37D2C"/>
    <w:multiLevelType w:val="hybridMultilevel"/>
    <w:tmpl w:val="B5040940"/>
    <w:lvl w:ilvl="0" w:tplc="17487D22">
      <w:start w:val="1"/>
      <w:numFmt w:val="lowerRoman"/>
      <w:lvlText w:val="(%1)"/>
      <w:lvlJc w:val="left"/>
      <w:pPr>
        <w:ind w:left="1440" w:hanging="720"/>
      </w:pPr>
      <w:rPr>
        <w:rFonts w:hint="default"/>
      </w:rPr>
    </w:lvl>
    <w:lvl w:ilvl="1" w:tplc="E208FED8" w:tentative="1">
      <w:start w:val="1"/>
      <w:numFmt w:val="lowerLetter"/>
      <w:lvlText w:val="%2."/>
      <w:lvlJc w:val="left"/>
      <w:pPr>
        <w:ind w:left="1800" w:hanging="360"/>
      </w:pPr>
    </w:lvl>
    <w:lvl w:ilvl="2" w:tplc="32FE968A" w:tentative="1">
      <w:start w:val="1"/>
      <w:numFmt w:val="lowerRoman"/>
      <w:lvlText w:val="%3."/>
      <w:lvlJc w:val="right"/>
      <w:pPr>
        <w:ind w:left="2520" w:hanging="180"/>
      </w:pPr>
    </w:lvl>
    <w:lvl w:ilvl="3" w:tplc="D0AABDC8" w:tentative="1">
      <w:start w:val="1"/>
      <w:numFmt w:val="decimal"/>
      <w:lvlText w:val="%4."/>
      <w:lvlJc w:val="left"/>
      <w:pPr>
        <w:ind w:left="3240" w:hanging="360"/>
      </w:pPr>
    </w:lvl>
    <w:lvl w:ilvl="4" w:tplc="47DC58CE" w:tentative="1">
      <w:start w:val="1"/>
      <w:numFmt w:val="lowerLetter"/>
      <w:lvlText w:val="%5."/>
      <w:lvlJc w:val="left"/>
      <w:pPr>
        <w:ind w:left="3960" w:hanging="360"/>
      </w:pPr>
    </w:lvl>
    <w:lvl w:ilvl="5" w:tplc="3552E762" w:tentative="1">
      <w:start w:val="1"/>
      <w:numFmt w:val="lowerRoman"/>
      <w:lvlText w:val="%6."/>
      <w:lvlJc w:val="right"/>
      <w:pPr>
        <w:ind w:left="4680" w:hanging="180"/>
      </w:pPr>
    </w:lvl>
    <w:lvl w:ilvl="6" w:tplc="2CECCDEC" w:tentative="1">
      <w:start w:val="1"/>
      <w:numFmt w:val="decimal"/>
      <w:lvlText w:val="%7."/>
      <w:lvlJc w:val="left"/>
      <w:pPr>
        <w:ind w:left="5400" w:hanging="360"/>
      </w:pPr>
    </w:lvl>
    <w:lvl w:ilvl="7" w:tplc="7B7EF7E0" w:tentative="1">
      <w:start w:val="1"/>
      <w:numFmt w:val="lowerLetter"/>
      <w:lvlText w:val="%8."/>
      <w:lvlJc w:val="left"/>
      <w:pPr>
        <w:ind w:left="6120" w:hanging="360"/>
      </w:pPr>
    </w:lvl>
    <w:lvl w:ilvl="8" w:tplc="D9C4B3B0" w:tentative="1">
      <w:start w:val="1"/>
      <w:numFmt w:val="lowerRoman"/>
      <w:lvlText w:val="%9."/>
      <w:lvlJc w:val="right"/>
      <w:pPr>
        <w:ind w:left="6840" w:hanging="180"/>
      </w:pPr>
    </w:lvl>
  </w:abstractNum>
  <w:abstractNum w:abstractNumId="72" w15:restartNumberingAfterBreak="0">
    <w:nsid w:val="7A8467B9"/>
    <w:multiLevelType w:val="hybridMultilevel"/>
    <w:tmpl w:val="52004524"/>
    <w:lvl w:ilvl="0" w:tplc="ECA07F52">
      <w:start w:val="1"/>
      <w:numFmt w:val="lowerLetter"/>
      <w:lvlText w:val="%1)"/>
      <w:lvlJc w:val="left"/>
      <w:pPr>
        <w:ind w:left="720" w:hanging="360"/>
      </w:pPr>
      <w:rPr>
        <w:rFonts w:hint="default"/>
        <w:b w:val="0"/>
      </w:rPr>
    </w:lvl>
    <w:lvl w:ilvl="1" w:tplc="07301444">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AF82717"/>
    <w:multiLevelType w:val="hybridMultilevel"/>
    <w:tmpl w:val="E4040BC2"/>
    <w:lvl w:ilvl="0" w:tplc="83CEEB72">
      <w:start w:val="1"/>
      <w:numFmt w:val="decimal"/>
      <w:pStyle w:val="TOCHeading"/>
      <w:lvlText w:val="(%1)"/>
      <w:lvlJc w:val="left"/>
      <w:pPr>
        <w:ind w:left="720" w:hanging="360"/>
      </w:pPr>
      <w:rPr>
        <w:rFonts w:hint="default"/>
      </w:rPr>
    </w:lvl>
    <w:lvl w:ilvl="1" w:tplc="34E0F8E8">
      <w:start w:val="1"/>
      <w:numFmt w:val="lowerLetter"/>
      <w:lvlText w:val="%2."/>
      <w:lvlJc w:val="left"/>
      <w:pPr>
        <w:ind w:left="1440" w:hanging="360"/>
      </w:pPr>
    </w:lvl>
    <w:lvl w:ilvl="2" w:tplc="9830ED44">
      <w:start w:val="1"/>
      <w:numFmt w:val="lowerRoman"/>
      <w:lvlText w:val="%3."/>
      <w:lvlJc w:val="right"/>
      <w:pPr>
        <w:ind w:left="2160" w:hanging="180"/>
      </w:pPr>
    </w:lvl>
    <w:lvl w:ilvl="3" w:tplc="D58858EE">
      <w:start w:val="1"/>
      <w:numFmt w:val="lowerLetter"/>
      <w:lvlText w:val="(%4)"/>
      <w:lvlJc w:val="left"/>
      <w:pPr>
        <w:ind w:left="2880" w:hanging="360"/>
      </w:pPr>
      <w:rPr>
        <w:rFonts w:hint="default"/>
      </w:rPr>
    </w:lvl>
    <w:lvl w:ilvl="4" w:tplc="365EFEDC">
      <w:start w:val="1"/>
      <w:numFmt w:val="lowerLetter"/>
      <w:lvlText w:val="%5."/>
      <w:lvlJc w:val="left"/>
      <w:pPr>
        <w:ind w:left="3600" w:hanging="360"/>
      </w:pPr>
    </w:lvl>
    <w:lvl w:ilvl="5" w:tplc="F08E34C4">
      <w:start w:val="1"/>
      <w:numFmt w:val="lowerRoman"/>
      <w:lvlText w:val="%6."/>
      <w:lvlJc w:val="right"/>
      <w:pPr>
        <w:ind w:left="4320" w:hanging="180"/>
      </w:pPr>
    </w:lvl>
    <w:lvl w:ilvl="6" w:tplc="9C864C12" w:tentative="1">
      <w:start w:val="1"/>
      <w:numFmt w:val="decimal"/>
      <w:lvlText w:val="%7."/>
      <w:lvlJc w:val="left"/>
      <w:pPr>
        <w:ind w:left="5040" w:hanging="360"/>
      </w:pPr>
    </w:lvl>
    <w:lvl w:ilvl="7" w:tplc="DD6AEBB0" w:tentative="1">
      <w:start w:val="1"/>
      <w:numFmt w:val="lowerLetter"/>
      <w:lvlText w:val="%8."/>
      <w:lvlJc w:val="left"/>
      <w:pPr>
        <w:ind w:left="5760" w:hanging="360"/>
      </w:pPr>
    </w:lvl>
    <w:lvl w:ilvl="8" w:tplc="436E67B4" w:tentative="1">
      <w:start w:val="1"/>
      <w:numFmt w:val="lowerRoman"/>
      <w:lvlText w:val="%9."/>
      <w:lvlJc w:val="right"/>
      <w:pPr>
        <w:ind w:left="6480" w:hanging="180"/>
      </w:pPr>
    </w:lvl>
  </w:abstractNum>
  <w:abstractNum w:abstractNumId="74" w15:restartNumberingAfterBreak="0">
    <w:nsid w:val="7AF82764"/>
    <w:multiLevelType w:val="hybridMultilevel"/>
    <w:tmpl w:val="83165472"/>
    <w:lvl w:ilvl="0" w:tplc="25E04904">
      <w:start w:val="1"/>
      <w:numFmt w:val="lowerLetter"/>
      <w:lvlText w:val="(%1)"/>
      <w:lvlJc w:val="left"/>
      <w:pPr>
        <w:ind w:left="630" w:hanging="360"/>
      </w:pPr>
      <w:rPr>
        <w:rFonts w:hint="default"/>
      </w:rPr>
    </w:lvl>
    <w:lvl w:ilvl="1" w:tplc="73A4F8BC">
      <w:start w:val="1"/>
      <w:numFmt w:val="lowerRoman"/>
      <w:lvlText w:val="(%2)"/>
      <w:lvlJc w:val="left"/>
      <w:pPr>
        <w:ind w:left="1350" w:hanging="360"/>
      </w:pPr>
      <w:rPr>
        <w:rFonts w:hint="default"/>
      </w:rPr>
    </w:lvl>
    <w:lvl w:ilvl="2" w:tplc="C9EC0590">
      <w:start w:val="1"/>
      <w:numFmt w:val="decimal"/>
      <w:lvlText w:val="%3."/>
      <w:lvlJc w:val="left"/>
      <w:pPr>
        <w:ind w:left="1800" w:hanging="180"/>
      </w:pPr>
    </w:lvl>
    <w:lvl w:ilvl="3" w:tplc="C29C4E78" w:tentative="1">
      <w:start w:val="1"/>
      <w:numFmt w:val="decimal"/>
      <w:lvlText w:val="%4."/>
      <w:lvlJc w:val="left"/>
      <w:pPr>
        <w:ind w:left="2520" w:hanging="360"/>
      </w:pPr>
    </w:lvl>
    <w:lvl w:ilvl="4" w:tplc="E9FE75F4" w:tentative="1">
      <w:start w:val="1"/>
      <w:numFmt w:val="lowerLetter"/>
      <w:lvlText w:val="%5."/>
      <w:lvlJc w:val="left"/>
      <w:pPr>
        <w:ind w:left="3240" w:hanging="360"/>
      </w:pPr>
    </w:lvl>
    <w:lvl w:ilvl="5" w:tplc="82FEC940" w:tentative="1">
      <w:start w:val="1"/>
      <w:numFmt w:val="lowerRoman"/>
      <w:lvlText w:val="%6."/>
      <w:lvlJc w:val="right"/>
      <w:pPr>
        <w:ind w:left="3960" w:hanging="180"/>
      </w:pPr>
    </w:lvl>
    <w:lvl w:ilvl="6" w:tplc="475632BC" w:tentative="1">
      <w:start w:val="1"/>
      <w:numFmt w:val="decimal"/>
      <w:lvlText w:val="%7."/>
      <w:lvlJc w:val="left"/>
      <w:pPr>
        <w:ind w:left="4680" w:hanging="360"/>
      </w:pPr>
    </w:lvl>
    <w:lvl w:ilvl="7" w:tplc="DC9A8656" w:tentative="1">
      <w:start w:val="1"/>
      <w:numFmt w:val="lowerLetter"/>
      <w:lvlText w:val="%8."/>
      <w:lvlJc w:val="left"/>
      <w:pPr>
        <w:ind w:left="5400" w:hanging="360"/>
      </w:pPr>
    </w:lvl>
    <w:lvl w:ilvl="8" w:tplc="00041558" w:tentative="1">
      <w:start w:val="1"/>
      <w:numFmt w:val="lowerRoman"/>
      <w:lvlText w:val="%9."/>
      <w:lvlJc w:val="right"/>
      <w:pPr>
        <w:ind w:left="6120" w:hanging="180"/>
      </w:pPr>
    </w:lvl>
  </w:abstractNum>
  <w:abstractNum w:abstractNumId="75" w15:restartNumberingAfterBreak="0">
    <w:nsid w:val="7AF8276E"/>
    <w:multiLevelType w:val="hybridMultilevel"/>
    <w:tmpl w:val="8B721A2E"/>
    <w:lvl w:ilvl="0" w:tplc="3CF26C70">
      <w:start w:val="1"/>
      <w:numFmt w:val="lowerLetter"/>
      <w:lvlText w:val="(%1)"/>
      <w:lvlJc w:val="left"/>
      <w:pPr>
        <w:ind w:left="360" w:hanging="360"/>
      </w:pPr>
      <w:rPr>
        <w:rFonts w:hint="default"/>
      </w:rPr>
    </w:lvl>
    <w:lvl w:ilvl="1" w:tplc="A15E1E6E">
      <w:start w:val="1"/>
      <w:numFmt w:val="lowerRoman"/>
      <w:lvlText w:val="(%2)"/>
      <w:lvlJc w:val="left"/>
      <w:pPr>
        <w:ind w:left="1080" w:hanging="360"/>
      </w:pPr>
      <w:rPr>
        <w:rFonts w:hint="default"/>
      </w:rPr>
    </w:lvl>
    <w:lvl w:ilvl="2" w:tplc="AB7A1BF0">
      <w:start w:val="1"/>
      <w:numFmt w:val="lowerRoman"/>
      <w:lvlText w:val="%3."/>
      <w:lvlJc w:val="right"/>
      <w:pPr>
        <w:ind w:left="1800" w:hanging="180"/>
      </w:pPr>
    </w:lvl>
    <w:lvl w:ilvl="3" w:tplc="12CEA5B2">
      <w:start w:val="1"/>
      <w:numFmt w:val="decimal"/>
      <w:lvlText w:val="%4."/>
      <w:lvlJc w:val="left"/>
      <w:pPr>
        <w:ind w:left="2520" w:hanging="360"/>
      </w:pPr>
    </w:lvl>
    <w:lvl w:ilvl="4" w:tplc="482AD05C" w:tentative="1">
      <w:start w:val="1"/>
      <w:numFmt w:val="lowerLetter"/>
      <w:lvlText w:val="%5."/>
      <w:lvlJc w:val="left"/>
      <w:pPr>
        <w:ind w:left="3240" w:hanging="360"/>
      </w:pPr>
    </w:lvl>
    <w:lvl w:ilvl="5" w:tplc="EFE4A906" w:tentative="1">
      <w:start w:val="1"/>
      <w:numFmt w:val="lowerRoman"/>
      <w:lvlText w:val="%6."/>
      <w:lvlJc w:val="right"/>
      <w:pPr>
        <w:ind w:left="3960" w:hanging="180"/>
      </w:pPr>
    </w:lvl>
    <w:lvl w:ilvl="6" w:tplc="B718A4B4" w:tentative="1">
      <w:start w:val="1"/>
      <w:numFmt w:val="decimal"/>
      <w:lvlText w:val="%7."/>
      <w:lvlJc w:val="left"/>
      <w:pPr>
        <w:ind w:left="4680" w:hanging="360"/>
      </w:pPr>
    </w:lvl>
    <w:lvl w:ilvl="7" w:tplc="2FDC7E20" w:tentative="1">
      <w:start w:val="1"/>
      <w:numFmt w:val="lowerLetter"/>
      <w:lvlText w:val="%8."/>
      <w:lvlJc w:val="left"/>
      <w:pPr>
        <w:ind w:left="5400" w:hanging="360"/>
      </w:pPr>
    </w:lvl>
    <w:lvl w:ilvl="8" w:tplc="2458985E" w:tentative="1">
      <w:start w:val="1"/>
      <w:numFmt w:val="lowerRoman"/>
      <w:lvlText w:val="%9."/>
      <w:lvlJc w:val="right"/>
      <w:pPr>
        <w:ind w:left="6120" w:hanging="180"/>
      </w:pPr>
    </w:lvl>
  </w:abstractNum>
  <w:abstractNum w:abstractNumId="76" w15:restartNumberingAfterBreak="0">
    <w:nsid w:val="7AF82777"/>
    <w:multiLevelType w:val="hybridMultilevel"/>
    <w:tmpl w:val="9B860104"/>
    <w:lvl w:ilvl="0" w:tplc="C93A4678">
      <w:start w:val="1"/>
      <w:numFmt w:val="lowerRoman"/>
      <w:lvlText w:val="(%1)"/>
      <w:lvlJc w:val="left"/>
      <w:pPr>
        <w:ind w:left="720" w:hanging="720"/>
      </w:pPr>
      <w:rPr>
        <w:rFonts w:hint="default"/>
      </w:rPr>
    </w:lvl>
    <w:lvl w:ilvl="1" w:tplc="D0D28790">
      <w:start w:val="1"/>
      <w:numFmt w:val="lowerLetter"/>
      <w:lvlText w:val="(%2)"/>
      <w:lvlJc w:val="left"/>
      <w:pPr>
        <w:ind w:left="1080" w:hanging="360"/>
      </w:pPr>
      <w:rPr>
        <w:rFonts w:hint="default"/>
        <w:b w:val="0"/>
      </w:rPr>
    </w:lvl>
    <w:lvl w:ilvl="2" w:tplc="24AE7C94">
      <w:start w:val="1"/>
      <w:numFmt w:val="decimal"/>
      <w:lvlText w:val="%3)"/>
      <w:lvlJc w:val="left"/>
      <w:pPr>
        <w:ind w:left="1800" w:hanging="180"/>
      </w:pPr>
    </w:lvl>
    <w:lvl w:ilvl="3" w:tplc="B0005EA0">
      <w:start w:val="1"/>
      <w:numFmt w:val="decimal"/>
      <w:lvlText w:val="%4."/>
      <w:lvlJc w:val="left"/>
      <w:pPr>
        <w:ind w:left="2520" w:hanging="360"/>
      </w:pPr>
      <w:rPr>
        <w:rFonts w:hint="default"/>
        <w:color w:val="000000"/>
      </w:rPr>
    </w:lvl>
    <w:lvl w:ilvl="4" w:tplc="B7B424C4">
      <w:start w:val="1"/>
      <w:numFmt w:val="lowerLetter"/>
      <w:lvlText w:val="%5."/>
      <w:lvlJc w:val="left"/>
      <w:pPr>
        <w:ind w:left="3240" w:hanging="360"/>
      </w:pPr>
    </w:lvl>
    <w:lvl w:ilvl="5" w:tplc="F586D95A" w:tentative="1">
      <w:start w:val="1"/>
      <w:numFmt w:val="lowerRoman"/>
      <w:lvlText w:val="%6."/>
      <w:lvlJc w:val="right"/>
      <w:pPr>
        <w:ind w:left="3960" w:hanging="180"/>
      </w:pPr>
    </w:lvl>
    <w:lvl w:ilvl="6" w:tplc="0D8024D6" w:tentative="1">
      <w:start w:val="1"/>
      <w:numFmt w:val="decimal"/>
      <w:lvlText w:val="%7."/>
      <w:lvlJc w:val="left"/>
      <w:pPr>
        <w:ind w:left="4680" w:hanging="360"/>
      </w:pPr>
    </w:lvl>
    <w:lvl w:ilvl="7" w:tplc="8378FE60" w:tentative="1">
      <w:start w:val="1"/>
      <w:numFmt w:val="lowerLetter"/>
      <w:lvlText w:val="%8."/>
      <w:lvlJc w:val="left"/>
      <w:pPr>
        <w:ind w:left="5400" w:hanging="360"/>
      </w:pPr>
    </w:lvl>
    <w:lvl w:ilvl="8" w:tplc="2E26C5A4" w:tentative="1">
      <w:start w:val="1"/>
      <w:numFmt w:val="lowerRoman"/>
      <w:lvlText w:val="%9."/>
      <w:lvlJc w:val="right"/>
      <w:pPr>
        <w:ind w:left="6120" w:hanging="180"/>
      </w:pPr>
    </w:lvl>
  </w:abstractNum>
  <w:abstractNum w:abstractNumId="77" w15:restartNumberingAfterBreak="0">
    <w:nsid w:val="7AF82788"/>
    <w:multiLevelType w:val="hybridMultilevel"/>
    <w:tmpl w:val="561CDE2C"/>
    <w:lvl w:ilvl="0" w:tplc="9F0C2250">
      <w:start w:val="1"/>
      <w:numFmt w:val="lowerLetter"/>
      <w:lvlText w:val="(%1)"/>
      <w:lvlJc w:val="left"/>
      <w:pPr>
        <w:ind w:left="720" w:hanging="360"/>
      </w:pPr>
      <w:rPr>
        <w:rFonts w:hint="default"/>
      </w:rPr>
    </w:lvl>
    <w:lvl w:ilvl="1" w:tplc="CACA357E" w:tentative="1">
      <w:start w:val="1"/>
      <w:numFmt w:val="lowerLetter"/>
      <w:lvlText w:val="%2."/>
      <w:lvlJc w:val="left"/>
      <w:pPr>
        <w:ind w:left="1440" w:hanging="360"/>
      </w:pPr>
    </w:lvl>
    <w:lvl w:ilvl="2" w:tplc="7DDA75EE" w:tentative="1">
      <w:start w:val="1"/>
      <w:numFmt w:val="lowerRoman"/>
      <w:lvlText w:val="%3."/>
      <w:lvlJc w:val="right"/>
      <w:pPr>
        <w:ind w:left="2160" w:hanging="180"/>
      </w:pPr>
    </w:lvl>
    <w:lvl w:ilvl="3" w:tplc="9ABE158E" w:tentative="1">
      <w:start w:val="1"/>
      <w:numFmt w:val="decimal"/>
      <w:lvlText w:val="%4."/>
      <w:lvlJc w:val="left"/>
      <w:pPr>
        <w:ind w:left="2880" w:hanging="360"/>
      </w:pPr>
    </w:lvl>
    <w:lvl w:ilvl="4" w:tplc="3FFADB28" w:tentative="1">
      <w:start w:val="1"/>
      <w:numFmt w:val="lowerLetter"/>
      <w:lvlText w:val="%5."/>
      <w:lvlJc w:val="left"/>
      <w:pPr>
        <w:ind w:left="3600" w:hanging="360"/>
      </w:pPr>
    </w:lvl>
    <w:lvl w:ilvl="5" w:tplc="2006E85A" w:tentative="1">
      <w:start w:val="1"/>
      <w:numFmt w:val="lowerRoman"/>
      <w:lvlText w:val="%6."/>
      <w:lvlJc w:val="right"/>
      <w:pPr>
        <w:ind w:left="4320" w:hanging="180"/>
      </w:pPr>
    </w:lvl>
    <w:lvl w:ilvl="6" w:tplc="6DF4941E" w:tentative="1">
      <w:start w:val="1"/>
      <w:numFmt w:val="decimal"/>
      <w:lvlText w:val="%7."/>
      <w:lvlJc w:val="left"/>
      <w:pPr>
        <w:ind w:left="5040" w:hanging="360"/>
      </w:pPr>
    </w:lvl>
    <w:lvl w:ilvl="7" w:tplc="BD366A3C" w:tentative="1">
      <w:start w:val="1"/>
      <w:numFmt w:val="lowerLetter"/>
      <w:lvlText w:val="%8."/>
      <w:lvlJc w:val="left"/>
      <w:pPr>
        <w:ind w:left="5760" w:hanging="360"/>
      </w:pPr>
    </w:lvl>
    <w:lvl w:ilvl="8" w:tplc="DA440A30" w:tentative="1">
      <w:start w:val="1"/>
      <w:numFmt w:val="lowerRoman"/>
      <w:lvlText w:val="%9."/>
      <w:lvlJc w:val="right"/>
      <w:pPr>
        <w:ind w:left="6480" w:hanging="180"/>
      </w:pPr>
    </w:lvl>
  </w:abstractNum>
  <w:abstractNum w:abstractNumId="78" w15:restartNumberingAfterBreak="0">
    <w:nsid w:val="7AF8278A"/>
    <w:multiLevelType w:val="hybridMultilevel"/>
    <w:tmpl w:val="9E72F24A"/>
    <w:lvl w:ilvl="0" w:tplc="63CE6E70">
      <w:start w:val="1"/>
      <w:numFmt w:val="lowerRoman"/>
      <w:lvlText w:val="(%1)"/>
      <w:lvlJc w:val="left"/>
      <w:pPr>
        <w:ind w:left="1440" w:hanging="720"/>
      </w:pPr>
      <w:rPr>
        <w:rFonts w:hint="default"/>
      </w:rPr>
    </w:lvl>
    <w:lvl w:ilvl="1" w:tplc="596C070E">
      <w:start w:val="1"/>
      <w:numFmt w:val="lowerLetter"/>
      <w:lvlText w:val="%2."/>
      <w:lvlJc w:val="left"/>
      <w:pPr>
        <w:ind w:left="1800" w:hanging="360"/>
      </w:pPr>
    </w:lvl>
    <w:lvl w:ilvl="2" w:tplc="2452B432" w:tentative="1">
      <w:start w:val="1"/>
      <w:numFmt w:val="lowerRoman"/>
      <w:lvlText w:val="%3."/>
      <w:lvlJc w:val="right"/>
      <w:pPr>
        <w:ind w:left="2520" w:hanging="180"/>
      </w:pPr>
    </w:lvl>
    <w:lvl w:ilvl="3" w:tplc="7B58599A" w:tentative="1">
      <w:start w:val="1"/>
      <w:numFmt w:val="decimal"/>
      <w:lvlText w:val="%4."/>
      <w:lvlJc w:val="left"/>
      <w:pPr>
        <w:ind w:left="3240" w:hanging="360"/>
      </w:pPr>
    </w:lvl>
    <w:lvl w:ilvl="4" w:tplc="F53CA770" w:tentative="1">
      <w:start w:val="1"/>
      <w:numFmt w:val="lowerLetter"/>
      <w:lvlText w:val="%5."/>
      <w:lvlJc w:val="left"/>
      <w:pPr>
        <w:ind w:left="3960" w:hanging="360"/>
      </w:pPr>
    </w:lvl>
    <w:lvl w:ilvl="5" w:tplc="E1DA1406" w:tentative="1">
      <w:start w:val="1"/>
      <w:numFmt w:val="lowerRoman"/>
      <w:lvlText w:val="%6."/>
      <w:lvlJc w:val="right"/>
      <w:pPr>
        <w:ind w:left="4680" w:hanging="180"/>
      </w:pPr>
    </w:lvl>
    <w:lvl w:ilvl="6" w:tplc="97AC4846" w:tentative="1">
      <w:start w:val="1"/>
      <w:numFmt w:val="decimal"/>
      <w:lvlText w:val="%7."/>
      <w:lvlJc w:val="left"/>
      <w:pPr>
        <w:ind w:left="5400" w:hanging="360"/>
      </w:pPr>
    </w:lvl>
    <w:lvl w:ilvl="7" w:tplc="16B09F98" w:tentative="1">
      <w:start w:val="1"/>
      <w:numFmt w:val="lowerLetter"/>
      <w:lvlText w:val="%8."/>
      <w:lvlJc w:val="left"/>
      <w:pPr>
        <w:ind w:left="6120" w:hanging="360"/>
      </w:pPr>
    </w:lvl>
    <w:lvl w:ilvl="8" w:tplc="02C821F6" w:tentative="1">
      <w:start w:val="1"/>
      <w:numFmt w:val="lowerRoman"/>
      <w:lvlText w:val="%9."/>
      <w:lvlJc w:val="right"/>
      <w:pPr>
        <w:ind w:left="6840" w:hanging="180"/>
      </w:pPr>
    </w:lvl>
  </w:abstractNum>
  <w:abstractNum w:abstractNumId="79" w15:restartNumberingAfterBreak="0">
    <w:nsid w:val="7AF8278B"/>
    <w:multiLevelType w:val="hybridMultilevel"/>
    <w:tmpl w:val="5286476E"/>
    <w:lvl w:ilvl="0" w:tplc="14F2D1EC">
      <w:start w:val="1"/>
      <w:numFmt w:val="lowerRoman"/>
      <w:lvlText w:val="(%1)"/>
      <w:lvlJc w:val="left"/>
      <w:pPr>
        <w:ind w:left="1440" w:hanging="720"/>
      </w:pPr>
      <w:rPr>
        <w:rFonts w:hint="default"/>
      </w:rPr>
    </w:lvl>
    <w:lvl w:ilvl="1" w:tplc="D82CA5F2" w:tentative="1">
      <w:start w:val="1"/>
      <w:numFmt w:val="lowerLetter"/>
      <w:lvlText w:val="%2."/>
      <w:lvlJc w:val="left"/>
      <w:pPr>
        <w:ind w:left="1800" w:hanging="360"/>
      </w:pPr>
    </w:lvl>
    <w:lvl w:ilvl="2" w:tplc="AD8EB8CE" w:tentative="1">
      <w:start w:val="1"/>
      <w:numFmt w:val="lowerRoman"/>
      <w:lvlText w:val="%3."/>
      <w:lvlJc w:val="right"/>
      <w:pPr>
        <w:ind w:left="2520" w:hanging="180"/>
      </w:pPr>
    </w:lvl>
    <w:lvl w:ilvl="3" w:tplc="4198C524" w:tentative="1">
      <w:start w:val="1"/>
      <w:numFmt w:val="decimal"/>
      <w:lvlText w:val="%4."/>
      <w:lvlJc w:val="left"/>
      <w:pPr>
        <w:ind w:left="3240" w:hanging="360"/>
      </w:pPr>
    </w:lvl>
    <w:lvl w:ilvl="4" w:tplc="A058E1B0" w:tentative="1">
      <w:start w:val="1"/>
      <w:numFmt w:val="lowerLetter"/>
      <w:lvlText w:val="%5."/>
      <w:lvlJc w:val="left"/>
      <w:pPr>
        <w:ind w:left="3960" w:hanging="360"/>
      </w:pPr>
    </w:lvl>
    <w:lvl w:ilvl="5" w:tplc="B13490EC" w:tentative="1">
      <w:start w:val="1"/>
      <w:numFmt w:val="lowerRoman"/>
      <w:lvlText w:val="%6."/>
      <w:lvlJc w:val="right"/>
      <w:pPr>
        <w:ind w:left="4680" w:hanging="180"/>
      </w:pPr>
    </w:lvl>
    <w:lvl w:ilvl="6" w:tplc="2BA273DA" w:tentative="1">
      <w:start w:val="1"/>
      <w:numFmt w:val="decimal"/>
      <w:lvlText w:val="%7."/>
      <w:lvlJc w:val="left"/>
      <w:pPr>
        <w:ind w:left="5400" w:hanging="360"/>
      </w:pPr>
    </w:lvl>
    <w:lvl w:ilvl="7" w:tplc="FDB80008" w:tentative="1">
      <w:start w:val="1"/>
      <w:numFmt w:val="lowerLetter"/>
      <w:lvlText w:val="%8."/>
      <w:lvlJc w:val="left"/>
      <w:pPr>
        <w:ind w:left="6120" w:hanging="360"/>
      </w:pPr>
    </w:lvl>
    <w:lvl w:ilvl="8" w:tplc="B1C42798" w:tentative="1">
      <w:start w:val="1"/>
      <w:numFmt w:val="lowerRoman"/>
      <w:lvlText w:val="%9."/>
      <w:lvlJc w:val="right"/>
      <w:pPr>
        <w:ind w:left="6840" w:hanging="180"/>
      </w:pPr>
    </w:lvl>
  </w:abstractNum>
  <w:abstractNum w:abstractNumId="80" w15:restartNumberingAfterBreak="0">
    <w:nsid w:val="7AF8278D"/>
    <w:multiLevelType w:val="hybridMultilevel"/>
    <w:tmpl w:val="315AA3DC"/>
    <w:lvl w:ilvl="0" w:tplc="FAD09F14">
      <w:start w:val="1"/>
      <w:numFmt w:val="lowerRoman"/>
      <w:lvlText w:val="(%1)"/>
      <w:lvlJc w:val="left"/>
      <w:pPr>
        <w:ind w:left="1440" w:hanging="360"/>
      </w:pPr>
      <w:rPr>
        <w:rFonts w:hint="default"/>
      </w:rPr>
    </w:lvl>
    <w:lvl w:ilvl="1" w:tplc="375E62F2">
      <w:start w:val="1"/>
      <w:numFmt w:val="lowerLetter"/>
      <w:lvlText w:val="%2."/>
      <w:lvlJc w:val="left"/>
      <w:pPr>
        <w:ind w:left="2160" w:hanging="360"/>
      </w:pPr>
    </w:lvl>
    <w:lvl w:ilvl="2" w:tplc="3F40DF48" w:tentative="1">
      <w:start w:val="1"/>
      <w:numFmt w:val="lowerRoman"/>
      <w:lvlText w:val="%3."/>
      <w:lvlJc w:val="right"/>
      <w:pPr>
        <w:ind w:left="2880" w:hanging="180"/>
      </w:pPr>
    </w:lvl>
    <w:lvl w:ilvl="3" w:tplc="81C27910" w:tentative="1">
      <w:start w:val="1"/>
      <w:numFmt w:val="decimal"/>
      <w:lvlText w:val="%4."/>
      <w:lvlJc w:val="left"/>
      <w:pPr>
        <w:ind w:left="3600" w:hanging="360"/>
      </w:pPr>
    </w:lvl>
    <w:lvl w:ilvl="4" w:tplc="D76836C0" w:tentative="1">
      <w:start w:val="1"/>
      <w:numFmt w:val="lowerLetter"/>
      <w:lvlText w:val="%5."/>
      <w:lvlJc w:val="left"/>
      <w:pPr>
        <w:ind w:left="4320" w:hanging="360"/>
      </w:pPr>
    </w:lvl>
    <w:lvl w:ilvl="5" w:tplc="D61A325A" w:tentative="1">
      <w:start w:val="1"/>
      <w:numFmt w:val="lowerRoman"/>
      <w:lvlText w:val="%6."/>
      <w:lvlJc w:val="right"/>
      <w:pPr>
        <w:ind w:left="5040" w:hanging="180"/>
      </w:pPr>
    </w:lvl>
    <w:lvl w:ilvl="6" w:tplc="28B03C1A" w:tentative="1">
      <w:start w:val="1"/>
      <w:numFmt w:val="decimal"/>
      <w:lvlText w:val="%7."/>
      <w:lvlJc w:val="left"/>
      <w:pPr>
        <w:ind w:left="5760" w:hanging="360"/>
      </w:pPr>
    </w:lvl>
    <w:lvl w:ilvl="7" w:tplc="16F63AFE" w:tentative="1">
      <w:start w:val="1"/>
      <w:numFmt w:val="lowerLetter"/>
      <w:lvlText w:val="%8."/>
      <w:lvlJc w:val="left"/>
      <w:pPr>
        <w:ind w:left="6480" w:hanging="360"/>
      </w:pPr>
    </w:lvl>
    <w:lvl w:ilvl="8" w:tplc="743C8D4A" w:tentative="1">
      <w:start w:val="1"/>
      <w:numFmt w:val="lowerRoman"/>
      <w:lvlText w:val="%9."/>
      <w:lvlJc w:val="right"/>
      <w:pPr>
        <w:ind w:left="7200" w:hanging="180"/>
      </w:pPr>
    </w:lvl>
  </w:abstractNum>
  <w:abstractNum w:abstractNumId="81" w15:restartNumberingAfterBreak="0">
    <w:nsid w:val="7AF8278E"/>
    <w:multiLevelType w:val="hybridMultilevel"/>
    <w:tmpl w:val="22741F10"/>
    <w:lvl w:ilvl="0" w:tplc="25FC949A">
      <w:start w:val="1"/>
      <w:numFmt w:val="decimal"/>
      <w:lvlText w:val="%1."/>
      <w:lvlJc w:val="left"/>
      <w:pPr>
        <w:ind w:left="1800" w:hanging="360"/>
      </w:pPr>
      <w:rPr>
        <w:rFonts w:hint="default"/>
      </w:rPr>
    </w:lvl>
    <w:lvl w:ilvl="1" w:tplc="6520E734" w:tentative="1">
      <w:start w:val="1"/>
      <w:numFmt w:val="lowerLetter"/>
      <w:lvlText w:val="%2."/>
      <w:lvlJc w:val="left"/>
      <w:pPr>
        <w:ind w:left="2520" w:hanging="360"/>
      </w:pPr>
    </w:lvl>
    <w:lvl w:ilvl="2" w:tplc="4B02DBE6" w:tentative="1">
      <w:start w:val="1"/>
      <w:numFmt w:val="lowerRoman"/>
      <w:lvlText w:val="%3."/>
      <w:lvlJc w:val="right"/>
      <w:pPr>
        <w:ind w:left="3240" w:hanging="180"/>
      </w:pPr>
    </w:lvl>
    <w:lvl w:ilvl="3" w:tplc="8730D57C" w:tentative="1">
      <w:start w:val="1"/>
      <w:numFmt w:val="decimal"/>
      <w:lvlText w:val="%4."/>
      <w:lvlJc w:val="left"/>
      <w:pPr>
        <w:ind w:left="3960" w:hanging="360"/>
      </w:pPr>
    </w:lvl>
    <w:lvl w:ilvl="4" w:tplc="7A30E99A" w:tentative="1">
      <w:start w:val="1"/>
      <w:numFmt w:val="lowerLetter"/>
      <w:lvlText w:val="%5."/>
      <w:lvlJc w:val="left"/>
      <w:pPr>
        <w:ind w:left="4680" w:hanging="360"/>
      </w:pPr>
    </w:lvl>
    <w:lvl w:ilvl="5" w:tplc="70A6F648" w:tentative="1">
      <w:start w:val="1"/>
      <w:numFmt w:val="lowerRoman"/>
      <w:lvlText w:val="%6."/>
      <w:lvlJc w:val="right"/>
      <w:pPr>
        <w:ind w:left="5400" w:hanging="180"/>
      </w:pPr>
    </w:lvl>
    <w:lvl w:ilvl="6" w:tplc="EE0E36A0" w:tentative="1">
      <w:start w:val="1"/>
      <w:numFmt w:val="decimal"/>
      <w:lvlText w:val="%7."/>
      <w:lvlJc w:val="left"/>
      <w:pPr>
        <w:ind w:left="6120" w:hanging="360"/>
      </w:pPr>
    </w:lvl>
    <w:lvl w:ilvl="7" w:tplc="1C3A58B6" w:tentative="1">
      <w:start w:val="1"/>
      <w:numFmt w:val="lowerLetter"/>
      <w:lvlText w:val="%8."/>
      <w:lvlJc w:val="left"/>
      <w:pPr>
        <w:ind w:left="6840" w:hanging="360"/>
      </w:pPr>
    </w:lvl>
    <w:lvl w:ilvl="8" w:tplc="AAC837CE" w:tentative="1">
      <w:start w:val="1"/>
      <w:numFmt w:val="lowerRoman"/>
      <w:lvlText w:val="%9."/>
      <w:lvlJc w:val="right"/>
      <w:pPr>
        <w:ind w:left="7560" w:hanging="180"/>
      </w:pPr>
    </w:lvl>
  </w:abstractNum>
  <w:abstractNum w:abstractNumId="82" w15:restartNumberingAfterBreak="0">
    <w:nsid w:val="7AF8278F"/>
    <w:multiLevelType w:val="hybridMultilevel"/>
    <w:tmpl w:val="BDBA0CB4"/>
    <w:lvl w:ilvl="0" w:tplc="EFB8F63C">
      <w:start w:val="1"/>
      <w:numFmt w:val="lowerLetter"/>
      <w:lvlText w:val="(%1)"/>
      <w:lvlJc w:val="left"/>
      <w:pPr>
        <w:ind w:left="828" w:hanging="468"/>
      </w:pPr>
      <w:rPr>
        <w:rFonts w:hint="default"/>
      </w:rPr>
    </w:lvl>
    <w:lvl w:ilvl="1" w:tplc="073E338A" w:tentative="1">
      <w:start w:val="1"/>
      <w:numFmt w:val="lowerLetter"/>
      <w:lvlText w:val="%2."/>
      <w:lvlJc w:val="left"/>
      <w:pPr>
        <w:ind w:left="1440" w:hanging="360"/>
      </w:pPr>
    </w:lvl>
    <w:lvl w:ilvl="2" w:tplc="7F9CE388" w:tentative="1">
      <w:start w:val="1"/>
      <w:numFmt w:val="lowerRoman"/>
      <w:lvlText w:val="%3."/>
      <w:lvlJc w:val="right"/>
      <w:pPr>
        <w:ind w:left="2160" w:hanging="180"/>
      </w:pPr>
    </w:lvl>
    <w:lvl w:ilvl="3" w:tplc="7A1C06C8" w:tentative="1">
      <w:start w:val="1"/>
      <w:numFmt w:val="decimal"/>
      <w:lvlText w:val="%4."/>
      <w:lvlJc w:val="left"/>
      <w:pPr>
        <w:ind w:left="2880" w:hanging="360"/>
      </w:pPr>
    </w:lvl>
    <w:lvl w:ilvl="4" w:tplc="8D569362" w:tentative="1">
      <w:start w:val="1"/>
      <w:numFmt w:val="lowerLetter"/>
      <w:lvlText w:val="%5."/>
      <w:lvlJc w:val="left"/>
      <w:pPr>
        <w:ind w:left="3600" w:hanging="360"/>
      </w:pPr>
    </w:lvl>
    <w:lvl w:ilvl="5" w:tplc="C2860242" w:tentative="1">
      <w:start w:val="1"/>
      <w:numFmt w:val="lowerRoman"/>
      <w:lvlText w:val="%6."/>
      <w:lvlJc w:val="right"/>
      <w:pPr>
        <w:ind w:left="4320" w:hanging="180"/>
      </w:pPr>
    </w:lvl>
    <w:lvl w:ilvl="6" w:tplc="16C866B0" w:tentative="1">
      <w:start w:val="1"/>
      <w:numFmt w:val="decimal"/>
      <w:lvlText w:val="%7."/>
      <w:lvlJc w:val="left"/>
      <w:pPr>
        <w:ind w:left="5040" w:hanging="360"/>
      </w:pPr>
    </w:lvl>
    <w:lvl w:ilvl="7" w:tplc="E80EED4A" w:tentative="1">
      <w:start w:val="1"/>
      <w:numFmt w:val="lowerLetter"/>
      <w:lvlText w:val="%8."/>
      <w:lvlJc w:val="left"/>
      <w:pPr>
        <w:ind w:left="5760" w:hanging="360"/>
      </w:pPr>
    </w:lvl>
    <w:lvl w:ilvl="8" w:tplc="CD689D7A" w:tentative="1">
      <w:start w:val="1"/>
      <w:numFmt w:val="lowerRoman"/>
      <w:lvlText w:val="%9."/>
      <w:lvlJc w:val="right"/>
      <w:pPr>
        <w:ind w:left="6480" w:hanging="180"/>
      </w:pPr>
    </w:lvl>
  </w:abstractNum>
  <w:abstractNum w:abstractNumId="83" w15:restartNumberingAfterBreak="0">
    <w:nsid w:val="7AF82790"/>
    <w:multiLevelType w:val="hybridMultilevel"/>
    <w:tmpl w:val="DFFC7024"/>
    <w:lvl w:ilvl="0" w:tplc="18B07C66">
      <w:start w:val="1"/>
      <w:numFmt w:val="lowerRoman"/>
      <w:lvlText w:val="(%1)"/>
      <w:lvlJc w:val="left"/>
      <w:pPr>
        <w:ind w:left="1440" w:hanging="720"/>
      </w:pPr>
      <w:rPr>
        <w:rFonts w:hint="default"/>
      </w:rPr>
    </w:lvl>
    <w:lvl w:ilvl="1" w:tplc="BA723CDC" w:tentative="1">
      <w:start w:val="1"/>
      <w:numFmt w:val="lowerLetter"/>
      <w:lvlText w:val="%2."/>
      <w:lvlJc w:val="left"/>
      <w:pPr>
        <w:ind w:left="1800" w:hanging="360"/>
      </w:pPr>
    </w:lvl>
    <w:lvl w:ilvl="2" w:tplc="1834D6AE" w:tentative="1">
      <w:start w:val="1"/>
      <w:numFmt w:val="lowerRoman"/>
      <w:lvlText w:val="%3."/>
      <w:lvlJc w:val="right"/>
      <w:pPr>
        <w:ind w:left="2520" w:hanging="180"/>
      </w:pPr>
    </w:lvl>
    <w:lvl w:ilvl="3" w:tplc="7E38CC48" w:tentative="1">
      <w:start w:val="1"/>
      <w:numFmt w:val="decimal"/>
      <w:lvlText w:val="%4."/>
      <w:lvlJc w:val="left"/>
      <w:pPr>
        <w:ind w:left="3240" w:hanging="360"/>
      </w:pPr>
    </w:lvl>
    <w:lvl w:ilvl="4" w:tplc="88ACC54A" w:tentative="1">
      <w:start w:val="1"/>
      <w:numFmt w:val="lowerLetter"/>
      <w:lvlText w:val="%5."/>
      <w:lvlJc w:val="left"/>
      <w:pPr>
        <w:ind w:left="3960" w:hanging="360"/>
      </w:pPr>
    </w:lvl>
    <w:lvl w:ilvl="5" w:tplc="4B568138" w:tentative="1">
      <w:start w:val="1"/>
      <w:numFmt w:val="lowerRoman"/>
      <w:lvlText w:val="%6."/>
      <w:lvlJc w:val="right"/>
      <w:pPr>
        <w:ind w:left="4680" w:hanging="180"/>
      </w:pPr>
    </w:lvl>
    <w:lvl w:ilvl="6" w:tplc="DC148FF4" w:tentative="1">
      <w:start w:val="1"/>
      <w:numFmt w:val="decimal"/>
      <w:lvlText w:val="%7."/>
      <w:lvlJc w:val="left"/>
      <w:pPr>
        <w:ind w:left="5400" w:hanging="360"/>
      </w:pPr>
    </w:lvl>
    <w:lvl w:ilvl="7" w:tplc="EFC85C92" w:tentative="1">
      <w:start w:val="1"/>
      <w:numFmt w:val="lowerLetter"/>
      <w:lvlText w:val="%8."/>
      <w:lvlJc w:val="left"/>
      <w:pPr>
        <w:ind w:left="6120" w:hanging="360"/>
      </w:pPr>
    </w:lvl>
    <w:lvl w:ilvl="8" w:tplc="B1F6AA7E" w:tentative="1">
      <w:start w:val="1"/>
      <w:numFmt w:val="lowerRoman"/>
      <w:lvlText w:val="%9."/>
      <w:lvlJc w:val="right"/>
      <w:pPr>
        <w:ind w:left="6840" w:hanging="180"/>
      </w:pPr>
    </w:lvl>
  </w:abstractNum>
  <w:abstractNum w:abstractNumId="84" w15:restartNumberingAfterBreak="0">
    <w:nsid w:val="7AF82791"/>
    <w:multiLevelType w:val="hybridMultilevel"/>
    <w:tmpl w:val="5A5CCD48"/>
    <w:lvl w:ilvl="0" w:tplc="CA20ABA8">
      <w:start w:val="1"/>
      <w:numFmt w:val="lowerLetter"/>
      <w:lvlText w:val="(%1)"/>
      <w:lvlJc w:val="left"/>
      <w:pPr>
        <w:ind w:left="360" w:hanging="360"/>
      </w:pPr>
      <w:rPr>
        <w:rFonts w:hint="default"/>
      </w:rPr>
    </w:lvl>
    <w:lvl w:ilvl="1" w:tplc="CFB275FA" w:tentative="1">
      <w:start w:val="1"/>
      <w:numFmt w:val="lowerLetter"/>
      <w:lvlText w:val="%2."/>
      <w:lvlJc w:val="left"/>
      <w:pPr>
        <w:ind w:left="1080" w:hanging="360"/>
      </w:pPr>
    </w:lvl>
    <w:lvl w:ilvl="2" w:tplc="5596B520" w:tentative="1">
      <w:start w:val="1"/>
      <w:numFmt w:val="lowerRoman"/>
      <w:lvlText w:val="%3."/>
      <w:lvlJc w:val="right"/>
      <w:pPr>
        <w:ind w:left="1800" w:hanging="180"/>
      </w:pPr>
    </w:lvl>
    <w:lvl w:ilvl="3" w:tplc="30D6D926" w:tentative="1">
      <w:start w:val="1"/>
      <w:numFmt w:val="decimal"/>
      <w:lvlText w:val="%4."/>
      <w:lvlJc w:val="left"/>
      <w:pPr>
        <w:ind w:left="2520" w:hanging="360"/>
      </w:pPr>
    </w:lvl>
    <w:lvl w:ilvl="4" w:tplc="04AE0698" w:tentative="1">
      <w:start w:val="1"/>
      <w:numFmt w:val="lowerLetter"/>
      <w:lvlText w:val="%5."/>
      <w:lvlJc w:val="left"/>
      <w:pPr>
        <w:ind w:left="3240" w:hanging="360"/>
      </w:pPr>
    </w:lvl>
    <w:lvl w:ilvl="5" w:tplc="3E2A48C8" w:tentative="1">
      <w:start w:val="1"/>
      <w:numFmt w:val="lowerRoman"/>
      <w:lvlText w:val="%6."/>
      <w:lvlJc w:val="right"/>
      <w:pPr>
        <w:ind w:left="3960" w:hanging="180"/>
      </w:pPr>
    </w:lvl>
    <w:lvl w:ilvl="6" w:tplc="B70CFC96" w:tentative="1">
      <w:start w:val="1"/>
      <w:numFmt w:val="decimal"/>
      <w:lvlText w:val="%7."/>
      <w:lvlJc w:val="left"/>
      <w:pPr>
        <w:ind w:left="4680" w:hanging="360"/>
      </w:pPr>
    </w:lvl>
    <w:lvl w:ilvl="7" w:tplc="B82A97AC" w:tentative="1">
      <w:start w:val="1"/>
      <w:numFmt w:val="lowerLetter"/>
      <w:lvlText w:val="%8."/>
      <w:lvlJc w:val="left"/>
      <w:pPr>
        <w:ind w:left="5400" w:hanging="360"/>
      </w:pPr>
    </w:lvl>
    <w:lvl w:ilvl="8" w:tplc="08F2ABF4" w:tentative="1">
      <w:start w:val="1"/>
      <w:numFmt w:val="lowerRoman"/>
      <w:lvlText w:val="%9."/>
      <w:lvlJc w:val="right"/>
      <w:pPr>
        <w:ind w:left="6120" w:hanging="180"/>
      </w:pPr>
    </w:lvl>
  </w:abstractNum>
  <w:abstractNum w:abstractNumId="85" w15:restartNumberingAfterBreak="0">
    <w:nsid w:val="7AF82792"/>
    <w:multiLevelType w:val="hybridMultilevel"/>
    <w:tmpl w:val="1824803C"/>
    <w:lvl w:ilvl="0" w:tplc="8408C73E">
      <w:start w:val="1"/>
      <w:numFmt w:val="lowerRoman"/>
      <w:lvlText w:val="(%1)"/>
      <w:lvlJc w:val="left"/>
      <w:pPr>
        <w:ind w:left="2160" w:hanging="720"/>
      </w:pPr>
      <w:rPr>
        <w:rFonts w:hint="default"/>
      </w:rPr>
    </w:lvl>
    <w:lvl w:ilvl="1" w:tplc="32DC7B04" w:tentative="1">
      <w:start w:val="1"/>
      <w:numFmt w:val="lowerLetter"/>
      <w:lvlText w:val="%2."/>
      <w:lvlJc w:val="left"/>
      <w:pPr>
        <w:ind w:left="2520" w:hanging="360"/>
      </w:pPr>
    </w:lvl>
    <w:lvl w:ilvl="2" w:tplc="E9D65D56" w:tentative="1">
      <w:start w:val="1"/>
      <w:numFmt w:val="lowerRoman"/>
      <w:lvlText w:val="%3."/>
      <w:lvlJc w:val="right"/>
      <w:pPr>
        <w:ind w:left="3240" w:hanging="180"/>
      </w:pPr>
    </w:lvl>
    <w:lvl w:ilvl="3" w:tplc="491C0F66" w:tentative="1">
      <w:start w:val="1"/>
      <w:numFmt w:val="decimal"/>
      <w:lvlText w:val="%4."/>
      <w:lvlJc w:val="left"/>
      <w:pPr>
        <w:ind w:left="3960" w:hanging="360"/>
      </w:pPr>
    </w:lvl>
    <w:lvl w:ilvl="4" w:tplc="0D388B8E" w:tentative="1">
      <w:start w:val="1"/>
      <w:numFmt w:val="lowerLetter"/>
      <w:lvlText w:val="%5."/>
      <w:lvlJc w:val="left"/>
      <w:pPr>
        <w:ind w:left="4680" w:hanging="360"/>
      </w:pPr>
    </w:lvl>
    <w:lvl w:ilvl="5" w:tplc="6FFA29CE" w:tentative="1">
      <w:start w:val="1"/>
      <w:numFmt w:val="lowerRoman"/>
      <w:lvlText w:val="%6."/>
      <w:lvlJc w:val="right"/>
      <w:pPr>
        <w:ind w:left="5400" w:hanging="180"/>
      </w:pPr>
    </w:lvl>
    <w:lvl w:ilvl="6" w:tplc="3F946282" w:tentative="1">
      <w:start w:val="1"/>
      <w:numFmt w:val="decimal"/>
      <w:lvlText w:val="%7."/>
      <w:lvlJc w:val="left"/>
      <w:pPr>
        <w:ind w:left="6120" w:hanging="360"/>
      </w:pPr>
    </w:lvl>
    <w:lvl w:ilvl="7" w:tplc="95A45D58" w:tentative="1">
      <w:start w:val="1"/>
      <w:numFmt w:val="lowerLetter"/>
      <w:lvlText w:val="%8."/>
      <w:lvlJc w:val="left"/>
      <w:pPr>
        <w:ind w:left="6840" w:hanging="360"/>
      </w:pPr>
    </w:lvl>
    <w:lvl w:ilvl="8" w:tplc="5E52F1F6" w:tentative="1">
      <w:start w:val="1"/>
      <w:numFmt w:val="lowerRoman"/>
      <w:lvlText w:val="%9."/>
      <w:lvlJc w:val="right"/>
      <w:pPr>
        <w:ind w:left="7560" w:hanging="180"/>
      </w:pPr>
    </w:lvl>
  </w:abstractNum>
  <w:abstractNum w:abstractNumId="86" w15:restartNumberingAfterBreak="0">
    <w:nsid w:val="7AF82793"/>
    <w:multiLevelType w:val="hybridMultilevel"/>
    <w:tmpl w:val="67686612"/>
    <w:lvl w:ilvl="0" w:tplc="6A1E7320">
      <w:start w:val="2"/>
      <w:numFmt w:val="lowerLetter"/>
      <w:lvlText w:val="(%1)"/>
      <w:lvlJc w:val="left"/>
      <w:pPr>
        <w:ind w:left="1800" w:hanging="360"/>
      </w:pPr>
      <w:rPr>
        <w:rFonts w:hint="default"/>
      </w:rPr>
    </w:lvl>
    <w:lvl w:ilvl="1" w:tplc="03309E34" w:tentative="1">
      <w:start w:val="1"/>
      <w:numFmt w:val="lowerLetter"/>
      <w:lvlText w:val="%2."/>
      <w:lvlJc w:val="left"/>
      <w:pPr>
        <w:ind w:left="1440" w:hanging="360"/>
      </w:pPr>
    </w:lvl>
    <w:lvl w:ilvl="2" w:tplc="A2A4EB8E" w:tentative="1">
      <w:start w:val="1"/>
      <w:numFmt w:val="lowerRoman"/>
      <w:lvlText w:val="%3."/>
      <w:lvlJc w:val="right"/>
      <w:pPr>
        <w:ind w:left="2160" w:hanging="180"/>
      </w:pPr>
    </w:lvl>
    <w:lvl w:ilvl="3" w:tplc="41AE2DF8" w:tentative="1">
      <w:start w:val="1"/>
      <w:numFmt w:val="decimal"/>
      <w:lvlText w:val="%4."/>
      <w:lvlJc w:val="left"/>
      <w:pPr>
        <w:ind w:left="2880" w:hanging="360"/>
      </w:pPr>
    </w:lvl>
    <w:lvl w:ilvl="4" w:tplc="DA84A5C0" w:tentative="1">
      <w:start w:val="1"/>
      <w:numFmt w:val="lowerLetter"/>
      <w:lvlText w:val="%5."/>
      <w:lvlJc w:val="left"/>
      <w:pPr>
        <w:ind w:left="3600" w:hanging="360"/>
      </w:pPr>
    </w:lvl>
    <w:lvl w:ilvl="5" w:tplc="241A55F6" w:tentative="1">
      <w:start w:val="1"/>
      <w:numFmt w:val="lowerRoman"/>
      <w:lvlText w:val="%6."/>
      <w:lvlJc w:val="right"/>
      <w:pPr>
        <w:ind w:left="4320" w:hanging="180"/>
      </w:pPr>
    </w:lvl>
    <w:lvl w:ilvl="6" w:tplc="551C9D44" w:tentative="1">
      <w:start w:val="1"/>
      <w:numFmt w:val="decimal"/>
      <w:lvlText w:val="%7."/>
      <w:lvlJc w:val="left"/>
      <w:pPr>
        <w:ind w:left="5040" w:hanging="360"/>
      </w:pPr>
    </w:lvl>
    <w:lvl w:ilvl="7" w:tplc="A288DE84" w:tentative="1">
      <w:start w:val="1"/>
      <w:numFmt w:val="lowerLetter"/>
      <w:lvlText w:val="%8."/>
      <w:lvlJc w:val="left"/>
      <w:pPr>
        <w:ind w:left="5760" w:hanging="360"/>
      </w:pPr>
    </w:lvl>
    <w:lvl w:ilvl="8" w:tplc="18E4693E" w:tentative="1">
      <w:start w:val="1"/>
      <w:numFmt w:val="lowerRoman"/>
      <w:lvlText w:val="%9."/>
      <w:lvlJc w:val="right"/>
      <w:pPr>
        <w:ind w:left="6480" w:hanging="180"/>
      </w:pPr>
    </w:lvl>
  </w:abstractNum>
  <w:abstractNum w:abstractNumId="87" w15:restartNumberingAfterBreak="0">
    <w:nsid w:val="7BD15FC5"/>
    <w:multiLevelType w:val="hybridMultilevel"/>
    <w:tmpl w:val="5D2262F2"/>
    <w:lvl w:ilvl="0" w:tplc="D5B28BAE">
      <w:start w:val="1"/>
      <w:numFmt w:val="lowerRoman"/>
      <w:lvlText w:val="(%1)"/>
      <w:lvlJc w:val="left"/>
      <w:pPr>
        <w:ind w:left="1080" w:hanging="720"/>
      </w:pPr>
      <w:rPr>
        <w:rFonts w:hint="default"/>
      </w:rPr>
    </w:lvl>
    <w:lvl w:ilvl="1" w:tplc="2C4CC1FA" w:tentative="1">
      <w:start w:val="1"/>
      <w:numFmt w:val="lowerLetter"/>
      <w:lvlText w:val="%2."/>
      <w:lvlJc w:val="left"/>
      <w:pPr>
        <w:ind w:left="1440" w:hanging="360"/>
      </w:pPr>
    </w:lvl>
    <w:lvl w:ilvl="2" w:tplc="098481CA" w:tentative="1">
      <w:start w:val="1"/>
      <w:numFmt w:val="lowerRoman"/>
      <w:lvlText w:val="%3."/>
      <w:lvlJc w:val="right"/>
      <w:pPr>
        <w:ind w:left="2160" w:hanging="180"/>
      </w:pPr>
    </w:lvl>
    <w:lvl w:ilvl="3" w:tplc="99AAA6FC" w:tentative="1">
      <w:start w:val="1"/>
      <w:numFmt w:val="decimal"/>
      <w:lvlText w:val="%4."/>
      <w:lvlJc w:val="left"/>
      <w:pPr>
        <w:ind w:left="2880" w:hanging="360"/>
      </w:pPr>
    </w:lvl>
    <w:lvl w:ilvl="4" w:tplc="B514582C" w:tentative="1">
      <w:start w:val="1"/>
      <w:numFmt w:val="lowerLetter"/>
      <w:lvlText w:val="%5."/>
      <w:lvlJc w:val="left"/>
      <w:pPr>
        <w:ind w:left="3600" w:hanging="360"/>
      </w:pPr>
    </w:lvl>
    <w:lvl w:ilvl="5" w:tplc="1E061752" w:tentative="1">
      <w:start w:val="1"/>
      <w:numFmt w:val="lowerRoman"/>
      <w:lvlText w:val="%6."/>
      <w:lvlJc w:val="right"/>
      <w:pPr>
        <w:ind w:left="4320" w:hanging="180"/>
      </w:pPr>
    </w:lvl>
    <w:lvl w:ilvl="6" w:tplc="1B0CDFF8" w:tentative="1">
      <w:start w:val="1"/>
      <w:numFmt w:val="decimal"/>
      <w:lvlText w:val="%7."/>
      <w:lvlJc w:val="left"/>
      <w:pPr>
        <w:ind w:left="5040" w:hanging="360"/>
      </w:pPr>
    </w:lvl>
    <w:lvl w:ilvl="7" w:tplc="E2C2D16C" w:tentative="1">
      <w:start w:val="1"/>
      <w:numFmt w:val="lowerLetter"/>
      <w:lvlText w:val="%8."/>
      <w:lvlJc w:val="left"/>
      <w:pPr>
        <w:ind w:left="5760" w:hanging="360"/>
      </w:pPr>
    </w:lvl>
    <w:lvl w:ilvl="8" w:tplc="A446889C" w:tentative="1">
      <w:start w:val="1"/>
      <w:numFmt w:val="lowerRoman"/>
      <w:lvlText w:val="%9."/>
      <w:lvlJc w:val="right"/>
      <w:pPr>
        <w:ind w:left="6480" w:hanging="180"/>
      </w:pPr>
    </w:lvl>
  </w:abstractNum>
  <w:abstractNum w:abstractNumId="88" w15:restartNumberingAfterBreak="0">
    <w:nsid w:val="7DFC0214"/>
    <w:multiLevelType w:val="hybridMultilevel"/>
    <w:tmpl w:val="D9C26AD0"/>
    <w:lvl w:ilvl="0" w:tplc="C5841592">
      <w:start w:val="6"/>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E682356"/>
    <w:multiLevelType w:val="hybridMultilevel"/>
    <w:tmpl w:val="C9DC8F7A"/>
    <w:lvl w:ilvl="0" w:tplc="3DAC70B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EA43F0A"/>
    <w:multiLevelType w:val="hybridMultilevel"/>
    <w:tmpl w:val="224C10B4"/>
    <w:lvl w:ilvl="0" w:tplc="3DAC70B2">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3"/>
  </w:num>
  <w:num w:numId="14">
    <w:abstractNumId w:val="53"/>
  </w:num>
  <w:num w:numId="15">
    <w:abstractNumId w:val="59"/>
  </w:num>
  <w:num w:numId="16">
    <w:abstractNumId w:val="17"/>
  </w:num>
  <w:num w:numId="17">
    <w:abstractNumId w:val="27"/>
  </w:num>
  <w:num w:numId="18">
    <w:abstractNumId w:val="31"/>
  </w:num>
  <w:num w:numId="19">
    <w:abstractNumId w:val="33"/>
  </w:num>
  <w:num w:numId="20">
    <w:abstractNumId w:val="54"/>
  </w:num>
  <w:num w:numId="21">
    <w:abstractNumId w:val="35"/>
  </w:num>
  <w:num w:numId="22">
    <w:abstractNumId w:val="73"/>
  </w:num>
  <w:num w:numId="23">
    <w:abstractNumId w:val="2"/>
  </w:num>
  <w:num w:numId="24">
    <w:abstractNumId w:val="38"/>
  </w:num>
  <w:num w:numId="25">
    <w:abstractNumId w:val="48"/>
  </w:num>
  <w:num w:numId="26">
    <w:abstractNumId w:val="46"/>
  </w:num>
  <w:num w:numId="27">
    <w:abstractNumId w:val="65"/>
  </w:num>
  <w:num w:numId="28">
    <w:abstractNumId w:val="39"/>
  </w:num>
  <w:num w:numId="29">
    <w:abstractNumId w:val="32"/>
  </w:num>
  <w:num w:numId="30">
    <w:abstractNumId w:val="43"/>
  </w:num>
  <w:num w:numId="31">
    <w:abstractNumId w:val="55"/>
  </w:num>
  <w:num w:numId="32">
    <w:abstractNumId w:val="74"/>
  </w:num>
  <w:num w:numId="33">
    <w:abstractNumId w:val="66"/>
  </w:num>
  <w:num w:numId="34">
    <w:abstractNumId w:val="67"/>
  </w:num>
  <w:num w:numId="35">
    <w:abstractNumId w:val="68"/>
  </w:num>
  <w:num w:numId="36">
    <w:abstractNumId w:val="69"/>
  </w:num>
  <w:num w:numId="37">
    <w:abstractNumId w:val="70"/>
  </w:num>
  <w:num w:numId="38">
    <w:abstractNumId w:val="71"/>
  </w:num>
  <w:num w:numId="39">
    <w:abstractNumId w:val="57"/>
  </w:num>
  <w:num w:numId="40">
    <w:abstractNumId w:val="87"/>
  </w:num>
  <w:num w:numId="41">
    <w:abstractNumId w:val="58"/>
  </w:num>
  <w:num w:numId="42">
    <w:abstractNumId w:val="72"/>
  </w:num>
  <w:num w:numId="43">
    <w:abstractNumId w:val="88"/>
  </w:num>
  <w:num w:numId="44">
    <w:abstractNumId w:val="64"/>
  </w:num>
  <w:num w:numId="45">
    <w:abstractNumId w:val="75"/>
  </w:num>
  <w:num w:numId="46">
    <w:abstractNumId w:val="76"/>
  </w:num>
  <w:num w:numId="47">
    <w:abstractNumId w:val="52"/>
  </w:num>
  <w:num w:numId="48">
    <w:abstractNumId w:val="40"/>
  </w:num>
  <w:num w:numId="49">
    <w:abstractNumId w:val="51"/>
  </w:num>
  <w:num w:numId="50">
    <w:abstractNumId w:val="77"/>
  </w:num>
  <w:num w:numId="51">
    <w:abstractNumId w:val="78"/>
  </w:num>
  <w:num w:numId="52">
    <w:abstractNumId w:val="79"/>
  </w:num>
  <w:num w:numId="53">
    <w:abstractNumId w:val="80"/>
  </w:num>
  <w:num w:numId="54">
    <w:abstractNumId w:val="81"/>
  </w:num>
  <w:num w:numId="55">
    <w:abstractNumId w:val="82"/>
  </w:num>
  <w:num w:numId="56">
    <w:abstractNumId w:val="83"/>
  </w:num>
  <w:num w:numId="57">
    <w:abstractNumId w:val="84"/>
  </w:num>
  <w:num w:numId="58">
    <w:abstractNumId w:val="85"/>
  </w:num>
  <w:num w:numId="59">
    <w:abstractNumId w:val="86"/>
  </w:num>
  <w:num w:numId="60">
    <w:abstractNumId w:val="49"/>
  </w:num>
  <w:num w:numId="61">
    <w:abstractNumId w:val="30"/>
  </w:num>
  <w:num w:numId="62">
    <w:abstractNumId w:val="42"/>
  </w:num>
  <w:num w:numId="63">
    <w:abstractNumId w:val="29"/>
  </w:num>
  <w:num w:numId="64">
    <w:abstractNumId w:val="26"/>
  </w:num>
  <w:num w:numId="65">
    <w:abstractNumId w:val="37"/>
  </w:num>
  <w:num w:numId="66">
    <w:abstractNumId w:val="21"/>
  </w:num>
  <w:num w:numId="67">
    <w:abstractNumId w:val="4"/>
  </w:num>
  <w:num w:numId="68">
    <w:abstractNumId w:val="63"/>
  </w:num>
  <w:num w:numId="69">
    <w:abstractNumId w:val="60"/>
  </w:num>
  <w:num w:numId="70">
    <w:abstractNumId w:val="19"/>
  </w:num>
  <w:num w:numId="71">
    <w:abstractNumId w:val="36"/>
  </w:num>
  <w:num w:numId="72">
    <w:abstractNumId w:val="50"/>
  </w:num>
  <w:num w:numId="73">
    <w:abstractNumId w:val="24"/>
  </w:num>
  <w:num w:numId="74">
    <w:abstractNumId w:val="34"/>
  </w:num>
  <w:num w:numId="75">
    <w:abstractNumId w:val="22"/>
  </w:num>
  <w:num w:numId="76">
    <w:abstractNumId w:val="23"/>
  </w:num>
  <w:num w:numId="77">
    <w:abstractNumId w:val="89"/>
  </w:num>
  <w:num w:numId="78">
    <w:abstractNumId w:val="25"/>
  </w:num>
  <w:num w:numId="79">
    <w:abstractNumId w:val="41"/>
  </w:num>
  <w:num w:numId="80">
    <w:abstractNumId w:val="18"/>
  </w:num>
  <w:num w:numId="81">
    <w:abstractNumId w:val="61"/>
  </w:num>
  <w:num w:numId="82">
    <w:abstractNumId w:val="44"/>
  </w:num>
  <w:num w:numId="83">
    <w:abstractNumId w:val="90"/>
  </w:num>
  <w:num w:numId="84">
    <w:abstractNumId w:val="45"/>
  </w:num>
  <w:num w:numId="85">
    <w:abstractNumId w:val="20"/>
  </w:num>
  <w:num w:numId="86">
    <w:abstractNumId w:val="28"/>
  </w:num>
  <w:num w:numId="87">
    <w:abstractNumId w:val="1"/>
  </w:num>
  <w:num w:numId="88">
    <w:abstractNumId w:val="0"/>
  </w:num>
  <w:num w:numId="89">
    <w:abstractNumId w:val="47"/>
  </w:num>
  <w:num w:numId="90">
    <w:abstractNumId w:val="56"/>
  </w:num>
  <w:num w:numId="91">
    <w:abstractNumId w:val="6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ECF"/>
    <w:rsid w:val="00005E3D"/>
    <w:rsid w:val="00011934"/>
    <w:rsid w:val="000133A0"/>
    <w:rsid w:val="00020C50"/>
    <w:rsid w:val="00032C5D"/>
    <w:rsid w:val="00050393"/>
    <w:rsid w:val="00056161"/>
    <w:rsid w:val="00060B28"/>
    <w:rsid w:val="00062443"/>
    <w:rsid w:val="0006577A"/>
    <w:rsid w:val="00083BFA"/>
    <w:rsid w:val="00085960"/>
    <w:rsid w:val="00094C06"/>
    <w:rsid w:val="000954E4"/>
    <w:rsid w:val="000A30C4"/>
    <w:rsid w:val="000A40A3"/>
    <w:rsid w:val="000A51CD"/>
    <w:rsid w:val="000B4842"/>
    <w:rsid w:val="000E5EF7"/>
    <w:rsid w:val="00102C9B"/>
    <w:rsid w:val="0011317B"/>
    <w:rsid w:val="00127D9F"/>
    <w:rsid w:val="00137C2E"/>
    <w:rsid w:val="00152AEA"/>
    <w:rsid w:val="001619E1"/>
    <w:rsid w:val="001739DC"/>
    <w:rsid w:val="0017762A"/>
    <w:rsid w:val="0019170C"/>
    <w:rsid w:val="00194676"/>
    <w:rsid w:val="001C1154"/>
    <w:rsid w:val="001D3693"/>
    <w:rsid w:val="001D3D4E"/>
    <w:rsid w:val="001D527A"/>
    <w:rsid w:val="001D5C38"/>
    <w:rsid w:val="001D7B2D"/>
    <w:rsid w:val="001E582C"/>
    <w:rsid w:val="001E71AE"/>
    <w:rsid w:val="001F0471"/>
    <w:rsid w:val="001F657D"/>
    <w:rsid w:val="001F67DD"/>
    <w:rsid w:val="0020125C"/>
    <w:rsid w:val="00212C14"/>
    <w:rsid w:val="00216980"/>
    <w:rsid w:val="00217D3F"/>
    <w:rsid w:val="00225CBB"/>
    <w:rsid w:val="0023718B"/>
    <w:rsid w:val="00243D24"/>
    <w:rsid w:val="002519CD"/>
    <w:rsid w:val="00264B4C"/>
    <w:rsid w:val="00272BE8"/>
    <w:rsid w:val="00281AB2"/>
    <w:rsid w:val="00282884"/>
    <w:rsid w:val="00295A85"/>
    <w:rsid w:val="002B4CA9"/>
    <w:rsid w:val="002B4E58"/>
    <w:rsid w:val="002C6C3B"/>
    <w:rsid w:val="002D2C7E"/>
    <w:rsid w:val="002D339C"/>
    <w:rsid w:val="002D5FCC"/>
    <w:rsid w:val="002E425E"/>
    <w:rsid w:val="002F3E8B"/>
    <w:rsid w:val="00307B7F"/>
    <w:rsid w:val="00307F51"/>
    <w:rsid w:val="00310EE1"/>
    <w:rsid w:val="00313763"/>
    <w:rsid w:val="00321C79"/>
    <w:rsid w:val="00330F33"/>
    <w:rsid w:val="00351E67"/>
    <w:rsid w:val="00357372"/>
    <w:rsid w:val="003729AE"/>
    <w:rsid w:val="0037460F"/>
    <w:rsid w:val="00375D7E"/>
    <w:rsid w:val="003803F4"/>
    <w:rsid w:val="00385D2C"/>
    <w:rsid w:val="00390423"/>
    <w:rsid w:val="00392F5A"/>
    <w:rsid w:val="00396E44"/>
    <w:rsid w:val="003A59FD"/>
    <w:rsid w:val="003B7499"/>
    <w:rsid w:val="003C330A"/>
    <w:rsid w:val="003E0C24"/>
    <w:rsid w:val="003E0E4D"/>
    <w:rsid w:val="003E3477"/>
    <w:rsid w:val="003E7595"/>
    <w:rsid w:val="003F3667"/>
    <w:rsid w:val="004013A2"/>
    <w:rsid w:val="004135DF"/>
    <w:rsid w:val="00414CCC"/>
    <w:rsid w:val="00422F3A"/>
    <w:rsid w:val="004304FF"/>
    <w:rsid w:val="004325BC"/>
    <w:rsid w:val="00434B36"/>
    <w:rsid w:val="004352D8"/>
    <w:rsid w:val="00437282"/>
    <w:rsid w:val="00437ACF"/>
    <w:rsid w:val="00437D3D"/>
    <w:rsid w:val="004446F3"/>
    <w:rsid w:val="004501AD"/>
    <w:rsid w:val="004555F3"/>
    <w:rsid w:val="00493D55"/>
    <w:rsid w:val="004956CE"/>
    <w:rsid w:val="004B7E3B"/>
    <w:rsid w:val="004E6FA7"/>
    <w:rsid w:val="004F12EE"/>
    <w:rsid w:val="00504DFD"/>
    <w:rsid w:val="0050556C"/>
    <w:rsid w:val="00514B8E"/>
    <w:rsid w:val="005208AC"/>
    <w:rsid w:val="0053712C"/>
    <w:rsid w:val="0054041F"/>
    <w:rsid w:val="00544740"/>
    <w:rsid w:val="00545B76"/>
    <w:rsid w:val="005527A0"/>
    <w:rsid w:val="0055330E"/>
    <w:rsid w:val="00554F84"/>
    <w:rsid w:val="005613EB"/>
    <w:rsid w:val="0056512E"/>
    <w:rsid w:val="00580062"/>
    <w:rsid w:val="005873F0"/>
    <w:rsid w:val="00593533"/>
    <w:rsid w:val="005969F3"/>
    <w:rsid w:val="005A3F00"/>
    <w:rsid w:val="005A7AF1"/>
    <w:rsid w:val="005B193A"/>
    <w:rsid w:val="005D4ACF"/>
    <w:rsid w:val="005F4952"/>
    <w:rsid w:val="005F5FCB"/>
    <w:rsid w:val="005F779E"/>
    <w:rsid w:val="0060140C"/>
    <w:rsid w:val="006054B8"/>
    <w:rsid w:val="0060684B"/>
    <w:rsid w:val="00606CB6"/>
    <w:rsid w:val="00612F9E"/>
    <w:rsid w:val="006168F6"/>
    <w:rsid w:val="00617548"/>
    <w:rsid w:val="0062058C"/>
    <w:rsid w:val="00620D23"/>
    <w:rsid w:val="00634E2D"/>
    <w:rsid w:val="00636609"/>
    <w:rsid w:val="00637F39"/>
    <w:rsid w:val="00646893"/>
    <w:rsid w:val="006517EB"/>
    <w:rsid w:val="00653E8C"/>
    <w:rsid w:val="00664757"/>
    <w:rsid w:val="00664A9D"/>
    <w:rsid w:val="00667427"/>
    <w:rsid w:val="00682F3C"/>
    <w:rsid w:val="00693343"/>
    <w:rsid w:val="006958A4"/>
    <w:rsid w:val="006A2AD0"/>
    <w:rsid w:val="006A3E51"/>
    <w:rsid w:val="006A400A"/>
    <w:rsid w:val="006C33CB"/>
    <w:rsid w:val="006C67AC"/>
    <w:rsid w:val="006D14DF"/>
    <w:rsid w:val="006D1FBB"/>
    <w:rsid w:val="006E1B37"/>
    <w:rsid w:val="006E1ECF"/>
    <w:rsid w:val="0070044E"/>
    <w:rsid w:val="00713BBE"/>
    <w:rsid w:val="00715E55"/>
    <w:rsid w:val="00716E0D"/>
    <w:rsid w:val="007217EA"/>
    <w:rsid w:val="00731B0F"/>
    <w:rsid w:val="00736EEE"/>
    <w:rsid w:val="00740072"/>
    <w:rsid w:val="00740526"/>
    <w:rsid w:val="00745D0A"/>
    <w:rsid w:val="007515B0"/>
    <w:rsid w:val="007517C6"/>
    <w:rsid w:val="00755457"/>
    <w:rsid w:val="00755A5C"/>
    <w:rsid w:val="00767AD9"/>
    <w:rsid w:val="00786B1C"/>
    <w:rsid w:val="00787BB4"/>
    <w:rsid w:val="00787D13"/>
    <w:rsid w:val="00794273"/>
    <w:rsid w:val="007A13E2"/>
    <w:rsid w:val="007A587F"/>
    <w:rsid w:val="007B0042"/>
    <w:rsid w:val="007B3AAE"/>
    <w:rsid w:val="007D7E7E"/>
    <w:rsid w:val="007F285D"/>
    <w:rsid w:val="007F31EC"/>
    <w:rsid w:val="007F5A9D"/>
    <w:rsid w:val="008002BE"/>
    <w:rsid w:val="00831266"/>
    <w:rsid w:val="008355FD"/>
    <w:rsid w:val="00840F54"/>
    <w:rsid w:val="00841B21"/>
    <w:rsid w:val="008435C6"/>
    <w:rsid w:val="00852FE4"/>
    <w:rsid w:val="00863C75"/>
    <w:rsid w:val="00865A9A"/>
    <w:rsid w:val="00867035"/>
    <w:rsid w:val="00877284"/>
    <w:rsid w:val="00881966"/>
    <w:rsid w:val="0088744C"/>
    <w:rsid w:val="00894169"/>
    <w:rsid w:val="008957F5"/>
    <w:rsid w:val="008A7CCD"/>
    <w:rsid w:val="008B21D0"/>
    <w:rsid w:val="008B3EBC"/>
    <w:rsid w:val="008C3882"/>
    <w:rsid w:val="008D3642"/>
    <w:rsid w:val="008D3E05"/>
    <w:rsid w:val="008D5A91"/>
    <w:rsid w:val="008E07BC"/>
    <w:rsid w:val="008F24D6"/>
    <w:rsid w:val="0090417F"/>
    <w:rsid w:val="0092494E"/>
    <w:rsid w:val="00925511"/>
    <w:rsid w:val="00925DC4"/>
    <w:rsid w:val="0093049A"/>
    <w:rsid w:val="009306B3"/>
    <w:rsid w:val="00961F92"/>
    <w:rsid w:val="00967EC3"/>
    <w:rsid w:val="009820F0"/>
    <w:rsid w:val="00984D4C"/>
    <w:rsid w:val="0098648B"/>
    <w:rsid w:val="00987854"/>
    <w:rsid w:val="00995750"/>
    <w:rsid w:val="009A6BD0"/>
    <w:rsid w:val="009B0A3F"/>
    <w:rsid w:val="009C0368"/>
    <w:rsid w:val="009C2011"/>
    <w:rsid w:val="009D050B"/>
    <w:rsid w:val="009D4C21"/>
    <w:rsid w:val="009E5A44"/>
    <w:rsid w:val="009E5B39"/>
    <w:rsid w:val="009F3B9E"/>
    <w:rsid w:val="009F75BE"/>
    <w:rsid w:val="00A05720"/>
    <w:rsid w:val="00A23EA8"/>
    <w:rsid w:val="00A5157B"/>
    <w:rsid w:val="00A5592E"/>
    <w:rsid w:val="00A60F74"/>
    <w:rsid w:val="00A711AA"/>
    <w:rsid w:val="00A73200"/>
    <w:rsid w:val="00A75053"/>
    <w:rsid w:val="00A75CF2"/>
    <w:rsid w:val="00A81BE9"/>
    <w:rsid w:val="00A91BBF"/>
    <w:rsid w:val="00A937CF"/>
    <w:rsid w:val="00A95C0E"/>
    <w:rsid w:val="00A962D5"/>
    <w:rsid w:val="00AA3AE6"/>
    <w:rsid w:val="00AA45D1"/>
    <w:rsid w:val="00AB0BDC"/>
    <w:rsid w:val="00AB1FF9"/>
    <w:rsid w:val="00AC0199"/>
    <w:rsid w:val="00AC3CF3"/>
    <w:rsid w:val="00AD6B72"/>
    <w:rsid w:val="00AD7F3C"/>
    <w:rsid w:val="00AE543C"/>
    <w:rsid w:val="00AE54F2"/>
    <w:rsid w:val="00AE6EE5"/>
    <w:rsid w:val="00AF5D2C"/>
    <w:rsid w:val="00B01832"/>
    <w:rsid w:val="00B10290"/>
    <w:rsid w:val="00B102D5"/>
    <w:rsid w:val="00B10473"/>
    <w:rsid w:val="00B10603"/>
    <w:rsid w:val="00B233A8"/>
    <w:rsid w:val="00B405A0"/>
    <w:rsid w:val="00B418B2"/>
    <w:rsid w:val="00B42438"/>
    <w:rsid w:val="00B4448A"/>
    <w:rsid w:val="00B44CC3"/>
    <w:rsid w:val="00B55409"/>
    <w:rsid w:val="00B60F09"/>
    <w:rsid w:val="00B66CF9"/>
    <w:rsid w:val="00B67129"/>
    <w:rsid w:val="00B70CED"/>
    <w:rsid w:val="00B725AF"/>
    <w:rsid w:val="00B86668"/>
    <w:rsid w:val="00BA0378"/>
    <w:rsid w:val="00BB4945"/>
    <w:rsid w:val="00BB6AEF"/>
    <w:rsid w:val="00BC62DD"/>
    <w:rsid w:val="00BE01B7"/>
    <w:rsid w:val="00BE0262"/>
    <w:rsid w:val="00BE0967"/>
    <w:rsid w:val="00BE12E6"/>
    <w:rsid w:val="00C1476B"/>
    <w:rsid w:val="00C41866"/>
    <w:rsid w:val="00C41CD3"/>
    <w:rsid w:val="00C474AA"/>
    <w:rsid w:val="00C545EF"/>
    <w:rsid w:val="00C6335A"/>
    <w:rsid w:val="00C671AF"/>
    <w:rsid w:val="00C7645C"/>
    <w:rsid w:val="00C864F8"/>
    <w:rsid w:val="00CA1960"/>
    <w:rsid w:val="00CA317A"/>
    <w:rsid w:val="00CA3F69"/>
    <w:rsid w:val="00CB0B7C"/>
    <w:rsid w:val="00CB15A1"/>
    <w:rsid w:val="00CB5495"/>
    <w:rsid w:val="00CC21B2"/>
    <w:rsid w:val="00CD101C"/>
    <w:rsid w:val="00CD3E14"/>
    <w:rsid w:val="00CD5CF7"/>
    <w:rsid w:val="00CE1EA8"/>
    <w:rsid w:val="00CF17C7"/>
    <w:rsid w:val="00CF7B77"/>
    <w:rsid w:val="00D00379"/>
    <w:rsid w:val="00D0143E"/>
    <w:rsid w:val="00D21176"/>
    <w:rsid w:val="00D255FE"/>
    <w:rsid w:val="00D267A8"/>
    <w:rsid w:val="00D476D1"/>
    <w:rsid w:val="00D63764"/>
    <w:rsid w:val="00D670E7"/>
    <w:rsid w:val="00D67A40"/>
    <w:rsid w:val="00D95AD6"/>
    <w:rsid w:val="00D97104"/>
    <w:rsid w:val="00DA018E"/>
    <w:rsid w:val="00DA12B6"/>
    <w:rsid w:val="00DA6059"/>
    <w:rsid w:val="00DA73FB"/>
    <w:rsid w:val="00DC0F76"/>
    <w:rsid w:val="00DC5167"/>
    <w:rsid w:val="00DD7196"/>
    <w:rsid w:val="00DE4968"/>
    <w:rsid w:val="00E016B5"/>
    <w:rsid w:val="00E01AEF"/>
    <w:rsid w:val="00E04FF1"/>
    <w:rsid w:val="00E05123"/>
    <w:rsid w:val="00E1311F"/>
    <w:rsid w:val="00E15DC2"/>
    <w:rsid w:val="00E17C3D"/>
    <w:rsid w:val="00E31704"/>
    <w:rsid w:val="00E33598"/>
    <w:rsid w:val="00E35519"/>
    <w:rsid w:val="00E35B79"/>
    <w:rsid w:val="00E43A73"/>
    <w:rsid w:val="00E56E3C"/>
    <w:rsid w:val="00E67398"/>
    <w:rsid w:val="00E75C97"/>
    <w:rsid w:val="00E77893"/>
    <w:rsid w:val="00E82C08"/>
    <w:rsid w:val="00E863A8"/>
    <w:rsid w:val="00E86E80"/>
    <w:rsid w:val="00E92661"/>
    <w:rsid w:val="00E94D7D"/>
    <w:rsid w:val="00EB71E5"/>
    <w:rsid w:val="00EE23D3"/>
    <w:rsid w:val="00EE5D2A"/>
    <w:rsid w:val="00EE5D4F"/>
    <w:rsid w:val="00EF6974"/>
    <w:rsid w:val="00F01C13"/>
    <w:rsid w:val="00F02C31"/>
    <w:rsid w:val="00F102FC"/>
    <w:rsid w:val="00F23E5F"/>
    <w:rsid w:val="00F303A0"/>
    <w:rsid w:val="00F3578E"/>
    <w:rsid w:val="00F36DE2"/>
    <w:rsid w:val="00F37FEE"/>
    <w:rsid w:val="00F40F6D"/>
    <w:rsid w:val="00F45008"/>
    <w:rsid w:val="00F56240"/>
    <w:rsid w:val="00F62C1E"/>
    <w:rsid w:val="00F73672"/>
    <w:rsid w:val="00F74EC7"/>
    <w:rsid w:val="00F827C8"/>
    <w:rsid w:val="00F95A23"/>
    <w:rsid w:val="00F95CD0"/>
    <w:rsid w:val="00F960B7"/>
    <w:rsid w:val="00FB6ED3"/>
    <w:rsid w:val="00FC0992"/>
    <w:rsid w:val="00FC3579"/>
    <w:rsid w:val="00FD4F45"/>
    <w:rsid w:val="00FD6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66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042"/>
    <w:rPr>
      <w:rFonts w:ascii="Calibri" w:eastAsia="Times New Roman" w:hAnsi="Calibri" w:cs="Times New Roman"/>
    </w:rPr>
  </w:style>
  <w:style w:type="paragraph" w:styleId="Heading1">
    <w:name w:val="heading 1"/>
    <w:basedOn w:val="Normal"/>
    <w:next w:val="Normal"/>
    <w:link w:val="Heading1Char"/>
    <w:uiPriority w:val="9"/>
    <w:qFormat/>
    <w:rsid w:val="00E04FF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4">
    <w:name w:val="Normal_4"/>
    <w:qFormat/>
    <w:rsid w:val="00652042"/>
    <w:rPr>
      <w:rFonts w:ascii="Calibri" w:eastAsia="Times New Roman" w:hAnsi="Calibri" w:cs="Times New Roman"/>
    </w:rPr>
  </w:style>
  <w:style w:type="paragraph" w:styleId="ListParagraph">
    <w:name w:val="List Paragraph"/>
    <w:basedOn w:val="Normal"/>
    <w:link w:val="ListParagraphChar"/>
    <w:uiPriority w:val="34"/>
    <w:qFormat/>
    <w:rsid w:val="00B11592"/>
    <w:pPr>
      <w:ind w:left="720"/>
      <w:contextualSpacing/>
    </w:pPr>
  </w:style>
  <w:style w:type="character" w:customStyle="1" w:styleId="ListParagraphChar">
    <w:name w:val="List Paragraph Char"/>
    <w:link w:val="ListParagraph"/>
    <w:uiPriority w:val="34"/>
    <w:locked/>
    <w:rsid w:val="00B11592"/>
    <w:rPr>
      <w:rFonts w:ascii="Calibri" w:eastAsia="Times New Roman" w:hAnsi="Calibri" w:cs="Times New Roman"/>
    </w:rPr>
  </w:style>
  <w:style w:type="paragraph" w:styleId="BalloonText">
    <w:name w:val="Balloon Text"/>
    <w:basedOn w:val="Normal"/>
    <w:link w:val="BalloonTextChar"/>
    <w:uiPriority w:val="99"/>
    <w:semiHidden/>
    <w:unhideWhenUsed/>
    <w:rsid w:val="00435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B74"/>
    <w:rPr>
      <w:rFonts w:ascii="Tahoma" w:eastAsia="Times New Roman" w:hAnsi="Tahoma" w:cs="Tahoma"/>
      <w:sz w:val="16"/>
      <w:szCs w:val="16"/>
    </w:rPr>
  </w:style>
  <w:style w:type="paragraph" w:styleId="Header">
    <w:name w:val="header"/>
    <w:basedOn w:val="Normal"/>
    <w:link w:val="HeaderChar"/>
    <w:uiPriority w:val="99"/>
    <w:unhideWhenUsed/>
    <w:rsid w:val="00055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12C"/>
    <w:rPr>
      <w:rFonts w:ascii="Calibri" w:eastAsia="Times New Roman" w:hAnsi="Calibri" w:cs="Times New Roman"/>
    </w:rPr>
  </w:style>
  <w:style w:type="paragraph" w:styleId="Footer">
    <w:name w:val="footer"/>
    <w:basedOn w:val="Normal"/>
    <w:link w:val="FooterChar"/>
    <w:uiPriority w:val="99"/>
    <w:unhideWhenUsed/>
    <w:rsid w:val="00055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12C"/>
    <w:rPr>
      <w:rFonts w:ascii="Calibri" w:eastAsia="Times New Roman" w:hAnsi="Calibri" w:cs="Times New Roman"/>
    </w:rPr>
  </w:style>
  <w:style w:type="paragraph" w:customStyle="1" w:styleId="Default">
    <w:name w:val="Default"/>
    <w:rsid w:val="008A3AC3"/>
    <w:pPr>
      <w:widowControl w:val="0"/>
      <w:autoSpaceDE w:val="0"/>
      <w:autoSpaceDN w:val="0"/>
      <w:adjustRightInd w:val="0"/>
      <w:spacing w:after="0" w:line="240" w:lineRule="auto"/>
    </w:pPr>
    <w:rPr>
      <w:rFonts w:ascii="Times" w:eastAsia="Times New Roman" w:hAnsi="Times" w:cs="Times"/>
      <w:color w:val="000000"/>
      <w:sz w:val="24"/>
      <w:szCs w:val="24"/>
    </w:rPr>
  </w:style>
  <w:style w:type="character" w:styleId="CommentReference">
    <w:name w:val="annotation reference"/>
    <w:basedOn w:val="DefaultParagraphFont"/>
    <w:uiPriority w:val="99"/>
    <w:semiHidden/>
    <w:unhideWhenUsed/>
    <w:rsid w:val="003A38F6"/>
    <w:rPr>
      <w:sz w:val="16"/>
      <w:szCs w:val="16"/>
    </w:rPr>
  </w:style>
  <w:style w:type="paragraph" w:styleId="CommentText">
    <w:name w:val="annotation text"/>
    <w:basedOn w:val="Normal"/>
    <w:link w:val="CommentTextChar"/>
    <w:unhideWhenUsed/>
    <w:rsid w:val="003A38F6"/>
    <w:pPr>
      <w:spacing w:line="240" w:lineRule="auto"/>
    </w:pPr>
    <w:rPr>
      <w:sz w:val="20"/>
      <w:szCs w:val="20"/>
    </w:rPr>
  </w:style>
  <w:style w:type="character" w:customStyle="1" w:styleId="CommentTextChar">
    <w:name w:val="Comment Text Char"/>
    <w:basedOn w:val="DefaultParagraphFont"/>
    <w:link w:val="CommentText"/>
    <w:rsid w:val="003A38F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A38F6"/>
    <w:rPr>
      <w:b/>
      <w:bCs/>
    </w:rPr>
  </w:style>
  <w:style w:type="character" w:customStyle="1" w:styleId="CommentSubjectChar">
    <w:name w:val="Comment Subject Char"/>
    <w:basedOn w:val="CommentTextChar"/>
    <w:link w:val="CommentSubject"/>
    <w:uiPriority w:val="99"/>
    <w:semiHidden/>
    <w:rsid w:val="003A38F6"/>
    <w:rPr>
      <w:rFonts w:ascii="Calibri" w:eastAsia="Times New Roman" w:hAnsi="Calibri" w:cs="Times New Roman"/>
      <w:b/>
      <w:bCs/>
      <w:sz w:val="20"/>
      <w:szCs w:val="20"/>
    </w:rPr>
  </w:style>
  <w:style w:type="paragraph" w:customStyle="1" w:styleId="Normal40">
    <w:name w:val="Normal_4_0"/>
    <w:qFormat/>
    <w:rsid w:val="007B2A51"/>
    <w:rPr>
      <w:rFonts w:ascii="Calibri" w:eastAsia="Times New Roman" w:hAnsi="Calibri" w:cs="Times New Roman"/>
    </w:rPr>
  </w:style>
  <w:style w:type="table" w:styleId="TableGrid">
    <w:name w:val="Table Grid"/>
    <w:basedOn w:val="TableNormal"/>
    <w:uiPriority w:val="59"/>
    <w:rsid w:val="007B2A51"/>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_0"/>
    <w:qFormat/>
    <w:rsid w:val="00D0695C"/>
    <w:rPr>
      <w:rFonts w:ascii="Calibri" w:eastAsia="Times New Roman" w:hAnsi="Calibri" w:cs="Times New Roman"/>
    </w:rPr>
  </w:style>
  <w:style w:type="paragraph" w:customStyle="1" w:styleId="Normal3">
    <w:name w:val="Normal_3"/>
    <w:qFormat/>
    <w:rsid w:val="00196561"/>
    <w:rPr>
      <w:rFonts w:ascii="Calibri" w:eastAsia="Times New Roman" w:hAnsi="Calibri" w:cs="Times New Roman"/>
    </w:rPr>
  </w:style>
  <w:style w:type="paragraph" w:customStyle="1" w:styleId="Normal30">
    <w:name w:val="Normal_3_0"/>
    <w:qFormat/>
    <w:rsid w:val="00A71D92"/>
    <w:rPr>
      <w:rFonts w:ascii="Calibri" w:eastAsia="Times New Roman" w:hAnsi="Calibri" w:cs="Times New Roman"/>
    </w:rPr>
  </w:style>
  <w:style w:type="paragraph" w:customStyle="1" w:styleId="Default000">
    <w:name w:val="Default_0_0_0"/>
    <w:rsid w:val="00693365"/>
    <w:pPr>
      <w:widowControl w:val="0"/>
      <w:autoSpaceDE w:val="0"/>
      <w:autoSpaceDN w:val="0"/>
      <w:adjustRightInd w:val="0"/>
      <w:spacing w:after="0" w:line="240" w:lineRule="auto"/>
    </w:pPr>
    <w:rPr>
      <w:rFonts w:ascii="Times" w:eastAsia="Times New Roman" w:hAnsi="Times" w:cs="Times"/>
      <w:color w:val="000000"/>
      <w:sz w:val="24"/>
      <w:szCs w:val="24"/>
    </w:rPr>
  </w:style>
  <w:style w:type="paragraph" w:customStyle="1" w:styleId="Normal1">
    <w:name w:val="Normal_1"/>
    <w:qFormat/>
    <w:rsid w:val="00D0695C"/>
    <w:rPr>
      <w:rFonts w:ascii="Calibri" w:eastAsia="Times New Roman" w:hAnsi="Calibri" w:cs="Times New Roman"/>
    </w:rPr>
  </w:style>
  <w:style w:type="paragraph" w:customStyle="1" w:styleId="Normal2">
    <w:name w:val="Normal_2"/>
    <w:qFormat/>
    <w:rsid w:val="00D0695C"/>
    <w:rPr>
      <w:rFonts w:ascii="Calibri" w:eastAsia="Times New Roman" w:hAnsi="Calibri" w:cs="Times New Roman"/>
    </w:rPr>
  </w:style>
  <w:style w:type="paragraph" w:customStyle="1" w:styleId="Normal6">
    <w:name w:val="Normal_6"/>
    <w:qFormat/>
    <w:rsid w:val="004E15D8"/>
    <w:rPr>
      <w:rFonts w:ascii="Calibri" w:eastAsia="Times New Roman" w:hAnsi="Calibri" w:cs="Times New Roman"/>
    </w:rPr>
  </w:style>
  <w:style w:type="paragraph" w:customStyle="1" w:styleId="Normal5">
    <w:name w:val="Normal_5"/>
    <w:qFormat/>
    <w:rsid w:val="00D0695C"/>
    <w:rPr>
      <w:rFonts w:ascii="Calibri" w:eastAsia="Times New Roman" w:hAnsi="Calibri" w:cs="Times New Roman"/>
    </w:rPr>
  </w:style>
  <w:style w:type="paragraph" w:customStyle="1" w:styleId="Normal7">
    <w:name w:val="Normal_7"/>
    <w:qFormat/>
    <w:rsid w:val="00D0695C"/>
    <w:rPr>
      <w:rFonts w:ascii="Calibri" w:eastAsia="Times New Roman" w:hAnsi="Calibri" w:cs="Times New Roman"/>
    </w:rPr>
  </w:style>
  <w:style w:type="paragraph" w:customStyle="1" w:styleId="Footer20">
    <w:name w:val="Footer_2_0"/>
    <w:basedOn w:val="Normal72"/>
    <w:link w:val="FooterChar20"/>
    <w:uiPriority w:val="99"/>
    <w:unhideWhenUsed/>
    <w:rsid w:val="00F00B24"/>
    <w:pPr>
      <w:tabs>
        <w:tab w:val="center" w:pos="4680"/>
        <w:tab w:val="right" w:pos="9360"/>
      </w:tabs>
    </w:pPr>
    <w:rPr>
      <w:rFonts w:ascii="Calibri" w:hAnsi="Calibri" w:cs="Times New Roman"/>
    </w:rPr>
  </w:style>
  <w:style w:type="paragraph" w:customStyle="1" w:styleId="Normal72">
    <w:name w:val="Normal_7_2"/>
    <w:qFormat/>
    <w:rsid w:val="007C73CE"/>
    <w:rPr>
      <w:rFonts w:eastAsia="Times New Roman"/>
    </w:rPr>
  </w:style>
  <w:style w:type="character" w:customStyle="1" w:styleId="FooterChar20">
    <w:name w:val="Footer Char_2_0"/>
    <w:link w:val="Footer20"/>
    <w:uiPriority w:val="99"/>
    <w:rsid w:val="00F00B24"/>
  </w:style>
  <w:style w:type="paragraph" w:customStyle="1" w:styleId="Normal11">
    <w:name w:val="Normal_11"/>
    <w:qFormat/>
    <w:rsid w:val="00D0695C"/>
    <w:rPr>
      <w:rFonts w:ascii="Calibri" w:eastAsia="Times New Roman" w:hAnsi="Calibri" w:cs="Times New Roman"/>
    </w:rPr>
  </w:style>
  <w:style w:type="paragraph" w:customStyle="1" w:styleId="Normal100">
    <w:name w:val="Normal_10_0"/>
    <w:qFormat/>
    <w:rsid w:val="008479B9"/>
    <w:rPr>
      <w:rFonts w:ascii="Calibri" w:eastAsia="Times New Roman" w:hAnsi="Calibri" w:cs="Times New Roman"/>
    </w:rPr>
  </w:style>
  <w:style w:type="paragraph" w:customStyle="1" w:styleId="ListParagraph1">
    <w:name w:val="List Paragraph_1"/>
    <w:basedOn w:val="Normal20"/>
    <w:link w:val="ListParagraphChar0"/>
    <w:uiPriority w:val="34"/>
    <w:qFormat/>
    <w:rsid w:val="0064474F"/>
    <w:pPr>
      <w:ind w:left="720"/>
    </w:pPr>
    <w:rPr>
      <w:rFonts w:ascii="Calibri" w:hAnsi="Calibri" w:cs="Calibri"/>
    </w:rPr>
  </w:style>
  <w:style w:type="paragraph" w:customStyle="1" w:styleId="Normal20">
    <w:name w:val="Normal_2_0"/>
    <w:qFormat/>
    <w:rsid w:val="007D3447"/>
    <w:rPr>
      <w:rFonts w:eastAsia="Times New Roman"/>
    </w:rPr>
  </w:style>
  <w:style w:type="paragraph" w:customStyle="1" w:styleId="Normal31">
    <w:name w:val="Normal_3_1"/>
    <w:qFormat/>
    <w:rsid w:val="00577568"/>
    <w:rPr>
      <w:rFonts w:ascii="Calibri" w:eastAsia="Times New Roman" w:hAnsi="Calibri" w:cs="Times New Roman"/>
    </w:rPr>
  </w:style>
  <w:style w:type="paragraph" w:customStyle="1" w:styleId="Normal12">
    <w:name w:val="Normal_12"/>
    <w:qFormat/>
    <w:rsid w:val="003E1AD4"/>
    <w:rPr>
      <w:rFonts w:ascii="Calibri" w:eastAsia="Calibri" w:hAnsi="Calibri" w:cs="Times New Roman"/>
    </w:rPr>
  </w:style>
  <w:style w:type="paragraph" w:customStyle="1" w:styleId="Normal110">
    <w:name w:val="Normal_11_0"/>
    <w:qFormat/>
    <w:rsid w:val="0009670C"/>
    <w:rPr>
      <w:rFonts w:ascii="Calibri" w:eastAsia="Times New Roman" w:hAnsi="Calibri" w:cs="Times New Roman"/>
    </w:rPr>
  </w:style>
  <w:style w:type="paragraph" w:customStyle="1" w:styleId="Normal80">
    <w:name w:val="Normal_8_0"/>
    <w:qFormat/>
    <w:rsid w:val="002134CB"/>
    <w:rPr>
      <w:rFonts w:ascii="Calibri" w:eastAsia="Times New Roman" w:hAnsi="Calibri" w:cs="Times New Roman"/>
    </w:rPr>
  </w:style>
  <w:style w:type="paragraph" w:customStyle="1" w:styleId="Normal120">
    <w:name w:val="Normal_12_0"/>
    <w:qFormat/>
    <w:rsid w:val="002134CB"/>
    <w:rPr>
      <w:rFonts w:ascii="Calibri" w:eastAsia="Calibri" w:hAnsi="Calibri" w:cs="Times New Roman"/>
    </w:rPr>
  </w:style>
  <w:style w:type="paragraph" w:customStyle="1" w:styleId="ListParagraph0">
    <w:name w:val="List Paragraph_0"/>
    <w:basedOn w:val="Normal8"/>
    <w:uiPriority w:val="34"/>
    <w:qFormat/>
    <w:rsid w:val="00F93956"/>
    <w:pPr>
      <w:ind w:left="720"/>
    </w:pPr>
  </w:style>
  <w:style w:type="paragraph" w:customStyle="1" w:styleId="Normal8">
    <w:name w:val="Normal_8"/>
    <w:qFormat/>
    <w:rsid w:val="00F93956"/>
    <w:rPr>
      <w:rFonts w:ascii="Calibri" w:eastAsia="Times New Roman" w:hAnsi="Calibri" w:cs="Times New Roman"/>
    </w:rPr>
  </w:style>
  <w:style w:type="paragraph" w:customStyle="1" w:styleId="Normal9">
    <w:name w:val="Normal_9"/>
    <w:qFormat/>
    <w:rsid w:val="00D0695C"/>
    <w:rPr>
      <w:rFonts w:ascii="Calibri" w:eastAsia="Times New Roman" w:hAnsi="Calibri" w:cs="Times New Roman"/>
    </w:rPr>
  </w:style>
  <w:style w:type="paragraph" w:customStyle="1" w:styleId="Normal10">
    <w:name w:val="Normal_10"/>
    <w:qFormat/>
    <w:rsid w:val="00712774"/>
    <w:rPr>
      <w:rFonts w:ascii="Calibri" w:eastAsia="Times New Roman" w:hAnsi="Calibri" w:cs="Times New Roman"/>
    </w:rPr>
  </w:style>
  <w:style w:type="paragraph" w:customStyle="1" w:styleId="Normal14">
    <w:name w:val="Normal_14"/>
    <w:qFormat/>
    <w:rsid w:val="008406D6"/>
    <w:rPr>
      <w:rFonts w:ascii="Calibri" w:eastAsia="Times New Roman" w:hAnsi="Calibri" w:cs="Times New Roman"/>
    </w:rPr>
  </w:style>
  <w:style w:type="paragraph" w:customStyle="1" w:styleId="Normal13">
    <w:name w:val="Normal_13"/>
    <w:qFormat/>
    <w:rsid w:val="00D0695C"/>
    <w:rPr>
      <w:rFonts w:ascii="Calibri" w:eastAsia="Times New Roman" w:hAnsi="Calibri" w:cs="Times New Roman"/>
    </w:rPr>
  </w:style>
  <w:style w:type="character" w:customStyle="1" w:styleId="Heading1Char">
    <w:name w:val="Heading 1 Char"/>
    <w:basedOn w:val="DefaultParagraphFont"/>
    <w:link w:val="Heading1"/>
    <w:uiPriority w:val="9"/>
    <w:rsid w:val="00E04FF1"/>
    <w:rPr>
      <w:rFonts w:ascii="Cambria" w:eastAsia="Times New Roman" w:hAnsi="Cambria" w:cs="Times New Roman"/>
      <w:b/>
      <w:bCs/>
      <w:kern w:val="32"/>
      <w:sz w:val="32"/>
      <w:szCs w:val="32"/>
    </w:rPr>
  </w:style>
  <w:style w:type="paragraph" w:customStyle="1" w:styleId="CM1">
    <w:name w:val="CM1"/>
    <w:basedOn w:val="Default"/>
    <w:next w:val="Default"/>
    <w:uiPriority w:val="99"/>
    <w:rsid w:val="00E04FF1"/>
    <w:pPr>
      <w:spacing w:line="231" w:lineRule="atLeast"/>
    </w:pPr>
    <w:rPr>
      <w:color w:val="auto"/>
    </w:rPr>
  </w:style>
  <w:style w:type="paragraph" w:customStyle="1" w:styleId="CM143">
    <w:name w:val="CM143"/>
    <w:basedOn w:val="Default"/>
    <w:next w:val="Default"/>
    <w:uiPriority w:val="99"/>
    <w:rsid w:val="00E04FF1"/>
    <w:rPr>
      <w:color w:val="auto"/>
    </w:rPr>
  </w:style>
  <w:style w:type="paragraph" w:customStyle="1" w:styleId="CM144">
    <w:name w:val="CM144"/>
    <w:basedOn w:val="Default"/>
    <w:next w:val="Default"/>
    <w:uiPriority w:val="99"/>
    <w:rsid w:val="00E04FF1"/>
    <w:rPr>
      <w:color w:val="auto"/>
    </w:rPr>
  </w:style>
  <w:style w:type="paragraph" w:customStyle="1" w:styleId="CM145">
    <w:name w:val="CM145"/>
    <w:basedOn w:val="Default"/>
    <w:next w:val="Default"/>
    <w:uiPriority w:val="99"/>
    <w:rsid w:val="00E04FF1"/>
    <w:rPr>
      <w:color w:val="auto"/>
    </w:rPr>
  </w:style>
  <w:style w:type="paragraph" w:customStyle="1" w:styleId="CM2">
    <w:name w:val="CM2"/>
    <w:basedOn w:val="Default"/>
    <w:next w:val="Default"/>
    <w:uiPriority w:val="99"/>
    <w:rsid w:val="00E04FF1"/>
    <w:rPr>
      <w:color w:val="auto"/>
    </w:rPr>
  </w:style>
  <w:style w:type="paragraph" w:customStyle="1" w:styleId="CM146">
    <w:name w:val="CM146"/>
    <w:basedOn w:val="Default"/>
    <w:next w:val="Default"/>
    <w:uiPriority w:val="99"/>
    <w:rsid w:val="00E04FF1"/>
    <w:rPr>
      <w:color w:val="auto"/>
    </w:rPr>
  </w:style>
  <w:style w:type="paragraph" w:customStyle="1" w:styleId="CM147">
    <w:name w:val="CM147"/>
    <w:basedOn w:val="Default"/>
    <w:next w:val="Default"/>
    <w:uiPriority w:val="99"/>
    <w:rsid w:val="00E04FF1"/>
    <w:rPr>
      <w:color w:val="auto"/>
    </w:rPr>
  </w:style>
  <w:style w:type="paragraph" w:customStyle="1" w:styleId="CM3">
    <w:name w:val="CM3"/>
    <w:basedOn w:val="Default"/>
    <w:next w:val="Default"/>
    <w:uiPriority w:val="99"/>
    <w:rsid w:val="00E04FF1"/>
    <w:rPr>
      <w:color w:val="auto"/>
    </w:rPr>
  </w:style>
  <w:style w:type="paragraph" w:customStyle="1" w:styleId="CM4">
    <w:name w:val="CM4"/>
    <w:basedOn w:val="Default"/>
    <w:next w:val="Default"/>
    <w:uiPriority w:val="99"/>
    <w:rsid w:val="00E04FF1"/>
    <w:pPr>
      <w:spacing w:line="276" w:lineRule="atLeast"/>
    </w:pPr>
    <w:rPr>
      <w:color w:val="auto"/>
    </w:rPr>
  </w:style>
  <w:style w:type="paragraph" w:customStyle="1" w:styleId="CM5">
    <w:name w:val="CM5"/>
    <w:basedOn w:val="Default"/>
    <w:next w:val="Default"/>
    <w:uiPriority w:val="99"/>
    <w:rsid w:val="00E04FF1"/>
    <w:pPr>
      <w:spacing w:line="276" w:lineRule="atLeast"/>
    </w:pPr>
    <w:rPr>
      <w:color w:val="auto"/>
    </w:rPr>
  </w:style>
  <w:style w:type="paragraph" w:customStyle="1" w:styleId="CM148">
    <w:name w:val="CM148"/>
    <w:basedOn w:val="Default"/>
    <w:next w:val="Default"/>
    <w:uiPriority w:val="99"/>
    <w:rsid w:val="00E04FF1"/>
    <w:rPr>
      <w:color w:val="auto"/>
    </w:rPr>
  </w:style>
  <w:style w:type="paragraph" w:customStyle="1" w:styleId="CM6">
    <w:name w:val="CM6"/>
    <w:basedOn w:val="Default"/>
    <w:next w:val="Default"/>
    <w:uiPriority w:val="99"/>
    <w:rsid w:val="00E04FF1"/>
    <w:pPr>
      <w:spacing w:line="231" w:lineRule="atLeast"/>
    </w:pPr>
    <w:rPr>
      <w:color w:val="auto"/>
    </w:rPr>
  </w:style>
  <w:style w:type="paragraph" w:customStyle="1" w:styleId="CM7">
    <w:name w:val="CM7"/>
    <w:basedOn w:val="Default"/>
    <w:next w:val="Default"/>
    <w:uiPriority w:val="99"/>
    <w:rsid w:val="00E04FF1"/>
    <w:pPr>
      <w:spacing w:line="231" w:lineRule="atLeast"/>
    </w:pPr>
    <w:rPr>
      <w:color w:val="auto"/>
    </w:rPr>
  </w:style>
  <w:style w:type="paragraph" w:customStyle="1" w:styleId="CM149">
    <w:name w:val="CM149"/>
    <w:basedOn w:val="Default"/>
    <w:next w:val="Default"/>
    <w:uiPriority w:val="99"/>
    <w:rsid w:val="00E04FF1"/>
    <w:rPr>
      <w:color w:val="auto"/>
    </w:rPr>
  </w:style>
  <w:style w:type="paragraph" w:customStyle="1" w:styleId="CM8">
    <w:name w:val="CM8"/>
    <w:basedOn w:val="Default"/>
    <w:next w:val="Default"/>
    <w:uiPriority w:val="99"/>
    <w:rsid w:val="00E04FF1"/>
    <w:rPr>
      <w:color w:val="auto"/>
    </w:rPr>
  </w:style>
  <w:style w:type="paragraph" w:customStyle="1" w:styleId="CM150">
    <w:name w:val="CM150"/>
    <w:basedOn w:val="Default"/>
    <w:next w:val="Default"/>
    <w:uiPriority w:val="99"/>
    <w:rsid w:val="00E04FF1"/>
    <w:rPr>
      <w:color w:val="auto"/>
    </w:rPr>
  </w:style>
  <w:style w:type="paragraph" w:customStyle="1" w:styleId="CM9">
    <w:name w:val="CM9"/>
    <w:basedOn w:val="Default"/>
    <w:next w:val="Default"/>
    <w:uiPriority w:val="99"/>
    <w:rsid w:val="00E04FF1"/>
    <w:rPr>
      <w:color w:val="auto"/>
    </w:rPr>
  </w:style>
  <w:style w:type="paragraph" w:customStyle="1" w:styleId="CM10">
    <w:name w:val="CM10"/>
    <w:basedOn w:val="Default"/>
    <w:next w:val="Default"/>
    <w:uiPriority w:val="99"/>
    <w:rsid w:val="00E04FF1"/>
    <w:pPr>
      <w:spacing w:line="416" w:lineRule="atLeast"/>
    </w:pPr>
    <w:rPr>
      <w:color w:val="auto"/>
    </w:rPr>
  </w:style>
  <w:style w:type="paragraph" w:customStyle="1" w:styleId="CM11">
    <w:name w:val="CM11"/>
    <w:basedOn w:val="Default"/>
    <w:next w:val="Default"/>
    <w:uiPriority w:val="99"/>
    <w:rsid w:val="00E04FF1"/>
    <w:pPr>
      <w:spacing w:line="416" w:lineRule="atLeast"/>
    </w:pPr>
    <w:rPr>
      <w:color w:val="auto"/>
    </w:rPr>
  </w:style>
  <w:style w:type="paragraph" w:customStyle="1" w:styleId="CM151">
    <w:name w:val="CM151"/>
    <w:basedOn w:val="Default"/>
    <w:next w:val="Default"/>
    <w:uiPriority w:val="99"/>
    <w:rsid w:val="00E04FF1"/>
    <w:rPr>
      <w:color w:val="auto"/>
    </w:rPr>
  </w:style>
  <w:style w:type="paragraph" w:customStyle="1" w:styleId="CM152">
    <w:name w:val="CM152"/>
    <w:basedOn w:val="Default"/>
    <w:next w:val="Default"/>
    <w:uiPriority w:val="99"/>
    <w:rsid w:val="00E04FF1"/>
    <w:rPr>
      <w:color w:val="auto"/>
    </w:rPr>
  </w:style>
  <w:style w:type="paragraph" w:customStyle="1" w:styleId="CM12">
    <w:name w:val="CM12"/>
    <w:basedOn w:val="Default"/>
    <w:next w:val="Default"/>
    <w:uiPriority w:val="99"/>
    <w:rsid w:val="00E04FF1"/>
    <w:pPr>
      <w:spacing w:line="413" w:lineRule="atLeast"/>
    </w:pPr>
    <w:rPr>
      <w:color w:val="auto"/>
    </w:rPr>
  </w:style>
  <w:style w:type="paragraph" w:customStyle="1" w:styleId="CM13">
    <w:name w:val="CM13"/>
    <w:basedOn w:val="Default"/>
    <w:next w:val="Default"/>
    <w:uiPriority w:val="99"/>
    <w:rsid w:val="00E04FF1"/>
    <w:pPr>
      <w:spacing w:line="413" w:lineRule="atLeast"/>
    </w:pPr>
    <w:rPr>
      <w:color w:val="auto"/>
    </w:rPr>
  </w:style>
  <w:style w:type="paragraph" w:customStyle="1" w:styleId="CM153">
    <w:name w:val="CM153"/>
    <w:basedOn w:val="Default"/>
    <w:next w:val="Default"/>
    <w:uiPriority w:val="99"/>
    <w:rsid w:val="00E04FF1"/>
    <w:rPr>
      <w:color w:val="auto"/>
    </w:rPr>
  </w:style>
  <w:style w:type="paragraph" w:customStyle="1" w:styleId="CM154">
    <w:name w:val="CM154"/>
    <w:basedOn w:val="Default"/>
    <w:next w:val="Default"/>
    <w:uiPriority w:val="99"/>
    <w:rsid w:val="00E04FF1"/>
    <w:rPr>
      <w:color w:val="auto"/>
    </w:rPr>
  </w:style>
  <w:style w:type="paragraph" w:customStyle="1" w:styleId="CM14">
    <w:name w:val="CM14"/>
    <w:basedOn w:val="Default"/>
    <w:next w:val="Default"/>
    <w:uiPriority w:val="99"/>
    <w:rsid w:val="00E04FF1"/>
    <w:rPr>
      <w:color w:val="auto"/>
    </w:rPr>
  </w:style>
  <w:style w:type="paragraph" w:customStyle="1" w:styleId="CM15">
    <w:name w:val="CM15"/>
    <w:basedOn w:val="Default"/>
    <w:next w:val="Default"/>
    <w:uiPriority w:val="99"/>
    <w:rsid w:val="00E04FF1"/>
    <w:rPr>
      <w:color w:val="auto"/>
    </w:rPr>
  </w:style>
  <w:style w:type="paragraph" w:customStyle="1" w:styleId="CM16">
    <w:name w:val="CM16"/>
    <w:basedOn w:val="Default"/>
    <w:next w:val="Default"/>
    <w:uiPriority w:val="99"/>
    <w:rsid w:val="00E04FF1"/>
    <w:pPr>
      <w:spacing w:line="276" w:lineRule="atLeast"/>
    </w:pPr>
    <w:rPr>
      <w:color w:val="auto"/>
    </w:rPr>
  </w:style>
  <w:style w:type="paragraph" w:customStyle="1" w:styleId="CM17">
    <w:name w:val="CM17"/>
    <w:basedOn w:val="Default"/>
    <w:next w:val="Default"/>
    <w:uiPriority w:val="99"/>
    <w:rsid w:val="00E04FF1"/>
    <w:pPr>
      <w:spacing w:line="276" w:lineRule="atLeast"/>
    </w:pPr>
    <w:rPr>
      <w:color w:val="auto"/>
    </w:rPr>
  </w:style>
  <w:style w:type="paragraph" w:customStyle="1" w:styleId="CM155">
    <w:name w:val="CM155"/>
    <w:basedOn w:val="Default"/>
    <w:next w:val="Default"/>
    <w:uiPriority w:val="99"/>
    <w:rsid w:val="00E04FF1"/>
    <w:rPr>
      <w:color w:val="auto"/>
    </w:rPr>
  </w:style>
  <w:style w:type="paragraph" w:customStyle="1" w:styleId="CM18">
    <w:name w:val="CM18"/>
    <w:basedOn w:val="Default"/>
    <w:next w:val="Default"/>
    <w:uiPriority w:val="99"/>
    <w:rsid w:val="00E04FF1"/>
    <w:pPr>
      <w:spacing w:line="363" w:lineRule="atLeast"/>
    </w:pPr>
    <w:rPr>
      <w:color w:val="auto"/>
    </w:rPr>
  </w:style>
  <w:style w:type="paragraph" w:customStyle="1" w:styleId="CM19">
    <w:name w:val="CM19"/>
    <w:basedOn w:val="Default"/>
    <w:next w:val="Default"/>
    <w:uiPriority w:val="99"/>
    <w:rsid w:val="00E04FF1"/>
    <w:pPr>
      <w:spacing w:line="363" w:lineRule="atLeast"/>
    </w:pPr>
    <w:rPr>
      <w:color w:val="auto"/>
    </w:rPr>
  </w:style>
  <w:style w:type="paragraph" w:customStyle="1" w:styleId="CM156">
    <w:name w:val="CM156"/>
    <w:basedOn w:val="Default"/>
    <w:next w:val="Default"/>
    <w:uiPriority w:val="99"/>
    <w:rsid w:val="00E04FF1"/>
    <w:rPr>
      <w:color w:val="auto"/>
    </w:rPr>
  </w:style>
  <w:style w:type="paragraph" w:customStyle="1" w:styleId="CM157">
    <w:name w:val="CM157"/>
    <w:basedOn w:val="Default"/>
    <w:next w:val="Default"/>
    <w:uiPriority w:val="99"/>
    <w:rsid w:val="00E04FF1"/>
    <w:rPr>
      <w:color w:val="auto"/>
    </w:rPr>
  </w:style>
  <w:style w:type="paragraph" w:customStyle="1" w:styleId="CM20">
    <w:name w:val="CM20"/>
    <w:basedOn w:val="Default"/>
    <w:next w:val="Default"/>
    <w:uiPriority w:val="99"/>
    <w:rsid w:val="00E04FF1"/>
    <w:pPr>
      <w:spacing w:line="416" w:lineRule="atLeast"/>
    </w:pPr>
    <w:rPr>
      <w:color w:val="auto"/>
    </w:rPr>
  </w:style>
  <w:style w:type="paragraph" w:customStyle="1" w:styleId="CM21">
    <w:name w:val="CM21"/>
    <w:basedOn w:val="Default"/>
    <w:next w:val="Default"/>
    <w:uiPriority w:val="99"/>
    <w:rsid w:val="00E04FF1"/>
    <w:pPr>
      <w:spacing w:line="416" w:lineRule="atLeast"/>
    </w:pPr>
    <w:rPr>
      <w:color w:val="auto"/>
    </w:rPr>
  </w:style>
  <w:style w:type="paragraph" w:customStyle="1" w:styleId="CM22">
    <w:name w:val="CM22"/>
    <w:basedOn w:val="Default"/>
    <w:next w:val="Default"/>
    <w:uiPriority w:val="99"/>
    <w:rsid w:val="00E04FF1"/>
    <w:rPr>
      <w:color w:val="auto"/>
    </w:rPr>
  </w:style>
  <w:style w:type="paragraph" w:customStyle="1" w:styleId="CM23">
    <w:name w:val="CM23"/>
    <w:basedOn w:val="Default"/>
    <w:next w:val="Default"/>
    <w:uiPriority w:val="99"/>
    <w:rsid w:val="00E04FF1"/>
    <w:rPr>
      <w:color w:val="auto"/>
    </w:rPr>
  </w:style>
  <w:style w:type="paragraph" w:customStyle="1" w:styleId="CM158">
    <w:name w:val="CM158"/>
    <w:basedOn w:val="Default"/>
    <w:next w:val="Default"/>
    <w:uiPriority w:val="99"/>
    <w:rsid w:val="00E04FF1"/>
    <w:rPr>
      <w:color w:val="auto"/>
    </w:rPr>
  </w:style>
  <w:style w:type="paragraph" w:customStyle="1" w:styleId="CM159">
    <w:name w:val="CM159"/>
    <w:basedOn w:val="Default"/>
    <w:next w:val="Default"/>
    <w:uiPriority w:val="99"/>
    <w:rsid w:val="00E04FF1"/>
    <w:rPr>
      <w:color w:val="auto"/>
    </w:rPr>
  </w:style>
  <w:style w:type="paragraph" w:customStyle="1" w:styleId="CM24">
    <w:name w:val="CM24"/>
    <w:basedOn w:val="Default"/>
    <w:next w:val="Default"/>
    <w:uiPriority w:val="99"/>
    <w:rsid w:val="00E04FF1"/>
    <w:pPr>
      <w:spacing w:line="276" w:lineRule="atLeast"/>
    </w:pPr>
    <w:rPr>
      <w:color w:val="auto"/>
    </w:rPr>
  </w:style>
  <w:style w:type="paragraph" w:customStyle="1" w:styleId="CM160">
    <w:name w:val="CM160"/>
    <w:basedOn w:val="Default"/>
    <w:next w:val="Default"/>
    <w:uiPriority w:val="99"/>
    <w:rsid w:val="00E04FF1"/>
    <w:rPr>
      <w:color w:val="auto"/>
    </w:rPr>
  </w:style>
  <w:style w:type="paragraph" w:customStyle="1" w:styleId="CM161">
    <w:name w:val="CM161"/>
    <w:basedOn w:val="Default"/>
    <w:next w:val="Default"/>
    <w:uiPriority w:val="99"/>
    <w:rsid w:val="00E04FF1"/>
    <w:rPr>
      <w:color w:val="auto"/>
    </w:rPr>
  </w:style>
  <w:style w:type="paragraph" w:customStyle="1" w:styleId="CM25">
    <w:name w:val="CM25"/>
    <w:basedOn w:val="Default"/>
    <w:next w:val="Default"/>
    <w:uiPriority w:val="99"/>
    <w:rsid w:val="00E04FF1"/>
    <w:rPr>
      <w:color w:val="auto"/>
    </w:rPr>
  </w:style>
  <w:style w:type="paragraph" w:customStyle="1" w:styleId="CM162">
    <w:name w:val="CM162"/>
    <w:basedOn w:val="Default"/>
    <w:next w:val="Default"/>
    <w:uiPriority w:val="99"/>
    <w:rsid w:val="00E04FF1"/>
    <w:rPr>
      <w:color w:val="auto"/>
    </w:rPr>
  </w:style>
  <w:style w:type="paragraph" w:customStyle="1" w:styleId="CM26">
    <w:name w:val="CM26"/>
    <w:basedOn w:val="Default"/>
    <w:next w:val="Default"/>
    <w:uiPriority w:val="99"/>
    <w:rsid w:val="00E04FF1"/>
    <w:rPr>
      <w:color w:val="auto"/>
    </w:rPr>
  </w:style>
  <w:style w:type="paragraph" w:customStyle="1" w:styleId="CM27">
    <w:name w:val="CM27"/>
    <w:basedOn w:val="Default"/>
    <w:next w:val="Default"/>
    <w:uiPriority w:val="99"/>
    <w:rsid w:val="00E04FF1"/>
    <w:pPr>
      <w:spacing w:line="413" w:lineRule="atLeast"/>
    </w:pPr>
    <w:rPr>
      <w:color w:val="auto"/>
    </w:rPr>
  </w:style>
  <w:style w:type="paragraph" w:customStyle="1" w:styleId="CM28">
    <w:name w:val="CM28"/>
    <w:basedOn w:val="Default"/>
    <w:next w:val="Default"/>
    <w:uiPriority w:val="99"/>
    <w:rsid w:val="00E04FF1"/>
    <w:pPr>
      <w:spacing w:line="416" w:lineRule="atLeast"/>
    </w:pPr>
    <w:rPr>
      <w:color w:val="auto"/>
    </w:rPr>
  </w:style>
  <w:style w:type="paragraph" w:customStyle="1" w:styleId="CM29">
    <w:name w:val="CM29"/>
    <w:basedOn w:val="Default"/>
    <w:next w:val="Default"/>
    <w:uiPriority w:val="99"/>
    <w:rsid w:val="00E04FF1"/>
    <w:pPr>
      <w:spacing w:line="413" w:lineRule="atLeast"/>
    </w:pPr>
    <w:rPr>
      <w:color w:val="auto"/>
    </w:rPr>
  </w:style>
  <w:style w:type="paragraph" w:customStyle="1" w:styleId="CM163">
    <w:name w:val="CM163"/>
    <w:basedOn w:val="Default"/>
    <w:next w:val="Default"/>
    <w:uiPriority w:val="99"/>
    <w:rsid w:val="00E04FF1"/>
    <w:rPr>
      <w:color w:val="auto"/>
    </w:rPr>
  </w:style>
  <w:style w:type="paragraph" w:customStyle="1" w:styleId="CM30">
    <w:name w:val="CM30"/>
    <w:basedOn w:val="Default"/>
    <w:next w:val="Default"/>
    <w:uiPriority w:val="99"/>
    <w:rsid w:val="00E04FF1"/>
    <w:pPr>
      <w:spacing w:line="278" w:lineRule="atLeast"/>
    </w:pPr>
    <w:rPr>
      <w:color w:val="auto"/>
    </w:rPr>
  </w:style>
  <w:style w:type="paragraph" w:customStyle="1" w:styleId="CM164">
    <w:name w:val="CM164"/>
    <w:basedOn w:val="Default"/>
    <w:next w:val="Default"/>
    <w:uiPriority w:val="99"/>
    <w:rsid w:val="00E04FF1"/>
    <w:rPr>
      <w:color w:val="auto"/>
    </w:rPr>
  </w:style>
  <w:style w:type="paragraph" w:customStyle="1" w:styleId="CM31">
    <w:name w:val="CM31"/>
    <w:basedOn w:val="Default"/>
    <w:next w:val="Default"/>
    <w:uiPriority w:val="99"/>
    <w:rsid w:val="00E04FF1"/>
    <w:pPr>
      <w:spacing w:line="276" w:lineRule="atLeast"/>
    </w:pPr>
    <w:rPr>
      <w:color w:val="auto"/>
    </w:rPr>
  </w:style>
  <w:style w:type="paragraph" w:customStyle="1" w:styleId="CM165">
    <w:name w:val="CM165"/>
    <w:basedOn w:val="Default"/>
    <w:next w:val="Default"/>
    <w:uiPriority w:val="99"/>
    <w:rsid w:val="00E04FF1"/>
    <w:rPr>
      <w:color w:val="auto"/>
    </w:rPr>
  </w:style>
  <w:style w:type="paragraph" w:customStyle="1" w:styleId="CM32">
    <w:name w:val="CM32"/>
    <w:basedOn w:val="Default"/>
    <w:next w:val="Default"/>
    <w:uiPriority w:val="99"/>
    <w:rsid w:val="00E04FF1"/>
    <w:pPr>
      <w:spacing w:line="416" w:lineRule="atLeast"/>
    </w:pPr>
    <w:rPr>
      <w:color w:val="auto"/>
    </w:rPr>
  </w:style>
  <w:style w:type="paragraph" w:customStyle="1" w:styleId="CM33">
    <w:name w:val="CM33"/>
    <w:basedOn w:val="Default"/>
    <w:next w:val="Default"/>
    <w:uiPriority w:val="99"/>
    <w:rsid w:val="00E04FF1"/>
    <w:pPr>
      <w:spacing w:line="276" w:lineRule="atLeast"/>
    </w:pPr>
    <w:rPr>
      <w:color w:val="auto"/>
    </w:rPr>
  </w:style>
  <w:style w:type="paragraph" w:customStyle="1" w:styleId="CM34">
    <w:name w:val="CM34"/>
    <w:basedOn w:val="Default"/>
    <w:next w:val="Default"/>
    <w:uiPriority w:val="99"/>
    <w:rsid w:val="00E04FF1"/>
    <w:pPr>
      <w:spacing w:line="276" w:lineRule="atLeast"/>
    </w:pPr>
    <w:rPr>
      <w:color w:val="auto"/>
    </w:rPr>
  </w:style>
  <w:style w:type="paragraph" w:customStyle="1" w:styleId="CM35">
    <w:name w:val="CM35"/>
    <w:basedOn w:val="Default"/>
    <w:next w:val="Default"/>
    <w:uiPriority w:val="99"/>
    <w:rsid w:val="00E04FF1"/>
    <w:pPr>
      <w:spacing w:line="276" w:lineRule="atLeast"/>
    </w:pPr>
    <w:rPr>
      <w:color w:val="auto"/>
    </w:rPr>
  </w:style>
  <w:style w:type="paragraph" w:customStyle="1" w:styleId="CM36">
    <w:name w:val="CM36"/>
    <w:basedOn w:val="Default"/>
    <w:next w:val="Default"/>
    <w:uiPriority w:val="99"/>
    <w:rsid w:val="00E04FF1"/>
    <w:pPr>
      <w:spacing w:line="276" w:lineRule="atLeast"/>
    </w:pPr>
    <w:rPr>
      <w:color w:val="auto"/>
    </w:rPr>
  </w:style>
  <w:style w:type="paragraph" w:customStyle="1" w:styleId="CM37">
    <w:name w:val="CM37"/>
    <w:basedOn w:val="Default"/>
    <w:next w:val="Default"/>
    <w:uiPriority w:val="99"/>
    <w:rsid w:val="00E04FF1"/>
    <w:pPr>
      <w:spacing w:line="276" w:lineRule="atLeast"/>
    </w:pPr>
    <w:rPr>
      <w:color w:val="auto"/>
    </w:rPr>
  </w:style>
  <w:style w:type="paragraph" w:customStyle="1" w:styleId="CM38">
    <w:name w:val="CM38"/>
    <w:basedOn w:val="Default"/>
    <w:next w:val="Default"/>
    <w:uiPriority w:val="99"/>
    <w:rsid w:val="00E04FF1"/>
    <w:pPr>
      <w:spacing w:line="276" w:lineRule="atLeast"/>
    </w:pPr>
    <w:rPr>
      <w:color w:val="auto"/>
    </w:rPr>
  </w:style>
  <w:style w:type="paragraph" w:customStyle="1" w:styleId="CM39">
    <w:name w:val="CM39"/>
    <w:basedOn w:val="Default"/>
    <w:next w:val="Default"/>
    <w:uiPriority w:val="99"/>
    <w:rsid w:val="00E04FF1"/>
    <w:pPr>
      <w:spacing w:line="276" w:lineRule="atLeast"/>
    </w:pPr>
    <w:rPr>
      <w:color w:val="auto"/>
    </w:rPr>
  </w:style>
  <w:style w:type="paragraph" w:customStyle="1" w:styleId="CM40">
    <w:name w:val="CM40"/>
    <w:basedOn w:val="Default"/>
    <w:next w:val="Default"/>
    <w:uiPriority w:val="99"/>
    <w:rsid w:val="00E04FF1"/>
    <w:pPr>
      <w:spacing w:line="276" w:lineRule="atLeast"/>
    </w:pPr>
    <w:rPr>
      <w:color w:val="auto"/>
    </w:rPr>
  </w:style>
  <w:style w:type="paragraph" w:customStyle="1" w:styleId="CM166">
    <w:name w:val="CM166"/>
    <w:basedOn w:val="Default"/>
    <w:next w:val="Default"/>
    <w:uiPriority w:val="99"/>
    <w:rsid w:val="00E04FF1"/>
    <w:rPr>
      <w:color w:val="auto"/>
    </w:rPr>
  </w:style>
  <w:style w:type="paragraph" w:customStyle="1" w:styleId="CM41">
    <w:name w:val="CM41"/>
    <w:basedOn w:val="Default"/>
    <w:next w:val="Default"/>
    <w:uiPriority w:val="99"/>
    <w:rsid w:val="00E04FF1"/>
    <w:pPr>
      <w:spacing w:line="276" w:lineRule="atLeast"/>
    </w:pPr>
    <w:rPr>
      <w:color w:val="auto"/>
    </w:rPr>
  </w:style>
  <w:style w:type="paragraph" w:customStyle="1" w:styleId="CM42">
    <w:name w:val="CM42"/>
    <w:basedOn w:val="Default"/>
    <w:next w:val="Default"/>
    <w:uiPriority w:val="99"/>
    <w:rsid w:val="00E04FF1"/>
    <w:pPr>
      <w:spacing w:line="276" w:lineRule="atLeast"/>
    </w:pPr>
    <w:rPr>
      <w:color w:val="auto"/>
    </w:rPr>
  </w:style>
  <w:style w:type="paragraph" w:customStyle="1" w:styleId="CM43">
    <w:name w:val="CM43"/>
    <w:basedOn w:val="Default"/>
    <w:next w:val="Default"/>
    <w:uiPriority w:val="99"/>
    <w:rsid w:val="00E04FF1"/>
    <w:pPr>
      <w:spacing w:line="276" w:lineRule="atLeast"/>
    </w:pPr>
    <w:rPr>
      <w:color w:val="auto"/>
    </w:rPr>
  </w:style>
  <w:style w:type="paragraph" w:customStyle="1" w:styleId="CM44">
    <w:name w:val="CM44"/>
    <w:basedOn w:val="Default"/>
    <w:next w:val="Default"/>
    <w:uiPriority w:val="99"/>
    <w:rsid w:val="00E04FF1"/>
    <w:pPr>
      <w:spacing w:line="276" w:lineRule="atLeast"/>
    </w:pPr>
    <w:rPr>
      <w:color w:val="auto"/>
    </w:rPr>
  </w:style>
  <w:style w:type="paragraph" w:customStyle="1" w:styleId="CM45">
    <w:name w:val="CM45"/>
    <w:basedOn w:val="Default"/>
    <w:next w:val="Default"/>
    <w:uiPriority w:val="99"/>
    <w:rsid w:val="00E04FF1"/>
    <w:pPr>
      <w:spacing w:line="276" w:lineRule="atLeast"/>
    </w:pPr>
    <w:rPr>
      <w:color w:val="auto"/>
    </w:rPr>
  </w:style>
  <w:style w:type="paragraph" w:customStyle="1" w:styleId="CM46">
    <w:name w:val="CM46"/>
    <w:basedOn w:val="Default"/>
    <w:next w:val="Default"/>
    <w:uiPriority w:val="99"/>
    <w:rsid w:val="00E04FF1"/>
    <w:pPr>
      <w:spacing w:line="276" w:lineRule="atLeast"/>
    </w:pPr>
    <w:rPr>
      <w:color w:val="auto"/>
    </w:rPr>
  </w:style>
  <w:style w:type="paragraph" w:customStyle="1" w:styleId="CM215">
    <w:name w:val="CM215"/>
    <w:basedOn w:val="Default"/>
    <w:next w:val="Default"/>
    <w:uiPriority w:val="99"/>
    <w:rsid w:val="00E04FF1"/>
    <w:rPr>
      <w:color w:val="auto"/>
    </w:rPr>
  </w:style>
  <w:style w:type="paragraph" w:customStyle="1" w:styleId="CM167">
    <w:name w:val="CM167"/>
    <w:basedOn w:val="Default"/>
    <w:next w:val="Default"/>
    <w:uiPriority w:val="99"/>
    <w:rsid w:val="00E04FF1"/>
    <w:rPr>
      <w:color w:val="auto"/>
    </w:rPr>
  </w:style>
  <w:style w:type="paragraph" w:customStyle="1" w:styleId="CM47">
    <w:name w:val="CM47"/>
    <w:basedOn w:val="Default"/>
    <w:next w:val="Default"/>
    <w:uiPriority w:val="99"/>
    <w:rsid w:val="00E04FF1"/>
    <w:pPr>
      <w:spacing w:line="276" w:lineRule="atLeast"/>
    </w:pPr>
    <w:rPr>
      <w:color w:val="auto"/>
    </w:rPr>
  </w:style>
  <w:style w:type="paragraph" w:customStyle="1" w:styleId="CM48">
    <w:name w:val="CM48"/>
    <w:basedOn w:val="Default"/>
    <w:next w:val="Default"/>
    <w:uiPriority w:val="99"/>
    <w:rsid w:val="00E04FF1"/>
    <w:pPr>
      <w:spacing w:line="276" w:lineRule="atLeast"/>
    </w:pPr>
    <w:rPr>
      <w:color w:val="auto"/>
    </w:rPr>
  </w:style>
  <w:style w:type="paragraph" w:customStyle="1" w:styleId="CM168">
    <w:name w:val="CM168"/>
    <w:basedOn w:val="Default"/>
    <w:next w:val="Default"/>
    <w:uiPriority w:val="99"/>
    <w:rsid w:val="00E04FF1"/>
    <w:rPr>
      <w:color w:val="auto"/>
    </w:rPr>
  </w:style>
  <w:style w:type="paragraph" w:customStyle="1" w:styleId="CM49">
    <w:name w:val="CM49"/>
    <w:basedOn w:val="Default"/>
    <w:next w:val="Default"/>
    <w:uiPriority w:val="99"/>
    <w:rsid w:val="00E04FF1"/>
    <w:pPr>
      <w:spacing w:line="276" w:lineRule="atLeast"/>
    </w:pPr>
    <w:rPr>
      <w:color w:val="auto"/>
    </w:rPr>
  </w:style>
  <w:style w:type="paragraph" w:customStyle="1" w:styleId="CM50">
    <w:name w:val="CM50"/>
    <w:basedOn w:val="Default"/>
    <w:next w:val="Default"/>
    <w:uiPriority w:val="99"/>
    <w:rsid w:val="00E04FF1"/>
    <w:pPr>
      <w:spacing w:line="276" w:lineRule="atLeast"/>
    </w:pPr>
    <w:rPr>
      <w:color w:val="auto"/>
    </w:rPr>
  </w:style>
  <w:style w:type="paragraph" w:customStyle="1" w:styleId="CM51">
    <w:name w:val="CM51"/>
    <w:basedOn w:val="Default"/>
    <w:next w:val="Default"/>
    <w:uiPriority w:val="99"/>
    <w:rsid w:val="00E04FF1"/>
    <w:rPr>
      <w:color w:val="auto"/>
    </w:rPr>
  </w:style>
  <w:style w:type="paragraph" w:customStyle="1" w:styleId="CM52">
    <w:name w:val="CM52"/>
    <w:basedOn w:val="Default"/>
    <w:next w:val="Default"/>
    <w:uiPriority w:val="99"/>
    <w:rsid w:val="00E04FF1"/>
    <w:pPr>
      <w:spacing w:line="278" w:lineRule="atLeast"/>
    </w:pPr>
    <w:rPr>
      <w:color w:val="auto"/>
    </w:rPr>
  </w:style>
  <w:style w:type="paragraph" w:customStyle="1" w:styleId="CM169">
    <w:name w:val="CM169"/>
    <w:basedOn w:val="Default"/>
    <w:next w:val="Default"/>
    <w:uiPriority w:val="99"/>
    <w:rsid w:val="00E04FF1"/>
    <w:rPr>
      <w:color w:val="auto"/>
    </w:rPr>
  </w:style>
  <w:style w:type="paragraph" w:customStyle="1" w:styleId="CM53">
    <w:name w:val="CM53"/>
    <w:basedOn w:val="Default"/>
    <w:next w:val="Default"/>
    <w:uiPriority w:val="99"/>
    <w:rsid w:val="00E04FF1"/>
    <w:pPr>
      <w:spacing w:line="276" w:lineRule="atLeast"/>
    </w:pPr>
    <w:rPr>
      <w:color w:val="auto"/>
    </w:rPr>
  </w:style>
  <w:style w:type="paragraph" w:customStyle="1" w:styleId="CM170">
    <w:name w:val="CM170"/>
    <w:basedOn w:val="Default"/>
    <w:next w:val="Default"/>
    <w:uiPriority w:val="99"/>
    <w:rsid w:val="00E04FF1"/>
    <w:rPr>
      <w:color w:val="auto"/>
    </w:rPr>
  </w:style>
  <w:style w:type="paragraph" w:customStyle="1" w:styleId="CM171">
    <w:name w:val="CM171"/>
    <w:basedOn w:val="Default"/>
    <w:next w:val="Default"/>
    <w:uiPriority w:val="99"/>
    <w:rsid w:val="00E04FF1"/>
    <w:rPr>
      <w:color w:val="auto"/>
    </w:rPr>
  </w:style>
  <w:style w:type="paragraph" w:customStyle="1" w:styleId="CM54">
    <w:name w:val="CM54"/>
    <w:basedOn w:val="Default"/>
    <w:next w:val="Default"/>
    <w:uiPriority w:val="99"/>
    <w:rsid w:val="00E04FF1"/>
    <w:pPr>
      <w:spacing w:line="276" w:lineRule="atLeast"/>
    </w:pPr>
    <w:rPr>
      <w:color w:val="auto"/>
    </w:rPr>
  </w:style>
  <w:style w:type="paragraph" w:customStyle="1" w:styleId="CM172">
    <w:name w:val="CM172"/>
    <w:basedOn w:val="Default"/>
    <w:next w:val="Default"/>
    <w:uiPriority w:val="99"/>
    <w:rsid w:val="00E04FF1"/>
    <w:rPr>
      <w:color w:val="auto"/>
    </w:rPr>
  </w:style>
  <w:style w:type="paragraph" w:customStyle="1" w:styleId="CM173">
    <w:name w:val="CM173"/>
    <w:basedOn w:val="Default"/>
    <w:next w:val="Default"/>
    <w:uiPriority w:val="99"/>
    <w:rsid w:val="00E04FF1"/>
    <w:rPr>
      <w:color w:val="auto"/>
    </w:rPr>
  </w:style>
  <w:style w:type="paragraph" w:customStyle="1" w:styleId="CM174">
    <w:name w:val="CM174"/>
    <w:basedOn w:val="Default"/>
    <w:next w:val="Default"/>
    <w:uiPriority w:val="99"/>
    <w:rsid w:val="00E04FF1"/>
    <w:rPr>
      <w:color w:val="auto"/>
    </w:rPr>
  </w:style>
  <w:style w:type="paragraph" w:customStyle="1" w:styleId="CM55">
    <w:name w:val="CM55"/>
    <w:basedOn w:val="Default"/>
    <w:next w:val="Default"/>
    <w:uiPriority w:val="99"/>
    <w:rsid w:val="00E04FF1"/>
    <w:pPr>
      <w:spacing w:line="276" w:lineRule="atLeast"/>
    </w:pPr>
    <w:rPr>
      <w:color w:val="auto"/>
    </w:rPr>
  </w:style>
  <w:style w:type="paragraph" w:customStyle="1" w:styleId="CM175">
    <w:name w:val="CM175"/>
    <w:basedOn w:val="Default"/>
    <w:next w:val="Default"/>
    <w:uiPriority w:val="99"/>
    <w:rsid w:val="00E04FF1"/>
    <w:rPr>
      <w:color w:val="auto"/>
    </w:rPr>
  </w:style>
  <w:style w:type="paragraph" w:customStyle="1" w:styleId="CM56">
    <w:name w:val="CM56"/>
    <w:basedOn w:val="Default"/>
    <w:next w:val="Default"/>
    <w:uiPriority w:val="99"/>
    <w:rsid w:val="00E04FF1"/>
    <w:pPr>
      <w:spacing w:line="553" w:lineRule="atLeast"/>
    </w:pPr>
    <w:rPr>
      <w:color w:val="auto"/>
    </w:rPr>
  </w:style>
  <w:style w:type="paragraph" w:customStyle="1" w:styleId="CM57">
    <w:name w:val="CM57"/>
    <w:basedOn w:val="Default"/>
    <w:next w:val="Default"/>
    <w:uiPriority w:val="99"/>
    <w:rsid w:val="00E04FF1"/>
    <w:pPr>
      <w:spacing w:line="553" w:lineRule="atLeast"/>
    </w:pPr>
    <w:rPr>
      <w:color w:val="auto"/>
    </w:rPr>
  </w:style>
  <w:style w:type="paragraph" w:customStyle="1" w:styleId="CM177">
    <w:name w:val="CM177"/>
    <w:basedOn w:val="Default"/>
    <w:next w:val="Default"/>
    <w:uiPriority w:val="99"/>
    <w:rsid w:val="00E04FF1"/>
    <w:rPr>
      <w:color w:val="auto"/>
    </w:rPr>
  </w:style>
  <w:style w:type="paragraph" w:customStyle="1" w:styleId="CM58">
    <w:name w:val="CM58"/>
    <w:basedOn w:val="Default"/>
    <w:next w:val="Default"/>
    <w:uiPriority w:val="99"/>
    <w:rsid w:val="00E04FF1"/>
    <w:pPr>
      <w:spacing w:line="416" w:lineRule="atLeast"/>
    </w:pPr>
    <w:rPr>
      <w:color w:val="auto"/>
    </w:rPr>
  </w:style>
  <w:style w:type="paragraph" w:customStyle="1" w:styleId="CM59">
    <w:name w:val="CM59"/>
    <w:basedOn w:val="Default"/>
    <w:next w:val="Default"/>
    <w:uiPriority w:val="99"/>
    <w:rsid w:val="00E04FF1"/>
    <w:pPr>
      <w:spacing w:line="413" w:lineRule="atLeast"/>
    </w:pPr>
    <w:rPr>
      <w:color w:val="auto"/>
    </w:rPr>
  </w:style>
  <w:style w:type="paragraph" w:customStyle="1" w:styleId="CM178">
    <w:name w:val="CM178"/>
    <w:basedOn w:val="Default"/>
    <w:next w:val="Default"/>
    <w:uiPriority w:val="99"/>
    <w:rsid w:val="00E04FF1"/>
    <w:rPr>
      <w:color w:val="auto"/>
    </w:rPr>
  </w:style>
  <w:style w:type="paragraph" w:customStyle="1" w:styleId="CM179">
    <w:name w:val="CM179"/>
    <w:basedOn w:val="Default"/>
    <w:next w:val="Default"/>
    <w:uiPriority w:val="99"/>
    <w:rsid w:val="00E04FF1"/>
    <w:rPr>
      <w:color w:val="auto"/>
    </w:rPr>
  </w:style>
  <w:style w:type="paragraph" w:customStyle="1" w:styleId="CM180">
    <w:name w:val="CM180"/>
    <w:basedOn w:val="Default"/>
    <w:next w:val="Default"/>
    <w:uiPriority w:val="99"/>
    <w:rsid w:val="00E04FF1"/>
    <w:rPr>
      <w:color w:val="auto"/>
    </w:rPr>
  </w:style>
  <w:style w:type="paragraph" w:customStyle="1" w:styleId="CM60">
    <w:name w:val="CM60"/>
    <w:basedOn w:val="Default"/>
    <w:next w:val="Default"/>
    <w:uiPriority w:val="99"/>
    <w:rsid w:val="00E04FF1"/>
    <w:rPr>
      <w:color w:val="auto"/>
    </w:rPr>
  </w:style>
  <w:style w:type="paragraph" w:customStyle="1" w:styleId="CM181">
    <w:name w:val="CM181"/>
    <w:basedOn w:val="Default"/>
    <w:next w:val="Default"/>
    <w:uiPriority w:val="99"/>
    <w:rsid w:val="00E04FF1"/>
    <w:rPr>
      <w:color w:val="auto"/>
    </w:rPr>
  </w:style>
  <w:style w:type="paragraph" w:customStyle="1" w:styleId="CM62">
    <w:name w:val="CM62"/>
    <w:basedOn w:val="Default"/>
    <w:next w:val="Default"/>
    <w:uiPriority w:val="99"/>
    <w:rsid w:val="00E04FF1"/>
    <w:pPr>
      <w:spacing w:line="276" w:lineRule="atLeast"/>
    </w:pPr>
    <w:rPr>
      <w:color w:val="auto"/>
    </w:rPr>
  </w:style>
  <w:style w:type="paragraph" w:customStyle="1" w:styleId="CM64">
    <w:name w:val="CM64"/>
    <w:basedOn w:val="Default"/>
    <w:next w:val="Default"/>
    <w:uiPriority w:val="99"/>
    <w:rsid w:val="00E04FF1"/>
    <w:pPr>
      <w:spacing w:line="553" w:lineRule="atLeast"/>
    </w:pPr>
    <w:rPr>
      <w:color w:val="auto"/>
    </w:rPr>
  </w:style>
  <w:style w:type="paragraph" w:customStyle="1" w:styleId="CM185">
    <w:name w:val="CM185"/>
    <w:basedOn w:val="Default"/>
    <w:next w:val="Default"/>
    <w:uiPriority w:val="99"/>
    <w:rsid w:val="00E04FF1"/>
    <w:rPr>
      <w:color w:val="auto"/>
    </w:rPr>
  </w:style>
  <w:style w:type="paragraph" w:customStyle="1" w:styleId="CM65">
    <w:name w:val="CM65"/>
    <w:basedOn w:val="Default"/>
    <w:next w:val="Default"/>
    <w:uiPriority w:val="99"/>
    <w:rsid w:val="00E04FF1"/>
    <w:pPr>
      <w:spacing w:line="416" w:lineRule="atLeast"/>
    </w:pPr>
    <w:rPr>
      <w:color w:val="auto"/>
    </w:rPr>
  </w:style>
  <w:style w:type="paragraph" w:customStyle="1" w:styleId="CM66">
    <w:name w:val="CM66"/>
    <w:basedOn w:val="Default"/>
    <w:next w:val="Default"/>
    <w:uiPriority w:val="99"/>
    <w:rsid w:val="00E04FF1"/>
    <w:pPr>
      <w:spacing w:line="416" w:lineRule="atLeast"/>
    </w:pPr>
    <w:rPr>
      <w:color w:val="auto"/>
    </w:rPr>
  </w:style>
  <w:style w:type="paragraph" w:customStyle="1" w:styleId="CM67">
    <w:name w:val="CM67"/>
    <w:basedOn w:val="Default"/>
    <w:next w:val="Default"/>
    <w:uiPriority w:val="99"/>
    <w:rsid w:val="00E04FF1"/>
    <w:pPr>
      <w:spacing w:line="553" w:lineRule="atLeast"/>
    </w:pPr>
    <w:rPr>
      <w:color w:val="auto"/>
    </w:rPr>
  </w:style>
  <w:style w:type="paragraph" w:customStyle="1" w:styleId="CM187">
    <w:name w:val="CM187"/>
    <w:basedOn w:val="Default"/>
    <w:next w:val="Default"/>
    <w:uiPriority w:val="99"/>
    <w:rsid w:val="00E04FF1"/>
    <w:rPr>
      <w:color w:val="auto"/>
    </w:rPr>
  </w:style>
  <w:style w:type="paragraph" w:customStyle="1" w:styleId="CM189">
    <w:name w:val="CM189"/>
    <w:basedOn w:val="Default"/>
    <w:next w:val="Default"/>
    <w:uiPriority w:val="99"/>
    <w:rsid w:val="00E04FF1"/>
    <w:rPr>
      <w:color w:val="auto"/>
    </w:rPr>
  </w:style>
  <w:style w:type="paragraph" w:customStyle="1" w:styleId="CM71">
    <w:name w:val="CM71"/>
    <w:basedOn w:val="Default"/>
    <w:next w:val="Default"/>
    <w:uiPriority w:val="99"/>
    <w:rsid w:val="00E04FF1"/>
    <w:pPr>
      <w:spacing w:line="416" w:lineRule="atLeast"/>
    </w:pPr>
    <w:rPr>
      <w:color w:val="auto"/>
    </w:rPr>
  </w:style>
  <w:style w:type="paragraph" w:customStyle="1" w:styleId="CM72">
    <w:name w:val="CM72"/>
    <w:basedOn w:val="Default"/>
    <w:next w:val="Default"/>
    <w:uiPriority w:val="99"/>
    <w:rsid w:val="00E04FF1"/>
    <w:pPr>
      <w:spacing w:line="416" w:lineRule="atLeast"/>
    </w:pPr>
    <w:rPr>
      <w:color w:val="auto"/>
    </w:rPr>
  </w:style>
  <w:style w:type="paragraph" w:customStyle="1" w:styleId="CM73">
    <w:name w:val="CM73"/>
    <w:basedOn w:val="Default"/>
    <w:next w:val="Default"/>
    <w:uiPriority w:val="99"/>
    <w:rsid w:val="00E04FF1"/>
    <w:pPr>
      <w:spacing w:line="416" w:lineRule="atLeast"/>
    </w:pPr>
    <w:rPr>
      <w:color w:val="auto"/>
    </w:rPr>
  </w:style>
  <w:style w:type="paragraph" w:customStyle="1" w:styleId="CM74">
    <w:name w:val="CM74"/>
    <w:basedOn w:val="Default"/>
    <w:next w:val="Default"/>
    <w:uiPriority w:val="99"/>
    <w:rsid w:val="00E04FF1"/>
    <w:rPr>
      <w:color w:val="auto"/>
    </w:rPr>
  </w:style>
  <w:style w:type="paragraph" w:customStyle="1" w:styleId="CM75">
    <w:name w:val="CM75"/>
    <w:basedOn w:val="Default"/>
    <w:next w:val="Default"/>
    <w:uiPriority w:val="99"/>
    <w:rsid w:val="00E04FF1"/>
    <w:rPr>
      <w:color w:val="auto"/>
    </w:rPr>
  </w:style>
  <w:style w:type="paragraph" w:customStyle="1" w:styleId="CM76">
    <w:name w:val="CM76"/>
    <w:basedOn w:val="Default"/>
    <w:next w:val="Default"/>
    <w:uiPriority w:val="99"/>
    <w:rsid w:val="00E04FF1"/>
    <w:pPr>
      <w:spacing w:line="416" w:lineRule="atLeast"/>
    </w:pPr>
    <w:rPr>
      <w:color w:val="auto"/>
    </w:rPr>
  </w:style>
  <w:style w:type="paragraph" w:customStyle="1" w:styleId="CM77">
    <w:name w:val="CM77"/>
    <w:basedOn w:val="Default"/>
    <w:next w:val="Default"/>
    <w:uiPriority w:val="99"/>
    <w:rsid w:val="00E04FF1"/>
    <w:pPr>
      <w:spacing w:line="416" w:lineRule="atLeast"/>
    </w:pPr>
    <w:rPr>
      <w:color w:val="auto"/>
    </w:rPr>
  </w:style>
  <w:style w:type="paragraph" w:customStyle="1" w:styleId="CM191">
    <w:name w:val="CM191"/>
    <w:basedOn w:val="Default"/>
    <w:next w:val="Default"/>
    <w:uiPriority w:val="99"/>
    <w:rsid w:val="00E04FF1"/>
    <w:rPr>
      <w:color w:val="auto"/>
    </w:rPr>
  </w:style>
  <w:style w:type="paragraph" w:customStyle="1" w:styleId="CM78">
    <w:name w:val="CM78"/>
    <w:basedOn w:val="Default"/>
    <w:next w:val="Default"/>
    <w:uiPriority w:val="99"/>
    <w:rsid w:val="00E04FF1"/>
    <w:pPr>
      <w:spacing w:line="413" w:lineRule="atLeast"/>
    </w:pPr>
    <w:rPr>
      <w:color w:val="auto"/>
    </w:rPr>
  </w:style>
  <w:style w:type="paragraph" w:customStyle="1" w:styleId="CM193">
    <w:name w:val="CM193"/>
    <w:basedOn w:val="Default"/>
    <w:next w:val="Default"/>
    <w:uiPriority w:val="99"/>
    <w:rsid w:val="00E04FF1"/>
    <w:rPr>
      <w:color w:val="auto"/>
    </w:rPr>
  </w:style>
  <w:style w:type="paragraph" w:customStyle="1" w:styleId="CM79">
    <w:name w:val="CM79"/>
    <w:basedOn w:val="Default"/>
    <w:next w:val="Default"/>
    <w:uiPriority w:val="99"/>
    <w:rsid w:val="00E04FF1"/>
    <w:pPr>
      <w:spacing w:line="276" w:lineRule="atLeast"/>
    </w:pPr>
    <w:rPr>
      <w:color w:val="auto"/>
    </w:rPr>
  </w:style>
  <w:style w:type="paragraph" w:customStyle="1" w:styleId="CM194">
    <w:name w:val="CM194"/>
    <w:basedOn w:val="Default"/>
    <w:next w:val="Default"/>
    <w:uiPriority w:val="99"/>
    <w:rsid w:val="00E04FF1"/>
    <w:rPr>
      <w:color w:val="auto"/>
    </w:rPr>
  </w:style>
  <w:style w:type="paragraph" w:customStyle="1" w:styleId="CM196">
    <w:name w:val="CM196"/>
    <w:basedOn w:val="Default"/>
    <w:next w:val="Default"/>
    <w:uiPriority w:val="99"/>
    <w:rsid w:val="00E04FF1"/>
    <w:rPr>
      <w:color w:val="auto"/>
    </w:rPr>
  </w:style>
  <w:style w:type="paragraph" w:customStyle="1" w:styleId="CM80">
    <w:name w:val="CM80"/>
    <w:basedOn w:val="Default"/>
    <w:next w:val="Default"/>
    <w:uiPriority w:val="99"/>
    <w:rsid w:val="00E04FF1"/>
    <w:pPr>
      <w:spacing w:line="276" w:lineRule="atLeast"/>
    </w:pPr>
    <w:rPr>
      <w:color w:val="auto"/>
    </w:rPr>
  </w:style>
  <w:style w:type="paragraph" w:customStyle="1" w:styleId="CM63">
    <w:name w:val="CM63"/>
    <w:basedOn w:val="Default"/>
    <w:next w:val="Default"/>
    <w:uiPriority w:val="99"/>
    <w:rsid w:val="00E04FF1"/>
    <w:pPr>
      <w:spacing w:line="413" w:lineRule="atLeast"/>
    </w:pPr>
    <w:rPr>
      <w:color w:val="auto"/>
    </w:rPr>
  </w:style>
  <w:style w:type="paragraph" w:customStyle="1" w:styleId="CM83">
    <w:name w:val="CM83"/>
    <w:basedOn w:val="Default"/>
    <w:next w:val="Default"/>
    <w:uiPriority w:val="99"/>
    <w:rsid w:val="00E04FF1"/>
    <w:pPr>
      <w:spacing w:line="553" w:lineRule="atLeast"/>
    </w:pPr>
    <w:rPr>
      <w:color w:val="auto"/>
    </w:rPr>
  </w:style>
  <w:style w:type="paragraph" w:customStyle="1" w:styleId="CM85">
    <w:name w:val="CM85"/>
    <w:basedOn w:val="Default"/>
    <w:next w:val="Default"/>
    <w:uiPriority w:val="99"/>
    <w:rsid w:val="00E04FF1"/>
    <w:rPr>
      <w:color w:val="auto"/>
    </w:rPr>
  </w:style>
  <w:style w:type="paragraph" w:customStyle="1" w:styleId="CM192">
    <w:name w:val="CM192"/>
    <w:basedOn w:val="Default"/>
    <w:next w:val="Default"/>
    <w:uiPriority w:val="99"/>
    <w:rsid w:val="00E04FF1"/>
    <w:rPr>
      <w:color w:val="auto"/>
    </w:rPr>
  </w:style>
  <w:style w:type="paragraph" w:customStyle="1" w:styleId="CM86">
    <w:name w:val="CM86"/>
    <w:basedOn w:val="Default"/>
    <w:next w:val="Default"/>
    <w:uiPriority w:val="99"/>
    <w:rsid w:val="00E04FF1"/>
    <w:pPr>
      <w:spacing w:line="413" w:lineRule="atLeast"/>
    </w:pPr>
    <w:rPr>
      <w:color w:val="auto"/>
    </w:rPr>
  </w:style>
  <w:style w:type="paragraph" w:customStyle="1" w:styleId="CM69">
    <w:name w:val="CM69"/>
    <w:basedOn w:val="Default"/>
    <w:next w:val="Default"/>
    <w:uiPriority w:val="99"/>
    <w:rsid w:val="00E04FF1"/>
    <w:pPr>
      <w:spacing w:line="553" w:lineRule="atLeast"/>
    </w:pPr>
    <w:rPr>
      <w:color w:val="auto"/>
    </w:rPr>
  </w:style>
  <w:style w:type="paragraph" w:customStyle="1" w:styleId="CM200">
    <w:name w:val="CM200"/>
    <w:basedOn w:val="Default"/>
    <w:next w:val="Default"/>
    <w:uiPriority w:val="99"/>
    <w:rsid w:val="00E04FF1"/>
    <w:rPr>
      <w:color w:val="auto"/>
    </w:rPr>
  </w:style>
  <w:style w:type="paragraph" w:customStyle="1" w:styleId="CM90">
    <w:name w:val="CM90"/>
    <w:basedOn w:val="Default"/>
    <w:next w:val="Default"/>
    <w:uiPriority w:val="99"/>
    <w:rsid w:val="00E04FF1"/>
    <w:pPr>
      <w:spacing w:line="276" w:lineRule="atLeast"/>
    </w:pPr>
    <w:rPr>
      <w:color w:val="auto"/>
    </w:rPr>
  </w:style>
  <w:style w:type="paragraph" w:customStyle="1" w:styleId="CM91">
    <w:name w:val="CM91"/>
    <w:basedOn w:val="Default"/>
    <w:next w:val="Default"/>
    <w:uiPriority w:val="99"/>
    <w:rsid w:val="00E04FF1"/>
    <w:pPr>
      <w:spacing w:line="276" w:lineRule="atLeast"/>
    </w:pPr>
    <w:rPr>
      <w:color w:val="auto"/>
    </w:rPr>
  </w:style>
  <w:style w:type="paragraph" w:customStyle="1" w:styleId="CM92">
    <w:name w:val="CM92"/>
    <w:basedOn w:val="Default"/>
    <w:next w:val="Default"/>
    <w:uiPriority w:val="99"/>
    <w:rsid w:val="00E04FF1"/>
    <w:pPr>
      <w:spacing w:line="276" w:lineRule="atLeast"/>
    </w:pPr>
    <w:rPr>
      <w:color w:val="auto"/>
    </w:rPr>
  </w:style>
  <w:style w:type="paragraph" w:customStyle="1" w:styleId="CM201">
    <w:name w:val="CM201"/>
    <w:basedOn w:val="Default"/>
    <w:next w:val="Default"/>
    <w:uiPriority w:val="99"/>
    <w:rsid w:val="00E04FF1"/>
    <w:rPr>
      <w:color w:val="auto"/>
    </w:rPr>
  </w:style>
  <w:style w:type="paragraph" w:customStyle="1" w:styleId="CM93">
    <w:name w:val="CM93"/>
    <w:basedOn w:val="Default"/>
    <w:next w:val="Default"/>
    <w:uiPriority w:val="99"/>
    <w:rsid w:val="00E04FF1"/>
    <w:pPr>
      <w:spacing w:line="276" w:lineRule="atLeast"/>
    </w:pPr>
    <w:rPr>
      <w:color w:val="auto"/>
    </w:rPr>
  </w:style>
  <w:style w:type="paragraph" w:customStyle="1" w:styleId="CM202">
    <w:name w:val="CM202"/>
    <w:basedOn w:val="Default"/>
    <w:next w:val="Default"/>
    <w:uiPriority w:val="99"/>
    <w:rsid w:val="00E04FF1"/>
    <w:rPr>
      <w:color w:val="auto"/>
    </w:rPr>
  </w:style>
  <w:style w:type="paragraph" w:customStyle="1" w:styleId="CM203">
    <w:name w:val="CM203"/>
    <w:basedOn w:val="Default"/>
    <w:next w:val="Default"/>
    <w:uiPriority w:val="99"/>
    <w:rsid w:val="00E04FF1"/>
    <w:rPr>
      <w:color w:val="auto"/>
    </w:rPr>
  </w:style>
  <w:style w:type="paragraph" w:customStyle="1" w:styleId="CM94">
    <w:name w:val="CM94"/>
    <w:basedOn w:val="Default"/>
    <w:next w:val="Default"/>
    <w:uiPriority w:val="99"/>
    <w:rsid w:val="00E04FF1"/>
    <w:pPr>
      <w:spacing w:line="413" w:lineRule="atLeast"/>
    </w:pPr>
    <w:rPr>
      <w:color w:val="auto"/>
    </w:rPr>
  </w:style>
  <w:style w:type="paragraph" w:customStyle="1" w:styleId="CM204">
    <w:name w:val="CM204"/>
    <w:basedOn w:val="Default"/>
    <w:next w:val="Default"/>
    <w:uiPriority w:val="99"/>
    <w:rsid w:val="00E04FF1"/>
    <w:rPr>
      <w:color w:val="auto"/>
    </w:rPr>
  </w:style>
  <w:style w:type="paragraph" w:customStyle="1" w:styleId="CM95">
    <w:name w:val="CM95"/>
    <w:basedOn w:val="Default"/>
    <w:next w:val="Default"/>
    <w:uiPriority w:val="99"/>
    <w:rsid w:val="00E04FF1"/>
    <w:pPr>
      <w:spacing w:line="416" w:lineRule="atLeast"/>
    </w:pPr>
    <w:rPr>
      <w:color w:val="auto"/>
    </w:rPr>
  </w:style>
  <w:style w:type="paragraph" w:customStyle="1" w:styleId="CM96">
    <w:name w:val="CM96"/>
    <w:basedOn w:val="Default"/>
    <w:next w:val="Default"/>
    <w:uiPriority w:val="99"/>
    <w:rsid w:val="00E04FF1"/>
    <w:pPr>
      <w:spacing w:line="416" w:lineRule="atLeast"/>
    </w:pPr>
    <w:rPr>
      <w:color w:val="auto"/>
    </w:rPr>
  </w:style>
  <w:style w:type="paragraph" w:customStyle="1" w:styleId="CM205">
    <w:name w:val="CM205"/>
    <w:basedOn w:val="Default"/>
    <w:next w:val="Default"/>
    <w:uiPriority w:val="99"/>
    <w:rsid w:val="00E04FF1"/>
    <w:rPr>
      <w:color w:val="auto"/>
    </w:rPr>
  </w:style>
  <w:style w:type="paragraph" w:customStyle="1" w:styleId="CM206">
    <w:name w:val="CM206"/>
    <w:basedOn w:val="Default"/>
    <w:next w:val="Default"/>
    <w:uiPriority w:val="99"/>
    <w:rsid w:val="00E04FF1"/>
    <w:rPr>
      <w:color w:val="auto"/>
    </w:rPr>
  </w:style>
  <w:style w:type="paragraph" w:customStyle="1" w:styleId="CM207">
    <w:name w:val="CM207"/>
    <w:basedOn w:val="Default"/>
    <w:next w:val="Default"/>
    <w:uiPriority w:val="99"/>
    <w:rsid w:val="00E04FF1"/>
    <w:rPr>
      <w:color w:val="auto"/>
    </w:rPr>
  </w:style>
  <w:style w:type="paragraph" w:customStyle="1" w:styleId="CM98">
    <w:name w:val="CM98"/>
    <w:basedOn w:val="Default"/>
    <w:next w:val="Default"/>
    <w:uiPriority w:val="99"/>
    <w:rsid w:val="00E04FF1"/>
    <w:pPr>
      <w:spacing w:line="276" w:lineRule="atLeast"/>
    </w:pPr>
    <w:rPr>
      <w:color w:val="auto"/>
    </w:rPr>
  </w:style>
  <w:style w:type="paragraph" w:customStyle="1" w:styleId="CM100">
    <w:name w:val="CM100"/>
    <w:basedOn w:val="Default"/>
    <w:next w:val="Default"/>
    <w:uiPriority w:val="99"/>
    <w:rsid w:val="00E04FF1"/>
    <w:pPr>
      <w:spacing w:line="276" w:lineRule="atLeast"/>
    </w:pPr>
    <w:rPr>
      <w:color w:val="auto"/>
    </w:rPr>
  </w:style>
  <w:style w:type="paragraph" w:customStyle="1" w:styleId="CM198">
    <w:name w:val="CM198"/>
    <w:basedOn w:val="Default"/>
    <w:next w:val="Default"/>
    <w:uiPriority w:val="99"/>
    <w:rsid w:val="00E04FF1"/>
    <w:rPr>
      <w:color w:val="auto"/>
    </w:rPr>
  </w:style>
  <w:style w:type="paragraph" w:customStyle="1" w:styleId="CM101">
    <w:name w:val="CM101"/>
    <w:basedOn w:val="Default"/>
    <w:next w:val="Default"/>
    <w:uiPriority w:val="99"/>
    <w:rsid w:val="00E04FF1"/>
    <w:rPr>
      <w:color w:val="auto"/>
    </w:rPr>
  </w:style>
  <w:style w:type="paragraph" w:customStyle="1" w:styleId="CM210">
    <w:name w:val="CM210"/>
    <w:basedOn w:val="Default"/>
    <w:next w:val="Default"/>
    <w:uiPriority w:val="99"/>
    <w:rsid w:val="00E04FF1"/>
    <w:rPr>
      <w:color w:val="auto"/>
    </w:rPr>
  </w:style>
  <w:style w:type="paragraph" w:customStyle="1" w:styleId="CM102">
    <w:name w:val="CM102"/>
    <w:basedOn w:val="Default"/>
    <w:next w:val="Default"/>
    <w:uiPriority w:val="99"/>
    <w:rsid w:val="00E04FF1"/>
    <w:pPr>
      <w:spacing w:line="553" w:lineRule="atLeast"/>
    </w:pPr>
    <w:rPr>
      <w:color w:val="auto"/>
    </w:rPr>
  </w:style>
  <w:style w:type="paragraph" w:customStyle="1" w:styleId="CM104">
    <w:name w:val="CM104"/>
    <w:basedOn w:val="Default"/>
    <w:next w:val="Default"/>
    <w:uiPriority w:val="99"/>
    <w:rsid w:val="00E04FF1"/>
    <w:pPr>
      <w:spacing w:line="553" w:lineRule="atLeast"/>
    </w:pPr>
    <w:rPr>
      <w:color w:val="auto"/>
    </w:rPr>
  </w:style>
  <w:style w:type="paragraph" w:customStyle="1" w:styleId="CM105">
    <w:name w:val="CM105"/>
    <w:basedOn w:val="Default"/>
    <w:next w:val="Default"/>
    <w:uiPriority w:val="99"/>
    <w:rsid w:val="00E04FF1"/>
    <w:pPr>
      <w:spacing w:line="276" w:lineRule="atLeast"/>
    </w:pPr>
    <w:rPr>
      <w:color w:val="auto"/>
    </w:rPr>
  </w:style>
  <w:style w:type="paragraph" w:customStyle="1" w:styleId="CM106">
    <w:name w:val="CM106"/>
    <w:basedOn w:val="Default"/>
    <w:next w:val="Default"/>
    <w:uiPriority w:val="99"/>
    <w:rsid w:val="00E04FF1"/>
    <w:rPr>
      <w:color w:val="auto"/>
    </w:rPr>
  </w:style>
  <w:style w:type="paragraph" w:customStyle="1" w:styleId="CM212">
    <w:name w:val="CM212"/>
    <w:basedOn w:val="Default"/>
    <w:next w:val="Default"/>
    <w:uiPriority w:val="99"/>
    <w:rsid w:val="00E04FF1"/>
    <w:rPr>
      <w:color w:val="auto"/>
    </w:rPr>
  </w:style>
  <w:style w:type="paragraph" w:customStyle="1" w:styleId="CM99">
    <w:name w:val="CM99"/>
    <w:basedOn w:val="Default"/>
    <w:next w:val="Default"/>
    <w:uiPriority w:val="99"/>
    <w:rsid w:val="00E04FF1"/>
    <w:pPr>
      <w:spacing w:line="276" w:lineRule="atLeast"/>
    </w:pPr>
    <w:rPr>
      <w:color w:val="auto"/>
    </w:rPr>
  </w:style>
  <w:style w:type="paragraph" w:customStyle="1" w:styleId="CM199">
    <w:name w:val="CM199"/>
    <w:basedOn w:val="Default"/>
    <w:next w:val="Default"/>
    <w:uiPriority w:val="99"/>
    <w:rsid w:val="00E04FF1"/>
    <w:rPr>
      <w:color w:val="auto"/>
    </w:rPr>
  </w:style>
  <w:style w:type="paragraph" w:customStyle="1" w:styleId="CM211">
    <w:name w:val="CM211"/>
    <w:basedOn w:val="Default"/>
    <w:next w:val="Default"/>
    <w:uiPriority w:val="99"/>
    <w:rsid w:val="00E04FF1"/>
    <w:rPr>
      <w:color w:val="auto"/>
    </w:rPr>
  </w:style>
  <w:style w:type="paragraph" w:customStyle="1" w:styleId="CM107">
    <w:name w:val="CM107"/>
    <w:basedOn w:val="Default"/>
    <w:next w:val="Default"/>
    <w:uiPriority w:val="99"/>
    <w:rsid w:val="00E04FF1"/>
    <w:pPr>
      <w:spacing w:line="553" w:lineRule="atLeast"/>
    </w:pPr>
    <w:rPr>
      <w:color w:val="auto"/>
    </w:rPr>
  </w:style>
  <w:style w:type="paragraph" w:customStyle="1" w:styleId="CM108">
    <w:name w:val="CM108"/>
    <w:basedOn w:val="Default"/>
    <w:next w:val="Default"/>
    <w:uiPriority w:val="99"/>
    <w:rsid w:val="00E04FF1"/>
    <w:pPr>
      <w:spacing w:line="551" w:lineRule="atLeast"/>
    </w:pPr>
    <w:rPr>
      <w:color w:val="auto"/>
    </w:rPr>
  </w:style>
  <w:style w:type="paragraph" w:customStyle="1" w:styleId="CM109">
    <w:name w:val="CM109"/>
    <w:basedOn w:val="Default"/>
    <w:next w:val="Default"/>
    <w:uiPriority w:val="99"/>
    <w:rsid w:val="00E04FF1"/>
    <w:rPr>
      <w:color w:val="auto"/>
    </w:rPr>
  </w:style>
  <w:style w:type="paragraph" w:customStyle="1" w:styleId="CM110">
    <w:name w:val="CM110"/>
    <w:basedOn w:val="Default"/>
    <w:next w:val="Default"/>
    <w:uiPriority w:val="99"/>
    <w:rsid w:val="00E04FF1"/>
    <w:pPr>
      <w:spacing w:line="276" w:lineRule="atLeast"/>
    </w:pPr>
    <w:rPr>
      <w:color w:val="auto"/>
    </w:rPr>
  </w:style>
  <w:style w:type="paragraph" w:customStyle="1" w:styleId="CM195">
    <w:name w:val="CM195"/>
    <w:basedOn w:val="Default"/>
    <w:next w:val="Default"/>
    <w:uiPriority w:val="99"/>
    <w:rsid w:val="00E04FF1"/>
    <w:rPr>
      <w:color w:val="auto"/>
    </w:rPr>
  </w:style>
  <w:style w:type="paragraph" w:customStyle="1" w:styleId="CM111">
    <w:name w:val="CM111"/>
    <w:basedOn w:val="Default"/>
    <w:next w:val="Default"/>
    <w:uiPriority w:val="99"/>
    <w:rsid w:val="00E04FF1"/>
    <w:pPr>
      <w:spacing w:line="416" w:lineRule="atLeast"/>
    </w:pPr>
    <w:rPr>
      <w:color w:val="auto"/>
    </w:rPr>
  </w:style>
  <w:style w:type="paragraph" w:customStyle="1" w:styleId="CM113">
    <w:name w:val="CM113"/>
    <w:basedOn w:val="Default"/>
    <w:next w:val="Default"/>
    <w:uiPriority w:val="99"/>
    <w:rsid w:val="00E04FF1"/>
    <w:rPr>
      <w:color w:val="auto"/>
    </w:rPr>
  </w:style>
  <w:style w:type="paragraph" w:customStyle="1" w:styleId="CM114">
    <w:name w:val="CM114"/>
    <w:basedOn w:val="Default"/>
    <w:next w:val="Default"/>
    <w:uiPriority w:val="99"/>
    <w:rsid w:val="00E04FF1"/>
    <w:pPr>
      <w:spacing w:line="416" w:lineRule="atLeast"/>
    </w:pPr>
    <w:rPr>
      <w:color w:val="auto"/>
    </w:rPr>
  </w:style>
  <w:style w:type="paragraph" w:customStyle="1" w:styleId="CM216">
    <w:name w:val="CM216"/>
    <w:basedOn w:val="Default"/>
    <w:next w:val="Default"/>
    <w:uiPriority w:val="99"/>
    <w:rsid w:val="00E04FF1"/>
    <w:rPr>
      <w:color w:val="auto"/>
    </w:rPr>
  </w:style>
  <w:style w:type="paragraph" w:customStyle="1" w:styleId="CM217">
    <w:name w:val="CM217"/>
    <w:basedOn w:val="Default"/>
    <w:next w:val="Default"/>
    <w:uiPriority w:val="99"/>
    <w:rsid w:val="00E04FF1"/>
    <w:rPr>
      <w:color w:val="auto"/>
    </w:rPr>
  </w:style>
  <w:style w:type="paragraph" w:customStyle="1" w:styleId="CM218">
    <w:name w:val="CM218"/>
    <w:basedOn w:val="Default"/>
    <w:next w:val="Default"/>
    <w:uiPriority w:val="99"/>
    <w:rsid w:val="00E04FF1"/>
    <w:rPr>
      <w:color w:val="auto"/>
    </w:rPr>
  </w:style>
  <w:style w:type="paragraph" w:customStyle="1" w:styleId="CM220">
    <w:name w:val="CM220"/>
    <w:basedOn w:val="Default"/>
    <w:next w:val="Default"/>
    <w:uiPriority w:val="99"/>
    <w:rsid w:val="00E04FF1"/>
    <w:rPr>
      <w:color w:val="auto"/>
    </w:rPr>
  </w:style>
  <w:style w:type="paragraph" w:customStyle="1" w:styleId="CM112">
    <w:name w:val="CM112"/>
    <w:basedOn w:val="Default"/>
    <w:next w:val="Default"/>
    <w:uiPriority w:val="99"/>
    <w:rsid w:val="00E04FF1"/>
    <w:pPr>
      <w:spacing w:line="416" w:lineRule="atLeast"/>
    </w:pPr>
    <w:rPr>
      <w:color w:val="auto"/>
    </w:rPr>
  </w:style>
  <w:style w:type="paragraph" w:customStyle="1" w:styleId="CM184">
    <w:name w:val="CM184"/>
    <w:basedOn w:val="Default"/>
    <w:next w:val="Default"/>
    <w:uiPriority w:val="99"/>
    <w:rsid w:val="00E04FF1"/>
    <w:rPr>
      <w:color w:val="auto"/>
    </w:rPr>
  </w:style>
  <w:style w:type="paragraph" w:customStyle="1" w:styleId="CM222">
    <w:name w:val="CM222"/>
    <w:basedOn w:val="Default"/>
    <w:next w:val="Default"/>
    <w:uiPriority w:val="99"/>
    <w:rsid w:val="00E04FF1"/>
    <w:rPr>
      <w:color w:val="auto"/>
    </w:rPr>
  </w:style>
  <w:style w:type="paragraph" w:customStyle="1" w:styleId="CM84">
    <w:name w:val="CM84"/>
    <w:basedOn w:val="Default"/>
    <w:next w:val="Default"/>
    <w:uiPriority w:val="99"/>
    <w:rsid w:val="00E04FF1"/>
    <w:pPr>
      <w:spacing w:line="413" w:lineRule="atLeast"/>
    </w:pPr>
    <w:rPr>
      <w:color w:val="auto"/>
    </w:rPr>
  </w:style>
  <w:style w:type="paragraph" w:customStyle="1" w:styleId="CM115">
    <w:name w:val="CM115"/>
    <w:basedOn w:val="Default"/>
    <w:next w:val="Default"/>
    <w:uiPriority w:val="99"/>
    <w:rsid w:val="00E04FF1"/>
    <w:pPr>
      <w:spacing w:line="276" w:lineRule="atLeast"/>
    </w:pPr>
    <w:rPr>
      <w:color w:val="auto"/>
    </w:rPr>
  </w:style>
  <w:style w:type="paragraph" w:customStyle="1" w:styleId="CM116">
    <w:name w:val="CM116"/>
    <w:basedOn w:val="Default"/>
    <w:next w:val="Default"/>
    <w:uiPriority w:val="99"/>
    <w:rsid w:val="00E04FF1"/>
    <w:pPr>
      <w:spacing w:line="276" w:lineRule="atLeast"/>
    </w:pPr>
    <w:rPr>
      <w:color w:val="auto"/>
    </w:rPr>
  </w:style>
  <w:style w:type="paragraph" w:customStyle="1" w:styleId="CM117">
    <w:name w:val="CM117"/>
    <w:basedOn w:val="Default"/>
    <w:next w:val="Default"/>
    <w:uiPriority w:val="99"/>
    <w:rsid w:val="00E04FF1"/>
    <w:pPr>
      <w:spacing w:line="276" w:lineRule="atLeast"/>
    </w:pPr>
    <w:rPr>
      <w:color w:val="auto"/>
    </w:rPr>
  </w:style>
  <w:style w:type="paragraph" w:customStyle="1" w:styleId="CM118">
    <w:name w:val="CM118"/>
    <w:basedOn w:val="Default"/>
    <w:next w:val="Default"/>
    <w:uiPriority w:val="99"/>
    <w:rsid w:val="00E04FF1"/>
    <w:pPr>
      <w:spacing w:line="276" w:lineRule="atLeast"/>
    </w:pPr>
    <w:rPr>
      <w:color w:val="auto"/>
    </w:rPr>
  </w:style>
  <w:style w:type="paragraph" w:customStyle="1" w:styleId="CM223">
    <w:name w:val="CM223"/>
    <w:basedOn w:val="Default"/>
    <w:next w:val="Default"/>
    <w:uiPriority w:val="99"/>
    <w:rsid w:val="00E04FF1"/>
    <w:rPr>
      <w:color w:val="auto"/>
    </w:rPr>
  </w:style>
  <w:style w:type="paragraph" w:customStyle="1" w:styleId="CM224">
    <w:name w:val="CM224"/>
    <w:basedOn w:val="Default"/>
    <w:next w:val="Default"/>
    <w:uiPriority w:val="99"/>
    <w:rsid w:val="00E04FF1"/>
    <w:rPr>
      <w:color w:val="auto"/>
    </w:rPr>
  </w:style>
  <w:style w:type="paragraph" w:customStyle="1" w:styleId="CM225">
    <w:name w:val="CM225"/>
    <w:basedOn w:val="Default"/>
    <w:next w:val="Default"/>
    <w:uiPriority w:val="99"/>
    <w:rsid w:val="00E04FF1"/>
    <w:rPr>
      <w:color w:val="auto"/>
    </w:rPr>
  </w:style>
  <w:style w:type="paragraph" w:customStyle="1" w:styleId="CM119">
    <w:name w:val="CM119"/>
    <w:basedOn w:val="Default"/>
    <w:next w:val="Default"/>
    <w:uiPriority w:val="99"/>
    <w:rsid w:val="00E04FF1"/>
    <w:pPr>
      <w:spacing w:line="553" w:lineRule="atLeast"/>
    </w:pPr>
    <w:rPr>
      <w:color w:val="auto"/>
    </w:rPr>
  </w:style>
  <w:style w:type="paragraph" w:customStyle="1" w:styleId="CM197">
    <w:name w:val="CM197"/>
    <w:basedOn w:val="Default"/>
    <w:next w:val="Default"/>
    <w:uiPriority w:val="99"/>
    <w:rsid w:val="00E04FF1"/>
    <w:rPr>
      <w:color w:val="auto"/>
    </w:rPr>
  </w:style>
  <w:style w:type="paragraph" w:customStyle="1" w:styleId="CM208">
    <w:name w:val="CM208"/>
    <w:basedOn w:val="Default"/>
    <w:next w:val="Default"/>
    <w:uiPriority w:val="99"/>
    <w:rsid w:val="00E04FF1"/>
    <w:rPr>
      <w:color w:val="auto"/>
    </w:rPr>
  </w:style>
  <w:style w:type="paragraph" w:customStyle="1" w:styleId="CM183">
    <w:name w:val="CM183"/>
    <w:basedOn w:val="Default"/>
    <w:next w:val="Default"/>
    <w:uiPriority w:val="99"/>
    <w:rsid w:val="00E04FF1"/>
    <w:rPr>
      <w:color w:val="auto"/>
    </w:rPr>
  </w:style>
  <w:style w:type="paragraph" w:customStyle="1" w:styleId="CM120">
    <w:name w:val="CM120"/>
    <w:basedOn w:val="Default"/>
    <w:next w:val="Default"/>
    <w:uiPriority w:val="99"/>
    <w:rsid w:val="00E04FF1"/>
    <w:pPr>
      <w:spacing w:line="553" w:lineRule="atLeast"/>
    </w:pPr>
    <w:rPr>
      <w:color w:val="auto"/>
    </w:rPr>
  </w:style>
  <w:style w:type="paragraph" w:customStyle="1" w:styleId="CM121">
    <w:name w:val="CM121"/>
    <w:basedOn w:val="Default"/>
    <w:next w:val="Default"/>
    <w:uiPriority w:val="99"/>
    <w:rsid w:val="00E04FF1"/>
    <w:pPr>
      <w:spacing w:line="413" w:lineRule="atLeast"/>
    </w:pPr>
    <w:rPr>
      <w:color w:val="auto"/>
    </w:rPr>
  </w:style>
  <w:style w:type="paragraph" w:customStyle="1" w:styleId="CM123">
    <w:name w:val="CM123"/>
    <w:basedOn w:val="Default"/>
    <w:next w:val="Default"/>
    <w:uiPriority w:val="99"/>
    <w:rsid w:val="00E04FF1"/>
    <w:pPr>
      <w:spacing w:line="276" w:lineRule="atLeast"/>
    </w:pPr>
    <w:rPr>
      <w:color w:val="auto"/>
    </w:rPr>
  </w:style>
  <w:style w:type="paragraph" w:customStyle="1" w:styleId="CM188">
    <w:name w:val="CM188"/>
    <w:basedOn w:val="Default"/>
    <w:next w:val="Default"/>
    <w:uiPriority w:val="99"/>
    <w:rsid w:val="00E04FF1"/>
    <w:rPr>
      <w:color w:val="auto"/>
    </w:rPr>
  </w:style>
  <w:style w:type="paragraph" w:customStyle="1" w:styleId="CM124">
    <w:name w:val="CM124"/>
    <w:basedOn w:val="Default"/>
    <w:next w:val="Default"/>
    <w:uiPriority w:val="99"/>
    <w:rsid w:val="00E04FF1"/>
    <w:pPr>
      <w:spacing w:line="553" w:lineRule="atLeast"/>
    </w:pPr>
    <w:rPr>
      <w:color w:val="auto"/>
    </w:rPr>
  </w:style>
  <w:style w:type="paragraph" w:customStyle="1" w:styleId="CM125">
    <w:name w:val="CM125"/>
    <w:basedOn w:val="Default"/>
    <w:next w:val="Default"/>
    <w:uiPriority w:val="99"/>
    <w:rsid w:val="00E04FF1"/>
    <w:pPr>
      <w:spacing w:line="553" w:lineRule="atLeast"/>
    </w:pPr>
    <w:rPr>
      <w:color w:val="auto"/>
    </w:rPr>
  </w:style>
  <w:style w:type="paragraph" w:customStyle="1" w:styleId="CM209">
    <w:name w:val="CM209"/>
    <w:basedOn w:val="Default"/>
    <w:next w:val="Default"/>
    <w:uiPriority w:val="99"/>
    <w:rsid w:val="00E04FF1"/>
    <w:rPr>
      <w:color w:val="auto"/>
    </w:rPr>
  </w:style>
  <w:style w:type="paragraph" w:customStyle="1" w:styleId="CM127">
    <w:name w:val="CM127"/>
    <w:basedOn w:val="Default"/>
    <w:next w:val="Default"/>
    <w:uiPriority w:val="99"/>
    <w:rsid w:val="00E04FF1"/>
    <w:pPr>
      <w:spacing w:line="553" w:lineRule="atLeast"/>
    </w:pPr>
    <w:rPr>
      <w:color w:val="auto"/>
    </w:rPr>
  </w:style>
  <w:style w:type="paragraph" w:customStyle="1" w:styleId="CM128">
    <w:name w:val="CM128"/>
    <w:basedOn w:val="Default"/>
    <w:next w:val="Default"/>
    <w:uiPriority w:val="99"/>
    <w:rsid w:val="00E04FF1"/>
    <w:pPr>
      <w:spacing w:line="553" w:lineRule="atLeast"/>
    </w:pPr>
    <w:rPr>
      <w:color w:val="auto"/>
    </w:rPr>
  </w:style>
  <w:style w:type="paragraph" w:customStyle="1" w:styleId="CM190">
    <w:name w:val="CM190"/>
    <w:basedOn w:val="Default"/>
    <w:next w:val="Default"/>
    <w:uiPriority w:val="99"/>
    <w:rsid w:val="00E04FF1"/>
    <w:rPr>
      <w:color w:val="auto"/>
    </w:rPr>
  </w:style>
  <w:style w:type="paragraph" w:customStyle="1" w:styleId="CM130">
    <w:name w:val="CM130"/>
    <w:basedOn w:val="Default"/>
    <w:next w:val="Default"/>
    <w:uiPriority w:val="99"/>
    <w:rsid w:val="00E04FF1"/>
    <w:pPr>
      <w:spacing w:line="276" w:lineRule="atLeast"/>
    </w:pPr>
    <w:rPr>
      <w:color w:val="auto"/>
    </w:rPr>
  </w:style>
  <w:style w:type="paragraph" w:customStyle="1" w:styleId="CM133">
    <w:name w:val="CM133"/>
    <w:basedOn w:val="Default"/>
    <w:next w:val="Default"/>
    <w:uiPriority w:val="99"/>
    <w:rsid w:val="00E04FF1"/>
    <w:pPr>
      <w:spacing w:line="413" w:lineRule="atLeast"/>
    </w:pPr>
    <w:rPr>
      <w:color w:val="auto"/>
    </w:rPr>
  </w:style>
  <w:style w:type="paragraph" w:customStyle="1" w:styleId="CM227">
    <w:name w:val="CM227"/>
    <w:basedOn w:val="Default"/>
    <w:next w:val="Default"/>
    <w:uiPriority w:val="99"/>
    <w:rsid w:val="00E04FF1"/>
    <w:rPr>
      <w:color w:val="auto"/>
    </w:rPr>
  </w:style>
  <w:style w:type="paragraph" w:customStyle="1" w:styleId="CM228">
    <w:name w:val="CM228"/>
    <w:basedOn w:val="Default"/>
    <w:next w:val="Default"/>
    <w:uiPriority w:val="99"/>
    <w:rsid w:val="00E04FF1"/>
    <w:rPr>
      <w:color w:val="auto"/>
    </w:rPr>
  </w:style>
  <w:style w:type="paragraph" w:customStyle="1" w:styleId="CM134">
    <w:name w:val="CM134"/>
    <w:basedOn w:val="Default"/>
    <w:next w:val="Default"/>
    <w:uiPriority w:val="99"/>
    <w:rsid w:val="00E04FF1"/>
    <w:pPr>
      <w:spacing w:line="413" w:lineRule="atLeast"/>
    </w:pPr>
    <w:rPr>
      <w:color w:val="auto"/>
    </w:rPr>
  </w:style>
  <w:style w:type="paragraph" w:customStyle="1" w:styleId="CM135">
    <w:name w:val="CM135"/>
    <w:basedOn w:val="Default"/>
    <w:next w:val="Default"/>
    <w:uiPriority w:val="99"/>
    <w:rsid w:val="00E04FF1"/>
    <w:pPr>
      <w:spacing w:line="516" w:lineRule="atLeast"/>
    </w:pPr>
    <w:rPr>
      <w:color w:val="auto"/>
    </w:rPr>
  </w:style>
  <w:style w:type="paragraph" w:customStyle="1" w:styleId="CM219">
    <w:name w:val="CM219"/>
    <w:basedOn w:val="Default"/>
    <w:next w:val="Default"/>
    <w:uiPriority w:val="99"/>
    <w:rsid w:val="00E04FF1"/>
    <w:rPr>
      <w:color w:val="auto"/>
    </w:rPr>
  </w:style>
  <w:style w:type="paragraph" w:customStyle="1" w:styleId="CM70">
    <w:name w:val="CM70"/>
    <w:basedOn w:val="Default"/>
    <w:next w:val="Default"/>
    <w:uiPriority w:val="99"/>
    <w:rsid w:val="00E04FF1"/>
    <w:rPr>
      <w:color w:val="auto"/>
    </w:rPr>
  </w:style>
  <w:style w:type="paragraph" w:customStyle="1" w:styleId="CM137">
    <w:name w:val="CM137"/>
    <w:basedOn w:val="Default"/>
    <w:next w:val="Default"/>
    <w:uiPriority w:val="99"/>
    <w:rsid w:val="00E04FF1"/>
    <w:pPr>
      <w:spacing w:line="276" w:lineRule="atLeast"/>
    </w:pPr>
    <w:rPr>
      <w:color w:val="auto"/>
    </w:rPr>
  </w:style>
  <w:style w:type="paragraph" w:customStyle="1" w:styleId="CM221">
    <w:name w:val="CM221"/>
    <w:basedOn w:val="Default"/>
    <w:next w:val="Default"/>
    <w:uiPriority w:val="99"/>
    <w:rsid w:val="00E04FF1"/>
    <w:rPr>
      <w:color w:val="auto"/>
    </w:rPr>
  </w:style>
  <w:style w:type="paragraph" w:customStyle="1" w:styleId="CM138">
    <w:name w:val="CM138"/>
    <w:basedOn w:val="Default"/>
    <w:next w:val="Default"/>
    <w:uiPriority w:val="99"/>
    <w:rsid w:val="00E04FF1"/>
    <w:pPr>
      <w:spacing w:line="416" w:lineRule="atLeast"/>
    </w:pPr>
    <w:rPr>
      <w:color w:val="auto"/>
    </w:rPr>
  </w:style>
  <w:style w:type="paragraph" w:customStyle="1" w:styleId="CM229">
    <w:name w:val="CM229"/>
    <w:basedOn w:val="Default"/>
    <w:next w:val="Default"/>
    <w:uiPriority w:val="99"/>
    <w:rsid w:val="00E04FF1"/>
    <w:rPr>
      <w:color w:val="auto"/>
    </w:rPr>
  </w:style>
  <w:style w:type="paragraph" w:customStyle="1" w:styleId="CM186">
    <w:name w:val="CM186"/>
    <w:basedOn w:val="Default"/>
    <w:next w:val="Default"/>
    <w:uiPriority w:val="99"/>
    <w:rsid w:val="00E04FF1"/>
    <w:rPr>
      <w:color w:val="auto"/>
    </w:rPr>
  </w:style>
  <w:style w:type="paragraph" w:customStyle="1" w:styleId="CM213">
    <w:name w:val="CM213"/>
    <w:basedOn w:val="Default"/>
    <w:next w:val="Default"/>
    <w:uiPriority w:val="99"/>
    <w:rsid w:val="00E04FF1"/>
    <w:rPr>
      <w:color w:val="auto"/>
    </w:rPr>
  </w:style>
  <w:style w:type="paragraph" w:customStyle="1" w:styleId="CM214">
    <w:name w:val="CM214"/>
    <w:basedOn w:val="Default"/>
    <w:next w:val="Default"/>
    <w:uiPriority w:val="99"/>
    <w:rsid w:val="00E04FF1"/>
    <w:rPr>
      <w:color w:val="auto"/>
    </w:rPr>
  </w:style>
  <w:style w:type="paragraph" w:customStyle="1" w:styleId="CM139">
    <w:name w:val="CM139"/>
    <w:basedOn w:val="Default"/>
    <w:next w:val="Default"/>
    <w:uiPriority w:val="99"/>
    <w:rsid w:val="00E04FF1"/>
    <w:pPr>
      <w:spacing w:line="276" w:lineRule="atLeast"/>
    </w:pPr>
    <w:rPr>
      <w:color w:val="auto"/>
    </w:rPr>
  </w:style>
  <w:style w:type="paragraph" w:customStyle="1" w:styleId="CM230">
    <w:name w:val="CM230"/>
    <w:basedOn w:val="Default"/>
    <w:next w:val="Default"/>
    <w:uiPriority w:val="99"/>
    <w:rsid w:val="00E04FF1"/>
    <w:rPr>
      <w:color w:val="auto"/>
    </w:rPr>
  </w:style>
  <w:style w:type="paragraph" w:customStyle="1" w:styleId="CM141">
    <w:name w:val="CM141"/>
    <w:basedOn w:val="Default"/>
    <w:next w:val="Default"/>
    <w:uiPriority w:val="99"/>
    <w:rsid w:val="00E04FF1"/>
    <w:pPr>
      <w:spacing w:line="276" w:lineRule="atLeast"/>
    </w:pPr>
    <w:rPr>
      <w:color w:val="auto"/>
    </w:rPr>
  </w:style>
  <w:style w:type="paragraph" w:customStyle="1" w:styleId="CM182">
    <w:name w:val="CM182"/>
    <w:basedOn w:val="Default"/>
    <w:next w:val="Default"/>
    <w:uiPriority w:val="99"/>
    <w:rsid w:val="00E04FF1"/>
    <w:rPr>
      <w:color w:val="auto"/>
    </w:rPr>
  </w:style>
  <w:style w:type="paragraph" w:styleId="TOCHeading0">
    <w:name w:val="TOC Heading"/>
    <w:basedOn w:val="Heading1"/>
    <w:next w:val="Normal"/>
    <w:uiPriority w:val="39"/>
    <w:unhideWhenUsed/>
    <w:qFormat/>
    <w:rsid w:val="00E04FF1"/>
    <w:pPr>
      <w:keepLines/>
      <w:spacing w:before="480" w:after="0"/>
      <w:outlineLvl w:val="9"/>
    </w:pPr>
    <w:rPr>
      <w:color w:val="365F91"/>
      <w:kern w:val="0"/>
      <w:sz w:val="28"/>
      <w:szCs w:val="28"/>
    </w:rPr>
  </w:style>
  <w:style w:type="paragraph" w:styleId="TOC2">
    <w:name w:val="toc 2"/>
    <w:basedOn w:val="Normal"/>
    <w:next w:val="Normal"/>
    <w:uiPriority w:val="39"/>
    <w:unhideWhenUsed/>
    <w:rsid w:val="00E04FF1"/>
    <w:pPr>
      <w:ind w:left="220"/>
    </w:pPr>
  </w:style>
  <w:style w:type="character" w:styleId="Hyperlink">
    <w:name w:val="Hyperlink"/>
    <w:basedOn w:val="DefaultParagraphFont"/>
    <w:uiPriority w:val="99"/>
    <w:unhideWhenUsed/>
    <w:rsid w:val="00E04FF1"/>
    <w:rPr>
      <w:color w:val="0000FF"/>
      <w:u w:val="single"/>
    </w:rPr>
  </w:style>
  <w:style w:type="paragraph" w:styleId="TOC3">
    <w:name w:val="toc 3"/>
    <w:basedOn w:val="Normal"/>
    <w:next w:val="Normal"/>
    <w:uiPriority w:val="39"/>
    <w:unhideWhenUsed/>
    <w:rsid w:val="00E04FF1"/>
    <w:pPr>
      <w:ind w:left="440"/>
    </w:pPr>
  </w:style>
  <w:style w:type="paragraph" w:styleId="TOC1">
    <w:name w:val="toc 1"/>
    <w:basedOn w:val="Normal"/>
    <w:next w:val="Normal"/>
    <w:uiPriority w:val="39"/>
    <w:unhideWhenUsed/>
    <w:rsid w:val="00E04FF1"/>
  </w:style>
  <w:style w:type="paragraph" w:customStyle="1" w:styleId="CM81">
    <w:name w:val="CM81"/>
    <w:basedOn w:val="Default"/>
    <w:next w:val="Default"/>
    <w:uiPriority w:val="99"/>
    <w:rsid w:val="00E04FF1"/>
    <w:rPr>
      <w:color w:val="auto"/>
    </w:rPr>
  </w:style>
  <w:style w:type="paragraph" w:customStyle="1" w:styleId="CM82">
    <w:name w:val="CM82"/>
    <w:basedOn w:val="Default"/>
    <w:next w:val="Default"/>
    <w:uiPriority w:val="99"/>
    <w:rsid w:val="00E04FF1"/>
    <w:rPr>
      <w:color w:val="auto"/>
    </w:rPr>
  </w:style>
  <w:style w:type="paragraph" w:customStyle="1" w:styleId="CM87">
    <w:name w:val="CM87"/>
    <w:basedOn w:val="Default"/>
    <w:next w:val="Default"/>
    <w:uiPriority w:val="99"/>
    <w:rsid w:val="00E04FF1"/>
    <w:rPr>
      <w:color w:val="auto"/>
    </w:rPr>
  </w:style>
  <w:style w:type="paragraph" w:customStyle="1" w:styleId="CM88">
    <w:name w:val="CM88"/>
    <w:basedOn w:val="Default"/>
    <w:next w:val="Default"/>
    <w:uiPriority w:val="99"/>
    <w:rsid w:val="00E04FF1"/>
    <w:rPr>
      <w:color w:val="auto"/>
    </w:rPr>
  </w:style>
  <w:style w:type="paragraph" w:customStyle="1" w:styleId="CM89">
    <w:name w:val="CM89"/>
    <w:basedOn w:val="Default"/>
    <w:next w:val="Default"/>
    <w:uiPriority w:val="99"/>
    <w:rsid w:val="00E04FF1"/>
    <w:rPr>
      <w:color w:val="auto"/>
    </w:rPr>
  </w:style>
  <w:style w:type="paragraph" w:customStyle="1" w:styleId="CM97">
    <w:name w:val="CM97"/>
    <w:basedOn w:val="Default"/>
    <w:next w:val="Default"/>
    <w:uiPriority w:val="99"/>
    <w:rsid w:val="00E04FF1"/>
    <w:rPr>
      <w:color w:val="auto"/>
    </w:rPr>
  </w:style>
  <w:style w:type="paragraph" w:customStyle="1" w:styleId="CM103">
    <w:name w:val="CM103"/>
    <w:basedOn w:val="Default"/>
    <w:next w:val="Default"/>
    <w:uiPriority w:val="99"/>
    <w:rsid w:val="00E04FF1"/>
    <w:rPr>
      <w:color w:val="auto"/>
    </w:rPr>
  </w:style>
  <w:style w:type="paragraph" w:customStyle="1" w:styleId="CM142">
    <w:name w:val="CM142"/>
    <w:basedOn w:val="Default"/>
    <w:next w:val="Default"/>
    <w:uiPriority w:val="99"/>
    <w:rsid w:val="00E04FF1"/>
    <w:rPr>
      <w:color w:val="auto"/>
    </w:rPr>
  </w:style>
  <w:style w:type="paragraph" w:customStyle="1" w:styleId="CM122">
    <w:name w:val="CM122"/>
    <w:basedOn w:val="Default"/>
    <w:next w:val="Default"/>
    <w:uiPriority w:val="99"/>
    <w:rsid w:val="00E04FF1"/>
    <w:rPr>
      <w:color w:val="auto"/>
    </w:rPr>
  </w:style>
  <w:style w:type="paragraph" w:customStyle="1" w:styleId="CM126">
    <w:name w:val="CM126"/>
    <w:basedOn w:val="Default"/>
    <w:next w:val="Default"/>
    <w:uiPriority w:val="99"/>
    <w:rsid w:val="00E04FF1"/>
    <w:rPr>
      <w:color w:val="auto"/>
    </w:rPr>
  </w:style>
  <w:style w:type="paragraph" w:customStyle="1" w:styleId="CM129">
    <w:name w:val="CM129"/>
    <w:basedOn w:val="Default"/>
    <w:next w:val="Default"/>
    <w:uiPriority w:val="99"/>
    <w:rsid w:val="00E04FF1"/>
    <w:rPr>
      <w:color w:val="auto"/>
    </w:rPr>
  </w:style>
  <w:style w:type="paragraph" w:customStyle="1" w:styleId="CM131">
    <w:name w:val="CM131"/>
    <w:basedOn w:val="Default"/>
    <w:next w:val="Default"/>
    <w:uiPriority w:val="99"/>
    <w:rsid w:val="00E04FF1"/>
    <w:rPr>
      <w:color w:val="auto"/>
    </w:rPr>
  </w:style>
  <w:style w:type="paragraph" w:customStyle="1" w:styleId="CM132">
    <w:name w:val="CM132"/>
    <w:basedOn w:val="Default"/>
    <w:next w:val="Default"/>
    <w:uiPriority w:val="99"/>
    <w:rsid w:val="00E04FF1"/>
    <w:rPr>
      <w:color w:val="auto"/>
    </w:rPr>
  </w:style>
  <w:style w:type="paragraph" w:customStyle="1" w:styleId="CM136">
    <w:name w:val="CM136"/>
    <w:basedOn w:val="Default"/>
    <w:next w:val="Default"/>
    <w:uiPriority w:val="99"/>
    <w:rsid w:val="00E04FF1"/>
    <w:rPr>
      <w:color w:val="auto"/>
    </w:rPr>
  </w:style>
  <w:style w:type="paragraph" w:customStyle="1" w:styleId="CM140">
    <w:name w:val="CM140"/>
    <w:basedOn w:val="Default"/>
    <w:next w:val="Default"/>
    <w:uiPriority w:val="99"/>
    <w:rsid w:val="00E04FF1"/>
    <w:rPr>
      <w:color w:val="auto"/>
    </w:rPr>
  </w:style>
  <w:style w:type="paragraph" w:customStyle="1" w:styleId="CM68">
    <w:name w:val="CM68"/>
    <w:basedOn w:val="Default"/>
    <w:next w:val="Default"/>
    <w:uiPriority w:val="99"/>
    <w:rsid w:val="00E04FF1"/>
    <w:pPr>
      <w:spacing w:line="276" w:lineRule="atLeast"/>
    </w:pPr>
    <w:rPr>
      <w:color w:val="auto"/>
    </w:rPr>
  </w:style>
  <w:style w:type="paragraph" w:styleId="TOC4">
    <w:name w:val="toc 4"/>
    <w:basedOn w:val="Normal"/>
    <w:next w:val="Normal"/>
    <w:uiPriority w:val="39"/>
    <w:unhideWhenUsed/>
    <w:rsid w:val="00E04FF1"/>
    <w:pPr>
      <w:spacing w:after="100"/>
      <w:ind w:left="660"/>
    </w:pPr>
  </w:style>
  <w:style w:type="paragraph" w:styleId="TOC5">
    <w:name w:val="toc 5"/>
    <w:basedOn w:val="Normal"/>
    <w:next w:val="Normal"/>
    <w:uiPriority w:val="39"/>
    <w:unhideWhenUsed/>
    <w:rsid w:val="00E04FF1"/>
    <w:pPr>
      <w:spacing w:after="100"/>
      <w:ind w:left="880"/>
    </w:pPr>
  </w:style>
  <w:style w:type="paragraph" w:styleId="TOC6">
    <w:name w:val="toc 6"/>
    <w:basedOn w:val="Normal"/>
    <w:next w:val="Normal"/>
    <w:uiPriority w:val="39"/>
    <w:unhideWhenUsed/>
    <w:rsid w:val="00E04FF1"/>
    <w:pPr>
      <w:spacing w:after="100"/>
      <w:ind w:left="1100"/>
    </w:pPr>
  </w:style>
  <w:style w:type="paragraph" w:styleId="TOC7">
    <w:name w:val="toc 7"/>
    <w:basedOn w:val="Normal"/>
    <w:next w:val="Normal"/>
    <w:uiPriority w:val="39"/>
    <w:unhideWhenUsed/>
    <w:rsid w:val="00E04FF1"/>
    <w:pPr>
      <w:spacing w:after="100"/>
      <w:ind w:left="1320"/>
    </w:pPr>
  </w:style>
  <w:style w:type="paragraph" w:styleId="TOC8">
    <w:name w:val="toc 8"/>
    <w:basedOn w:val="Normal"/>
    <w:next w:val="Normal"/>
    <w:uiPriority w:val="39"/>
    <w:unhideWhenUsed/>
    <w:rsid w:val="00E04FF1"/>
    <w:pPr>
      <w:spacing w:after="100"/>
      <w:ind w:left="1540"/>
    </w:pPr>
  </w:style>
  <w:style w:type="paragraph" w:styleId="TOC9">
    <w:name w:val="toc 9"/>
    <w:basedOn w:val="Normal"/>
    <w:next w:val="Normal"/>
    <w:uiPriority w:val="39"/>
    <w:unhideWhenUsed/>
    <w:rsid w:val="00E04FF1"/>
    <w:pPr>
      <w:spacing w:after="100"/>
      <w:ind w:left="1760"/>
    </w:pPr>
  </w:style>
  <w:style w:type="paragraph" w:customStyle="1" w:styleId="TOCHeading">
    <w:name w:val="TOC_Heading"/>
    <w:basedOn w:val="Normal"/>
    <w:link w:val="TOCHeadingChar"/>
    <w:qFormat/>
    <w:rsid w:val="00E04FF1"/>
    <w:pPr>
      <w:numPr>
        <w:numId w:val="22"/>
      </w:numPr>
      <w:spacing w:after="120" w:line="360" w:lineRule="auto"/>
      <w:contextualSpacing/>
    </w:pPr>
    <w:rPr>
      <w:rFonts w:ascii="Times New Roman" w:hAnsi="Times New Roman"/>
      <w:b/>
    </w:rPr>
  </w:style>
  <w:style w:type="character" w:customStyle="1" w:styleId="ListParagraphChar0">
    <w:name w:val="List Paragraph Char_0"/>
    <w:link w:val="ListParagraph1"/>
    <w:uiPriority w:val="34"/>
    <w:locked/>
    <w:rsid w:val="00E04FF1"/>
    <w:rPr>
      <w:rFonts w:ascii="Calibri" w:eastAsia="Times New Roman" w:hAnsi="Calibri" w:cs="Calibri"/>
    </w:rPr>
  </w:style>
  <w:style w:type="character" w:customStyle="1" w:styleId="TOCHeadingChar">
    <w:name w:val="TOC_Heading Char"/>
    <w:basedOn w:val="ListParagraphChar0"/>
    <w:link w:val="TOCHeading"/>
    <w:rsid w:val="00E04FF1"/>
    <w:rPr>
      <w:rFonts w:ascii="Times New Roman" w:eastAsia="Times New Roman" w:hAnsi="Times New Roman" w:cs="Times New Roman"/>
      <w:b/>
    </w:rPr>
  </w:style>
  <w:style w:type="paragraph" w:customStyle="1" w:styleId="Normal35">
    <w:name w:val="Normal_35"/>
    <w:qFormat/>
    <w:rsid w:val="00E04FF1"/>
    <w:rPr>
      <w:rFonts w:ascii="Calibri" w:eastAsia="Times New Roman" w:hAnsi="Calibri" w:cs="Times New Roman"/>
    </w:rPr>
  </w:style>
  <w:style w:type="paragraph" w:customStyle="1" w:styleId="Normal06">
    <w:name w:val="Normal_0_6"/>
    <w:qFormat/>
    <w:rsid w:val="00E04FF1"/>
    <w:rPr>
      <w:rFonts w:ascii="Calibri" w:eastAsia="Times New Roman" w:hAnsi="Calibri" w:cs="Times New Roman"/>
    </w:rPr>
  </w:style>
  <w:style w:type="paragraph" w:customStyle="1" w:styleId="Normal020">
    <w:name w:val="Normal_0_2_0"/>
    <w:qFormat/>
    <w:rsid w:val="00E04FF1"/>
    <w:rPr>
      <w:rFonts w:ascii="Calibri" w:eastAsia="Times New Roman" w:hAnsi="Calibri" w:cs="Times New Roman"/>
    </w:rPr>
  </w:style>
  <w:style w:type="paragraph" w:customStyle="1" w:styleId="Normal350">
    <w:name w:val="Normal_35_0"/>
    <w:qFormat/>
    <w:rsid w:val="00E04FF1"/>
    <w:rPr>
      <w:rFonts w:ascii="Calibri" w:eastAsia="Times New Roman" w:hAnsi="Calibri" w:cs="Times New Roman"/>
    </w:rPr>
  </w:style>
  <w:style w:type="paragraph" w:customStyle="1" w:styleId="Normal130">
    <w:name w:val="Normal_1_3"/>
    <w:qFormat/>
    <w:rsid w:val="00E04FF1"/>
    <w:rPr>
      <w:rFonts w:ascii="Calibri" w:eastAsia="Times New Roman" w:hAnsi="Calibri" w:cs="Times New Roman"/>
    </w:rPr>
  </w:style>
  <w:style w:type="paragraph" w:customStyle="1" w:styleId="00BodyText1">
    <w:name w:val="00 Body Text 1"/>
    <w:basedOn w:val="Normal"/>
    <w:rsid w:val="00E04FF1"/>
    <w:pPr>
      <w:spacing w:after="240" w:line="240" w:lineRule="auto"/>
      <w:ind w:firstLine="1440"/>
    </w:pPr>
    <w:rPr>
      <w:rFonts w:ascii="Garamond" w:hAnsi="Garamond"/>
      <w:sz w:val="26"/>
      <w:szCs w:val="24"/>
    </w:rPr>
  </w:style>
  <w:style w:type="paragraph" w:customStyle="1" w:styleId="Normal93">
    <w:name w:val="Normal_9_3"/>
    <w:qFormat/>
    <w:rsid w:val="00E04FF1"/>
    <w:rPr>
      <w:rFonts w:ascii="Calibri" w:eastAsia="Times New Roman" w:hAnsi="Calibri" w:cs="Times New Roman"/>
    </w:rPr>
  </w:style>
  <w:style w:type="paragraph" w:styleId="Revision">
    <w:name w:val="Revision"/>
    <w:hidden/>
    <w:uiPriority w:val="99"/>
    <w:semiHidden/>
    <w:rsid w:val="00E04FF1"/>
    <w:pPr>
      <w:spacing w:after="0" w:line="240" w:lineRule="auto"/>
    </w:pPr>
    <w:rPr>
      <w:rFonts w:ascii="Calibri" w:eastAsia="Times New Roman" w:hAnsi="Calibri" w:cs="Times New Roman"/>
    </w:rPr>
  </w:style>
  <w:style w:type="character" w:styleId="Emphasis">
    <w:name w:val="Emphasis"/>
    <w:uiPriority w:val="20"/>
    <w:qFormat/>
    <w:rsid w:val="00B233A8"/>
    <w:rPr>
      <w:rFonts w:cs="Times New Roman" w:hint="cs"/>
      <w:i/>
      <w:iCs/>
      <w:rtl w:val="0"/>
      <w:cs w:val="0"/>
    </w:rPr>
  </w:style>
  <w:style w:type="paragraph" w:customStyle="1" w:styleId="Normal43">
    <w:name w:val="Normal_43"/>
    <w:qFormat/>
    <w:rsid w:val="00B233A8"/>
    <w:rPr>
      <w:rFonts w:ascii="Calibri" w:eastAsia="Times New Roman" w:hAnsi="Calibri" w:cs="Times New Roman" w:hint="cs"/>
    </w:rPr>
  </w:style>
  <w:style w:type="paragraph" w:customStyle="1" w:styleId="Normal51">
    <w:name w:val="Normal_5_1"/>
    <w:qFormat/>
    <w:rsid w:val="00CD5CF7"/>
    <w:rPr>
      <w:rFonts w:ascii="Calibri" w:eastAsia="Times New Roman" w:hAnsi="Calibri" w:cs="Times New Roman"/>
    </w:rPr>
  </w:style>
  <w:style w:type="paragraph" w:customStyle="1" w:styleId="Normal1400">
    <w:name w:val="Normal_14_0_0"/>
    <w:qFormat/>
    <w:rsid w:val="00CD5CF7"/>
    <w:rPr>
      <w:rFonts w:ascii="Calibri" w:eastAsia="Calibri" w:hAnsi="Calibri" w:cs="Times New Roman"/>
    </w:rPr>
  </w:style>
  <w:style w:type="paragraph" w:customStyle="1" w:styleId="Normal145">
    <w:name w:val="Normal_14_5"/>
    <w:qFormat/>
    <w:rsid w:val="00CD5CF7"/>
    <w:rPr>
      <w:rFonts w:ascii="Calibri" w:eastAsia="Calibri" w:hAnsi="Calibri" w:cs="Times New Roman"/>
    </w:rPr>
  </w:style>
  <w:style w:type="paragraph" w:customStyle="1" w:styleId="Normal52">
    <w:name w:val="Normal_5_2"/>
    <w:qFormat/>
    <w:rsid w:val="00CD5CF7"/>
    <w:rPr>
      <w:rFonts w:ascii="Calibri" w:eastAsia="Calibri" w:hAnsi="Calibri" w:cs="Times New Roman"/>
    </w:rPr>
  </w:style>
  <w:style w:type="paragraph" w:customStyle="1" w:styleId="Normal48">
    <w:name w:val="Normal_48"/>
    <w:qFormat/>
    <w:rsid w:val="00CD5CF7"/>
    <w:rPr>
      <w:rFonts w:ascii="Calibri" w:eastAsia="Times New Roman" w:hAnsi="Calibri" w:cs="Times New Roman"/>
    </w:rPr>
  </w:style>
  <w:style w:type="paragraph" w:customStyle="1" w:styleId="Normal520">
    <w:name w:val="Normal_5_2_0"/>
    <w:qFormat/>
    <w:rsid w:val="00CD5CF7"/>
    <w:rPr>
      <w:rFonts w:ascii="Calibri" w:eastAsia="Calibri" w:hAnsi="Calibri" w:cs="Times New Roman"/>
    </w:rPr>
  </w:style>
  <w:style w:type="paragraph" w:customStyle="1" w:styleId="Normal351">
    <w:name w:val="Normal_35_1"/>
    <w:qFormat/>
    <w:rsid w:val="00CD5CF7"/>
    <w:rPr>
      <w:rFonts w:ascii="Calibri" w:eastAsia="Times New Roman" w:hAnsi="Calibri" w:cs="Times New Roman"/>
    </w:rPr>
  </w:style>
  <w:style w:type="paragraph" w:customStyle="1" w:styleId="Default0001">
    <w:name w:val="Default_0_0_0_1"/>
    <w:rsid w:val="00CD5CF7"/>
    <w:pPr>
      <w:widowControl w:val="0"/>
      <w:autoSpaceDE w:val="0"/>
      <w:autoSpaceDN w:val="0"/>
      <w:adjustRightInd w:val="0"/>
      <w:spacing w:after="0" w:line="240" w:lineRule="auto"/>
    </w:pPr>
    <w:rPr>
      <w:rFonts w:ascii="Times" w:eastAsia="Times New Roman" w:hAnsi="Times" w:cs="Times"/>
      <w:color w:val="000000"/>
      <w:sz w:val="24"/>
      <w:szCs w:val="24"/>
    </w:rPr>
  </w:style>
  <w:style w:type="character" w:customStyle="1" w:styleId="CommentReference3">
    <w:name w:val="Comment Reference_3"/>
    <w:basedOn w:val="DefaultParagraphFont"/>
    <w:uiPriority w:val="99"/>
    <w:semiHidden/>
    <w:unhideWhenUsed/>
    <w:rsid w:val="00CD5CF7"/>
    <w:rPr>
      <w:rFonts w:eastAsia="Times New Roman"/>
      <w:sz w:val="16"/>
      <w:szCs w:val="16"/>
    </w:rPr>
  </w:style>
  <w:style w:type="paragraph" w:customStyle="1" w:styleId="ListParagraph10">
    <w:name w:val="List Paragraph_10"/>
    <w:basedOn w:val="Normal48"/>
    <w:uiPriority w:val="34"/>
    <w:qFormat/>
    <w:rsid w:val="00CD5CF7"/>
    <w:pPr>
      <w:ind w:left="720"/>
    </w:pPr>
  </w:style>
  <w:style w:type="paragraph" w:customStyle="1" w:styleId="Normal62">
    <w:name w:val="Normal_6_2"/>
    <w:qFormat/>
    <w:rsid w:val="00CD5CF7"/>
    <w:rPr>
      <w:rFonts w:ascii="Calibri" w:eastAsia="Calibri" w:hAnsi="Calibri" w:cs="Times New Roman"/>
    </w:rPr>
  </w:style>
  <w:style w:type="paragraph" w:customStyle="1" w:styleId="Normal700">
    <w:name w:val="Normal_7_0_0"/>
    <w:qFormat/>
    <w:rsid w:val="00CD5CF7"/>
    <w:rPr>
      <w:rFonts w:ascii="Calibri" w:eastAsia="Calibri" w:hAnsi="Calibri" w:cs="Times New Roman"/>
    </w:rPr>
  </w:style>
  <w:style w:type="paragraph" w:customStyle="1" w:styleId="Normal74">
    <w:name w:val="Normal_7_4"/>
    <w:qFormat/>
    <w:rsid w:val="00CD5CF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image" Target="media/image1.gif"/><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footer" Target="footer16.xml"/><Relationship Id="rId47" Type="http://schemas.openxmlformats.org/officeDocument/2006/relationships/header" Target="header21.xml"/><Relationship Id="rId50" Type="http://schemas.openxmlformats.org/officeDocument/2006/relationships/header" Target="header22.xml"/><Relationship Id="rId55" Type="http://schemas.openxmlformats.org/officeDocument/2006/relationships/footer" Target="footer2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eader" Target="header18.xml"/><Relationship Id="rId54"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footer" Target="footer14.xml"/><Relationship Id="rId49" Type="http://schemas.openxmlformats.org/officeDocument/2006/relationships/footer" Target="footer20.xml"/><Relationship Id="rId57" Type="http://schemas.openxmlformats.org/officeDocument/2006/relationships/footer" Target="footer24.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19.xml"/><Relationship Id="rId52"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19.xml"/><Relationship Id="rId56" Type="http://schemas.openxmlformats.org/officeDocument/2006/relationships/header" Target="header25.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D2D63-87DA-4AC5-A48E-9778FA102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165</Pages>
  <Words>55658</Words>
  <Characters>317257</Characters>
  <Application>Microsoft Office Word</Application>
  <DocSecurity>0</DocSecurity>
  <Lines>2643</Lines>
  <Paragraphs>744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2021-09-07T15:08:00Z</dcterms:created>
  <dcterms:modified xsi:type="dcterms:W3CDTF">2021-09-07T19:31:00Z</dcterms:modified>
</cp:coreProperties>
</file>