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EB964" w14:textId="77777777" w:rsidR="00B55892" w:rsidRPr="0063686B" w:rsidRDefault="00B55892" w:rsidP="00B55892">
      <w:pPr>
        <w:pStyle w:val="Normal01"/>
        <w:rPr>
          <w:rFonts w:ascii="Times New Roman" w:hAnsi="Times New Roman"/>
          <w:b/>
          <w:sz w:val="24"/>
          <w:szCs w:val="24"/>
        </w:rPr>
      </w:pPr>
      <w:bookmarkStart w:id="0" w:name="_Toc264273698"/>
      <w:bookmarkStart w:id="1" w:name="_Toc265214401"/>
      <w:bookmarkStart w:id="2" w:name="_Toc265135097"/>
      <w:bookmarkStart w:id="3" w:name="_Toc265214412"/>
      <w:r w:rsidRPr="0063686B">
        <w:rPr>
          <w:rFonts w:ascii="Times New Roman" w:hAnsi="Times New Roman"/>
          <w:b/>
          <w:sz w:val="24"/>
          <w:szCs w:val="24"/>
        </w:rPr>
        <w:t xml:space="preserve">I.2 </w:t>
      </w:r>
      <w:r w:rsidRPr="0063686B">
        <w:rPr>
          <w:rFonts w:ascii="Times New Roman" w:hAnsi="Times New Roman"/>
          <w:b/>
          <w:sz w:val="24"/>
          <w:szCs w:val="24"/>
        </w:rPr>
        <w:tab/>
        <w:t>Rules of Construction; Definitions</w:t>
      </w:r>
      <w:bookmarkEnd w:id="0"/>
    </w:p>
    <w:p w14:paraId="3D4371FF" w14:textId="50054C7C" w:rsidR="00B55892" w:rsidRPr="00E47933" w:rsidRDefault="00B55892" w:rsidP="00B55892">
      <w:pPr>
        <w:spacing w:after="0" w:line="360" w:lineRule="auto"/>
        <w:rPr>
          <w:rFonts w:ascii="Times New Roman" w:hAnsi="Times New Roman"/>
        </w:rPr>
      </w:pPr>
    </w:p>
    <w:p w14:paraId="5F791D79" w14:textId="77777777" w:rsidR="00B55892" w:rsidRDefault="00B55892" w:rsidP="00B55892">
      <w:pPr>
        <w:spacing w:after="0" w:line="360" w:lineRule="auto"/>
        <w:outlineLvl w:val="2"/>
        <w:rPr>
          <w:rFonts w:ascii="Times New Roman" w:hAnsi="Times New Roman"/>
        </w:rPr>
      </w:pPr>
      <w:bookmarkStart w:id="4" w:name="_Toc264273700"/>
      <w:r w:rsidRPr="00AB69C6">
        <w:rPr>
          <w:rFonts w:ascii="Times New Roman" w:hAnsi="Times New Roman"/>
          <w:b/>
        </w:rPr>
        <w:t xml:space="preserve">I.2.2. </w:t>
      </w:r>
      <w:r>
        <w:rPr>
          <w:rFonts w:ascii="Times New Roman" w:hAnsi="Times New Roman"/>
          <w:b/>
        </w:rPr>
        <w:tab/>
      </w:r>
      <w:r w:rsidRPr="00AB69C6">
        <w:rPr>
          <w:rFonts w:ascii="Times New Roman" w:hAnsi="Times New Roman"/>
          <w:b/>
        </w:rPr>
        <w:t>Definitions</w:t>
      </w:r>
      <w:r w:rsidRPr="00E47933">
        <w:rPr>
          <w:rFonts w:ascii="Times New Roman" w:hAnsi="Times New Roman"/>
        </w:rPr>
        <w:t>:</w:t>
      </w:r>
      <w:bookmarkEnd w:id="4"/>
      <w:r w:rsidRPr="00E47933">
        <w:rPr>
          <w:rFonts w:ascii="Times New Roman" w:hAnsi="Times New Roman"/>
        </w:rPr>
        <w:t xml:space="preserve">  </w:t>
      </w:r>
    </w:p>
    <w:p w14:paraId="446CA2FE" w14:textId="77777777" w:rsidR="00B55892" w:rsidRDefault="00B55892" w:rsidP="00B55892">
      <w:pPr>
        <w:spacing w:after="0" w:line="360" w:lineRule="auto"/>
        <w:rPr>
          <w:rFonts w:ascii="Times New Roman" w:hAnsi="Times New Roman"/>
        </w:rPr>
      </w:pPr>
      <w:r w:rsidRPr="00E47933">
        <w:rPr>
          <w:rFonts w:ascii="Times New Roman" w:hAnsi="Times New Roman"/>
        </w:rPr>
        <w:t xml:space="preserve">In this Tariff, the terms listed in this section shall be defined as described below: </w:t>
      </w:r>
    </w:p>
    <w:p w14:paraId="523B29EB" w14:textId="76542362" w:rsidR="00B55892" w:rsidRDefault="00B55892" w:rsidP="00B55892">
      <w:pPr>
        <w:spacing w:after="0" w:line="360" w:lineRule="auto"/>
        <w:rPr>
          <w:rFonts w:ascii="Times New Roman" w:hAnsi="Times New Roman"/>
        </w:rPr>
      </w:pPr>
    </w:p>
    <w:p w14:paraId="42C406D8" w14:textId="73C25894" w:rsidR="00B55892" w:rsidRPr="00E47933" w:rsidRDefault="00B55892" w:rsidP="00B55892">
      <w:pPr>
        <w:spacing w:after="0" w:line="360" w:lineRule="auto"/>
        <w:rPr>
          <w:rFonts w:ascii="Times New Roman" w:hAnsi="Times New Roman"/>
        </w:rPr>
      </w:pPr>
      <w:r w:rsidRPr="00AB69C6">
        <w:rPr>
          <w:rFonts w:ascii="Times New Roman" w:hAnsi="Times New Roman"/>
          <w:b/>
        </w:rPr>
        <w:t>Block</w:t>
      </w:r>
      <w:r w:rsidRPr="00E47933">
        <w:rPr>
          <w:rFonts w:ascii="Times New Roman" w:hAnsi="Times New Roman"/>
        </w:rPr>
        <w:t xml:space="preserve"> is defined as follows:  (1) With respect to Bilateral Contracts, a Bilateral Contract administered by the ISO for an hour; (2) with respect to Supply Offers administered by the ISO, a quantity with a related price for Energy (Supply Offers for Energy may contain multiple sets of quantity and price pairs for </w:t>
      </w:r>
      <w:r>
        <w:rPr>
          <w:rFonts w:ascii="Times New Roman" w:hAnsi="Times New Roman"/>
        </w:rPr>
        <w:t>each hour</w:t>
      </w:r>
      <w:r w:rsidRPr="00E47933">
        <w:rPr>
          <w:rFonts w:ascii="Times New Roman" w:hAnsi="Times New Roman"/>
        </w:rPr>
        <w:t>); (3) with respect to Demand Bids administered by the ISO, a quantity with a related price for Energy (Demand Bids for Energy may contain multiple sets of quantity and price pairs for each hour); (4) with respect to Increment Offers administered by the ISO, a quantity with a related price for Energy (Increment Offers for Energy may contain multiple sets of quantity and price pairs for each hour); (5) with respect to Decrement Bids administered by the ISO, a quantity with a related price for Energy (Decrement Bids for Energy may contain multiple sets of quantity and price pairs for each hour); (6) with respect to Asset Related Demand bids administered by the ISO, a quantity with a related price for Energy (Asset Related Demand bids may contain multiple sets of quantity and price pairs for each hour)</w:t>
      </w:r>
      <w:r>
        <w:rPr>
          <w:rFonts w:ascii="Times New Roman" w:hAnsi="Times New Roman"/>
        </w:rPr>
        <w:t>;</w:t>
      </w:r>
      <w:del w:id="5" w:author="Author">
        <w:r w:rsidDel="00B3031B">
          <w:rPr>
            <w:rFonts w:ascii="Times New Roman" w:hAnsi="Times New Roman"/>
          </w:rPr>
          <w:delText xml:space="preserve"> and</w:delText>
        </w:r>
      </w:del>
      <w:r>
        <w:rPr>
          <w:rFonts w:ascii="Times New Roman" w:hAnsi="Times New Roman"/>
        </w:rPr>
        <w:t xml:space="preserve"> (7) with respect to Demand Reduction Offers administered by the ISO, a quantity of reduced demand with a related price (Demand Reduction Offers may contain multiple sets of quantity and price pairs for </w:t>
      </w:r>
      <w:del w:id="6" w:author="Author">
        <w:r w:rsidDel="00B3031B">
          <w:rPr>
            <w:rFonts w:ascii="Times New Roman" w:hAnsi="Times New Roman"/>
          </w:rPr>
          <w:delText xml:space="preserve">the </w:delText>
        </w:r>
      </w:del>
      <w:ins w:id="7" w:author="Author">
        <w:r w:rsidR="00B3031B">
          <w:rPr>
            <w:rFonts w:ascii="Times New Roman" w:hAnsi="Times New Roman"/>
          </w:rPr>
          <w:t>each hour</w:t>
        </w:r>
      </w:ins>
      <w:del w:id="8" w:author="Author">
        <w:r w:rsidDel="00B3031B">
          <w:rPr>
            <w:rFonts w:ascii="Times New Roman" w:hAnsi="Times New Roman"/>
          </w:rPr>
          <w:delText>day</w:delText>
        </w:r>
      </w:del>
      <w:r>
        <w:rPr>
          <w:rFonts w:ascii="Times New Roman" w:hAnsi="Times New Roman"/>
        </w:rPr>
        <w:t>)</w:t>
      </w:r>
      <w:ins w:id="9" w:author="Author">
        <w:r w:rsidR="00C70A79">
          <w:rPr>
            <w:rFonts w:ascii="Times New Roman" w:hAnsi="Times New Roman"/>
          </w:rPr>
          <w:t xml:space="preserve">; and (8) with respect to Baseline Deviation Offers administered by the ISO, a quantity of reduced demand or additional </w:t>
        </w:r>
        <w:r w:rsidR="00B3031B">
          <w:rPr>
            <w:rFonts w:ascii="Times New Roman" w:hAnsi="Times New Roman"/>
          </w:rPr>
          <w:t>e</w:t>
        </w:r>
        <w:r w:rsidR="00893E7E">
          <w:rPr>
            <w:rFonts w:ascii="Times New Roman" w:hAnsi="Times New Roman"/>
          </w:rPr>
          <w:t>nergy</w:t>
        </w:r>
        <w:r w:rsidR="00C70A79">
          <w:rPr>
            <w:rFonts w:ascii="Times New Roman" w:hAnsi="Times New Roman"/>
          </w:rPr>
          <w:t xml:space="preserve"> injection with a related price (Baseline </w:t>
        </w:r>
        <w:r w:rsidR="00DC79B5">
          <w:rPr>
            <w:rFonts w:ascii="Times New Roman" w:hAnsi="Times New Roman"/>
          </w:rPr>
          <w:t>Deviation</w:t>
        </w:r>
        <w:r w:rsidR="00C70A79">
          <w:rPr>
            <w:rFonts w:ascii="Times New Roman" w:hAnsi="Times New Roman"/>
          </w:rPr>
          <w:t xml:space="preserve"> Offers may contain multiple sets of quantity and price pa</w:t>
        </w:r>
        <w:r w:rsidR="004616B7" w:rsidRPr="006F3A2C">
          <w:rPr>
            <w:rFonts w:ascii="Times New Roman" w:hAnsi="Times New Roman"/>
          </w:rPr>
          <w:t>i</w:t>
        </w:r>
        <w:r w:rsidR="00C70A79" w:rsidRPr="006F3A2C">
          <w:rPr>
            <w:rFonts w:ascii="Times New Roman" w:hAnsi="Times New Roman"/>
          </w:rPr>
          <w:t>r</w:t>
        </w:r>
        <w:r w:rsidR="00C70A79">
          <w:rPr>
            <w:rFonts w:ascii="Times New Roman" w:hAnsi="Times New Roman"/>
          </w:rPr>
          <w:t xml:space="preserve">s for </w:t>
        </w:r>
        <w:r w:rsidR="00B3031B">
          <w:rPr>
            <w:rFonts w:ascii="Times New Roman" w:hAnsi="Times New Roman"/>
          </w:rPr>
          <w:t>each hour</w:t>
        </w:r>
        <w:r w:rsidR="004616B7">
          <w:rPr>
            <w:rFonts w:ascii="Times New Roman" w:hAnsi="Times New Roman"/>
          </w:rPr>
          <w:t>)</w:t>
        </w:r>
      </w:ins>
      <w:r w:rsidRPr="00E47933">
        <w:rPr>
          <w:rFonts w:ascii="Times New Roman" w:hAnsi="Times New Roman"/>
        </w:rPr>
        <w:t xml:space="preserve">. </w:t>
      </w:r>
    </w:p>
    <w:p w14:paraId="45EC8AFC" w14:textId="14DE6DDA" w:rsidR="00B55892" w:rsidRPr="00653C9F" w:rsidRDefault="00B55892" w:rsidP="00B55892">
      <w:pPr>
        <w:spacing w:after="0" w:line="360" w:lineRule="auto"/>
        <w:rPr>
          <w:rFonts w:ascii="Times New Roman" w:hAnsi="Times New Roman"/>
        </w:rPr>
      </w:pPr>
    </w:p>
    <w:p w14:paraId="1E9CB31A" w14:textId="5ECE4DFC" w:rsidR="00B55892" w:rsidRDefault="00B55892" w:rsidP="00B55892">
      <w:pPr>
        <w:spacing w:after="0" w:line="360" w:lineRule="auto"/>
        <w:rPr>
          <w:rFonts w:ascii="Times New Roman" w:hAnsi="Times New Roman"/>
        </w:rPr>
      </w:pPr>
      <w:r w:rsidRPr="00D43C1D">
        <w:rPr>
          <w:rFonts w:ascii="Times New Roman" w:hAnsi="Times New Roman"/>
          <w:b/>
        </w:rPr>
        <w:t>Controllable Behind-the-Meter Generation</w:t>
      </w:r>
      <w:r>
        <w:rPr>
          <w:rFonts w:ascii="Times New Roman" w:hAnsi="Times New Roman"/>
        </w:rPr>
        <w:t xml:space="preserve"> means </w:t>
      </w:r>
      <w:r w:rsidRPr="000354DE">
        <w:rPr>
          <w:rFonts w:ascii="Times New Roman" w:hAnsi="Times New Roman"/>
        </w:rPr>
        <w:t>generati</w:t>
      </w:r>
      <w:r w:rsidRPr="006C5DEF">
        <w:rPr>
          <w:rFonts w:ascii="Times New Roman" w:hAnsi="Times New Roman"/>
        </w:rPr>
        <w:t>on</w:t>
      </w:r>
      <w:r w:rsidRPr="000354DE">
        <w:rPr>
          <w:rFonts w:ascii="Times New Roman" w:hAnsi="Times New Roman"/>
        </w:rPr>
        <w:t xml:space="preserve"> whose output can be controlled located </w:t>
      </w:r>
      <w:r w:rsidRPr="006C5DEF">
        <w:rPr>
          <w:rFonts w:ascii="Times New Roman" w:hAnsi="Times New Roman"/>
        </w:rPr>
        <w:t>at the same facility as a DARD or a Demand Response Asset</w:t>
      </w:r>
      <w:ins w:id="10" w:author="Author">
        <w:r w:rsidR="007142C7">
          <w:rPr>
            <w:rFonts w:ascii="Times New Roman" w:hAnsi="Times New Roman"/>
          </w:rPr>
          <w:t xml:space="preserve"> or a Distributed Energy Resource associated with a Demand Response Distributed Energy Resource Aggregation</w:t>
        </w:r>
      </w:ins>
      <w:r w:rsidRPr="006C5DEF">
        <w:rPr>
          <w:rFonts w:ascii="Times New Roman" w:hAnsi="Times New Roman"/>
        </w:rPr>
        <w:t xml:space="preserve">, excluding: (1) generators whose output is separately metered and reported and (2) </w:t>
      </w:r>
      <w:r w:rsidRPr="000354DE">
        <w:rPr>
          <w:rFonts w:ascii="Times New Roman" w:hAnsi="Times New Roman"/>
        </w:rPr>
        <w:t>generators that cannot operate electrically synchronized to</w:t>
      </w:r>
      <w:r w:rsidRPr="006C5DEF">
        <w:rPr>
          <w:rFonts w:ascii="Times New Roman" w:hAnsi="Times New Roman"/>
        </w:rPr>
        <w:t>,</w:t>
      </w:r>
      <w:r w:rsidRPr="000354DE">
        <w:rPr>
          <w:rFonts w:ascii="Times New Roman" w:hAnsi="Times New Roman"/>
        </w:rPr>
        <w:t xml:space="preserve"> </w:t>
      </w:r>
      <w:r w:rsidRPr="006C5DEF">
        <w:rPr>
          <w:rFonts w:ascii="Times New Roman" w:hAnsi="Times New Roman"/>
        </w:rPr>
        <w:t>and that are operated only when the facility loses its supply of power from,</w:t>
      </w:r>
      <w:r w:rsidRPr="000354DE">
        <w:rPr>
          <w:rFonts w:ascii="Times New Roman" w:hAnsi="Times New Roman"/>
        </w:rPr>
        <w:t xml:space="preserve"> the New England Transmission System</w:t>
      </w:r>
      <w:r w:rsidRPr="006C5DEF">
        <w:rPr>
          <w:rFonts w:ascii="Times New Roman" w:hAnsi="Times New Roman"/>
        </w:rPr>
        <w:t>, or when undergoing related testing</w:t>
      </w:r>
      <w:r w:rsidRPr="000354DE">
        <w:rPr>
          <w:rFonts w:ascii="Times New Roman" w:hAnsi="Times New Roman"/>
        </w:rPr>
        <w:t>.</w:t>
      </w:r>
    </w:p>
    <w:p w14:paraId="4E8A744E" w14:textId="06EC0A94" w:rsidR="00000B96" w:rsidRDefault="00000B96" w:rsidP="00B55892">
      <w:pPr>
        <w:spacing w:after="0" w:line="360" w:lineRule="auto"/>
        <w:rPr>
          <w:rFonts w:ascii="Times New Roman" w:hAnsi="Times New Roman"/>
        </w:rPr>
      </w:pPr>
    </w:p>
    <w:p w14:paraId="309CB96A" w14:textId="08F09AE2" w:rsidR="00000B96" w:rsidRDefault="003D7CBD" w:rsidP="00B55892">
      <w:pPr>
        <w:spacing w:after="0" w:line="360" w:lineRule="auto"/>
        <w:rPr>
          <w:rFonts w:ascii="Times New Roman" w:hAnsi="Times New Roman"/>
        </w:rPr>
      </w:pPr>
      <w:ins w:id="11" w:author="Author">
        <w:r w:rsidRPr="001640C5">
          <w:rPr>
            <w:rFonts w:ascii="Times New Roman" w:hAnsi="Times New Roman"/>
            <w:b/>
          </w:rPr>
          <w:t>Demand Response Distributed Energy Resource Aggregation (DRDERA)</w:t>
        </w:r>
        <w:r w:rsidRPr="001640C5">
          <w:rPr>
            <w:rFonts w:ascii="Times New Roman" w:hAnsi="Times New Roman"/>
          </w:rPr>
          <w:t xml:space="preserve"> is a type of Distributed Energy Resource Aggregation that</w:t>
        </w:r>
        <w:r>
          <w:rPr>
            <w:rFonts w:ascii="Times New Roman" w:hAnsi="Times New Roman"/>
          </w:rPr>
          <w:t xml:space="preserve"> </w:t>
        </w:r>
        <w:r w:rsidRPr="00893E7E">
          <w:rPr>
            <w:rFonts w:ascii="Times New Roman" w:hAnsi="Times New Roman"/>
          </w:rPr>
          <w:t xml:space="preserve">is described in additional detail in </w:t>
        </w:r>
        <w:r w:rsidRPr="001640C5">
          <w:rPr>
            <w:rFonts w:ascii="Times New Roman" w:hAnsi="Times New Roman"/>
          </w:rPr>
          <w:t>Section III.</w:t>
        </w:r>
        <w:r>
          <w:rPr>
            <w:rFonts w:ascii="Times New Roman" w:hAnsi="Times New Roman"/>
          </w:rPr>
          <w:t>6.5</w:t>
        </w:r>
        <w:r w:rsidR="00F32833" w:rsidRPr="001640C5">
          <w:rPr>
            <w:rFonts w:ascii="Times New Roman" w:hAnsi="Times New Roman"/>
          </w:rPr>
          <w:t>.</w:t>
        </w:r>
      </w:ins>
    </w:p>
    <w:p w14:paraId="0781F2A0" w14:textId="77777777" w:rsidR="00B55892" w:rsidRDefault="00B55892" w:rsidP="00B55892">
      <w:pPr>
        <w:spacing w:after="0" w:line="360" w:lineRule="auto"/>
        <w:rPr>
          <w:rFonts w:ascii="Times New Roman" w:hAnsi="Times New Roman"/>
        </w:rPr>
      </w:pPr>
    </w:p>
    <w:p w14:paraId="3E1BB2FE" w14:textId="47AE86C6" w:rsidR="00AE52F1" w:rsidRDefault="00AE52F1" w:rsidP="00B55892">
      <w:pPr>
        <w:spacing w:after="0" w:line="360" w:lineRule="auto"/>
        <w:rPr>
          <w:ins w:id="12" w:author="Author"/>
          <w:rFonts w:ascii="Times New Roman" w:hAnsi="Times New Roman"/>
        </w:rPr>
      </w:pPr>
    </w:p>
    <w:p w14:paraId="5F5D436E" w14:textId="77777777" w:rsidR="003D7CBD" w:rsidRDefault="003D7CBD" w:rsidP="003D7CBD">
      <w:pPr>
        <w:spacing w:after="0" w:line="360" w:lineRule="auto"/>
        <w:rPr>
          <w:ins w:id="13" w:author="Author"/>
          <w:rFonts w:ascii="Times New Roman" w:hAnsi="Times New Roman"/>
        </w:rPr>
      </w:pPr>
      <w:ins w:id="14" w:author="Author">
        <w:r w:rsidRPr="00397C1C">
          <w:rPr>
            <w:rFonts w:ascii="Times New Roman" w:hAnsi="Times New Roman"/>
            <w:b/>
          </w:rPr>
          <w:lastRenderedPageBreak/>
          <w:t xml:space="preserve">Demand Response </w:t>
        </w:r>
        <w:r>
          <w:rPr>
            <w:rFonts w:ascii="Times New Roman" w:hAnsi="Times New Roman"/>
            <w:b/>
          </w:rPr>
          <w:t xml:space="preserve">Distributed Energy Resource Aggregation </w:t>
        </w:r>
        <w:r w:rsidRPr="00397C1C">
          <w:rPr>
            <w:rFonts w:ascii="Times New Roman" w:hAnsi="Times New Roman"/>
            <w:b/>
          </w:rPr>
          <w:t>Notification Time</w:t>
        </w:r>
        <w:r>
          <w:rPr>
            <w:rFonts w:ascii="Times New Roman" w:hAnsi="Times New Roman"/>
          </w:rPr>
          <w:t xml:space="preserve"> is the period of time between the receipt of a startup Dispatch Instruction and the time the Demand Response Distributed Energy Resource Aggregation starts reducing demand and/or injecting energy.</w:t>
        </w:r>
      </w:ins>
    </w:p>
    <w:p w14:paraId="1BE87B79" w14:textId="217149FA" w:rsidR="007142C7" w:rsidRDefault="007142C7" w:rsidP="00B55892">
      <w:pPr>
        <w:spacing w:after="0" w:line="360" w:lineRule="auto"/>
        <w:rPr>
          <w:ins w:id="15" w:author="Author"/>
          <w:rFonts w:ascii="Times New Roman" w:hAnsi="Times New Roman"/>
        </w:rPr>
      </w:pPr>
    </w:p>
    <w:p w14:paraId="343D5669" w14:textId="77777777" w:rsidR="003D7CBD" w:rsidRDefault="003D7CBD" w:rsidP="003D7CBD">
      <w:pPr>
        <w:spacing w:after="0" w:line="360" w:lineRule="auto"/>
        <w:rPr>
          <w:ins w:id="16" w:author="Author"/>
          <w:rFonts w:ascii="Times New Roman" w:hAnsi="Times New Roman"/>
        </w:rPr>
      </w:pPr>
      <w:ins w:id="17" w:author="Author">
        <w:r w:rsidRPr="00397C1C">
          <w:rPr>
            <w:rFonts w:ascii="Times New Roman" w:hAnsi="Times New Roman"/>
            <w:b/>
          </w:rPr>
          <w:t xml:space="preserve">Demand Response </w:t>
        </w:r>
        <w:r>
          <w:rPr>
            <w:rFonts w:ascii="Times New Roman" w:hAnsi="Times New Roman"/>
            <w:b/>
          </w:rPr>
          <w:t xml:space="preserve">Distributed Energy </w:t>
        </w:r>
        <w:r w:rsidRPr="00397C1C">
          <w:rPr>
            <w:rFonts w:ascii="Times New Roman" w:hAnsi="Times New Roman"/>
            <w:b/>
          </w:rPr>
          <w:t xml:space="preserve">Resource </w:t>
        </w:r>
        <w:r>
          <w:rPr>
            <w:rFonts w:ascii="Times New Roman" w:hAnsi="Times New Roman"/>
            <w:b/>
          </w:rPr>
          <w:t xml:space="preserve">Aggregation </w:t>
        </w:r>
        <w:r w:rsidRPr="00397C1C">
          <w:rPr>
            <w:rFonts w:ascii="Times New Roman" w:hAnsi="Times New Roman"/>
            <w:b/>
          </w:rPr>
          <w:t>Ramp Rate</w:t>
        </w:r>
        <w:r>
          <w:rPr>
            <w:rFonts w:ascii="Times New Roman" w:hAnsi="Times New Roman"/>
          </w:rPr>
          <w:t xml:space="preserve"> is the average rate, expressed in MW per minute, at which the Demand Response Distributed Energy Resource Aggregation can reduce demand and/or inject additional energy.</w:t>
        </w:r>
      </w:ins>
    </w:p>
    <w:p w14:paraId="10D84400" w14:textId="122FB19F" w:rsidR="00AE52F1" w:rsidRDefault="00AE52F1" w:rsidP="00B55892">
      <w:pPr>
        <w:spacing w:after="0" w:line="360" w:lineRule="auto"/>
        <w:rPr>
          <w:ins w:id="18" w:author="Author"/>
          <w:rFonts w:ascii="Times New Roman" w:hAnsi="Times New Roman"/>
        </w:rPr>
      </w:pPr>
    </w:p>
    <w:p w14:paraId="722FBAE7" w14:textId="27415D4A" w:rsidR="00AE52F1" w:rsidRDefault="003D7CBD" w:rsidP="00B55892">
      <w:pPr>
        <w:spacing w:after="0" w:line="360" w:lineRule="auto"/>
        <w:rPr>
          <w:rFonts w:ascii="Times New Roman" w:hAnsi="Times New Roman"/>
        </w:rPr>
      </w:pPr>
      <w:ins w:id="19" w:author="Author">
        <w:r w:rsidRPr="00397C1C">
          <w:rPr>
            <w:rFonts w:ascii="Times New Roman" w:hAnsi="Times New Roman"/>
            <w:b/>
          </w:rPr>
          <w:t xml:space="preserve">Demand Response </w:t>
        </w:r>
        <w:r>
          <w:rPr>
            <w:rFonts w:ascii="Times New Roman" w:hAnsi="Times New Roman"/>
            <w:b/>
          </w:rPr>
          <w:t xml:space="preserve">Distributed Energy Resource Aggregation </w:t>
        </w:r>
        <w:r w:rsidRPr="00397C1C">
          <w:rPr>
            <w:rFonts w:ascii="Times New Roman" w:hAnsi="Times New Roman"/>
            <w:b/>
          </w:rPr>
          <w:t>Start-Up Time</w:t>
        </w:r>
        <w:r>
          <w:rPr>
            <w:rFonts w:ascii="Times New Roman" w:hAnsi="Times New Roman"/>
          </w:rPr>
          <w:t xml:space="preserve"> is the period of time between the time a Demand Response Distributed Energy Resource Aggregation starts reducing demand and/or injecting energy at the conclusion of the Demand Response Distributed Energy Resource Aggregation Notification Time and the time the resource can reach its Minimum Deviation and be ready for further dispatch by the ISO.</w:t>
        </w:r>
      </w:ins>
    </w:p>
    <w:p w14:paraId="2F9DAA2C" w14:textId="4ABDE446" w:rsidR="00B55892" w:rsidRDefault="00B55892" w:rsidP="00B55892">
      <w:pPr>
        <w:spacing w:after="0" w:line="360" w:lineRule="auto"/>
        <w:rPr>
          <w:rFonts w:ascii="Times New Roman" w:hAnsi="Times New Roman"/>
        </w:rPr>
      </w:pPr>
    </w:p>
    <w:p w14:paraId="4E961660" w14:textId="08DBB413" w:rsidR="00B55892" w:rsidRDefault="00B55892" w:rsidP="00B55892">
      <w:pPr>
        <w:spacing w:after="0" w:line="360" w:lineRule="auto"/>
        <w:rPr>
          <w:ins w:id="20" w:author="Author"/>
          <w:rFonts w:ascii="Times New Roman" w:hAnsi="Times New Roman"/>
        </w:rPr>
      </w:pPr>
      <w:r w:rsidRPr="002945CC">
        <w:rPr>
          <w:rFonts w:ascii="Times New Roman" w:hAnsi="Times New Roman"/>
          <w:b/>
        </w:rPr>
        <w:t>Desired Dispatch Point (DDP)</w:t>
      </w:r>
      <w:r>
        <w:rPr>
          <w:rFonts w:ascii="Times New Roman" w:hAnsi="Times New Roman"/>
        </w:rPr>
        <w:t xml:space="preserve"> means the control signal, expressed in megawatts, transmitted to direct the output, consumption, or demand reduction level of each Generator Asset, Dispatchable Asset Related Demand, </w:t>
      </w:r>
      <w:del w:id="21" w:author="Author">
        <w:r w:rsidRPr="009C2765" w:rsidDel="009554DD">
          <w:rPr>
            <w:rFonts w:ascii="Times New Roman" w:hAnsi="Times New Roman"/>
          </w:rPr>
          <w:delText>or</w:delText>
        </w:r>
        <w:r w:rsidDel="009554DD">
          <w:rPr>
            <w:rFonts w:ascii="Times New Roman" w:hAnsi="Times New Roman"/>
          </w:rPr>
          <w:delText xml:space="preserve"> </w:delText>
        </w:r>
      </w:del>
      <w:r>
        <w:rPr>
          <w:rFonts w:ascii="Times New Roman" w:hAnsi="Times New Roman"/>
        </w:rPr>
        <w:t>Demand Response Resource</w:t>
      </w:r>
      <w:ins w:id="22" w:author="Author">
        <w:r w:rsidR="009554DD">
          <w:rPr>
            <w:rFonts w:ascii="Times New Roman" w:hAnsi="Times New Roman"/>
          </w:rPr>
          <w:t>, or Demand Response Distributed Energy Resource Aggregation</w:t>
        </w:r>
      </w:ins>
      <w:r>
        <w:rPr>
          <w:rFonts w:ascii="Times New Roman" w:hAnsi="Times New Roman"/>
        </w:rPr>
        <w:t xml:space="preserve"> dispatched by the ISO in accordance with the asset’s Offer Data.</w:t>
      </w:r>
    </w:p>
    <w:p w14:paraId="6EE54A26" w14:textId="77777777" w:rsidR="00BA3DD9" w:rsidRDefault="00BA3DD9" w:rsidP="00B55892">
      <w:pPr>
        <w:spacing w:after="0" w:line="360" w:lineRule="auto"/>
        <w:rPr>
          <w:ins w:id="23" w:author="Author"/>
          <w:rFonts w:ascii="Times New Roman" w:hAnsi="Times New Roman"/>
        </w:rPr>
      </w:pPr>
    </w:p>
    <w:p w14:paraId="6D5A7582" w14:textId="39026E19" w:rsidR="00BA3DD9" w:rsidDel="00BA3DD9" w:rsidRDefault="00BA3DD9" w:rsidP="00B55892">
      <w:pPr>
        <w:spacing w:after="0" w:line="360" w:lineRule="auto"/>
        <w:rPr>
          <w:del w:id="24" w:author="Author"/>
          <w:rFonts w:ascii="Times New Roman" w:hAnsi="Times New Roman"/>
        </w:rPr>
      </w:pPr>
      <w:ins w:id="25" w:author="Author">
        <w:r w:rsidRPr="00BA3DD9">
          <w:rPr>
            <w:rFonts w:ascii="Times New Roman" w:hAnsi="Times New Roman"/>
            <w:b/>
          </w:rPr>
          <w:t>Deviation Cost</w:t>
        </w:r>
        <w:r w:rsidRPr="00BA3DD9">
          <w:rPr>
            <w:rFonts w:ascii="Times New Roman" w:hAnsi="Times New Roman"/>
          </w:rPr>
          <w:t xml:space="preserve"> is the amount, in dollars, that must be paid to a Market Participant each time the Market Participant’s Demand Response Distributed Energy Resource Aggregation is scheduled or dispatched in the New England Markets to reduce demand and/or provide additional energy injection</w:t>
        </w:r>
        <w:r w:rsidR="0089607D" w:rsidRPr="003F3E52">
          <w:rPr>
            <w:rFonts w:ascii="Times New Roman" w:hAnsi="Times New Roman"/>
          </w:rPr>
          <w:t>.</w:t>
        </w:r>
      </w:ins>
    </w:p>
    <w:p w14:paraId="0B8546C7" w14:textId="71EB1E27" w:rsidR="00B55892" w:rsidRDefault="00B55892" w:rsidP="00B55892">
      <w:pPr>
        <w:spacing w:after="0" w:line="360" w:lineRule="auto"/>
        <w:rPr>
          <w:rFonts w:ascii="Times New Roman" w:hAnsi="Times New Roman"/>
        </w:rPr>
      </w:pPr>
    </w:p>
    <w:p w14:paraId="12F8F220" w14:textId="1117F0CB" w:rsidR="00B55892" w:rsidRDefault="00B55892" w:rsidP="00B55892">
      <w:pPr>
        <w:spacing w:after="0" w:line="360" w:lineRule="auto"/>
        <w:rPr>
          <w:rFonts w:ascii="Times New Roman" w:hAnsi="Times New Roman"/>
        </w:rPr>
      </w:pPr>
      <w:r w:rsidRPr="008E2F7F">
        <w:rPr>
          <w:rFonts w:ascii="Times New Roman" w:hAnsi="Times New Roman"/>
          <w:b/>
        </w:rPr>
        <w:t>Dispatch Instruction</w:t>
      </w:r>
      <w:r w:rsidRPr="00E47933">
        <w:rPr>
          <w:rFonts w:ascii="Times New Roman" w:hAnsi="Times New Roman"/>
        </w:rPr>
        <w:t xml:space="preserve"> means directions given by the ISO to Market Participants, which may include instructions to start up, shut down, raise or lower generation, curtail or restore loads from Demand </w:t>
      </w:r>
      <w:r>
        <w:rPr>
          <w:rFonts w:ascii="Times New Roman" w:hAnsi="Times New Roman"/>
        </w:rPr>
        <w:t xml:space="preserve">Response </w:t>
      </w:r>
      <w:r w:rsidRPr="00E47933">
        <w:rPr>
          <w:rFonts w:ascii="Times New Roman" w:hAnsi="Times New Roman"/>
        </w:rPr>
        <w:t>Resources</w:t>
      </w:r>
      <w:ins w:id="26" w:author="Author">
        <w:r w:rsidR="008F79B0">
          <w:rPr>
            <w:rFonts w:ascii="Times New Roman" w:hAnsi="Times New Roman"/>
          </w:rPr>
          <w:t xml:space="preserve"> or Demand Response Distributed Energy Resource Aggregations</w:t>
        </w:r>
      </w:ins>
      <w:r w:rsidRPr="00E47933">
        <w:rPr>
          <w:rFonts w:ascii="Times New Roman" w:hAnsi="Times New Roman"/>
        </w:rPr>
        <w:t xml:space="preserve">, change External Transactions, or change the status </w:t>
      </w:r>
      <w:r w:rsidRPr="002C5B36">
        <w:rPr>
          <w:rFonts w:ascii="Times New Roman" w:hAnsi="Times New Roman"/>
        </w:rPr>
        <w:t xml:space="preserve">or consumption </w:t>
      </w:r>
      <w:r w:rsidRPr="00E47933">
        <w:rPr>
          <w:rFonts w:ascii="Times New Roman" w:hAnsi="Times New Roman"/>
        </w:rPr>
        <w:t>of a Dispatchable Asset Related Demand in accordance with the Supply Offer</w:t>
      </w:r>
      <w:r>
        <w:rPr>
          <w:rFonts w:ascii="Times New Roman" w:hAnsi="Times New Roman"/>
        </w:rPr>
        <w:t>,</w:t>
      </w:r>
      <w:r w:rsidRPr="00E47933">
        <w:rPr>
          <w:rFonts w:ascii="Times New Roman" w:hAnsi="Times New Roman"/>
        </w:rPr>
        <w:t xml:space="preserve"> Demand Bid</w:t>
      </w:r>
      <w:r>
        <w:rPr>
          <w:rFonts w:ascii="Times New Roman" w:hAnsi="Times New Roman"/>
        </w:rPr>
        <w:t xml:space="preserve">, </w:t>
      </w:r>
      <w:del w:id="27" w:author="Author">
        <w:r w:rsidDel="00A1366C">
          <w:rPr>
            <w:rFonts w:ascii="Times New Roman" w:hAnsi="Times New Roman"/>
          </w:rPr>
          <w:delText xml:space="preserve">or </w:delText>
        </w:r>
      </w:del>
      <w:r>
        <w:rPr>
          <w:rFonts w:ascii="Times New Roman" w:hAnsi="Times New Roman"/>
        </w:rPr>
        <w:t>Demand Reduction Offer</w:t>
      </w:r>
      <w:r w:rsidRPr="00E47933">
        <w:rPr>
          <w:rFonts w:ascii="Times New Roman" w:hAnsi="Times New Roman"/>
        </w:rPr>
        <w:t xml:space="preserve"> </w:t>
      </w:r>
      <w:ins w:id="28" w:author="Author">
        <w:r w:rsidR="00A1366C">
          <w:rPr>
            <w:rFonts w:ascii="Times New Roman" w:hAnsi="Times New Roman"/>
          </w:rPr>
          <w:t xml:space="preserve">or Baseline Deviation Offer </w:t>
        </w:r>
      </w:ins>
      <w:r w:rsidRPr="00E47933">
        <w:rPr>
          <w:rFonts w:ascii="Times New Roman" w:hAnsi="Times New Roman"/>
        </w:rPr>
        <w:t xml:space="preserve">parameters.  Such instructions may also require a change to the operation of a Pool Transmission Facility. Such instructions are given through either electronic or verbal means. </w:t>
      </w:r>
    </w:p>
    <w:p w14:paraId="2B3CF856" w14:textId="63F0BE5E" w:rsidR="00B55892" w:rsidRPr="002C5B36" w:rsidRDefault="00B55892" w:rsidP="00B55892">
      <w:pPr>
        <w:spacing w:after="0" w:line="360" w:lineRule="auto"/>
        <w:rPr>
          <w:rFonts w:ascii="Times New Roman" w:hAnsi="Times New Roman"/>
        </w:rPr>
      </w:pPr>
    </w:p>
    <w:p w14:paraId="5D0FB349" w14:textId="0D4DBB59" w:rsidR="00B55892" w:rsidRDefault="00B55892" w:rsidP="00B55892">
      <w:pPr>
        <w:spacing w:after="0" w:line="360" w:lineRule="auto"/>
        <w:rPr>
          <w:rFonts w:ascii="Times New Roman" w:hAnsi="Times New Roman"/>
        </w:rPr>
      </w:pPr>
      <w:r w:rsidRPr="00A27C7E">
        <w:rPr>
          <w:rFonts w:ascii="Times New Roman" w:hAnsi="Times New Roman"/>
          <w:b/>
        </w:rPr>
        <w:t>Dispatchable Resource</w:t>
      </w:r>
      <w:r>
        <w:rPr>
          <w:rFonts w:ascii="Times New Roman" w:hAnsi="Times New Roman"/>
          <w:b/>
        </w:rPr>
        <w:t xml:space="preserve"> </w:t>
      </w:r>
      <w:r>
        <w:rPr>
          <w:rFonts w:ascii="Times New Roman" w:hAnsi="Times New Roman"/>
        </w:rPr>
        <w:t>is any Generator Asset, Dispatchable Asset Related Demand, Demand Response Resource,</w:t>
      </w:r>
      <w:ins w:id="29" w:author="Author">
        <w:r w:rsidR="008F79B0">
          <w:rPr>
            <w:rFonts w:ascii="Times New Roman" w:hAnsi="Times New Roman"/>
          </w:rPr>
          <w:t xml:space="preserve"> Demand Response </w:t>
        </w:r>
        <w:r w:rsidR="00DC79B5">
          <w:rPr>
            <w:rFonts w:ascii="Times New Roman" w:hAnsi="Times New Roman"/>
          </w:rPr>
          <w:t>Distributed</w:t>
        </w:r>
        <w:r w:rsidR="008F79B0">
          <w:rPr>
            <w:rFonts w:ascii="Times New Roman" w:hAnsi="Times New Roman"/>
          </w:rPr>
          <w:t xml:space="preserve"> Energy Resource Aggregation,</w:t>
        </w:r>
      </w:ins>
      <w:r>
        <w:rPr>
          <w:rFonts w:ascii="Times New Roman" w:hAnsi="Times New Roman"/>
        </w:rPr>
        <w:t xml:space="preserve"> or, with respect to the </w:t>
      </w:r>
      <w:r>
        <w:rPr>
          <w:rFonts w:ascii="Times New Roman" w:hAnsi="Times New Roman"/>
        </w:rPr>
        <w:lastRenderedPageBreak/>
        <w:t xml:space="preserve">Regulation Market only, Alternative Technology Regulation Resource, that, during the course of normal operation, is capable of receiving and responding to electronic Dispatch Instructions in accordance with the parameters contained in the Resource’s Supply Offer, Demand Bid, Demand Reduction Offer </w:t>
      </w:r>
      <w:del w:id="30" w:author="Author">
        <w:r w:rsidDel="00A1366C">
          <w:rPr>
            <w:rFonts w:ascii="Times New Roman" w:hAnsi="Times New Roman"/>
          </w:rPr>
          <w:delText xml:space="preserve">or </w:delText>
        </w:r>
      </w:del>
      <w:ins w:id="31" w:author="Author">
        <w:r w:rsidR="00A1366C">
          <w:rPr>
            <w:rFonts w:ascii="Times New Roman" w:hAnsi="Times New Roman"/>
          </w:rPr>
          <w:t>,</w:t>
        </w:r>
      </w:ins>
      <w:r>
        <w:rPr>
          <w:rFonts w:ascii="Times New Roman" w:hAnsi="Times New Roman"/>
        </w:rPr>
        <w:t>Regulation Service Offer</w:t>
      </w:r>
      <w:ins w:id="32" w:author="Author">
        <w:r w:rsidR="00A1366C">
          <w:rPr>
            <w:rFonts w:ascii="Times New Roman" w:hAnsi="Times New Roman"/>
          </w:rPr>
          <w:t xml:space="preserve"> or Baseline Deviation Offer</w:t>
        </w:r>
      </w:ins>
      <w:r>
        <w:rPr>
          <w:rFonts w:ascii="Times New Roman" w:hAnsi="Times New Roman"/>
        </w:rPr>
        <w:t>.  A Resource that is normally classified as a Dispatchable Resource remains a Dispatchable Resource when it is temporarily not capable of receiving and responding to electronic Dispatch Instructions.</w:t>
      </w:r>
    </w:p>
    <w:p w14:paraId="0117EDBA" w14:textId="25C41443" w:rsidR="00F32833" w:rsidRPr="00800881" w:rsidRDefault="00F32833" w:rsidP="00F32833">
      <w:pPr>
        <w:pStyle w:val="Default"/>
        <w:spacing w:line="360" w:lineRule="auto"/>
        <w:rPr>
          <w:ins w:id="33" w:author="Author"/>
          <w:rFonts w:ascii="Times New Roman" w:hAnsi="Times New Roman" w:cs="Times New Roman"/>
          <w:b/>
          <w:sz w:val="22"/>
          <w:szCs w:val="22"/>
        </w:rPr>
      </w:pPr>
    </w:p>
    <w:p w14:paraId="0E07A90D" w14:textId="77777777" w:rsidR="00F32833" w:rsidRPr="00800881" w:rsidRDefault="00F32833" w:rsidP="00F32833">
      <w:pPr>
        <w:pStyle w:val="Default"/>
        <w:spacing w:line="360" w:lineRule="auto"/>
        <w:rPr>
          <w:ins w:id="34" w:author="Author"/>
          <w:sz w:val="22"/>
          <w:szCs w:val="22"/>
        </w:rPr>
      </w:pPr>
      <w:ins w:id="35" w:author="Author">
        <w:r w:rsidRPr="00800881">
          <w:rPr>
            <w:rFonts w:ascii="Times New Roman" w:hAnsi="Times New Roman" w:cs="Times New Roman"/>
            <w:b/>
            <w:sz w:val="22"/>
            <w:szCs w:val="22"/>
          </w:rPr>
          <w:t>Distributed Energy Resource (DER)</w:t>
        </w:r>
        <w:r w:rsidRPr="00800881">
          <w:rPr>
            <w:rFonts w:ascii="Times New Roman" w:hAnsi="Times New Roman" w:cs="Times New Roman"/>
            <w:sz w:val="22"/>
            <w:szCs w:val="22"/>
          </w:rPr>
          <w:t xml:space="preserve"> is any resource located on the distribution system, any subsystem thereof or behind a customer meter that is capable of providing energy injection, energy withdrawal, regulation, or demand reduction. </w:t>
        </w:r>
      </w:ins>
    </w:p>
    <w:p w14:paraId="56ED1F34" w14:textId="77777777" w:rsidR="00F32833" w:rsidRPr="00800881" w:rsidRDefault="00F32833" w:rsidP="00F32833">
      <w:pPr>
        <w:pStyle w:val="Default"/>
        <w:spacing w:line="360" w:lineRule="auto"/>
        <w:rPr>
          <w:ins w:id="36" w:author="Author"/>
          <w:sz w:val="22"/>
          <w:szCs w:val="22"/>
        </w:rPr>
      </w:pPr>
    </w:p>
    <w:p w14:paraId="4A9A3B5F" w14:textId="77777777" w:rsidR="003D7CBD" w:rsidRPr="00800881" w:rsidRDefault="00F32833" w:rsidP="003D7CBD">
      <w:pPr>
        <w:spacing w:after="0" w:line="360" w:lineRule="auto"/>
        <w:rPr>
          <w:ins w:id="37" w:author="Author"/>
          <w:rFonts w:ascii="Times New Roman" w:hAnsi="Times New Roman"/>
        </w:rPr>
      </w:pPr>
      <w:ins w:id="38" w:author="Author">
        <w:r w:rsidRPr="00800881">
          <w:rPr>
            <w:rFonts w:ascii="Times New Roman" w:hAnsi="Times New Roman"/>
            <w:b/>
          </w:rPr>
          <w:t>Distributed Energy Resource Aggregation (DERA)</w:t>
        </w:r>
        <w:r w:rsidRPr="00800881">
          <w:rPr>
            <w:rFonts w:ascii="Times New Roman" w:hAnsi="Times New Roman"/>
          </w:rPr>
          <w:t xml:space="preserve"> is an aggregation of Distributed Energy Resources that is registered under Section III.</w:t>
        </w:r>
        <w:r w:rsidR="003F3E52">
          <w:rPr>
            <w:rFonts w:ascii="Times New Roman" w:hAnsi="Times New Roman"/>
          </w:rPr>
          <w:t>6.7</w:t>
        </w:r>
        <w:r w:rsidR="003D7CBD">
          <w:rPr>
            <w:rFonts w:ascii="Times New Roman" w:hAnsi="Times New Roman"/>
          </w:rPr>
          <w:t xml:space="preserve"> </w:t>
        </w:r>
        <w:r w:rsidR="003D7CBD" w:rsidRPr="00800881">
          <w:rPr>
            <w:rFonts w:ascii="Times New Roman" w:hAnsi="Times New Roman"/>
          </w:rPr>
          <w:t>and is described in additional detail in Section III.</w:t>
        </w:r>
        <w:r w:rsidR="003D7CBD">
          <w:rPr>
            <w:rFonts w:ascii="Times New Roman" w:hAnsi="Times New Roman"/>
          </w:rPr>
          <w:t>6.</w:t>
        </w:r>
      </w:ins>
    </w:p>
    <w:p w14:paraId="19E48A26" w14:textId="77777777" w:rsidR="003D7CBD" w:rsidRPr="00800881" w:rsidRDefault="003D7CBD" w:rsidP="003D7CBD">
      <w:pPr>
        <w:spacing w:after="0" w:line="360" w:lineRule="auto"/>
        <w:rPr>
          <w:ins w:id="39" w:author="Author"/>
          <w:rFonts w:ascii="Times New Roman" w:hAnsi="Times New Roman"/>
        </w:rPr>
      </w:pPr>
    </w:p>
    <w:p w14:paraId="6868DFE3" w14:textId="393FAE32" w:rsidR="00F32833" w:rsidRPr="00F32833" w:rsidRDefault="003D7CBD" w:rsidP="003D7CBD">
      <w:pPr>
        <w:pStyle w:val="Default"/>
        <w:spacing w:line="360" w:lineRule="auto"/>
        <w:rPr>
          <w:rFonts w:ascii="Times New Roman" w:hAnsi="Times New Roman" w:cs="Times New Roman"/>
          <w:sz w:val="22"/>
          <w:szCs w:val="22"/>
        </w:rPr>
      </w:pPr>
      <w:ins w:id="40" w:author="Author">
        <w:r w:rsidRPr="00800881">
          <w:rPr>
            <w:rFonts w:ascii="Times New Roman" w:hAnsi="Times New Roman" w:cs="Times New Roman"/>
            <w:b/>
            <w:sz w:val="22"/>
            <w:szCs w:val="22"/>
          </w:rPr>
          <w:t>Distributed Energy Resource Aggregator (DER Aggregator)</w:t>
        </w:r>
        <w:r w:rsidRPr="00800881">
          <w:rPr>
            <w:rFonts w:ascii="Times New Roman" w:hAnsi="Times New Roman" w:cs="Times New Roman"/>
            <w:sz w:val="22"/>
            <w:szCs w:val="22"/>
          </w:rPr>
          <w:t xml:space="preserve"> is a Market Participant that aggregates one or more Distributed Energy Resources for participation in a Distributed Energy Resource Aggregation and serves as the Lead Market Participant for a Distributed Energy Resource Aggregation.</w:t>
        </w:r>
      </w:ins>
    </w:p>
    <w:p w14:paraId="11E0E626" w14:textId="5B0A7C52" w:rsidR="00B55892" w:rsidRDefault="00B55892" w:rsidP="00B55892">
      <w:pPr>
        <w:spacing w:after="0" w:line="360" w:lineRule="auto"/>
        <w:rPr>
          <w:rFonts w:ascii="Times New Roman" w:hAnsi="Times New Roman"/>
        </w:rPr>
      </w:pPr>
    </w:p>
    <w:p w14:paraId="7BE9F2FA" w14:textId="4945940E" w:rsidR="00B55892" w:rsidRDefault="00B55892" w:rsidP="00B55892">
      <w:pPr>
        <w:spacing w:after="0" w:line="360" w:lineRule="auto"/>
        <w:rPr>
          <w:rFonts w:ascii="Times New Roman" w:hAnsi="Times New Roman"/>
        </w:rPr>
      </w:pPr>
      <w:r w:rsidRPr="00A6327F">
        <w:rPr>
          <w:rFonts w:ascii="Times New Roman" w:hAnsi="Times New Roman"/>
          <w:b/>
        </w:rPr>
        <w:t>Economic Dispatch Point</w:t>
      </w:r>
      <w:r w:rsidRPr="00A6327F">
        <w:rPr>
          <w:rFonts w:ascii="Times New Roman" w:hAnsi="Times New Roman"/>
        </w:rPr>
        <w:t xml:space="preserve"> is the output</w:t>
      </w:r>
      <w:r w:rsidRPr="009763E2">
        <w:rPr>
          <w:rFonts w:ascii="Times New Roman" w:hAnsi="Times New Roman"/>
        </w:rPr>
        <w:t>, reduction, or consumption</w:t>
      </w:r>
      <w:r w:rsidRPr="00A6327F">
        <w:rPr>
          <w:rFonts w:ascii="Times New Roman" w:hAnsi="Times New Roman"/>
        </w:rPr>
        <w:t xml:space="preserve"> level to which a Resource would have been dispatched, based on the Resource’s Supply Offer</w:t>
      </w:r>
      <w:r>
        <w:rPr>
          <w:rFonts w:ascii="Times New Roman" w:hAnsi="Times New Roman"/>
        </w:rPr>
        <w:t>, Demand Reduction Offer</w:t>
      </w:r>
      <w:ins w:id="41" w:author="Author">
        <w:r w:rsidR="00DC79B5">
          <w:rPr>
            <w:rFonts w:ascii="Times New Roman" w:hAnsi="Times New Roman"/>
          </w:rPr>
          <w:t xml:space="preserve">, </w:t>
        </w:r>
        <w:r w:rsidR="00DC79B5" w:rsidRPr="00A6327F">
          <w:rPr>
            <w:rFonts w:ascii="Times New Roman" w:hAnsi="Times New Roman"/>
          </w:rPr>
          <w:t>Baseline</w:t>
        </w:r>
        <w:r w:rsidR="00A1366C">
          <w:rPr>
            <w:rFonts w:ascii="Times New Roman" w:hAnsi="Times New Roman"/>
          </w:rPr>
          <w:t xml:space="preserve"> Deviation Offer </w:t>
        </w:r>
      </w:ins>
      <w:r w:rsidRPr="00271561">
        <w:rPr>
          <w:rFonts w:ascii="Times New Roman" w:hAnsi="Times New Roman"/>
        </w:rPr>
        <w:t>or Demand Bid</w:t>
      </w:r>
      <w:r w:rsidRPr="00A6327F">
        <w:rPr>
          <w:rFonts w:ascii="Times New Roman" w:hAnsi="Times New Roman"/>
        </w:rPr>
        <w:t xml:space="preserve"> and the Real-Time Price, and taking account of any operating limits, had the ISO not dispatched the Resource to another Desired Dispatch Point.</w:t>
      </w:r>
    </w:p>
    <w:p w14:paraId="46C22C82" w14:textId="3C502C8E" w:rsidR="00B55892" w:rsidRDefault="00B55892" w:rsidP="00B55892">
      <w:pPr>
        <w:spacing w:after="0" w:line="360" w:lineRule="auto"/>
        <w:rPr>
          <w:rFonts w:ascii="Times New Roman" w:hAnsi="Times New Roman"/>
        </w:rPr>
      </w:pPr>
    </w:p>
    <w:p w14:paraId="22324DB2" w14:textId="26F62B41" w:rsidR="00B55892" w:rsidRDefault="00B55892" w:rsidP="00B55892">
      <w:pPr>
        <w:spacing w:after="0" w:line="360" w:lineRule="auto"/>
        <w:rPr>
          <w:rFonts w:ascii="Times New Roman" w:hAnsi="Times New Roman"/>
        </w:rPr>
      </w:pPr>
      <w:r w:rsidRPr="00A6327F">
        <w:rPr>
          <w:rFonts w:ascii="Times New Roman" w:hAnsi="Times New Roman"/>
          <w:b/>
        </w:rPr>
        <w:t>Effective Offer</w:t>
      </w:r>
      <w:r w:rsidRPr="00A6327F">
        <w:rPr>
          <w:rFonts w:ascii="Times New Roman" w:hAnsi="Times New Roman"/>
        </w:rPr>
        <w:t xml:space="preserve"> is the Supply Offer</w:t>
      </w:r>
      <w:r>
        <w:rPr>
          <w:rFonts w:ascii="Times New Roman" w:hAnsi="Times New Roman"/>
        </w:rPr>
        <w:t>, Demand Reduction Offer,</w:t>
      </w:r>
      <w:r w:rsidRPr="00A6327F">
        <w:rPr>
          <w:rFonts w:ascii="Times New Roman" w:hAnsi="Times New Roman"/>
        </w:rPr>
        <w:t xml:space="preserve"> </w:t>
      </w:r>
      <w:ins w:id="42" w:author="Author">
        <w:r w:rsidR="00A1366C">
          <w:rPr>
            <w:rFonts w:ascii="Times New Roman" w:hAnsi="Times New Roman"/>
          </w:rPr>
          <w:t xml:space="preserve">Baseline Deviation Offer, </w:t>
        </w:r>
      </w:ins>
      <w:r>
        <w:rPr>
          <w:rFonts w:ascii="Times New Roman" w:hAnsi="Times New Roman"/>
        </w:rPr>
        <w:t xml:space="preserve">or </w:t>
      </w:r>
      <w:r w:rsidRPr="002B2963">
        <w:rPr>
          <w:rFonts w:ascii="Times New Roman" w:hAnsi="Times New Roman"/>
        </w:rPr>
        <w:t xml:space="preserve">Demand Bid </w:t>
      </w:r>
      <w:r w:rsidRPr="00A6327F">
        <w:rPr>
          <w:rFonts w:ascii="Times New Roman" w:hAnsi="Times New Roman"/>
        </w:rPr>
        <w:t xml:space="preserve">that </w:t>
      </w:r>
      <w:r>
        <w:rPr>
          <w:rFonts w:ascii="Times New Roman" w:hAnsi="Times New Roman"/>
        </w:rPr>
        <w:t xml:space="preserve">is </w:t>
      </w:r>
      <w:r w:rsidRPr="00A6327F">
        <w:rPr>
          <w:rFonts w:ascii="Times New Roman" w:hAnsi="Times New Roman"/>
        </w:rPr>
        <w:t>used for NCPC calculation purposes as specified in Section III.F.1</w:t>
      </w:r>
      <w:r>
        <w:rPr>
          <w:rFonts w:ascii="Times New Roman" w:hAnsi="Times New Roman"/>
        </w:rPr>
        <w:t>(</w:t>
      </w:r>
      <w:r w:rsidRPr="00A6327F">
        <w:rPr>
          <w:rFonts w:ascii="Times New Roman" w:hAnsi="Times New Roman"/>
        </w:rPr>
        <w:t>a</w:t>
      </w:r>
      <w:r>
        <w:rPr>
          <w:rFonts w:ascii="Times New Roman" w:hAnsi="Times New Roman"/>
        </w:rPr>
        <w:t>)</w:t>
      </w:r>
      <w:r w:rsidRPr="00A6327F">
        <w:rPr>
          <w:rFonts w:ascii="Times New Roman" w:hAnsi="Times New Roman"/>
        </w:rPr>
        <w:t>.</w:t>
      </w:r>
    </w:p>
    <w:p w14:paraId="3EA8B6DC" w14:textId="6ACA2A76" w:rsidR="002D4E1F" w:rsidRDefault="002D4E1F" w:rsidP="00B55892">
      <w:pPr>
        <w:spacing w:after="0" w:line="360" w:lineRule="auto"/>
        <w:rPr>
          <w:ins w:id="43" w:author="Author"/>
          <w:rFonts w:ascii="Times New Roman" w:hAnsi="Times New Roman"/>
        </w:rPr>
      </w:pPr>
    </w:p>
    <w:p w14:paraId="753DC939" w14:textId="77777777" w:rsidR="009E3584" w:rsidRDefault="002D4E1F" w:rsidP="009E3584">
      <w:pPr>
        <w:spacing w:after="0" w:line="360" w:lineRule="auto"/>
        <w:rPr>
          <w:rFonts w:ascii="Times New Roman" w:hAnsi="Times New Roman"/>
        </w:rPr>
      </w:pPr>
      <w:ins w:id="44" w:author="Author">
        <w:r w:rsidRPr="002D4E1F">
          <w:rPr>
            <w:rFonts w:ascii="Times New Roman" w:hAnsi="Times New Roman"/>
            <w:b/>
          </w:rPr>
          <w:t>Fast Start Demand Response Distributed Energy Resource Aggregation</w:t>
        </w:r>
        <w:r>
          <w:rPr>
            <w:rFonts w:ascii="Times New Roman" w:hAnsi="Times New Roman"/>
          </w:rPr>
          <w:t xml:space="preserve"> is </w:t>
        </w:r>
        <w:r w:rsidR="003D7CBD">
          <w:rPr>
            <w:rFonts w:ascii="Times New Roman" w:hAnsi="Times New Roman"/>
          </w:rPr>
          <w:t>a</w:t>
        </w:r>
        <w:r w:rsidR="00C73C69">
          <w:rPr>
            <w:rFonts w:ascii="Times New Roman" w:hAnsi="Times New Roman"/>
          </w:rPr>
          <w:t xml:space="preserve"> </w:t>
        </w:r>
        <w:r>
          <w:rPr>
            <w:rFonts w:ascii="Times New Roman" w:hAnsi="Times New Roman"/>
          </w:rPr>
          <w:t xml:space="preserve">Distributed Energy Resource Aggregation that meets the following criteria: (i) </w:t>
        </w:r>
        <w:r w:rsidRPr="00D31756">
          <w:rPr>
            <w:rFonts w:ascii="Times New Roman" w:hAnsi="Times New Roman"/>
          </w:rPr>
          <w:t xml:space="preserve">Minimum </w:t>
        </w:r>
        <w:r>
          <w:rPr>
            <w:rFonts w:ascii="Times New Roman" w:hAnsi="Times New Roman"/>
          </w:rPr>
          <w:t>Deviation</w:t>
        </w:r>
        <w:r w:rsidRPr="00D31756">
          <w:rPr>
            <w:rFonts w:ascii="Times New Roman" w:hAnsi="Times New Roman"/>
          </w:rPr>
          <w:t xml:space="preserve"> Time does not exceed one hour;</w:t>
        </w:r>
        <w:r>
          <w:rPr>
            <w:rFonts w:ascii="Times New Roman" w:hAnsi="Times New Roman"/>
          </w:rPr>
          <w:t xml:space="preserve"> (ii) </w:t>
        </w:r>
        <w:r w:rsidRPr="00D31756">
          <w:rPr>
            <w:rFonts w:ascii="Times New Roman" w:hAnsi="Times New Roman"/>
          </w:rPr>
          <w:t xml:space="preserve">Minimum Time Between </w:t>
        </w:r>
        <w:r>
          <w:rPr>
            <w:rFonts w:ascii="Times New Roman" w:hAnsi="Times New Roman"/>
          </w:rPr>
          <w:t>Deviations</w:t>
        </w:r>
        <w:r w:rsidRPr="00D31756">
          <w:rPr>
            <w:rFonts w:ascii="Times New Roman" w:hAnsi="Times New Roman"/>
          </w:rPr>
          <w:t xml:space="preserve"> does not exceed one hour; </w:t>
        </w:r>
        <w:r>
          <w:rPr>
            <w:rFonts w:ascii="Times New Roman" w:hAnsi="Times New Roman"/>
          </w:rPr>
          <w:t xml:space="preserve">(iii) </w:t>
        </w:r>
        <w:r w:rsidRPr="002D4E1F">
          <w:rPr>
            <w:rFonts w:ascii="Times New Roman" w:hAnsi="Times New Roman"/>
          </w:rPr>
          <w:t>Demand Response Distributed Energy Resource Aggregation</w:t>
        </w:r>
        <w:r w:rsidRPr="00D31756">
          <w:rPr>
            <w:rFonts w:ascii="Times New Roman" w:hAnsi="Times New Roman"/>
          </w:rPr>
          <w:t xml:space="preserve"> Start-Up Time plus</w:t>
        </w:r>
        <w:r w:rsidRPr="002D4E1F">
          <w:rPr>
            <w:rFonts w:ascii="Times New Roman" w:hAnsi="Times New Roman"/>
          </w:rPr>
          <w:t xml:space="preserve"> Demand Response Distributed Energy Resource Aggregation</w:t>
        </w:r>
        <w:r w:rsidRPr="00D31756">
          <w:rPr>
            <w:rFonts w:ascii="Times New Roman" w:hAnsi="Times New Roman"/>
          </w:rPr>
          <w:t xml:space="preserve"> Notification Time does not exceed 30 minutes; </w:t>
        </w:r>
        <w:r>
          <w:rPr>
            <w:rFonts w:ascii="Times New Roman" w:hAnsi="Times New Roman"/>
          </w:rPr>
          <w:t>(iv) has p</w:t>
        </w:r>
        <w:r w:rsidRPr="00D31756">
          <w:rPr>
            <w:rFonts w:ascii="Times New Roman" w:hAnsi="Times New Roman"/>
          </w:rPr>
          <w:t xml:space="preserve">ersonnel available to respond to </w:t>
        </w:r>
        <w:r>
          <w:rPr>
            <w:rFonts w:ascii="Times New Roman" w:hAnsi="Times New Roman"/>
          </w:rPr>
          <w:t>Dispatch Instructions</w:t>
        </w:r>
        <w:r w:rsidRPr="00D31756">
          <w:rPr>
            <w:rFonts w:ascii="Times New Roman" w:hAnsi="Times New Roman"/>
          </w:rPr>
          <w:t xml:space="preserve"> or has automatic remote </w:t>
        </w:r>
        <w:r>
          <w:rPr>
            <w:rFonts w:ascii="Times New Roman" w:hAnsi="Times New Roman"/>
          </w:rPr>
          <w:t>response</w:t>
        </w:r>
        <w:r w:rsidRPr="00D31756">
          <w:rPr>
            <w:rFonts w:ascii="Times New Roman" w:hAnsi="Times New Roman"/>
          </w:rPr>
          <w:t xml:space="preserve"> capability; </w:t>
        </w:r>
        <w:r>
          <w:rPr>
            <w:rFonts w:ascii="Times New Roman" w:hAnsi="Times New Roman"/>
          </w:rPr>
          <w:t>and (v) i</w:t>
        </w:r>
        <w:r w:rsidRPr="00D31756">
          <w:rPr>
            <w:rFonts w:ascii="Times New Roman" w:hAnsi="Times New Roman"/>
          </w:rPr>
          <w:t>s</w:t>
        </w:r>
        <w:r w:rsidRPr="00F02252">
          <w:rPr>
            <w:rFonts w:ascii="Times New Roman" w:hAnsi="Times New Roman"/>
          </w:rPr>
          <w:t xml:space="preserve"> capable of receiving and acknowledging a </w:t>
        </w:r>
        <w:r>
          <w:rPr>
            <w:rFonts w:ascii="Times New Roman" w:hAnsi="Times New Roman"/>
          </w:rPr>
          <w:t>D</w:t>
        </w:r>
        <w:r w:rsidRPr="00F02252">
          <w:rPr>
            <w:rFonts w:ascii="Times New Roman" w:hAnsi="Times New Roman"/>
          </w:rPr>
          <w:t xml:space="preserve">ispatch </w:t>
        </w:r>
        <w:r>
          <w:rPr>
            <w:rFonts w:ascii="Times New Roman" w:hAnsi="Times New Roman"/>
          </w:rPr>
          <w:t>I</w:t>
        </w:r>
        <w:r w:rsidRPr="00F02252">
          <w:rPr>
            <w:rFonts w:ascii="Times New Roman" w:hAnsi="Times New Roman"/>
          </w:rPr>
          <w:t>nstruction electronically</w:t>
        </w:r>
        <w:r w:rsidRPr="00D31756">
          <w:rPr>
            <w:rFonts w:ascii="Times New Roman" w:hAnsi="Times New Roman"/>
          </w:rPr>
          <w:t>.</w:t>
        </w:r>
      </w:ins>
    </w:p>
    <w:p w14:paraId="36C68F54" w14:textId="1AF99E62" w:rsidR="00B55892" w:rsidRPr="00E47933" w:rsidRDefault="00B55892" w:rsidP="009E3584">
      <w:pPr>
        <w:spacing w:after="0" w:line="360" w:lineRule="auto"/>
        <w:rPr>
          <w:rFonts w:ascii="Times New Roman" w:hAnsi="Times New Roman"/>
        </w:rPr>
      </w:pPr>
      <w:bookmarkStart w:id="45" w:name="_GoBack"/>
      <w:bookmarkEnd w:id="45"/>
      <w:r w:rsidRPr="00BD2F7A">
        <w:rPr>
          <w:rFonts w:ascii="Times New Roman" w:hAnsi="Times New Roman"/>
          <w:b/>
        </w:rPr>
        <w:lastRenderedPageBreak/>
        <w:t>Lead Market Participant</w:t>
      </w:r>
      <w:r>
        <w:rPr>
          <w:rFonts w:ascii="Times New Roman" w:hAnsi="Times New Roman"/>
          <w:b/>
        </w:rPr>
        <w:t>,</w:t>
      </w:r>
      <w:r w:rsidRPr="00E47933">
        <w:rPr>
          <w:rFonts w:ascii="Times New Roman" w:hAnsi="Times New Roman"/>
        </w:rPr>
        <w:t xml:space="preserve"> </w:t>
      </w:r>
      <w:r>
        <w:rPr>
          <w:rFonts w:ascii="Times New Roman" w:hAnsi="Times New Roman"/>
        </w:rPr>
        <w:t xml:space="preserve">for purposes other than the Forward Capacity Market, is the entity authorized to submit Supply Offers, Demand </w:t>
      </w:r>
      <w:proofErr w:type="gramStart"/>
      <w:r>
        <w:rPr>
          <w:rFonts w:ascii="Times New Roman" w:hAnsi="Times New Roman"/>
        </w:rPr>
        <w:t xml:space="preserve">Bids </w:t>
      </w:r>
      <w:del w:id="46" w:author="Author">
        <w:r w:rsidDel="00A1366C">
          <w:rPr>
            <w:rFonts w:ascii="Times New Roman" w:hAnsi="Times New Roman"/>
          </w:rPr>
          <w:delText xml:space="preserve">or </w:delText>
        </w:r>
      </w:del>
      <w:ins w:id="47" w:author="Author">
        <w:r w:rsidR="00A1366C">
          <w:rPr>
            <w:rFonts w:ascii="Times New Roman" w:hAnsi="Times New Roman"/>
          </w:rPr>
          <w:t>,</w:t>
        </w:r>
      </w:ins>
      <w:r>
        <w:rPr>
          <w:rFonts w:ascii="Times New Roman" w:hAnsi="Times New Roman"/>
        </w:rPr>
        <w:t>Demand</w:t>
      </w:r>
      <w:proofErr w:type="gramEnd"/>
      <w:r>
        <w:rPr>
          <w:rFonts w:ascii="Times New Roman" w:hAnsi="Times New Roman"/>
        </w:rPr>
        <w:t xml:space="preserve"> Reduction Offers </w:t>
      </w:r>
      <w:ins w:id="48" w:author="Author">
        <w:r w:rsidR="00A1366C">
          <w:rPr>
            <w:rFonts w:ascii="Times New Roman" w:hAnsi="Times New Roman"/>
          </w:rPr>
          <w:t xml:space="preserve">or Baseline </w:t>
        </w:r>
        <w:r w:rsidR="00DC79B5">
          <w:rPr>
            <w:rFonts w:ascii="Times New Roman" w:hAnsi="Times New Roman"/>
          </w:rPr>
          <w:t>Deviation</w:t>
        </w:r>
        <w:r w:rsidR="00A1366C">
          <w:rPr>
            <w:rFonts w:ascii="Times New Roman" w:hAnsi="Times New Roman"/>
          </w:rPr>
          <w:t xml:space="preserve"> Offers </w:t>
        </w:r>
      </w:ins>
      <w:r>
        <w:rPr>
          <w:rFonts w:ascii="Times New Roman" w:hAnsi="Times New Roman"/>
        </w:rPr>
        <w:t>for a Resource and to whom certain Energy TUs are assessed under Schedule 2 of Section IV.A of the Tariff.  For purposes of the Forward Capacity Market, the Lead Market Participant is the entity designated to participate in that market on behalf of an Existing Capacity Resource or a New Capacity Resource.</w:t>
      </w:r>
    </w:p>
    <w:p w14:paraId="26DD2B3B" w14:textId="68CBD9C4" w:rsidR="00BA3DD9" w:rsidRDefault="00BA3DD9" w:rsidP="00B55892">
      <w:pPr>
        <w:spacing w:after="0" w:line="360" w:lineRule="auto"/>
        <w:rPr>
          <w:ins w:id="49" w:author="Author"/>
          <w:rFonts w:ascii="Times New Roman" w:hAnsi="Times New Roman"/>
          <w:color w:val="000000"/>
        </w:rPr>
      </w:pPr>
    </w:p>
    <w:p w14:paraId="0DD04F4D" w14:textId="732EF597" w:rsidR="00BA3DD9" w:rsidRDefault="00BA3DD9" w:rsidP="00B55892">
      <w:pPr>
        <w:spacing w:after="0" w:line="360" w:lineRule="auto"/>
        <w:rPr>
          <w:ins w:id="50" w:author="Author"/>
          <w:rFonts w:ascii="Times New Roman" w:hAnsi="Times New Roman"/>
          <w:color w:val="000000"/>
        </w:rPr>
      </w:pPr>
      <w:ins w:id="51" w:author="Author">
        <w:r w:rsidRPr="00BA3DD9">
          <w:rPr>
            <w:rFonts w:ascii="Times New Roman" w:hAnsi="Times New Roman"/>
            <w:b/>
            <w:color w:val="000000"/>
          </w:rPr>
          <w:t>Maximum Deviation</w:t>
        </w:r>
        <w:r w:rsidRPr="00BA3DD9">
          <w:rPr>
            <w:rFonts w:ascii="Times New Roman" w:hAnsi="Times New Roman"/>
            <w:color w:val="000000"/>
          </w:rPr>
          <w:t xml:space="preserve"> is the maximum available baseline deviation, in MW, of a Demand Response Distributed Energy Resource Aggregation that a Market Participant offers to reduce demand and/or provide energy injection in the Day-Ahead Energy Market or Real-Time Energy Market, as reflected in the Demand Response Distributed Energy Resource Aggregation’s Baseline Deviation Offer</w:t>
        </w:r>
      </w:ins>
    </w:p>
    <w:p w14:paraId="0B7F00C9" w14:textId="77777777" w:rsidR="00BA3DD9" w:rsidRDefault="00BA3DD9" w:rsidP="00B55892">
      <w:pPr>
        <w:spacing w:after="0" w:line="360" w:lineRule="auto"/>
        <w:rPr>
          <w:ins w:id="52" w:author="Author"/>
          <w:rFonts w:ascii="Times New Roman" w:hAnsi="Times New Roman"/>
          <w:color w:val="000000"/>
        </w:rPr>
      </w:pPr>
    </w:p>
    <w:p w14:paraId="224DE142" w14:textId="77777777" w:rsidR="00BA3DD9" w:rsidRPr="002C5B36" w:rsidRDefault="00BA3DD9" w:rsidP="00B55892">
      <w:pPr>
        <w:spacing w:after="0" w:line="360" w:lineRule="auto"/>
        <w:rPr>
          <w:rFonts w:ascii="Times New Roman" w:hAnsi="Times New Roman"/>
          <w:color w:val="000000"/>
        </w:rPr>
      </w:pPr>
      <w:ins w:id="53" w:author="Author">
        <w:r w:rsidRPr="00BA3DD9">
          <w:rPr>
            <w:rFonts w:ascii="Times New Roman" w:hAnsi="Times New Roman"/>
            <w:b/>
            <w:color w:val="000000"/>
          </w:rPr>
          <w:t>Maximum Deviation Capability</w:t>
        </w:r>
        <w:r w:rsidRPr="00BA3DD9">
          <w:rPr>
            <w:rFonts w:ascii="Times New Roman" w:hAnsi="Times New Roman"/>
            <w:color w:val="000000"/>
          </w:rPr>
          <w:t xml:space="preserve"> is an estimate of the maximum demand reduction and/or energy injection that a Distributed Energy Resource comprising a Demand Response Distributed Energy Resource Aggregation can deliver, as measured at the Retail Delivery Point and/or Point-of-Interconnection</w:t>
        </w:r>
      </w:ins>
    </w:p>
    <w:p w14:paraId="07D7CBAF" w14:textId="6F6E196E" w:rsidR="00B55892" w:rsidRDefault="00B55892" w:rsidP="00B55892">
      <w:pPr>
        <w:spacing w:after="0" w:line="360" w:lineRule="auto"/>
        <w:rPr>
          <w:rFonts w:ascii="Times New Roman" w:hAnsi="Times New Roman"/>
        </w:rPr>
      </w:pPr>
    </w:p>
    <w:p w14:paraId="7CAD9CC3" w14:textId="6CC55EEA" w:rsidR="00B55892" w:rsidRPr="002C5B36" w:rsidRDefault="00B55892" w:rsidP="00B55892">
      <w:pPr>
        <w:spacing w:after="0" w:line="360" w:lineRule="auto"/>
        <w:rPr>
          <w:rFonts w:ascii="Times New Roman" w:hAnsi="Times New Roman"/>
        </w:rPr>
      </w:pPr>
      <w:r w:rsidRPr="002C5B36">
        <w:rPr>
          <w:rFonts w:ascii="Times New Roman" w:hAnsi="Times New Roman"/>
          <w:b/>
          <w:bCs/>
          <w:color w:val="000000"/>
        </w:rPr>
        <w:t xml:space="preserve">Maximum Number of Daily Starts </w:t>
      </w:r>
      <w:r w:rsidRPr="002C5B36">
        <w:rPr>
          <w:rFonts w:ascii="Times New Roman" w:hAnsi="Times New Roman"/>
          <w:color w:val="000000"/>
        </w:rPr>
        <w:t xml:space="preserve">is the maximum number of times that a </w:t>
      </w:r>
      <w:r>
        <w:rPr>
          <w:rFonts w:ascii="Times New Roman" w:hAnsi="Times New Roman"/>
          <w:color w:val="000000"/>
        </w:rPr>
        <w:t xml:space="preserve">Binary Storage </w:t>
      </w:r>
      <w:r w:rsidRPr="002C5B36">
        <w:rPr>
          <w:rFonts w:ascii="Times New Roman" w:hAnsi="Times New Roman"/>
          <w:color w:val="000000"/>
        </w:rPr>
        <w:t xml:space="preserve">DARD </w:t>
      </w:r>
      <w:r>
        <w:rPr>
          <w:rFonts w:ascii="Times New Roman" w:hAnsi="Times New Roman"/>
          <w:color w:val="000000"/>
        </w:rPr>
        <w:t xml:space="preserve">or a Generator Asset </w:t>
      </w:r>
      <w:r w:rsidRPr="002C5B36">
        <w:rPr>
          <w:rFonts w:ascii="Times New Roman" w:hAnsi="Times New Roman"/>
          <w:color w:val="000000"/>
        </w:rPr>
        <w:t xml:space="preserve">can be started </w:t>
      </w:r>
      <w:r>
        <w:rPr>
          <w:rFonts w:ascii="Times New Roman" w:hAnsi="Times New Roman"/>
          <w:color w:val="000000"/>
        </w:rPr>
        <w:t xml:space="preserve">or that a Demand Response Resource </w:t>
      </w:r>
      <w:ins w:id="54" w:author="Author">
        <w:r w:rsidR="009554DD">
          <w:rPr>
            <w:rFonts w:ascii="Times New Roman" w:hAnsi="Times New Roman"/>
            <w:color w:val="FF0000"/>
          </w:rPr>
          <w:t xml:space="preserve">or that a Demand Response Distributed Energy Resource Aggregation </w:t>
        </w:r>
      </w:ins>
      <w:r>
        <w:rPr>
          <w:rFonts w:ascii="Times New Roman" w:hAnsi="Times New Roman"/>
          <w:color w:val="000000"/>
        </w:rPr>
        <w:t>can be interrupted</w:t>
      </w:r>
      <w:r w:rsidRPr="002C5B36">
        <w:rPr>
          <w:rFonts w:ascii="Times New Roman" w:hAnsi="Times New Roman"/>
          <w:color w:val="000000"/>
        </w:rPr>
        <w:t xml:space="preserve"> in the next Operating Day under normal operating conditions. </w:t>
      </w:r>
    </w:p>
    <w:p w14:paraId="6A6AB877" w14:textId="6DD27A02" w:rsidR="00BA3DD9" w:rsidRDefault="00BA3DD9" w:rsidP="00B55892">
      <w:pPr>
        <w:spacing w:after="0" w:line="360" w:lineRule="auto"/>
        <w:rPr>
          <w:ins w:id="55" w:author="Author"/>
          <w:rFonts w:ascii="Times New Roman" w:hAnsi="Times New Roman"/>
        </w:rPr>
      </w:pPr>
    </w:p>
    <w:p w14:paraId="1B3395C2" w14:textId="6C8553AC" w:rsidR="00BA3DD9" w:rsidRPr="00BA3DD9" w:rsidRDefault="00BA3DD9" w:rsidP="00BA3DD9">
      <w:pPr>
        <w:spacing w:after="0" w:line="360" w:lineRule="auto"/>
        <w:rPr>
          <w:ins w:id="56" w:author="Author"/>
          <w:rFonts w:ascii="Times New Roman" w:hAnsi="Times New Roman"/>
        </w:rPr>
      </w:pPr>
      <w:ins w:id="57" w:author="Author">
        <w:r w:rsidRPr="00BA3DD9">
          <w:rPr>
            <w:rFonts w:ascii="Times New Roman" w:hAnsi="Times New Roman"/>
            <w:b/>
          </w:rPr>
          <w:t>Minimum Deviation</w:t>
        </w:r>
        <w:r w:rsidRPr="00BA3DD9">
          <w:rPr>
            <w:rFonts w:ascii="Times New Roman" w:hAnsi="Times New Roman"/>
          </w:rPr>
          <w:t xml:space="preserve"> is the minimum available baseline deviation, in MW, of a Demand Response Distributed Energy Resource Aggregation that a Market Participant offers to reduce demand and/or provide additional energy injection in the Day-Ahead Energy Market or Real-Time Energy Market, as reflected in the Demand Response Distributed Energy Resource Aggregation’s Baseline Deviation Offer</w:t>
        </w:r>
        <w:r w:rsidR="009554DD">
          <w:rPr>
            <w:rFonts w:ascii="Times New Roman" w:hAnsi="Times New Roman"/>
          </w:rPr>
          <w:t>.</w:t>
        </w:r>
      </w:ins>
    </w:p>
    <w:p w14:paraId="2504F5DD" w14:textId="77777777" w:rsidR="00BA3DD9" w:rsidRDefault="00BA3DD9" w:rsidP="00B55892">
      <w:pPr>
        <w:spacing w:after="0" w:line="360" w:lineRule="auto"/>
        <w:rPr>
          <w:rFonts w:ascii="Times New Roman" w:hAnsi="Times New Roman"/>
        </w:rPr>
      </w:pPr>
    </w:p>
    <w:p w14:paraId="4A58F694" w14:textId="34D7B9AE" w:rsidR="00BA3DD9" w:rsidRDefault="00BA3DD9" w:rsidP="00BA3DD9">
      <w:pPr>
        <w:spacing w:after="0" w:line="360" w:lineRule="auto"/>
        <w:rPr>
          <w:ins w:id="58" w:author="Author"/>
          <w:rFonts w:ascii="Times New Roman" w:hAnsi="Times New Roman"/>
        </w:rPr>
      </w:pPr>
      <w:ins w:id="59" w:author="Author">
        <w:r w:rsidRPr="00BA3DD9">
          <w:rPr>
            <w:rFonts w:ascii="Times New Roman" w:hAnsi="Times New Roman"/>
            <w:b/>
          </w:rPr>
          <w:t>Minimum Deviation Time</w:t>
        </w:r>
        <w:r w:rsidRPr="00BA3DD9">
          <w:rPr>
            <w:rFonts w:ascii="Times New Roman" w:hAnsi="Times New Roman"/>
          </w:rPr>
          <w:t xml:space="preserve"> is the minimum number of hours of baseline deviation at or above the Minimum Deviation for which the ISO must dispatch a Demand Response Distributed Energy Resource Aggregation to reduce demand and/or provide additional energy injection</w:t>
        </w:r>
        <w:r w:rsidR="00C73C69" w:rsidRPr="00893E7E">
          <w:rPr>
            <w:rFonts w:ascii="Times New Roman" w:hAnsi="Times New Roman"/>
          </w:rPr>
          <w:t>.</w:t>
        </w:r>
      </w:ins>
    </w:p>
    <w:p w14:paraId="7FE27277" w14:textId="3E9F920B" w:rsidR="00C70A79" w:rsidRDefault="00C70A79" w:rsidP="00B55892">
      <w:pPr>
        <w:spacing w:after="0" w:line="360" w:lineRule="auto"/>
        <w:rPr>
          <w:ins w:id="60" w:author="Author"/>
          <w:rFonts w:ascii="Times New Roman" w:hAnsi="Times New Roman"/>
        </w:rPr>
      </w:pPr>
    </w:p>
    <w:p w14:paraId="436207E6" w14:textId="5FF97E3E" w:rsidR="00C70A79" w:rsidDel="00C84691" w:rsidRDefault="003D7CBD" w:rsidP="00C70A79">
      <w:pPr>
        <w:spacing w:after="0" w:line="360" w:lineRule="auto"/>
        <w:rPr>
          <w:ins w:id="61" w:author="Author"/>
          <w:del w:id="62" w:author="Author"/>
          <w:rFonts w:ascii="Times New Roman" w:hAnsi="Times New Roman"/>
        </w:rPr>
      </w:pPr>
      <w:ins w:id="63" w:author="Author">
        <w:r w:rsidRPr="001512A5">
          <w:rPr>
            <w:rFonts w:ascii="Times New Roman" w:hAnsi="Times New Roman"/>
            <w:b/>
          </w:rPr>
          <w:t xml:space="preserve">Minimum Time Between </w:t>
        </w:r>
        <w:r>
          <w:rPr>
            <w:rFonts w:ascii="Times New Roman" w:hAnsi="Times New Roman"/>
            <w:b/>
          </w:rPr>
          <w:t>Deviations</w:t>
        </w:r>
        <w:r>
          <w:rPr>
            <w:rFonts w:ascii="Times New Roman" w:hAnsi="Times New Roman"/>
          </w:rPr>
          <w:t xml:space="preserve"> is the number of hours that must elapse after a Demand Response Distributed Energy Resource Aggregation has received a Dispatch Instruction to stop reducing demand and/or inject</w:t>
        </w:r>
        <w:r w:rsidRPr="00893E7E">
          <w:rPr>
            <w:rFonts w:ascii="Times New Roman" w:hAnsi="Times New Roman"/>
          </w:rPr>
          <w:t>ing</w:t>
        </w:r>
        <w:r>
          <w:rPr>
            <w:rFonts w:ascii="Times New Roman" w:hAnsi="Times New Roman"/>
          </w:rPr>
          <w:t xml:space="preserve"> additional energy before the Demand Response </w:t>
        </w:r>
        <w:r w:rsidR="00DC79B5">
          <w:rPr>
            <w:rFonts w:ascii="Times New Roman" w:hAnsi="Times New Roman"/>
          </w:rPr>
          <w:t>Distributed</w:t>
        </w:r>
        <w:r>
          <w:rPr>
            <w:rFonts w:ascii="Times New Roman" w:hAnsi="Times New Roman"/>
          </w:rPr>
          <w:t xml:space="preserve"> Energy Resource </w:t>
        </w:r>
        <w:r>
          <w:rPr>
            <w:rFonts w:ascii="Times New Roman" w:hAnsi="Times New Roman"/>
          </w:rPr>
          <w:lastRenderedPageBreak/>
          <w:t>Aggregation can achieve its Minimum Deviation after receiving a Dispatch Instruction to start reducing demand and/or injecting additional energy</w:t>
        </w:r>
        <w:r w:rsidR="00C70A79">
          <w:rPr>
            <w:rFonts w:ascii="Times New Roman" w:hAnsi="Times New Roman"/>
          </w:rPr>
          <w:t>.</w:t>
        </w:r>
      </w:ins>
    </w:p>
    <w:p w14:paraId="1C260EBB" w14:textId="7BC3C66A" w:rsidR="00B55892" w:rsidRPr="00E47933" w:rsidRDefault="00B55892" w:rsidP="00B55892">
      <w:pPr>
        <w:spacing w:after="0" w:line="360" w:lineRule="auto"/>
        <w:rPr>
          <w:rFonts w:ascii="Times New Roman" w:hAnsi="Times New Roman"/>
        </w:rPr>
      </w:pPr>
    </w:p>
    <w:p w14:paraId="7B0FD10E" w14:textId="6B90911F" w:rsidR="00B55892" w:rsidRDefault="00B55892" w:rsidP="00B55892">
      <w:pPr>
        <w:spacing w:after="0" w:line="360" w:lineRule="auto"/>
        <w:rPr>
          <w:rFonts w:ascii="Times New Roman" w:hAnsi="Times New Roman"/>
        </w:rPr>
      </w:pPr>
      <w:r w:rsidRPr="008353C5">
        <w:rPr>
          <w:rFonts w:ascii="Times New Roman" w:hAnsi="Times New Roman"/>
          <w:b/>
        </w:rPr>
        <w:t>Offer Data</w:t>
      </w:r>
      <w:r w:rsidRPr="00E47933">
        <w:rPr>
          <w:rFonts w:ascii="Times New Roman" w:hAnsi="Times New Roman"/>
        </w:rPr>
        <w:t xml:space="preserve"> means the scheduling, operations planning, dispatch, new Resource, and other data, including </w:t>
      </w:r>
      <w:r>
        <w:rPr>
          <w:rFonts w:ascii="Times New Roman" w:hAnsi="Times New Roman"/>
        </w:rPr>
        <w:t xml:space="preserve">Generator Asset, </w:t>
      </w:r>
      <w:r w:rsidRPr="00E47933">
        <w:rPr>
          <w:rFonts w:ascii="Times New Roman" w:hAnsi="Times New Roman"/>
        </w:rPr>
        <w:t>Dispatchable Asset Related Demand</w:t>
      </w:r>
      <w:r>
        <w:rPr>
          <w:rFonts w:ascii="Times New Roman" w:hAnsi="Times New Roman"/>
        </w:rPr>
        <w:t xml:space="preserve">, </w:t>
      </w:r>
      <w:del w:id="64" w:author="Author">
        <w:r w:rsidDel="007E3B0C">
          <w:rPr>
            <w:rFonts w:ascii="Times New Roman" w:hAnsi="Times New Roman"/>
          </w:rPr>
          <w:delText xml:space="preserve">and </w:delText>
        </w:r>
      </w:del>
      <w:r>
        <w:rPr>
          <w:rFonts w:ascii="Times New Roman" w:hAnsi="Times New Roman"/>
        </w:rPr>
        <w:t>Demand Response Resource</w:t>
      </w:r>
      <w:ins w:id="65" w:author="Author">
        <w:r w:rsidR="007E3B0C">
          <w:rPr>
            <w:rFonts w:ascii="Times New Roman" w:hAnsi="Times New Roman"/>
          </w:rPr>
          <w:t xml:space="preserve">, and </w:t>
        </w:r>
        <w:r w:rsidR="007E3B0C">
          <w:rPr>
            <w:rFonts w:ascii="Times New Roman" w:hAnsi="Times New Roman"/>
            <w:color w:val="FF0000"/>
          </w:rPr>
          <w:t xml:space="preserve">Demand Response Distributed Energy Resource Aggregation </w:t>
        </w:r>
      </w:ins>
      <w:r w:rsidRPr="00E47933">
        <w:rPr>
          <w:rFonts w:ascii="Times New Roman" w:hAnsi="Times New Roman"/>
        </w:rPr>
        <w:t xml:space="preserve"> operating limits based on physical characteristics, and information necessary to schedule and dispatch </w:t>
      </w:r>
      <w:r>
        <w:rPr>
          <w:rFonts w:ascii="Times New Roman" w:hAnsi="Times New Roman"/>
        </w:rPr>
        <w:t xml:space="preserve">Generator Assets,  </w:t>
      </w:r>
      <w:r w:rsidRPr="00E47933">
        <w:rPr>
          <w:rFonts w:ascii="Times New Roman" w:hAnsi="Times New Roman"/>
        </w:rPr>
        <w:t>Dispatchable Asset Related Demands</w:t>
      </w:r>
      <w:r>
        <w:rPr>
          <w:rFonts w:ascii="Times New Roman" w:hAnsi="Times New Roman"/>
        </w:rPr>
        <w:t xml:space="preserve">, </w:t>
      </w:r>
      <w:del w:id="66" w:author="Author">
        <w:r w:rsidDel="007E3B0C">
          <w:rPr>
            <w:rFonts w:ascii="Times New Roman" w:hAnsi="Times New Roman"/>
          </w:rPr>
          <w:delText xml:space="preserve">and </w:delText>
        </w:r>
      </w:del>
      <w:r>
        <w:rPr>
          <w:rFonts w:ascii="Times New Roman" w:hAnsi="Times New Roman"/>
        </w:rPr>
        <w:t xml:space="preserve">Demand Response Resources </w:t>
      </w:r>
      <w:ins w:id="67" w:author="Author">
        <w:r w:rsidR="007E3B0C">
          <w:rPr>
            <w:rFonts w:ascii="Times New Roman" w:hAnsi="Times New Roman"/>
          </w:rPr>
          <w:t xml:space="preserve"> and </w:t>
        </w:r>
        <w:r w:rsidR="007E3B0C">
          <w:rPr>
            <w:rFonts w:ascii="Times New Roman" w:hAnsi="Times New Roman"/>
            <w:color w:val="FF0000"/>
          </w:rPr>
          <w:t>Demand Response Distributed Energy Resource Aggregation</w:t>
        </w:r>
        <w:r w:rsidR="00893E7E">
          <w:rPr>
            <w:rFonts w:ascii="Times New Roman" w:hAnsi="Times New Roman"/>
            <w:color w:val="FF0000"/>
          </w:rPr>
          <w:t>s</w:t>
        </w:r>
        <w:r w:rsidR="007E3B0C" w:rsidRPr="00E47933">
          <w:rPr>
            <w:rFonts w:ascii="Times New Roman" w:hAnsi="Times New Roman"/>
          </w:rPr>
          <w:t xml:space="preserve"> </w:t>
        </w:r>
      </w:ins>
      <w:r w:rsidRPr="00E47933">
        <w:rPr>
          <w:rFonts w:ascii="Times New Roman" w:hAnsi="Times New Roman"/>
        </w:rPr>
        <w:t xml:space="preserve">for the provision </w:t>
      </w:r>
      <w:r>
        <w:rPr>
          <w:rFonts w:ascii="Times New Roman" w:hAnsi="Times New Roman"/>
        </w:rPr>
        <w:t xml:space="preserve">or consumption </w:t>
      </w:r>
      <w:r w:rsidRPr="00E47933">
        <w:rPr>
          <w:rFonts w:ascii="Times New Roman" w:hAnsi="Times New Roman"/>
        </w:rPr>
        <w:t>of energy</w:t>
      </w:r>
      <w:r>
        <w:rPr>
          <w:rFonts w:ascii="Times New Roman" w:hAnsi="Times New Roman"/>
        </w:rPr>
        <w:t>,</w:t>
      </w:r>
      <w:r w:rsidRPr="00E47933">
        <w:rPr>
          <w:rFonts w:ascii="Times New Roman" w:hAnsi="Times New Roman"/>
        </w:rPr>
        <w:t xml:space="preserve"> </w:t>
      </w:r>
      <w:r>
        <w:rPr>
          <w:rFonts w:ascii="Times New Roman" w:hAnsi="Times New Roman"/>
        </w:rPr>
        <w:t xml:space="preserve">the provision of </w:t>
      </w:r>
      <w:r w:rsidRPr="00E47933">
        <w:rPr>
          <w:rFonts w:ascii="Times New Roman" w:hAnsi="Times New Roman"/>
        </w:rPr>
        <w:t>other services</w:t>
      </w:r>
      <w:r>
        <w:rPr>
          <w:rFonts w:ascii="Times New Roman" w:hAnsi="Times New Roman"/>
        </w:rPr>
        <w:t>,</w:t>
      </w:r>
      <w:r w:rsidRPr="00E47933">
        <w:rPr>
          <w:rFonts w:ascii="Times New Roman" w:hAnsi="Times New Roman"/>
        </w:rPr>
        <w:t xml:space="preserve"> and the maintenance of the reliability and security of the transmission system in the New England Control Area, and specified for submission to the New England Markets for such purposes by the ISO. </w:t>
      </w:r>
    </w:p>
    <w:p w14:paraId="3FA0351D" w14:textId="77777777" w:rsidR="00B55892" w:rsidRDefault="00B55892" w:rsidP="00B55892">
      <w:pPr>
        <w:spacing w:after="0" w:line="360" w:lineRule="auto"/>
        <w:rPr>
          <w:rFonts w:ascii="Times New Roman" w:hAnsi="Times New Roman"/>
        </w:rPr>
      </w:pPr>
    </w:p>
    <w:p w14:paraId="0022648B" w14:textId="24ABEECF" w:rsidR="00B55892" w:rsidRDefault="00B55892" w:rsidP="00B55892">
      <w:pPr>
        <w:spacing w:after="0" w:line="360" w:lineRule="auto"/>
        <w:rPr>
          <w:rFonts w:ascii="Times New Roman" w:hAnsi="Times New Roman"/>
        </w:rPr>
      </w:pPr>
      <w:r w:rsidRPr="006D2D83">
        <w:rPr>
          <w:rFonts w:ascii="Times New Roman" w:hAnsi="Times New Roman"/>
          <w:b/>
        </w:rPr>
        <w:t>Offered CLAIM10</w:t>
      </w:r>
      <w:r>
        <w:rPr>
          <w:rFonts w:ascii="Times New Roman" w:hAnsi="Times New Roman"/>
        </w:rPr>
        <w:t xml:space="preserve"> is a Supply Offer value or a Demand Reduction Offer</w:t>
      </w:r>
      <w:ins w:id="68" w:author="Author">
        <w:r w:rsidR="00C70A79">
          <w:rPr>
            <w:rFonts w:ascii="Times New Roman" w:hAnsi="Times New Roman"/>
          </w:rPr>
          <w:t xml:space="preserve"> or a Baseline Deviation Offer</w:t>
        </w:r>
      </w:ins>
      <w:r>
        <w:rPr>
          <w:rFonts w:ascii="Times New Roman" w:hAnsi="Times New Roman"/>
        </w:rPr>
        <w:t xml:space="preserve"> value between 0 and the CLAIM10 of the resource that represents the amount of TMNSR available either from </w:t>
      </w:r>
      <w:r w:rsidRPr="002B331A">
        <w:rPr>
          <w:rFonts w:ascii="Times New Roman" w:hAnsi="Times New Roman"/>
        </w:rPr>
        <w:t xml:space="preserve">an off-line </w:t>
      </w:r>
      <w:r>
        <w:rPr>
          <w:rFonts w:ascii="Times New Roman" w:hAnsi="Times New Roman"/>
        </w:rPr>
        <w:t xml:space="preserve">Fast Start Generator </w:t>
      </w:r>
      <w:r w:rsidRPr="002B331A">
        <w:rPr>
          <w:rFonts w:ascii="Times New Roman" w:hAnsi="Times New Roman"/>
        </w:rPr>
        <w:t xml:space="preserve">or </w:t>
      </w:r>
      <w:r>
        <w:rPr>
          <w:rFonts w:ascii="Times New Roman" w:hAnsi="Times New Roman"/>
        </w:rPr>
        <w:t xml:space="preserve">from a Fast Start </w:t>
      </w:r>
      <w:r w:rsidRPr="002B331A">
        <w:rPr>
          <w:rFonts w:ascii="Times New Roman" w:hAnsi="Times New Roman"/>
        </w:rPr>
        <w:t>Demand Response Resource</w:t>
      </w:r>
      <w:ins w:id="69" w:author="Author">
        <w:r w:rsidR="00D01515">
          <w:rPr>
            <w:rFonts w:ascii="Times New Roman" w:hAnsi="Times New Roman"/>
          </w:rPr>
          <w:t xml:space="preserve"> or a Fast Start Demand Response Distributed </w:t>
        </w:r>
        <w:r w:rsidR="00893E7E">
          <w:rPr>
            <w:rFonts w:ascii="Times New Roman" w:hAnsi="Times New Roman"/>
          </w:rPr>
          <w:t>Energy</w:t>
        </w:r>
        <w:r w:rsidR="00D01515">
          <w:rPr>
            <w:rFonts w:ascii="Times New Roman" w:hAnsi="Times New Roman"/>
          </w:rPr>
          <w:t xml:space="preserve"> Resource Aggregation</w:t>
        </w:r>
      </w:ins>
      <w:r w:rsidRPr="002B331A">
        <w:rPr>
          <w:rFonts w:ascii="Times New Roman" w:hAnsi="Times New Roman"/>
        </w:rPr>
        <w:t xml:space="preserve"> that has not been dispatched</w:t>
      </w:r>
      <w:r>
        <w:rPr>
          <w:rFonts w:ascii="Times New Roman" w:hAnsi="Times New Roman"/>
        </w:rPr>
        <w:t>.</w:t>
      </w:r>
    </w:p>
    <w:p w14:paraId="4277D527" w14:textId="77777777" w:rsidR="00B55892" w:rsidRDefault="00B55892" w:rsidP="00B55892">
      <w:pPr>
        <w:spacing w:after="0" w:line="360" w:lineRule="auto"/>
        <w:rPr>
          <w:rFonts w:ascii="Times New Roman" w:hAnsi="Times New Roman"/>
        </w:rPr>
      </w:pPr>
    </w:p>
    <w:p w14:paraId="0A391CE7" w14:textId="72F539E9" w:rsidR="00B55892" w:rsidRDefault="00B55892" w:rsidP="00B55892">
      <w:pPr>
        <w:spacing w:after="0" w:line="360" w:lineRule="auto"/>
        <w:rPr>
          <w:rFonts w:ascii="Times New Roman" w:hAnsi="Times New Roman"/>
        </w:rPr>
      </w:pPr>
      <w:r w:rsidRPr="006D2D83">
        <w:rPr>
          <w:rFonts w:ascii="Times New Roman" w:hAnsi="Times New Roman"/>
          <w:b/>
        </w:rPr>
        <w:t>Offered CLAIM30</w:t>
      </w:r>
      <w:r>
        <w:rPr>
          <w:rFonts w:ascii="Times New Roman" w:hAnsi="Times New Roman"/>
        </w:rPr>
        <w:t xml:space="preserve"> is a Supply Offer value or a Demand Reduction Offer</w:t>
      </w:r>
      <w:ins w:id="70" w:author="Author">
        <w:r w:rsidR="00C70A79">
          <w:rPr>
            <w:rFonts w:ascii="Times New Roman" w:hAnsi="Times New Roman"/>
          </w:rPr>
          <w:t xml:space="preserve"> or a Baseline Deviation Offer </w:t>
        </w:r>
      </w:ins>
      <w:r>
        <w:rPr>
          <w:rFonts w:ascii="Times New Roman" w:hAnsi="Times New Roman"/>
        </w:rPr>
        <w:t xml:space="preserve"> value between 0 and the CLAIM30 of the resource that represents the amount of TMOR available either from</w:t>
      </w:r>
      <w:r w:rsidRPr="00910DFB">
        <w:rPr>
          <w:rFonts w:ascii="Times New Roman" w:hAnsi="Times New Roman"/>
        </w:rPr>
        <w:t xml:space="preserve"> </w:t>
      </w:r>
      <w:r w:rsidRPr="002B331A">
        <w:rPr>
          <w:rFonts w:ascii="Times New Roman" w:hAnsi="Times New Roman"/>
        </w:rPr>
        <w:t>an off-line</w:t>
      </w:r>
      <w:r>
        <w:rPr>
          <w:rFonts w:ascii="Times New Roman" w:hAnsi="Times New Roman"/>
        </w:rPr>
        <w:t xml:space="preserve"> Fast Start Generator</w:t>
      </w:r>
      <w:r w:rsidRPr="002B331A">
        <w:rPr>
          <w:rFonts w:ascii="Times New Roman" w:hAnsi="Times New Roman"/>
        </w:rPr>
        <w:t xml:space="preserve"> or </w:t>
      </w:r>
      <w:r>
        <w:rPr>
          <w:rFonts w:ascii="Times New Roman" w:hAnsi="Times New Roman"/>
        </w:rPr>
        <w:t xml:space="preserve">from a Fast Start </w:t>
      </w:r>
      <w:r w:rsidRPr="002B331A">
        <w:rPr>
          <w:rFonts w:ascii="Times New Roman" w:hAnsi="Times New Roman"/>
        </w:rPr>
        <w:t>Demand Response Resource</w:t>
      </w:r>
      <w:ins w:id="71" w:author="Author">
        <w:r w:rsidR="00D01515">
          <w:rPr>
            <w:rFonts w:ascii="Times New Roman" w:hAnsi="Times New Roman"/>
          </w:rPr>
          <w:t xml:space="preserve"> or a Fast Start Demand Response Distributed </w:t>
        </w:r>
        <w:r w:rsidR="00893E7E">
          <w:rPr>
            <w:rFonts w:ascii="Times New Roman" w:hAnsi="Times New Roman"/>
          </w:rPr>
          <w:t>Energy</w:t>
        </w:r>
        <w:r w:rsidR="00D01515">
          <w:rPr>
            <w:rFonts w:ascii="Times New Roman" w:hAnsi="Times New Roman"/>
          </w:rPr>
          <w:t xml:space="preserve"> Resource Aggregation</w:t>
        </w:r>
      </w:ins>
      <w:r w:rsidRPr="002B331A">
        <w:rPr>
          <w:rFonts w:ascii="Times New Roman" w:hAnsi="Times New Roman"/>
        </w:rPr>
        <w:t xml:space="preserve"> that has not been dispatched</w:t>
      </w:r>
      <w:r>
        <w:rPr>
          <w:rFonts w:ascii="Times New Roman" w:hAnsi="Times New Roman"/>
        </w:rPr>
        <w:t>.</w:t>
      </w:r>
    </w:p>
    <w:p w14:paraId="459863EF" w14:textId="209FCD44" w:rsidR="00B55892" w:rsidRDefault="00B55892" w:rsidP="00B55892">
      <w:pPr>
        <w:spacing w:after="0" w:line="360" w:lineRule="auto"/>
        <w:rPr>
          <w:rFonts w:ascii="Times New Roman" w:hAnsi="Times New Roman"/>
        </w:rPr>
      </w:pPr>
    </w:p>
    <w:p w14:paraId="023EA93C" w14:textId="0F556F7E" w:rsidR="00B55892" w:rsidRDefault="00B55892" w:rsidP="00B55892">
      <w:pPr>
        <w:spacing w:after="0" w:line="360" w:lineRule="auto"/>
        <w:rPr>
          <w:rFonts w:ascii="Times New Roman" w:hAnsi="Times New Roman"/>
        </w:rPr>
      </w:pPr>
      <w:r w:rsidRPr="008353C5">
        <w:rPr>
          <w:rFonts w:ascii="Times New Roman" w:hAnsi="Times New Roman"/>
          <w:b/>
        </w:rPr>
        <w:t>Ownership Share</w:t>
      </w:r>
      <w:r w:rsidRPr="00E47933">
        <w:rPr>
          <w:rFonts w:ascii="Times New Roman" w:hAnsi="Times New Roman"/>
        </w:rPr>
        <w:t xml:space="preserve"> is a right or obligation, for purposes of settlement, to a percentage share of all credits or charges associated with a </w:t>
      </w:r>
      <w:r>
        <w:rPr>
          <w:rFonts w:ascii="Times New Roman" w:hAnsi="Times New Roman"/>
        </w:rPr>
        <w:t>Generator Asset</w:t>
      </w:r>
      <w:ins w:id="72" w:author="Author">
        <w:r w:rsidR="008913D8">
          <w:rPr>
            <w:rFonts w:ascii="Times New Roman" w:hAnsi="Times New Roman"/>
          </w:rPr>
          <w:t>, Settlement Only Distributed Energy Resource Aggregation, the energy injection and/or energy withdrawal portion of a Demand Response Distributed Energy Resource Aggregation,</w:t>
        </w:r>
      </w:ins>
      <w:r>
        <w:rPr>
          <w:rFonts w:ascii="Times New Roman" w:hAnsi="Times New Roman"/>
        </w:rPr>
        <w:t xml:space="preserve"> </w:t>
      </w:r>
      <w:r w:rsidRPr="00E47933">
        <w:rPr>
          <w:rFonts w:ascii="Times New Roman" w:hAnsi="Times New Roman"/>
        </w:rPr>
        <w:t xml:space="preserve">or </w:t>
      </w:r>
      <w:r>
        <w:rPr>
          <w:rFonts w:ascii="Times New Roman" w:hAnsi="Times New Roman"/>
        </w:rPr>
        <w:t xml:space="preserve">a </w:t>
      </w:r>
      <w:r w:rsidRPr="00E47933">
        <w:rPr>
          <w:rFonts w:ascii="Times New Roman" w:hAnsi="Times New Roman"/>
        </w:rPr>
        <w:t xml:space="preserve">Load Asset, where such </w:t>
      </w:r>
      <w:r>
        <w:rPr>
          <w:rFonts w:ascii="Times New Roman" w:hAnsi="Times New Roman"/>
        </w:rPr>
        <w:t xml:space="preserve">facility </w:t>
      </w:r>
      <w:r w:rsidRPr="00E47933">
        <w:rPr>
          <w:rFonts w:ascii="Times New Roman" w:hAnsi="Times New Roman"/>
        </w:rPr>
        <w:t xml:space="preserve">is interconnected to the New England Transmission System. </w:t>
      </w:r>
    </w:p>
    <w:p w14:paraId="26D51460" w14:textId="2D926DD0" w:rsidR="00B55892" w:rsidRDefault="00B55892" w:rsidP="00B55892">
      <w:pPr>
        <w:spacing w:after="0" w:line="360" w:lineRule="auto"/>
        <w:rPr>
          <w:rFonts w:ascii="Times New Roman" w:hAnsi="Times New Roman"/>
        </w:rPr>
      </w:pPr>
    </w:p>
    <w:p w14:paraId="577B7D1E" w14:textId="37526696" w:rsidR="00B55892" w:rsidRDefault="00B55892" w:rsidP="00B55892">
      <w:pPr>
        <w:spacing w:after="0" w:line="360" w:lineRule="auto"/>
        <w:rPr>
          <w:rFonts w:ascii="Times New Roman" w:hAnsi="Times New Roman"/>
        </w:rPr>
      </w:pPr>
      <w:r w:rsidRPr="0068540F">
        <w:rPr>
          <w:rFonts w:ascii="Times New Roman" w:hAnsi="Times New Roman"/>
          <w:b/>
        </w:rPr>
        <w:t>Rapid Response Pricing Asset</w:t>
      </w:r>
      <w:r w:rsidRPr="0068540F">
        <w:rPr>
          <w:rFonts w:ascii="Times New Roman" w:hAnsi="Times New Roman"/>
        </w:rPr>
        <w:t xml:space="preserve"> is</w:t>
      </w:r>
      <w:r>
        <w:rPr>
          <w:rFonts w:ascii="Times New Roman" w:hAnsi="Times New Roman"/>
        </w:rPr>
        <w:t>:</w:t>
      </w:r>
      <w:r w:rsidRPr="0068540F">
        <w:rPr>
          <w:rFonts w:ascii="Times New Roman" w:hAnsi="Times New Roman"/>
        </w:rPr>
        <w:t xml:space="preserve"> </w:t>
      </w:r>
      <w:r>
        <w:rPr>
          <w:rFonts w:ascii="Times New Roman" w:hAnsi="Times New Roman"/>
        </w:rPr>
        <w:t xml:space="preserve">(i) </w:t>
      </w:r>
      <w:r w:rsidRPr="0068540F">
        <w:rPr>
          <w:rFonts w:ascii="Times New Roman" w:hAnsi="Times New Roman"/>
        </w:rPr>
        <w:t>a</w:t>
      </w:r>
      <w:r>
        <w:rPr>
          <w:rFonts w:ascii="Times New Roman" w:hAnsi="Times New Roman"/>
        </w:rPr>
        <w:t xml:space="preserve"> </w:t>
      </w:r>
      <w:r w:rsidRPr="0068540F">
        <w:rPr>
          <w:rFonts w:ascii="Times New Roman" w:hAnsi="Times New Roman"/>
        </w:rPr>
        <w:t>Fast Start Generator</w:t>
      </w:r>
      <w:r>
        <w:rPr>
          <w:rFonts w:ascii="Times New Roman" w:hAnsi="Times New Roman"/>
        </w:rPr>
        <w:t xml:space="preserve">; (ii) a Flexible DNE Dispatchable Generator; </w:t>
      </w:r>
      <w:r w:rsidRPr="0068540F">
        <w:rPr>
          <w:rFonts w:ascii="Times New Roman" w:hAnsi="Times New Roman"/>
        </w:rPr>
        <w:t xml:space="preserve">or </w:t>
      </w:r>
      <w:r>
        <w:rPr>
          <w:rFonts w:ascii="Times New Roman" w:hAnsi="Times New Roman"/>
        </w:rPr>
        <w:t xml:space="preserve">(iii) a Binary Storage DARD with </w:t>
      </w:r>
      <w:r w:rsidRPr="0068540F">
        <w:rPr>
          <w:rFonts w:ascii="Times New Roman" w:hAnsi="Times New Roman"/>
        </w:rPr>
        <w:t xml:space="preserve">Offer Data </w:t>
      </w:r>
      <w:r w:rsidRPr="00976509">
        <w:rPr>
          <w:rFonts w:ascii="Times New Roman" w:hAnsi="Times New Roman"/>
        </w:rPr>
        <w:t>specifying a Minimum Run Time and a Minimum Down Time</w:t>
      </w:r>
      <w:r>
        <w:rPr>
          <w:rFonts w:ascii="Times New Roman" w:hAnsi="Times New Roman"/>
        </w:rPr>
        <w:t xml:space="preserve"> </w:t>
      </w:r>
      <w:r w:rsidRPr="0068540F">
        <w:rPr>
          <w:rFonts w:ascii="Times New Roman" w:hAnsi="Times New Roman"/>
        </w:rPr>
        <w:t>not exceed</w:t>
      </w:r>
      <w:r>
        <w:rPr>
          <w:rFonts w:ascii="Times New Roman" w:hAnsi="Times New Roman"/>
        </w:rPr>
        <w:t>ing</w:t>
      </w:r>
      <w:r w:rsidRPr="0068540F">
        <w:rPr>
          <w:rFonts w:ascii="Times New Roman" w:hAnsi="Times New Roman"/>
        </w:rPr>
        <w:t xml:space="preserve"> one hour</w:t>
      </w:r>
      <w:r>
        <w:rPr>
          <w:rFonts w:ascii="Times New Roman" w:hAnsi="Times New Roman"/>
        </w:rPr>
        <w:t xml:space="preserve"> each.  A Rapid Response Pricing Asset shall also include a Fast Start Demand Response Resource for which the Market Participant’s Offer Data meets the following criteria: (i) Minimum Reduction Time does not exceed one hour; and (ii) Demand Response Resource Notification </w:t>
      </w:r>
      <w:r>
        <w:rPr>
          <w:rFonts w:ascii="Times New Roman" w:hAnsi="Times New Roman"/>
        </w:rPr>
        <w:lastRenderedPageBreak/>
        <w:t>Time plus Demand Response Resource Start-Up Time does not exceed 30 minutes.</w:t>
      </w:r>
      <w:ins w:id="73" w:author="Author">
        <w:r w:rsidR="003D7CBD">
          <w:rPr>
            <w:rFonts w:ascii="Times New Roman" w:hAnsi="Times New Roman"/>
          </w:rPr>
          <w:t xml:space="preserve"> A Rapid Response Pricing Asset shall also include a Fast Start Demand Response Distributed Energy Resource Aggregation for which the Market Participant’s Offer Data meets the following criteria: (i) Minimum Deviation Time does not exceed one hour; and (ii) Demand Response Distributed Energy Resource Aggregation Notification Time plus Demand Response Distributed Energy Resource Aggregation Start-Up Time does not exceed 30 minutes.</w:t>
        </w:r>
      </w:ins>
    </w:p>
    <w:p w14:paraId="28BBE7E0" w14:textId="658BA2AC" w:rsidR="00B55892" w:rsidRDefault="00B55892" w:rsidP="00B55892">
      <w:pPr>
        <w:spacing w:after="0" w:line="360" w:lineRule="auto"/>
        <w:rPr>
          <w:rFonts w:ascii="Times New Roman" w:hAnsi="Times New Roman"/>
        </w:rPr>
      </w:pPr>
    </w:p>
    <w:p w14:paraId="4BBB3D7D" w14:textId="35AADB42" w:rsidR="00B55892" w:rsidRDefault="00B55892" w:rsidP="00B55892">
      <w:pPr>
        <w:spacing w:after="0" w:line="360" w:lineRule="auto"/>
        <w:rPr>
          <w:rFonts w:ascii="Times New Roman" w:hAnsi="Times New Roman"/>
        </w:rPr>
      </w:pPr>
      <w:r w:rsidRPr="00F86F3E">
        <w:rPr>
          <w:rFonts w:ascii="Times New Roman" w:hAnsi="Times New Roman"/>
          <w:b/>
        </w:rPr>
        <w:t>Re-Offer Period</w:t>
      </w:r>
      <w:r>
        <w:rPr>
          <w:rFonts w:ascii="Times New Roman" w:hAnsi="Times New Roman"/>
        </w:rPr>
        <w:t xml:space="preserve"> is the period that normally occurs between the posting of the of the Day-Ahead Energy Market results and 2:00 p.m. on the day before the Operating Day during which a Market Participant may submit revised Supply Offers, revised External Transactions, or revised Demand Bids associated with Dispatchable Asset Related Demands or, revised Demand Reduction Offers associated with Demand Response Resources</w:t>
      </w:r>
      <w:ins w:id="74" w:author="Author">
        <w:r w:rsidR="00C70A79">
          <w:rPr>
            <w:rFonts w:ascii="Times New Roman" w:hAnsi="Times New Roman"/>
          </w:rPr>
          <w:t xml:space="preserve"> or, revised Baseline Devia</w:t>
        </w:r>
        <w:r w:rsidR="00C73C69" w:rsidRPr="00893E7E">
          <w:rPr>
            <w:rFonts w:ascii="Times New Roman" w:hAnsi="Times New Roman"/>
          </w:rPr>
          <w:t>t</w:t>
        </w:r>
        <w:r w:rsidR="00C70A79" w:rsidRPr="00893E7E">
          <w:rPr>
            <w:rFonts w:ascii="Times New Roman" w:hAnsi="Times New Roman"/>
          </w:rPr>
          <w:t>i</w:t>
        </w:r>
        <w:r w:rsidR="00C70A79">
          <w:rPr>
            <w:rFonts w:ascii="Times New Roman" w:hAnsi="Times New Roman"/>
          </w:rPr>
          <w:t xml:space="preserve">on Offers associated with Demand Response Distributed </w:t>
        </w:r>
        <w:r w:rsidR="00893E7E">
          <w:rPr>
            <w:rFonts w:ascii="Times New Roman" w:hAnsi="Times New Roman"/>
          </w:rPr>
          <w:t>Energy</w:t>
        </w:r>
        <w:r w:rsidR="00C70A79">
          <w:rPr>
            <w:rFonts w:ascii="Times New Roman" w:hAnsi="Times New Roman"/>
          </w:rPr>
          <w:t xml:space="preserve"> Resource Aggregation</w:t>
        </w:r>
      </w:ins>
      <w:r>
        <w:rPr>
          <w:rFonts w:ascii="Times New Roman" w:hAnsi="Times New Roman"/>
        </w:rPr>
        <w:t>.</w:t>
      </w:r>
    </w:p>
    <w:p w14:paraId="235298C7" w14:textId="38EC7FB8" w:rsidR="00B55892" w:rsidRPr="00E47933" w:rsidRDefault="00B55892" w:rsidP="00B55892">
      <w:pPr>
        <w:spacing w:after="0" w:line="360" w:lineRule="auto"/>
        <w:rPr>
          <w:rFonts w:ascii="Times New Roman" w:hAnsi="Times New Roman"/>
        </w:rPr>
      </w:pPr>
    </w:p>
    <w:p w14:paraId="32BBC749" w14:textId="121BBBB4" w:rsidR="00B55892" w:rsidRDefault="00B55892" w:rsidP="00B55892">
      <w:pPr>
        <w:spacing w:after="0" w:line="360" w:lineRule="auto"/>
        <w:rPr>
          <w:rFonts w:ascii="Times New Roman" w:hAnsi="Times New Roman"/>
        </w:rPr>
      </w:pPr>
      <w:r w:rsidRPr="00E54343">
        <w:rPr>
          <w:rFonts w:ascii="Times New Roman" w:hAnsi="Times New Roman"/>
          <w:b/>
        </w:rPr>
        <w:t>Self-Schedule</w:t>
      </w:r>
      <w:r w:rsidRPr="00E47933">
        <w:rPr>
          <w:rFonts w:ascii="Times New Roman" w:hAnsi="Times New Roman"/>
        </w:rPr>
        <w:t xml:space="preserve"> is the action of a Market Part</w:t>
      </w:r>
      <w:r>
        <w:rPr>
          <w:rFonts w:ascii="Times New Roman" w:hAnsi="Times New Roman"/>
        </w:rPr>
        <w:t xml:space="preserve">icipant in committing </w:t>
      </w:r>
      <w:r w:rsidRPr="00E47933">
        <w:rPr>
          <w:rFonts w:ascii="Times New Roman" w:hAnsi="Times New Roman"/>
        </w:rPr>
        <w:t>its</w:t>
      </w:r>
      <w:r>
        <w:rPr>
          <w:rFonts w:ascii="Times New Roman" w:hAnsi="Times New Roman"/>
        </w:rPr>
        <w:t xml:space="preserve"> Generator Asset or DARD</w:t>
      </w:r>
      <w:r w:rsidRPr="00E47933">
        <w:rPr>
          <w:rFonts w:ascii="Times New Roman" w:hAnsi="Times New Roman"/>
        </w:rPr>
        <w:t xml:space="preserve">, in accordance with applicable ISO New England Manuals, to provide service in an hour, whether or not in the absence of that action the </w:t>
      </w:r>
      <w:r>
        <w:rPr>
          <w:rFonts w:ascii="Times New Roman" w:hAnsi="Times New Roman"/>
        </w:rPr>
        <w:t xml:space="preserve">Generator Asset or DARD </w:t>
      </w:r>
      <w:r w:rsidRPr="00E47933">
        <w:rPr>
          <w:rFonts w:ascii="Times New Roman" w:hAnsi="Times New Roman"/>
        </w:rPr>
        <w:t xml:space="preserve">would have been </w:t>
      </w:r>
      <w:r>
        <w:rPr>
          <w:rFonts w:ascii="Times New Roman" w:hAnsi="Times New Roman"/>
        </w:rPr>
        <w:t xml:space="preserve">committed </w:t>
      </w:r>
      <w:r w:rsidRPr="00E47933">
        <w:rPr>
          <w:rFonts w:ascii="Times New Roman" w:hAnsi="Times New Roman"/>
        </w:rPr>
        <w:t xml:space="preserve">by the ISO to provide the service. </w:t>
      </w:r>
      <w:r>
        <w:rPr>
          <w:rFonts w:ascii="Times New Roman" w:hAnsi="Times New Roman"/>
        </w:rPr>
        <w:t xml:space="preserve">For a Generator Asset, Self-Schedule is the action of a Market Participant in committing a Generator Asset to provide Energy in an hour at its Economic Minimum Limit, whether or not in the absence of that action the Generator Asset would have been committed by the ISO to provide the Energy.  For a DARD, Self-Schedule is the action of a Market Participant in committing a DARD to consume Energy in an hour at its Minimum Consumption Limit, whether or not in the absence of that action the DARD would have been committed by the ISO to consume Energy. </w:t>
      </w:r>
      <w:r w:rsidRPr="000B0F9F">
        <w:rPr>
          <w:rFonts w:ascii="Times New Roman" w:hAnsi="Times New Roman"/>
        </w:rPr>
        <w:t xml:space="preserve">For an External Transaction, a Self-Schedule is a request by a Market Participant for the ISO to select the External Transaction regardless of the LMP. </w:t>
      </w:r>
      <w:r>
        <w:rPr>
          <w:rFonts w:ascii="Times New Roman" w:hAnsi="Times New Roman"/>
        </w:rPr>
        <w:t>Demand Response Resources</w:t>
      </w:r>
      <w:ins w:id="75" w:author="Author">
        <w:r w:rsidR="00362C07">
          <w:rPr>
            <w:rFonts w:ascii="Times New Roman" w:hAnsi="Times New Roman"/>
          </w:rPr>
          <w:t xml:space="preserve"> and Demand Response Distributed Energy Resource Aggregations</w:t>
        </w:r>
      </w:ins>
      <w:r>
        <w:rPr>
          <w:rFonts w:ascii="Times New Roman" w:hAnsi="Times New Roman"/>
        </w:rPr>
        <w:t xml:space="preserve"> are not permitted to Self-Schedule.</w:t>
      </w:r>
    </w:p>
    <w:p w14:paraId="5E149551" w14:textId="7313C61A" w:rsidR="00F32833" w:rsidRDefault="00F32833" w:rsidP="00B55892">
      <w:pPr>
        <w:spacing w:after="0" w:line="360" w:lineRule="auto"/>
        <w:rPr>
          <w:ins w:id="76" w:author="Author"/>
          <w:rFonts w:ascii="Times New Roman" w:hAnsi="Times New Roman"/>
        </w:rPr>
      </w:pPr>
    </w:p>
    <w:p w14:paraId="7240D76E" w14:textId="3D1F266E" w:rsidR="0043116B" w:rsidRPr="00EE50CE" w:rsidRDefault="00F32833" w:rsidP="003D7CBD">
      <w:pPr>
        <w:spacing w:after="0" w:line="360" w:lineRule="auto"/>
        <w:rPr>
          <w:rFonts w:ascii="Times New Roman" w:hAnsi="Times New Roman"/>
        </w:rPr>
      </w:pPr>
      <w:ins w:id="77" w:author="Author">
        <w:r w:rsidRPr="001640C5">
          <w:rPr>
            <w:rFonts w:ascii="Times New Roman" w:hAnsi="Times New Roman"/>
            <w:b/>
          </w:rPr>
          <w:t>Settlement Only Distributed Energy Resource Aggregation (SODERA)</w:t>
        </w:r>
        <w:r w:rsidRPr="001640C5">
          <w:rPr>
            <w:rFonts w:ascii="Times New Roman" w:hAnsi="Times New Roman"/>
          </w:rPr>
          <w:t xml:space="preserve"> is a type of Distributed Energy Resource Aggregation </w:t>
        </w:r>
        <w:r w:rsidR="00427152">
          <w:rPr>
            <w:rFonts w:ascii="Times New Roman" w:hAnsi="Times New Roman"/>
          </w:rPr>
          <w:t>and is described in additional detail in Section III.</w:t>
        </w:r>
        <w:r w:rsidR="003F3E52">
          <w:rPr>
            <w:rFonts w:ascii="Times New Roman" w:hAnsi="Times New Roman"/>
          </w:rPr>
          <w:t>6.6</w:t>
        </w:r>
        <w:r w:rsidR="00427152">
          <w:rPr>
            <w:rFonts w:ascii="Times New Roman" w:hAnsi="Times New Roman"/>
          </w:rPr>
          <w:t>.</w:t>
        </w:r>
      </w:ins>
      <w:bookmarkStart w:id="78" w:name="_GoBack_0_0"/>
      <w:bookmarkStart w:id="79" w:name="_GoBack_2"/>
      <w:bookmarkStart w:id="80" w:name="_GoBack_2_0"/>
      <w:bookmarkStart w:id="81" w:name="_GoBack_14"/>
      <w:bookmarkEnd w:id="1"/>
      <w:bookmarkEnd w:id="2"/>
      <w:bookmarkEnd w:id="3"/>
      <w:bookmarkEnd w:id="78"/>
      <w:bookmarkEnd w:id="79"/>
      <w:bookmarkEnd w:id="80"/>
      <w:bookmarkEnd w:id="81"/>
    </w:p>
    <w:sectPr w:rsidR="0043116B" w:rsidRPr="00EE50CE" w:rsidSect="00D51EA1">
      <w:headerReference w:type="default" r:id="rId8"/>
      <w:footerReference w:type="default" r:id="rId9"/>
      <w:pgSz w:w="12240" w:h="15840" w:code="1"/>
      <w:pgMar w:top="1440" w:right="1440" w:bottom="1440" w:left="144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A9539" w14:textId="77777777" w:rsidR="0002524A" w:rsidRDefault="0002524A" w:rsidP="00EE50CE">
      <w:pPr>
        <w:spacing w:after="0" w:line="240" w:lineRule="auto"/>
      </w:pPr>
      <w:r>
        <w:separator/>
      </w:r>
    </w:p>
  </w:endnote>
  <w:endnote w:type="continuationSeparator" w:id="0">
    <w:p w14:paraId="10583FAD" w14:textId="77777777" w:rsidR="0002524A" w:rsidRDefault="0002524A" w:rsidP="00EE5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altName w:val="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39081" w14:textId="77777777" w:rsidR="00B3031B" w:rsidRDefault="00B3031B" w:rsidP="00F32833">
    <w:pPr>
      <w:pStyle w:val="Footer3"/>
      <w:jc w:val="right"/>
      <w:rPr>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11F32" w14:textId="77777777" w:rsidR="0002524A" w:rsidRDefault="0002524A" w:rsidP="00EE50CE">
      <w:pPr>
        <w:spacing w:after="0" w:line="240" w:lineRule="auto"/>
      </w:pPr>
      <w:r>
        <w:separator/>
      </w:r>
    </w:p>
  </w:footnote>
  <w:footnote w:type="continuationSeparator" w:id="0">
    <w:p w14:paraId="776B5364" w14:textId="77777777" w:rsidR="0002524A" w:rsidRDefault="0002524A" w:rsidP="00EE50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6E1CE" w14:textId="5EFE76B8" w:rsidR="00DA2CC4" w:rsidRDefault="00DA2CC4">
    <w:pPr>
      <w:pStyle w:val="Header"/>
    </w:pPr>
    <w:r>
      <w:t>ISO-NE PUBLIC</w:t>
    </w:r>
  </w:p>
  <w:p w14:paraId="1A895912" w14:textId="77777777" w:rsidR="00F86EA2" w:rsidRDefault="00F86E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8"/>
    <w:multiLevelType w:val="hybridMultilevel"/>
    <w:tmpl w:val="9B860104"/>
    <w:lvl w:ilvl="0" w:tplc="52F6378E">
      <w:start w:val="1"/>
      <w:numFmt w:val="lowerRoman"/>
      <w:lvlText w:val="(%1)"/>
      <w:lvlJc w:val="left"/>
      <w:pPr>
        <w:ind w:left="720" w:hanging="720"/>
      </w:pPr>
      <w:rPr>
        <w:rFonts w:hint="default"/>
      </w:rPr>
    </w:lvl>
    <w:lvl w:ilvl="1" w:tplc="9A125062">
      <w:start w:val="1"/>
      <w:numFmt w:val="lowerLetter"/>
      <w:lvlText w:val="(%2)"/>
      <w:lvlJc w:val="left"/>
      <w:pPr>
        <w:ind w:left="1080" w:hanging="360"/>
      </w:pPr>
      <w:rPr>
        <w:rFonts w:hint="default"/>
        <w:b w:val="0"/>
      </w:rPr>
    </w:lvl>
    <w:lvl w:ilvl="2" w:tplc="4530D676">
      <w:start w:val="1"/>
      <w:numFmt w:val="decimal"/>
      <w:lvlText w:val="%3)"/>
      <w:lvlJc w:val="left"/>
      <w:pPr>
        <w:ind w:left="1800" w:hanging="180"/>
      </w:pPr>
    </w:lvl>
    <w:lvl w:ilvl="3" w:tplc="00D8A4B4">
      <w:start w:val="1"/>
      <w:numFmt w:val="decimal"/>
      <w:lvlText w:val="%4."/>
      <w:lvlJc w:val="left"/>
      <w:pPr>
        <w:ind w:left="2520" w:hanging="360"/>
      </w:pPr>
      <w:rPr>
        <w:rFonts w:hint="default"/>
        <w:color w:val="000000"/>
      </w:rPr>
    </w:lvl>
    <w:lvl w:ilvl="4" w:tplc="32006F2E" w:tentative="1">
      <w:start w:val="1"/>
      <w:numFmt w:val="lowerLetter"/>
      <w:lvlText w:val="%5."/>
      <w:lvlJc w:val="left"/>
      <w:pPr>
        <w:ind w:left="3240" w:hanging="360"/>
      </w:pPr>
    </w:lvl>
    <w:lvl w:ilvl="5" w:tplc="B9BAC61C" w:tentative="1">
      <w:start w:val="1"/>
      <w:numFmt w:val="lowerRoman"/>
      <w:lvlText w:val="%6."/>
      <w:lvlJc w:val="right"/>
      <w:pPr>
        <w:ind w:left="3960" w:hanging="180"/>
      </w:pPr>
    </w:lvl>
    <w:lvl w:ilvl="6" w:tplc="BD086E14" w:tentative="1">
      <w:start w:val="1"/>
      <w:numFmt w:val="decimal"/>
      <w:lvlText w:val="%7."/>
      <w:lvlJc w:val="left"/>
      <w:pPr>
        <w:ind w:left="4680" w:hanging="360"/>
      </w:pPr>
    </w:lvl>
    <w:lvl w:ilvl="7" w:tplc="8D3234CA" w:tentative="1">
      <w:start w:val="1"/>
      <w:numFmt w:val="lowerLetter"/>
      <w:lvlText w:val="%8."/>
      <w:lvlJc w:val="left"/>
      <w:pPr>
        <w:ind w:left="5400" w:hanging="360"/>
      </w:pPr>
    </w:lvl>
    <w:lvl w:ilvl="8" w:tplc="8CC86940" w:tentative="1">
      <w:start w:val="1"/>
      <w:numFmt w:val="lowerRoman"/>
      <w:lvlText w:val="%9."/>
      <w:lvlJc w:val="right"/>
      <w:pPr>
        <w:ind w:left="6120" w:hanging="180"/>
      </w:pPr>
    </w:lvl>
  </w:abstractNum>
  <w:abstractNum w:abstractNumId="1" w15:restartNumberingAfterBreak="0">
    <w:nsid w:val="08C92B21"/>
    <w:multiLevelType w:val="hybridMultilevel"/>
    <w:tmpl w:val="9A24DA7C"/>
    <w:lvl w:ilvl="0" w:tplc="D720A55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278412E"/>
    <w:multiLevelType w:val="hybridMultilevel"/>
    <w:tmpl w:val="20B8BF76"/>
    <w:lvl w:ilvl="0" w:tplc="F0C2FFC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2A74C5"/>
    <w:multiLevelType w:val="hybridMultilevel"/>
    <w:tmpl w:val="E1947FDC"/>
    <w:lvl w:ilvl="0" w:tplc="A03E015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80E1C"/>
    <w:multiLevelType w:val="hybridMultilevel"/>
    <w:tmpl w:val="8684FFAC"/>
    <w:lvl w:ilvl="0" w:tplc="BB16ADD0">
      <w:start w:val="1"/>
      <w:numFmt w:val="lowerRoman"/>
      <w:lvlText w:val="(%1)"/>
      <w:lvlJc w:val="left"/>
      <w:pPr>
        <w:ind w:left="4320" w:hanging="720"/>
      </w:pPr>
      <w:rPr>
        <w:rFonts w:hint="default"/>
      </w:rPr>
    </w:lvl>
    <w:lvl w:ilvl="1" w:tplc="AD507D2C" w:tentative="1">
      <w:start w:val="1"/>
      <w:numFmt w:val="lowerLetter"/>
      <w:lvlText w:val="%2."/>
      <w:lvlJc w:val="left"/>
      <w:pPr>
        <w:ind w:left="4680" w:hanging="360"/>
      </w:pPr>
    </w:lvl>
    <w:lvl w:ilvl="2" w:tplc="8AA8C53C" w:tentative="1">
      <w:start w:val="1"/>
      <w:numFmt w:val="lowerRoman"/>
      <w:lvlText w:val="%3."/>
      <w:lvlJc w:val="right"/>
      <w:pPr>
        <w:ind w:left="5400" w:hanging="180"/>
      </w:pPr>
    </w:lvl>
    <w:lvl w:ilvl="3" w:tplc="0DB2C69E" w:tentative="1">
      <w:start w:val="1"/>
      <w:numFmt w:val="decimal"/>
      <w:lvlText w:val="%4."/>
      <w:lvlJc w:val="left"/>
      <w:pPr>
        <w:ind w:left="6120" w:hanging="360"/>
      </w:pPr>
    </w:lvl>
    <w:lvl w:ilvl="4" w:tplc="371C7F7C" w:tentative="1">
      <w:start w:val="1"/>
      <w:numFmt w:val="lowerLetter"/>
      <w:lvlText w:val="%5."/>
      <w:lvlJc w:val="left"/>
      <w:pPr>
        <w:ind w:left="6840" w:hanging="360"/>
      </w:pPr>
    </w:lvl>
    <w:lvl w:ilvl="5" w:tplc="35BCBB0E" w:tentative="1">
      <w:start w:val="1"/>
      <w:numFmt w:val="lowerRoman"/>
      <w:lvlText w:val="%6."/>
      <w:lvlJc w:val="right"/>
      <w:pPr>
        <w:ind w:left="7560" w:hanging="180"/>
      </w:pPr>
    </w:lvl>
    <w:lvl w:ilvl="6" w:tplc="7A7415D6" w:tentative="1">
      <w:start w:val="1"/>
      <w:numFmt w:val="decimal"/>
      <w:lvlText w:val="%7."/>
      <w:lvlJc w:val="left"/>
      <w:pPr>
        <w:ind w:left="8280" w:hanging="360"/>
      </w:pPr>
    </w:lvl>
    <w:lvl w:ilvl="7" w:tplc="39B8D372" w:tentative="1">
      <w:start w:val="1"/>
      <w:numFmt w:val="lowerLetter"/>
      <w:lvlText w:val="%8."/>
      <w:lvlJc w:val="left"/>
      <w:pPr>
        <w:ind w:left="9000" w:hanging="360"/>
      </w:pPr>
    </w:lvl>
    <w:lvl w:ilvl="8" w:tplc="73DAD162" w:tentative="1">
      <w:start w:val="1"/>
      <w:numFmt w:val="lowerRoman"/>
      <w:lvlText w:val="%9."/>
      <w:lvlJc w:val="right"/>
      <w:pPr>
        <w:ind w:left="9720" w:hanging="180"/>
      </w:pPr>
    </w:lvl>
  </w:abstractNum>
  <w:abstractNum w:abstractNumId="5" w15:restartNumberingAfterBreak="0">
    <w:nsid w:val="1BEB4BE4"/>
    <w:multiLevelType w:val="hybridMultilevel"/>
    <w:tmpl w:val="6DF0EEF2"/>
    <w:lvl w:ilvl="0" w:tplc="B8B68E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5203FF"/>
    <w:multiLevelType w:val="hybridMultilevel"/>
    <w:tmpl w:val="8C7CDD88"/>
    <w:lvl w:ilvl="0" w:tplc="A40858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8976D7B"/>
    <w:multiLevelType w:val="hybridMultilevel"/>
    <w:tmpl w:val="2A844DC0"/>
    <w:lvl w:ilvl="0" w:tplc="B222768A">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9571816"/>
    <w:multiLevelType w:val="hybridMultilevel"/>
    <w:tmpl w:val="5F5A5454"/>
    <w:lvl w:ilvl="0" w:tplc="8CF07C0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AF93E85"/>
    <w:multiLevelType w:val="hybridMultilevel"/>
    <w:tmpl w:val="69D444E8"/>
    <w:lvl w:ilvl="0" w:tplc="1F508B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924A76"/>
    <w:multiLevelType w:val="hybridMultilevel"/>
    <w:tmpl w:val="949A627C"/>
    <w:lvl w:ilvl="0" w:tplc="0A8864D6">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D2111E"/>
    <w:multiLevelType w:val="hybridMultilevel"/>
    <w:tmpl w:val="DE60A12A"/>
    <w:lvl w:ilvl="0" w:tplc="BB5A09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096240"/>
    <w:multiLevelType w:val="hybridMultilevel"/>
    <w:tmpl w:val="9E0CC622"/>
    <w:lvl w:ilvl="0" w:tplc="350674C8">
      <w:start w:val="1"/>
      <w:numFmt w:val="lowerRoman"/>
      <w:lvlText w:val="(%1)"/>
      <w:lvlJc w:val="left"/>
      <w:pPr>
        <w:ind w:left="2160" w:hanging="720"/>
      </w:pPr>
      <w:rPr>
        <w:rFonts w:hint="default"/>
      </w:rPr>
    </w:lvl>
    <w:lvl w:ilvl="1" w:tplc="808E6A22">
      <w:start w:val="1"/>
      <w:numFmt w:val="lowerLetter"/>
      <w:lvlText w:val="%2."/>
      <w:lvlJc w:val="left"/>
      <w:pPr>
        <w:ind w:left="2520" w:hanging="360"/>
      </w:pPr>
    </w:lvl>
    <w:lvl w:ilvl="2" w:tplc="27D0B19C">
      <w:start w:val="1"/>
      <w:numFmt w:val="lowerRoman"/>
      <w:lvlText w:val="(%3)"/>
      <w:lvlJc w:val="right"/>
      <w:pPr>
        <w:ind w:left="2790" w:hanging="180"/>
      </w:pPr>
      <w:rPr>
        <w:rFonts w:ascii="Times New Roman" w:eastAsia="Times New Roman" w:hAnsi="Times New Roman" w:cs="Times New Roman"/>
      </w:rPr>
    </w:lvl>
    <w:lvl w:ilvl="3" w:tplc="3FFE4A7A">
      <w:start w:val="1"/>
      <w:numFmt w:val="lowerRoman"/>
      <w:lvlText w:val="(%4)"/>
      <w:lvlJc w:val="left"/>
      <w:pPr>
        <w:ind w:left="3960" w:hanging="360"/>
      </w:pPr>
      <w:rPr>
        <w:rFonts w:ascii="Times New Roman" w:eastAsia="Times New Roman" w:hAnsi="Times New Roman" w:cs="Times New Roman"/>
      </w:rPr>
    </w:lvl>
    <w:lvl w:ilvl="4" w:tplc="8470238A" w:tentative="1">
      <w:start w:val="1"/>
      <w:numFmt w:val="lowerLetter"/>
      <w:lvlText w:val="%5."/>
      <w:lvlJc w:val="left"/>
      <w:pPr>
        <w:ind w:left="4680" w:hanging="360"/>
      </w:pPr>
    </w:lvl>
    <w:lvl w:ilvl="5" w:tplc="CF3A5BF4" w:tentative="1">
      <w:start w:val="1"/>
      <w:numFmt w:val="lowerRoman"/>
      <w:lvlText w:val="%6."/>
      <w:lvlJc w:val="right"/>
      <w:pPr>
        <w:ind w:left="5400" w:hanging="180"/>
      </w:pPr>
    </w:lvl>
    <w:lvl w:ilvl="6" w:tplc="F3360386" w:tentative="1">
      <w:start w:val="1"/>
      <w:numFmt w:val="decimal"/>
      <w:lvlText w:val="%7."/>
      <w:lvlJc w:val="left"/>
      <w:pPr>
        <w:ind w:left="6120" w:hanging="360"/>
      </w:pPr>
    </w:lvl>
    <w:lvl w:ilvl="7" w:tplc="6E82D9FE" w:tentative="1">
      <w:start w:val="1"/>
      <w:numFmt w:val="lowerLetter"/>
      <w:lvlText w:val="%8."/>
      <w:lvlJc w:val="left"/>
      <w:pPr>
        <w:ind w:left="6840" w:hanging="360"/>
      </w:pPr>
    </w:lvl>
    <w:lvl w:ilvl="8" w:tplc="A782B062" w:tentative="1">
      <w:start w:val="1"/>
      <w:numFmt w:val="lowerRoman"/>
      <w:lvlText w:val="%9."/>
      <w:lvlJc w:val="right"/>
      <w:pPr>
        <w:ind w:left="7560" w:hanging="180"/>
      </w:pPr>
    </w:lvl>
  </w:abstractNum>
  <w:abstractNum w:abstractNumId="13" w15:restartNumberingAfterBreak="0">
    <w:nsid w:val="39B21830"/>
    <w:multiLevelType w:val="hybridMultilevel"/>
    <w:tmpl w:val="D3A87E92"/>
    <w:lvl w:ilvl="0" w:tplc="19E482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A3C4205"/>
    <w:multiLevelType w:val="hybridMultilevel"/>
    <w:tmpl w:val="7C1259EE"/>
    <w:lvl w:ilvl="0" w:tplc="67F8FF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757EA8"/>
    <w:multiLevelType w:val="hybridMultilevel"/>
    <w:tmpl w:val="1D2218B0"/>
    <w:lvl w:ilvl="0" w:tplc="36469E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4B4864"/>
    <w:multiLevelType w:val="hybridMultilevel"/>
    <w:tmpl w:val="149876EC"/>
    <w:lvl w:ilvl="0" w:tplc="0ECAD1C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69163D"/>
    <w:multiLevelType w:val="hybridMultilevel"/>
    <w:tmpl w:val="A2B0D522"/>
    <w:lvl w:ilvl="0" w:tplc="0A8864D6">
      <w:start w:val="1"/>
      <w:numFmt w:val="lowerRoman"/>
      <w:lvlText w:val="(%1)"/>
      <w:lvlJc w:val="left"/>
      <w:pPr>
        <w:ind w:left="1080" w:hanging="36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5FB376E"/>
    <w:multiLevelType w:val="hybridMultilevel"/>
    <w:tmpl w:val="E716D9C4"/>
    <w:lvl w:ilvl="0" w:tplc="AA503A0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8A57C25"/>
    <w:multiLevelType w:val="hybridMultilevel"/>
    <w:tmpl w:val="C54A2562"/>
    <w:lvl w:ilvl="0" w:tplc="6BDAF5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37D4167"/>
    <w:multiLevelType w:val="hybridMultilevel"/>
    <w:tmpl w:val="B3B83B34"/>
    <w:lvl w:ilvl="0" w:tplc="79BCAB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3A2BCB"/>
    <w:multiLevelType w:val="hybridMultilevel"/>
    <w:tmpl w:val="618A7FCE"/>
    <w:lvl w:ilvl="0" w:tplc="DA7A274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AF826F7"/>
    <w:multiLevelType w:val="hybridMultilevel"/>
    <w:tmpl w:val="9B860104"/>
    <w:lvl w:ilvl="0" w:tplc="9FAE7DBA">
      <w:start w:val="1"/>
      <w:numFmt w:val="lowerRoman"/>
      <w:lvlText w:val="(%1)"/>
      <w:lvlJc w:val="left"/>
      <w:pPr>
        <w:ind w:left="720" w:hanging="720"/>
      </w:pPr>
      <w:rPr>
        <w:rFonts w:hint="default"/>
      </w:rPr>
    </w:lvl>
    <w:lvl w:ilvl="1" w:tplc="B4D61E4C">
      <w:start w:val="1"/>
      <w:numFmt w:val="lowerLetter"/>
      <w:lvlText w:val="(%2)"/>
      <w:lvlJc w:val="left"/>
      <w:pPr>
        <w:ind w:left="1080" w:hanging="360"/>
      </w:pPr>
      <w:rPr>
        <w:rFonts w:hint="default"/>
        <w:b w:val="0"/>
      </w:rPr>
    </w:lvl>
    <w:lvl w:ilvl="2" w:tplc="04090011">
      <w:start w:val="1"/>
      <w:numFmt w:val="decimal"/>
      <w:lvlText w:val="%3)"/>
      <w:lvlJc w:val="left"/>
      <w:pPr>
        <w:ind w:left="1800" w:hanging="180"/>
      </w:pPr>
    </w:lvl>
    <w:lvl w:ilvl="3" w:tplc="E7B81A5C">
      <w:start w:val="1"/>
      <w:numFmt w:val="decimal"/>
      <w:lvlText w:val="%4."/>
      <w:lvlJc w:val="left"/>
      <w:pPr>
        <w:ind w:left="2520" w:hanging="360"/>
      </w:pPr>
      <w:rPr>
        <w:rFonts w:hint="default"/>
        <w:color w:val="000000"/>
      </w:rPr>
    </w:lvl>
    <w:lvl w:ilvl="4" w:tplc="7E8677BE" w:tentative="1">
      <w:start w:val="1"/>
      <w:numFmt w:val="lowerLetter"/>
      <w:lvlText w:val="%5."/>
      <w:lvlJc w:val="left"/>
      <w:pPr>
        <w:ind w:left="3240" w:hanging="360"/>
      </w:pPr>
    </w:lvl>
    <w:lvl w:ilvl="5" w:tplc="18B667D0" w:tentative="1">
      <w:start w:val="1"/>
      <w:numFmt w:val="lowerRoman"/>
      <w:lvlText w:val="%6."/>
      <w:lvlJc w:val="right"/>
      <w:pPr>
        <w:ind w:left="3960" w:hanging="180"/>
      </w:pPr>
    </w:lvl>
    <w:lvl w:ilvl="6" w:tplc="16DC3CF4" w:tentative="1">
      <w:start w:val="1"/>
      <w:numFmt w:val="decimal"/>
      <w:lvlText w:val="%7."/>
      <w:lvlJc w:val="left"/>
      <w:pPr>
        <w:ind w:left="4680" w:hanging="360"/>
      </w:pPr>
    </w:lvl>
    <w:lvl w:ilvl="7" w:tplc="D25E0576" w:tentative="1">
      <w:start w:val="1"/>
      <w:numFmt w:val="lowerLetter"/>
      <w:lvlText w:val="%8."/>
      <w:lvlJc w:val="left"/>
      <w:pPr>
        <w:ind w:left="5400" w:hanging="360"/>
      </w:pPr>
    </w:lvl>
    <w:lvl w:ilvl="8" w:tplc="EDFC63EA" w:tentative="1">
      <w:start w:val="1"/>
      <w:numFmt w:val="lowerRoman"/>
      <w:lvlText w:val="%9."/>
      <w:lvlJc w:val="right"/>
      <w:pPr>
        <w:ind w:left="6120" w:hanging="180"/>
      </w:pPr>
    </w:lvl>
  </w:abstractNum>
  <w:abstractNum w:abstractNumId="23" w15:restartNumberingAfterBreak="0">
    <w:nsid w:val="7AF82717"/>
    <w:multiLevelType w:val="multilevel"/>
    <w:tmpl w:val="F5A67CEE"/>
    <w:lvl w:ilvl="0">
      <w:start w:val="1"/>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7AF82718"/>
    <w:multiLevelType w:val="multilevel"/>
    <w:tmpl w:val="E3A83474"/>
    <w:lvl w:ilvl="0">
      <w:start w:val="1"/>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7AF82719"/>
    <w:multiLevelType w:val="multilevel"/>
    <w:tmpl w:val="497EE648"/>
    <w:lvl w:ilvl="0">
      <w:start w:val="2"/>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7AF8271A"/>
    <w:multiLevelType w:val="multilevel"/>
    <w:tmpl w:val="497EE648"/>
    <w:lvl w:ilvl="0">
      <w:start w:val="2"/>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AF8271B"/>
    <w:multiLevelType w:val="hybridMultilevel"/>
    <w:tmpl w:val="422E6194"/>
    <w:lvl w:ilvl="0" w:tplc="094C0A2A">
      <w:start w:val="1"/>
      <w:numFmt w:val="lowerLetter"/>
      <w:lvlText w:val="(%1)"/>
      <w:lvlJc w:val="left"/>
      <w:pPr>
        <w:ind w:left="720" w:hanging="360"/>
      </w:pPr>
      <w:rPr>
        <w:rFonts w:hint="default"/>
      </w:rPr>
    </w:lvl>
    <w:lvl w:ilvl="1" w:tplc="47F87268" w:tentative="1">
      <w:start w:val="1"/>
      <w:numFmt w:val="lowerLetter"/>
      <w:lvlText w:val="%2."/>
      <w:lvlJc w:val="left"/>
      <w:pPr>
        <w:ind w:left="1440" w:hanging="360"/>
      </w:pPr>
    </w:lvl>
    <w:lvl w:ilvl="2" w:tplc="9588FCB0" w:tentative="1">
      <w:start w:val="1"/>
      <w:numFmt w:val="lowerRoman"/>
      <w:lvlText w:val="%3."/>
      <w:lvlJc w:val="right"/>
      <w:pPr>
        <w:ind w:left="2160" w:hanging="180"/>
      </w:pPr>
    </w:lvl>
    <w:lvl w:ilvl="3" w:tplc="A5DC92F6" w:tentative="1">
      <w:start w:val="1"/>
      <w:numFmt w:val="decimal"/>
      <w:lvlText w:val="%4."/>
      <w:lvlJc w:val="left"/>
      <w:pPr>
        <w:ind w:left="2880" w:hanging="360"/>
      </w:pPr>
    </w:lvl>
    <w:lvl w:ilvl="4" w:tplc="6CF21A16" w:tentative="1">
      <w:start w:val="1"/>
      <w:numFmt w:val="lowerLetter"/>
      <w:lvlText w:val="%5."/>
      <w:lvlJc w:val="left"/>
      <w:pPr>
        <w:ind w:left="3600" w:hanging="360"/>
      </w:pPr>
    </w:lvl>
    <w:lvl w:ilvl="5" w:tplc="28BE8FB0" w:tentative="1">
      <w:start w:val="1"/>
      <w:numFmt w:val="lowerRoman"/>
      <w:lvlText w:val="%6."/>
      <w:lvlJc w:val="right"/>
      <w:pPr>
        <w:ind w:left="4320" w:hanging="180"/>
      </w:pPr>
    </w:lvl>
    <w:lvl w:ilvl="6" w:tplc="C3949416" w:tentative="1">
      <w:start w:val="1"/>
      <w:numFmt w:val="decimal"/>
      <w:lvlText w:val="%7."/>
      <w:lvlJc w:val="left"/>
      <w:pPr>
        <w:ind w:left="5040" w:hanging="360"/>
      </w:pPr>
    </w:lvl>
    <w:lvl w:ilvl="7" w:tplc="9A508CDC" w:tentative="1">
      <w:start w:val="1"/>
      <w:numFmt w:val="lowerLetter"/>
      <w:lvlText w:val="%8."/>
      <w:lvlJc w:val="left"/>
      <w:pPr>
        <w:ind w:left="5760" w:hanging="360"/>
      </w:pPr>
    </w:lvl>
    <w:lvl w:ilvl="8" w:tplc="6436D746" w:tentative="1">
      <w:start w:val="1"/>
      <w:numFmt w:val="lowerRoman"/>
      <w:lvlText w:val="%9."/>
      <w:lvlJc w:val="right"/>
      <w:pPr>
        <w:ind w:left="6480" w:hanging="180"/>
      </w:pPr>
    </w:lvl>
  </w:abstractNum>
  <w:abstractNum w:abstractNumId="28" w15:restartNumberingAfterBreak="0">
    <w:nsid w:val="7AF8271C"/>
    <w:multiLevelType w:val="hybridMultilevel"/>
    <w:tmpl w:val="B33ECCB6"/>
    <w:lvl w:ilvl="0" w:tplc="DCC4CB84">
      <w:start w:val="1"/>
      <w:numFmt w:val="lowerLetter"/>
      <w:lvlText w:val="(%1)"/>
      <w:lvlJc w:val="left"/>
      <w:pPr>
        <w:ind w:left="1080" w:hanging="360"/>
      </w:pPr>
      <w:rPr>
        <w:rFonts w:hint="default"/>
      </w:rPr>
    </w:lvl>
    <w:lvl w:ilvl="1" w:tplc="09CE9F84" w:tentative="1">
      <w:start w:val="1"/>
      <w:numFmt w:val="lowerLetter"/>
      <w:lvlText w:val="%2."/>
      <w:lvlJc w:val="left"/>
      <w:pPr>
        <w:ind w:left="1800" w:hanging="360"/>
      </w:pPr>
    </w:lvl>
    <w:lvl w:ilvl="2" w:tplc="3D4E3424" w:tentative="1">
      <w:start w:val="1"/>
      <w:numFmt w:val="lowerRoman"/>
      <w:lvlText w:val="%3."/>
      <w:lvlJc w:val="right"/>
      <w:pPr>
        <w:ind w:left="2520" w:hanging="180"/>
      </w:pPr>
    </w:lvl>
    <w:lvl w:ilvl="3" w:tplc="D0501E34" w:tentative="1">
      <w:start w:val="1"/>
      <w:numFmt w:val="decimal"/>
      <w:lvlText w:val="%4."/>
      <w:lvlJc w:val="left"/>
      <w:pPr>
        <w:ind w:left="3240" w:hanging="360"/>
      </w:pPr>
    </w:lvl>
    <w:lvl w:ilvl="4" w:tplc="021C63D0" w:tentative="1">
      <w:start w:val="1"/>
      <w:numFmt w:val="lowerLetter"/>
      <w:lvlText w:val="%5."/>
      <w:lvlJc w:val="left"/>
      <w:pPr>
        <w:ind w:left="3960" w:hanging="360"/>
      </w:pPr>
    </w:lvl>
    <w:lvl w:ilvl="5" w:tplc="B5642F0E" w:tentative="1">
      <w:start w:val="1"/>
      <w:numFmt w:val="lowerRoman"/>
      <w:lvlText w:val="%6."/>
      <w:lvlJc w:val="right"/>
      <w:pPr>
        <w:ind w:left="4680" w:hanging="180"/>
      </w:pPr>
    </w:lvl>
    <w:lvl w:ilvl="6" w:tplc="73AE657E" w:tentative="1">
      <w:start w:val="1"/>
      <w:numFmt w:val="decimal"/>
      <w:lvlText w:val="%7."/>
      <w:lvlJc w:val="left"/>
      <w:pPr>
        <w:ind w:left="5400" w:hanging="360"/>
      </w:pPr>
    </w:lvl>
    <w:lvl w:ilvl="7" w:tplc="2DFEF0C8" w:tentative="1">
      <w:start w:val="1"/>
      <w:numFmt w:val="lowerLetter"/>
      <w:lvlText w:val="%8."/>
      <w:lvlJc w:val="left"/>
      <w:pPr>
        <w:ind w:left="6120" w:hanging="360"/>
      </w:pPr>
    </w:lvl>
    <w:lvl w:ilvl="8" w:tplc="B3147D2C" w:tentative="1">
      <w:start w:val="1"/>
      <w:numFmt w:val="lowerRoman"/>
      <w:lvlText w:val="%9."/>
      <w:lvlJc w:val="right"/>
      <w:pPr>
        <w:ind w:left="6840" w:hanging="180"/>
      </w:pPr>
    </w:lvl>
  </w:abstractNum>
  <w:abstractNum w:abstractNumId="29" w15:restartNumberingAfterBreak="0">
    <w:nsid w:val="7AF8271D"/>
    <w:multiLevelType w:val="hybridMultilevel"/>
    <w:tmpl w:val="85CEC76C"/>
    <w:lvl w:ilvl="0" w:tplc="22EE64EC">
      <w:start w:val="1"/>
      <w:numFmt w:val="lowerRoman"/>
      <w:lvlText w:val="(%1)"/>
      <w:lvlJc w:val="left"/>
      <w:pPr>
        <w:ind w:left="1440" w:hanging="720"/>
      </w:pPr>
      <w:rPr>
        <w:rFonts w:hint="default"/>
      </w:rPr>
    </w:lvl>
    <w:lvl w:ilvl="1" w:tplc="369A0DF8" w:tentative="1">
      <w:start w:val="1"/>
      <w:numFmt w:val="lowerLetter"/>
      <w:lvlText w:val="%2."/>
      <w:lvlJc w:val="left"/>
      <w:pPr>
        <w:ind w:left="1800" w:hanging="360"/>
      </w:pPr>
    </w:lvl>
    <w:lvl w:ilvl="2" w:tplc="5E3C9974" w:tentative="1">
      <w:start w:val="1"/>
      <w:numFmt w:val="lowerRoman"/>
      <w:lvlText w:val="%3."/>
      <w:lvlJc w:val="right"/>
      <w:pPr>
        <w:ind w:left="2520" w:hanging="180"/>
      </w:pPr>
    </w:lvl>
    <w:lvl w:ilvl="3" w:tplc="752A2A7C" w:tentative="1">
      <w:start w:val="1"/>
      <w:numFmt w:val="decimal"/>
      <w:lvlText w:val="%4."/>
      <w:lvlJc w:val="left"/>
      <w:pPr>
        <w:ind w:left="3240" w:hanging="360"/>
      </w:pPr>
    </w:lvl>
    <w:lvl w:ilvl="4" w:tplc="25E06618" w:tentative="1">
      <w:start w:val="1"/>
      <w:numFmt w:val="lowerLetter"/>
      <w:lvlText w:val="%5."/>
      <w:lvlJc w:val="left"/>
      <w:pPr>
        <w:ind w:left="3960" w:hanging="360"/>
      </w:pPr>
    </w:lvl>
    <w:lvl w:ilvl="5" w:tplc="117C1258" w:tentative="1">
      <w:start w:val="1"/>
      <w:numFmt w:val="lowerRoman"/>
      <w:lvlText w:val="%6."/>
      <w:lvlJc w:val="right"/>
      <w:pPr>
        <w:ind w:left="4680" w:hanging="180"/>
      </w:pPr>
    </w:lvl>
    <w:lvl w:ilvl="6" w:tplc="26DAF1E4" w:tentative="1">
      <w:start w:val="1"/>
      <w:numFmt w:val="decimal"/>
      <w:lvlText w:val="%7."/>
      <w:lvlJc w:val="left"/>
      <w:pPr>
        <w:ind w:left="5400" w:hanging="360"/>
      </w:pPr>
    </w:lvl>
    <w:lvl w:ilvl="7" w:tplc="78D4C176" w:tentative="1">
      <w:start w:val="1"/>
      <w:numFmt w:val="lowerLetter"/>
      <w:lvlText w:val="%8."/>
      <w:lvlJc w:val="left"/>
      <w:pPr>
        <w:ind w:left="6120" w:hanging="360"/>
      </w:pPr>
    </w:lvl>
    <w:lvl w:ilvl="8" w:tplc="5FF48E5A" w:tentative="1">
      <w:start w:val="1"/>
      <w:numFmt w:val="lowerRoman"/>
      <w:lvlText w:val="%9."/>
      <w:lvlJc w:val="right"/>
      <w:pPr>
        <w:ind w:left="6840" w:hanging="180"/>
      </w:pPr>
    </w:lvl>
  </w:abstractNum>
  <w:abstractNum w:abstractNumId="30" w15:restartNumberingAfterBreak="0">
    <w:nsid w:val="7AF8271E"/>
    <w:multiLevelType w:val="hybridMultilevel"/>
    <w:tmpl w:val="3A6829A8"/>
    <w:lvl w:ilvl="0" w:tplc="2BB07C8C">
      <w:start w:val="1"/>
      <w:numFmt w:val="lowerLetter"/>
      <w:lvlText w:val="(%1)"/>
      <w:lvlJc w:val="left"/>
      <w:pPr>
        <w:ind w:left="720" w:hanging="360"/>
      </w:pPr>
      <w:rPr>
        <w:rFonts w:hint="default"/>
      </w:rPr>
    </w:lvl>
    <w:lvl w:ilvl="1" w:tplc="8D1E3C98" w:tentative="1">
      <w:start w:val="1"/>
      <w:numFmt w:val="lowerLetter"/>
      <w:lvlText w:val="%2."/>
      <w:lvlJc w:val="left"/>
      <w:pPr>
        <w:ind w:left="1440" w:hanging="360"/>
      </w:pPr>
    </w:lvl>
    <w:lvl w:ilvl="2" w:tplc="16A4E356" w:tentative="1">
      <w:start w:val="1"/>
      <w:numFmt w:val="lowerRoman"/>
      <w:lvlText w:val="%3."/>
      <w:lvlJc w:val="right"/>
      <w:pPr>
        <w:ind w:left="2160" w:hanging="180"/>
      </w:pPr>
    </w:lvl>
    <w:lvl w:ilvl="3" w:tplc="FECEE934" w:tentative="1">
      <w:start w:val="1"/>
      <w:numFmt w:val="decimal"/>
      <w:lvlText w:val="%4."/>
      <w:lvlJc w:val="left"/>
      <w:pPr>
        <w:ind w:left="2880" w:hanging="360"/>
      </w:pPr>
    </w:lvl>
    <w:lvl w:ilvl="4" w:tplc="EE14010A" w:tentative="1">
      <w:start w:val="1"/>
      <w:numFmt w:val="lowerLetter"/>
      <w:lvlText w:val="%5."/>
      <w:lvlJc w:val="left"/>
      <w:pPr>
        <w:ind w:left="3600" w:hanging="360"/>
      </w:pPr>
    </w:lvl>
    <w:lvl w:ilvl="5" w:tplc="59DA9616" w:tentative="1">
      <w:start w:val="1"/>
      <w:numFmt w:val="lowerRoman"/>
      <w:lvlText w:val="%6."/>
      <w:lvlJc w:val="right"/>
      <w:pPr>
        <w:ind w:left="4320" w:hanging="180"/>
      </w:pPr>
    </w:lvl>
    <w:lvl w:ilvl="6" w:tplc="3788C114" w:tentative="1">
      <w:start w:val="1"/>
      <w:numFmt w:val="decimal"/>
      <w:lvlText w:val="%7."/>
      <w:lvlJc w:val="left"/>
      <w:pPr>
        <w:ind w:left="5040" w:hanging="360"/>
      </w:pPr>
    </w:lvl>
    <w:lvl w:ilvl="7" w:tplc="9C66847A" w:tentative="1">
      <w:start w:val="1"/>
      <w:numFmt w:val="lowerLetter"/>
      <w:lvlText w:val="%8."/>
      <w:lvlJc w:val="left"/>
      <w:pPr>
        <w:ind w:left="5760" w:hanging="360"/>
      </w:pPr>
    </w:lvl>
    <w:lvl w:ilvl="8" w:tplc="C4A69D88" w:tentative="1">
      <w:start w:val="1"/>
      <w:numFmt w:val="lowerRoman"/>
      <w:lvlText w:val="%9."/>
      <w:lvlJc w:val="right"/>
      <w:pPr>
        <w:ind w:left="6480" w:hanging="180"/>
      </w:pPr>
    </w:lvl>
  </w:abstractNum>
  <w:abstractNum w:abstractNumId="31" w15:restartNumberingAfterBreak="0">
    <w:nsid w:val="7AF8271F"/>
    <w:multiLevelType w:val="hybridMultilevel"/>
    <w:tmpl w:val="9B860104"/>
    <w:lvl w:ilvl="0" w:tplc="4B80CB50">
      <w:start w:val="1"/>
      <w:numFmt w:val="lowerRoman"/>
      <w:lvlText w:val="(%1)"/>
      <w:lvlJc w:val="left"/>
      <w:pPr>
        <w:ind w:left="720" w:hanging="720"/>
      </w:pPr>
      <w:rPr>
        <w:rFonts w:hint="default"/>
      </w:rPr>
    </w:lvl>
    <w:lvl w:ilvl="1" w:tplc="77489BD8">
      <w:start w:val="1"/>
      <w:numFmt w:val="lowerLetter"/>
      <w:lvlText w:val="(%2)"/>
      <w:lvlJc w:val="left"/>
      <w:pPr>
        <w:ind w:left="1080" w:hanging="360"/>
      </w:pPr>
      <w:rPr>
        <w:rFonts w:hint="default"/>
        <w:b w:val="0"/>
      </w:rPr>
    </w:lvl>
    <w:lvl w:ilvl="2" w:tplc="4014A948">
      <w:start w:val="1"/>
      <w:numFmt w:val="decimal"/>
      <w:lvlText w:val="%3)"/>
      <w:lvlJc w:val="left"/>
      <w:pPr>
        <w:ind w:left="1800" w:hanging="180"/>
      </w:pPr>
    </w:lvl>
    <w:lvl w:ilvl="3" w:tplc="99C255DC">
      <w:start w:val="1"/>
      <w:numFmt w:val="decimal"/>
      <w:lvlText w:val="%4."/>
      <w:lvlJc w:val="left"/>
      <w:pPr>
        <w:ind w:left="2520" w:hanging="360"/>
      </w:pPr>
      <w:rPr>
        <w:rFonts w:hint="default"/>
        <w:color w:val="000000"/>
      </w:rPr>
    </w:lvl>
    <w:lvl w:ilvl="4" w:tplc="46245B92" w:tentative="1">
      <w:start w:val="1"/>
      <w:numFmt w:val="lowerLetter"/>
      <w:lvlText w:val="%5."/>
      <w:lvlJc w:val="left"/>
      <w:pPr>
        <w:ind w:left="3240" w:hanging="360"/>
      </w:pPr>
    </w:lvl>
    <w:lvl w:ilvl="5" w:tplc="7B7A8B20" w:tentative="1">
      <w:start w:val="1"/>
      <w:numFmt w:val="lowerRoman"/>
      <w:lvlText w:val="%6."/>
      <w:lvlJc w:val="right"/>
      <w:pPr>
        <w:ind w:left="3960" w:hanging="180"/>
      </w:pPr>
    </w:lvl>
    <w:lvl w:ilvl="6" w:tplc="F094EAD8" w:tentative="1">
      <w:start w:val="1"/>
      <w:numFmt w:val="decimal"/>
      <w:lvlText w:val="%7."/>
      <w:lvlJc w:val="left"/>
      <w:pPr>
        <w:ind w:left="4680" w:hanging="360"/>
      </w:pPr>
    </w:lvl>
    <w:lvl w:ilvl="7" w:tplc="FCB2C9A4" w:tentative="1">
      <w:start w:val="1"/>
      <w:numFmt w:val="lowerLetter"/>
      <w:lvlText w:val="%8."/>
      <w:lvlJc w:val="left"/>
      <w:pPr>
        <w:ind w:left="5400" w:hanging="360"/>
      </w:pPr>
    </w:lvl>
    <w:lvl w:ilvl="8" w:tplc="10829C8A" w:tentative="1">
      <w:start w:val="1"/>
      <w:numFmt w:val="lowerRoman"/>
      <w:lvlText w:val="%9."/>
      <w:lvlJc w:val="right"/>
      <w:pPr>
        <w:ind w:left="6120" w:hanging="180"/>
      </w:pPr>
    </w:lvl>
  </w:abstractNum>
  <w:abstractNum w:abstractNumId="32" w15:restartNumberingAfterBreak="0">
    <w:nsid w:val="7AF82734"/>
    <w:multiLevelType w:val="hybridMultilevel"/>
    <w:tmpl w:val="E4040BC2"/>
    <w:lvl w:ilvl="0" w:tplc="3EA0E594">
      <w:start w:val="1"/>
      <w:numFmt w:val="decimal"/>
      <w:pStyle w:val="TOCHeading"/>
      <w:lvlText w:val="(%1)"/>
      <w:lvlJc w:val="left"/>
      <w:pPr>
        <w:ind w:left="720" w:hanging="360"/>
      </w:pPr>
      <w:rPr>
        <w:rFonts w:hint="default"/>
      </w:rPr>
    </w:lvl>
    <w:lvl w:ilvl="1" w:tplc="1C5EA2FC">
      <w:start w:val="1"/>
      <w:numFmt w:val="lowerLetter"/>
      <w:lvlText w:val="%2."/>
      <w:lvlJc w:val="left"/>
      <w:pPr>
        <w:ind w:left="1440" w:hanging="360"/>
      </w:pPr>
    </w:lvl>
    <w:lvl w:ilvl="2" w:tplc="15E8E290">
      <w:start w:val="1"/>
      <w:numFmt w:val="lowerRoman"/>
      <w:lvlText w:val="%3."/>
      <w:lvlJc w:val="right"/>
      <w:pPr>
        <w:ind w:left="2160" w:hanging="180"/>
      </w:pPr>
    </w:lvl>
    <w:lvl w:ilvl="3" w:tplc="5534445C">
      <w:start w:val="1"/>
      <w:numFmt w:val="lowerLetter"/>
      <w:lvlText w:val="(%4)"/>
      <w:lvlJc w:val="left"/>
      <w:pPr>
        <w:ind w:left="2880" w:hanging="360"/>
      </w:pPr>
      <w:rPr>
        <w:rFonts w:hint="default"/>
      </w:rPr>
    </w:lvl>
    <w:lvl w:ilvl="4" w:tplc="E0105098">
      <w:start w:val="1"/>
      <w:numFmt w:val="lowerLetter"/>
      <w:lvlText w:val="%5."/>
      <w:lvlJc w:val="left"/>
      <w:pPr>
        <w:ind w:left="3600" w:hanging="360"/>
      </w:pPr>
    </w:lvl>
    <w:lvl w:ilvl="5" w:tplc="54F00C7E">
      <w:start w:val="1"/>
      <w:numFmt w:val="lowerRoman"/>
      <w:lvlText w:val="%6."/>
      <w:lvlJc w:val="right"/>
      <w:pPr>
        <w:ind w:left="4320" w:hanging="180"/>
      </w:pPr>
    </w:lvl>
    <w:lvl w:ilvl="6" w:tplc="7C7AB2B2" w:tentative="1">
      <w:start w:val="1"/>
      <w:numFmt w:val="decimal"/>
      <w:lvlText w:val="%7."/>
      <w:lvlJc w:val="left"/>
      <w:pPr>
        <w:ind w:left="5040" w:hanging="360"/>
      </w:pPr>
    </w:lvl>
    <w:lvl w:ilvl="7" w:tplc="D0BA2854" w:tentative="1">
      <w:start w:val="1"/>
      <w:numFmt w:val="lowerLetter"/>
      <w:lvlText w:val="%8."/>
      <w:lvlJc w:val="left"/>
      <w:pPr>
        <w:ind w:left="5760" w:hanging="360"/>
      </w:pPr>
    </w:lvl>
    <w:lvl w:ilvl="8" w:tplc="7A3CD9F8" w:tentative="1">
      <w:start w:val="1"/>
      <w:numFmt w:val="lowerRoman"/>
      <w:lvlText w:val="%9."/>
      <w:lvlJc w:val="right"/>
      <w:pPr>
        <w:ind w:left="6480" w:hanging="180"/>
      </w:pPr>
    </w:lvl>
  </w:abstractNum>
  <w:abstractNum w:abstractNumId="33" w15:restartNumberingAfterBreak="0">
    <w:nsid w:val="7AF8275F"/>
    <w:multiLevelType w:val="multilevel"/>
    <w:tmpl w:val="497EE648"/>
    <w:lvl w:ilvl="0">
      <w:start w:val="2"/>
      <w:numFmt w:val="upperRoman"/>
      <w:lvlText w:val="PART %1"/>
      <w:lvlJc w:val="left"/>
      <w:pPr>
        <w:tabs>
          <w:tab w:val="num" w:pos="1440"/>
        </w:tabs>
        <w:ind w:left="360" w:hanging="360"/>
      </w:pPr>
      <w:rPr>
        <w:rFonts w:hint="default"/>
        <w:b/>
        <w:i w:val="0"/>
      </w:rPr>
    </w:lvl>
    <w:lvl w:ilvl="1">
      <w:start w:val="1"/>
      <w:numFmt w:val="decimal"/>
      <w:lvlText w:val="%2."/>
      <w:lvlJc w:val="left"/>
      <w:pPr>
        <w:tabs>
          <w:tab w:val="num" w:pos="720"/>
        </w:tabs>
        <w:ind w:left="720" w:hanging="360"/>
      </w:pPr>
      <w:rPr>
        <w:rFonts w:hint="default"/>
        <w:b/>
      </w:rPr>
    </w:lvl>
    <w:lvl w:ilvl="2">
      <w:start w:val="1"/>
      <w:numFmt w:val="upperLetter"/>
      <w:lvlText w:val="%3."/>
      <w:lvlJc w:val="left"/>
      <w:pPr>
        <w:tabs>
          <w:tab w:val="num" w:pos="1080"/>
        </w:tabs>
        <w:ind w:left="1080" w:hanging="360"/>
      </w:pPr>
      <w:rPr>
        <w:rFonts w:hint="default"/>
        <w:b/>
        <w:i w:val="0"/>
      </w:rPr>
    </w:lvl>
    <w:lvl w:ilvl="3">
      <w:start w:val="1"/>
      <w:numFmt w:val="lowerRoman"/>
      <w:lvlText w:val="(%4)"/>
      <w:lvlJc w:val="left"/>
      <w:pPr>
        <w:tabs>
          <w:tab w:val="num" w:pos="180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B967B5A"/>
    <w:multiLevelType w:val="hybridMultilevel"/>
    <w:tmpl w:val="372E2A3A"/>
    <w:lvl w:ilvl="0" w:tplc="3D9A8642">
      <w:start w:val="1"/>
      <w:numFmt w:val="lowerLetter"/>
      <w:lvlText w:val="(%1)"/>
      <w:lvlJc w:val="left"/>
      <w:pPr>
        <w:ind w:left="9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8"/>
  </w:num>
  <w:num w:numId="3">
    <w:abstractNumId w:val="29"/>
  </w:num>
  <w:num w:numId="4">
    <w:abstractNumId w:val="30"/>
  </w:num>
  <w:num w:numId="5">
    <w:abstractNumId w:val="32"/>
  </w:num>
  <w:num w:numId="6">
    <w:abstractNumId w:val="5"/>
  </w:num>
  <w:num w:numId="7">
    <w:abstractNumId w:val="3"/>
  </w:num>
  <w:num w:numId="8">
    <w:abstractNumId w:val="20"/>
  </w:num>
  <w:num w:numId="9">
    <w:abstractNumId w:val="7"/>
  </w:num>
  <w:num w:numId="10">
    <w:abstractNumId w:val="15"/>
  </w:num>
  <w:num w:numId="11">
    <w:abstractNumId w:val="2"/>
  </w:num>
  <w:num w:numId="12">
    <w:abstractNumId w:val="19"/>
  </w:num>
  <w:num w:numId="13">
    <w:abstractNumId w:val="1"/>
  </w:num>
  <w:num w:numId="14">
    <w:abstractNumId w:val="8"/>
  </w:num>
  <w:num w:numId="15">
    <w:abstractNumId w:val="22"/>
  </w:num>
  <w:num w:numId="16">
    <w:abstractNumId w:val="13"/>
  </w:num>
  <w:num w:numId="17">
    <w:abstractNumId w:val="11"/>
  </w:num>
  <w:num w:numId="18">
    <w:abstractNumId w:val="33"/>
  </w:num>
  <w:num w:numId="19">
    <w:abstractNumId w:val="0"/>
  </w:num>
  <w:num w:numId="20">
    <w:abstractNumId w:val="6"/>
  </w:num>
  <w:num w:numId="21">
    <w:abstractNumId w:val="18"/>
  </w:num>
  <w:num w:numId="22">
    <w:abstractNumId w:val="12"/>
  </w:num>
  <w:num w:numId="23">
    <w:abstractNumId w:val="4"/>
  </w:num>
  <w:num w:numId="24">
    <w:abstractNumId w:val="31"/>
  </w:num>
  <w:num w:numId="25">
    <w:abstractNumId w:val="34"/>
  </w:num>
  <w:num w:numId="26">
    <w:abstractNumId w:val="9"/>
  </w:num>
  <w:num w:numId="27">
    <w:abstractNumId w:val="16"/>
  </w:num>
  <w:num w:numId="28">
    <w:abstractNumId w:val="17"/>
  </w:num>
  <w:num w:numId="29">
    <w:abstractNumId w:val="10"/>
  </w:num>
  <w:num w:numId="30">
    <w:abstractNumId w:val="23"/>
  </w:num>
  <w:num w:numId="31">
    <w:abstractNumId w:val="24"/>
  </w:num>
  <w:num w:numId="32">
    <w:abstractNumId w:val="25"/>
  </w:num>
  <w:num w:numId="33">
    <w:abstractNumId w:val="26"/>
  </w:num>
  <w:num w:numId="34">
    <w:abstractNumId w:val="14"/>
  </w:num>
  <w:num w:numId="35">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hideSpellingErrors/>
  <w:hideGrammaticalErrors/>
  <w:proofState w:spelling="clean" w:grammar="clean"/>
  <w:trackRevisions/>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3EC"/>
    <w:rsid w:val="00000B96"/>
    <w:rsid w:val="000133F5"/>
    <w:rsid w:val="0002312A"/>
    <w:rsid w:val="0002524A"/>
    <w:rsid w:val="00025398"/>
    <w:rsid w:val="00027B25"/>
    <w:rsid w:val="00033B1A"/>
    <w:rsid w:val="000660E6"/>
    <w:rsid w:val="000669E6"/>
    <w:rsid w:val="0007288C"/>
    <w:rsid w:val="000827F9"/>
    <w:rsid w:val="00091873"/>
    <w:rsid w:val="00093513"/>
    <w:rsid w:val="000A3A1E"/>
    <w:rsid w:val="000B0383"/>
    <w:rsid w:val="000B48EE"/>
    <w:rsid w:val="000B7487"/>
    <w:rsid w:val="000C0396"/>
    <w:rsid w:val="000E4D2B"/>
    <w:rsid w:val="000E7395"/>
    <w:rsid w:val="000E7ECE"/>
    <w:rsid w:val="000F2B3F"/>
    <w:rsid w:val="000F6213"/>
    <w:rsid w:val="000F7AF9"/>
    <w:rsid w:val="00105CBF"/>
    <w:rsid w:val="00112A0F"/>
    <w:rsid w:val="00115CA9"/>
    <w:rsid w:val="001208B7"/>
    <w:rsid w:val="0012547E"/>
    <w:rsid w:val="0014738D"/>
    <w:rsid w:val="0015257B"/>
    <w:rsid w:val="0015420D"/>
    <w:rsid w:val="00167777"/>
    <w:rsid w:val="00167983"/>
    <w:rsid w:val="00171BFB"/>
    <w:rsid w:val="00180E4A"/>
    <w:rsid w:val="00184148"/>
    <w:rsid w:val="00190EE1"/>
    <w:rsid w:val="00196999"/>
    <w:rsid w:val="001A6A63"/>
    <w:rsid w:val="001B2B39"/>
    <w:rsid w:val="001D04D1"/>
    <w:rsid w:val="001D15A5"/>
    <w:rsid w:val="001D2DAA"/>
    <w:rsid w:val="001F267D"/>
    <w:rsid w:val="00214AAE"/>
    <w:rsid w:val="00221D3D"/>
    <w:rsid w:val="00234F24"/>
    <w:rsid w:val="00241A8C"/>
    <w:rsid w:val="00243C34"/>
    <w:rsid w:val="00252BC5"/>
    <w:rsid w:val="00253883"/>
    <w:rsid w:val="0026402F"/>
    <w:rsid w:val="00266164"/>
    <w:rsid w:val="00271356"/>
    <w:rsid w:val="002811EB"/>
    <w:rsid w:val="002958CE"/>
    <w:rsid w:val="002A1B78"/>
    <w:rsid w:val="002B0F2C"/>
    <w:rsid w:val="002B2144"/>
    <w:rsid w:val="002C26C6"/>
    <w:rsid w:val="002C4241"/>
    <w:rsid w:val="002D4E1F"/>
    <w:rsid w:val="002E1095"/>
    <w:rsid w:val="002E374F"/>
    <w:rsid w:val="002E5213"/>
    <w:rsid w:val="00303BE4"/>
    <w:rsid w:val="0030628A"/>
    <w:rsid w:val="003351F1"/>
    <w:rsid w:val="00344BD7"/>
    <w:rsid w:val="00352D79"/>
    <w:rsid w:val="003572C9"/>
    <w:rsid w:val="00362C07"/>
    <w:rsid w:val="00365BC4"/>
    <w:rsid w:val="00372F14"/>
    <w:rsid w:val="00375D68"/>
    <w:rsid w:val="0037616B"/>
    <w:rsid w:val="00382DE3"/>
    <w:rsid w:val="0038605A"/>
    <w:rsid w:val="003A52B5"/>
    <w:rsid w:val="003A5BD7"/>
    <w:rsid w:val="003B676A"/>
    <w:rsid w:val="003D7CBD"/>
    <w:rsid w:val="003F0720"/>
    <w:rsid w:val="003F22FA"/>
    <w:rsid w:val="003F3E52"/>
    <w:rsid w:val="004078F3"/>
    <w:rsid w:val="00411639"/>
    <w:rsid w:val="00427152"/>
    <w:rsid w:val="0043116B"/>
    <w:rsid w:val="00456E4D"/>
    <w:rsid w:val="004616B7"/>
    <w:rsid w:val="00463428"/>
    <w:rsid w:val="004774E1"/>
    <w:rsid w:val="00486817"/>
    <w:rsid w:val="004A0E59"/>
    <w:rsid w:val="004A1FF4"/>
    <w:rsid w:val="004C13EC"/>
    <w:rsid w:val="004C7E04"/>
    <w:rsid w:val="004E1F9F"/>
    <w:rsid w:val="004E69E0"/>
    <w:rsid w:val="004F1776"/>
    <w:rsid w:val="004F2DAB"/>
    <w:rsid w:val="004F3617"/>
    <w:rsid w:val="004F752E"/>
    <w:rsid w:val="00515DBC"/>
    <w:rsid w:val="00520542"/>
    <w:rsid w:val="005244D8"/>
    <w:rsid w:val="00524FC1"/>
    <w:rsid w:val="00530966"/>
    <w:rsid w:val="00541F2A"/>
    <w:rsid w:val="00557763"/>
    <w:rsid w:val="005617F8"/>
    <w:rsid w:val="005706D0"/>
    <w:rsid w:val="00573CCE"/>
    <w:rsid w:val="005905B7"/>
    <w:rsid w:val="00594126"/>
    <w:rsid w:val="005B53C0"/>
    <w:rsid w:val="005B675D"/>
    <w:rsid w:val="005C7948"/>
    <w:rsid w:val="005E1E3D"/>
    <w:rsid w:val="005E4614"/>
    <w:rsid w:val="005F33AE"/>
    <w:rsid w:val="005F4CB4"/>
    <w:rsid w:val="005F5E48"/>
    <w:rsid w:val="00607D3E"/>
    <w:rsid w:val="00616165"/>
    <w:rsid w:val="006210B7"/>
    <w:rsid w:val="0062343D"/>
    <w:rsid w:val="00631651"/>
    <w:rsid w:val="00637D2C"/>
    <w:rsid w:val="00667642"/>
    <w:rsid w:val="006706D2"/>
    <w:rsid w:val="0067288F"/>
    <w:rsid w:val="00682046"/>
    <w:rsid w:val="00694DB0"/>
    <w:rsid w:val="006A0CEE"/>
    <w:rsid w:val="006B16A6"/>
    <w:rsid w:val="006C0126"/>
    <w:rsid w:val="006C297B"/>
    <w:rsid w:val="006C2DF1"/>
    <w:rsid w:val="006E336F"/>
    <w:rsid w:val="006E6188"/>
    <w:rsid w:val="006F3A2C"/>
    <w:rsid w:val="007006C1"/>
    <w:rsid w:val="00705048"/>
    <w:rsid w:val="0071168D"/>
    <w:rsid w:val="007142C7"/>
    <w:rsid w:val="00724ABF"/>
    <w:rsid w:val="007275B8"/>
    <w:rsid w:val="00744074"/>
    <w:rsid w:val="00761041"/>
    <w:rsid w:val="0076748E"/>
    <w:rsid w:val="007823D0"/>
    <w:rsid w:val="007A0F2D"/>
    <w:rsid w:val="007A5162"/>
    <w:rsid w:val="007A51F5"/>
    <w:rsid w:val="007C28F4"/>
    <w:rsid w:val="007C7BF4"/>
    <w:rsid w:val="007E3B0C"/>
    <w:rsid w:val="007F0B80"/>
    <w:rsid w:val="00800881"/>
    <w:rsid w:val="00810A72"/>
    <w:rsid w:val="0082049F"/>
    <w:rsid w:val="008219B1"/>
    <w:rsid w:val="00824E69"/>
    <w:rsid w:val="008342C0"/>
    <w:rsid w:val="00835A2E"/>
    <w:rsid w:val="0083663F"/>
    <w:rsid w:val="00844A52"/>
    <w:rsid w:val="00844C5D"/>
    <w:rsid w:val="00876092"/>
    <w:rsid w:val="008913D8"/>
    <w:rsid w:val="00893E7E"/>
    <w:rsid w:val="0089607D"/>
    <w:rsid w:val="008A0AEB"/>
    <w:rsid w:val="008B3F4F"/>
    <w:rsid w:val="008D4D25"/>
    <w:rsid w:val="008F29A8"/>
    <w:rsid w:val="008F79B0"/>
    <w:rsid w:val="00906434"/>
    <w:rsid w:val="00906E7B"/>
    <w:rsid w:val="009071DF"/>
    <w:rsid w:val="009176AA"/>
    <w:rsid w:val="00925C7C"/>
    <w:rsid w:val="00932B34"/>
    <w:rsid w:val="0093475F"/>
    <w:rsid w:val="009554DD"/>
    <w:rsid w:val="00957B73"/>
    <w:rsid w:val="00961232"/>
    <w:rsid w:val="0097612B"/>
    <w:rsid w:val="009B36B9"/>
    <w:rsid w:val="009B39A7"/>
    <w:rsid w:val="009C2BC9"/>
    <w:rsid w:val="009C5F31"/>
    <w:rsid w:val="009C7DC3"/>
    <w:rsid w:val="009D002A"/>
    <w:rsid w:val="009D50F0"/>
    <w:rsid w:val="009D5AAD"/>
    <w:rsid w:val="009D68DC"/>
    <w:rsid w:val="009E3584"/>
    <w:rsid w:val="009E6040"/>
    <w:rsid w:val="009E7326"/>
    <w:rsid w:val="00A1366C"/>
    <w:rsid w:val="00A26226"/>
    <w:rsid w:val="00A42C21"/>
    <w:rsid w:val="00A46828"/>
    <w:rsid w:val="00A52035"/>
    <w:rsid w:val="00A65B25"/>
    <w:rsid w:val="00A71862"/>
    <w:rsid w:val="00A735CA"/>
    <w:rsid w:val="00A9353F"/>
    <w:rsid w:val="00AA3930"/>
    <w:rsid w:val="00AA7F9D"/>
    <w:rsid w:val="00AC1452"/>
    <w:rsid w:val="00AE099B"/>
    <w:rsid w:val="00AE52F1"/>
    <w:rsid w:val="00B2020A"/>
    <w:rsid w:val="00B3031B"/>
    <w:rsid w:val="00B31351"/>
    <w:rsid w:val="00B32000"/>
    <w:rsid w:val="00B35957"/>
    <w:rsid w:val="00B3760F"/>
    <w:rsid w:val="00B428A2"/>
    <w:rsid w:val="00B53E62"/>
    <w:rsid w:val="00B54E55"/>
    <w:rsid w:val="00B55892"/>
    <w:rsid w:val="00B66B0B"/>
    <w:rsid w:val="00B83132"/>
    <w:rsid w:val="00B87DB8"/>
    <w:rsid w:val="00B93D15"/>
    <w:rsid w:val="00BA3DD9"/>
    <w:rsid w:val="00BB300C"/>
    <w:rsid w:val="00BC1E73"/>
    <w:rsid w:val="00BC41FA"/>
    <w:rsid w:val="00BC6F49"/>
    <w:rsid w:val="00BE0686"/>
    <w:rsid w:val="00BE65F9"/>
    <w:rsid w:val="00BF0CC9"/>
    <w:rsid w:val="00BF2563"/>
    <w:rsid w:val="00C04054"/>
    <w:rsid w:val="00C17FBD"/>
    <w:rsid w:val="00C20E37"/>
    <w:rsid w:val="00C226D1"/>
    <w:rsid w:val="00C262C9"/>
    <w:rsid w:val="00C343DC"/>
    <w:rsid w:val="00C41518"/>
    <w:rsid w:val="00C63D20"/>
    <w:rsid w:val="00C64D89"/>
    <w:rsid w:val="00C66E67"/>
    <w:rsid w:val="00C66EF8"/>
    <w:rsid w:val="00C704DC"/>
    <w:rsid w:val="00C70A79"/>
    <w:rsid w:val="00C71ED3"/>
    <w:rsid w:val="00C73C69"/>
    <w:rsid w:val="00C75156"/>
    <w:rsid w:val="00C84691"/>
    <w:rsid w:val="00C91BC7"/>
    <w:rsid w:val="00CA38D9"/>
    <w:rsid w:val="00CA4F9B"/>
    <w:rsid w:val="00CA7CBD"/>
    <w:rsid w:val="00CB706E"/>
    <w:rsid w:val="00CD4976"/>
    <w:rsid w:val="00CD7185"/>
    <w:rsid w:val="00CE05F5"/>
    <w:rsid w:val="00CE4038"/>
    <w:rsid w:val="00D01380"/>
    <w:rsid w:val="00D01515"/>
    <w:rsid w:val="00D0695C"/>
    <w:rsid w:val="00D1546B"/>
    <w:rsid w:val="00D1711C"/>
    <w:rsid w:val="00D20170"/>
    <w:rsid w:val="00D23C02"/>
    <w:rsid w:val="00D32A68"/>
    <w:rsid w:val="00D4778E"/>
    <w:rsid w:val="00D51EA1"/>
    <w:rsid w:val="00D6345F"/>
    <w:rsid w:val="00D64FC1"/>
    <w:rsid w:val="00D75A7F"/>
    <w:rsid w:val="00D861E6"/>
    <w:rsid w:val="00D86634"/>
    <w:rsid w:val="00D90657"/>
    <w:rsid w:val="00DA2CC4"/>
    <w:rsid w:val="00DB3ED8"/>
    <w:rsid w:val="00DB41DB"/>
    <w:rsid w:val="00DB494B"/>
    <w:rsid w:val="00DB5E96"/>
    <w:rsid w:val="00DC79B5"/>
    <w:rsid w:val="00DD35C4"/>
    <w:rsid w:val="00DE1304"/>
    <w:rsid w:val="00DF095F"/>
    <w:rsid w:val="00DF2B61"/>
    <w:rsid w:val="00E25BCA"/>
    <w:rsid w:val="00E3563E"/>
    <w:rsid w:val="00E37CA8"/>
    <w:rsid w:val="00E442F7"/>
    <w:rsid w:val="00E825D4"/>
    <w:rsid w:val="00E907E8"/>
    <w:rsid w:val="00EA3DDC"/>
    <w:rsid w:val="00EA4472"/>
    <w:rsid w:val="00EA4B94"/>
    <w:rsid w:val="00EC164A"/>
    <w:rsid w:val="00EE50CE"/>
    <w:rsid w:val="00EE70C1"/>
    <w:rsid w:val="00F1054D"/>
    <w:rsid w:val="00F11A82"/>
    <w:rsid w:val="00F134C7"/>
    <w:rsid w:val="00F32833"/>
    <w:rsid w:val="00F54661"/>
    <w:rsid w:val="00F5621C"/>
    <w:rsid w:val="00F57778"/>
    <w:rsid w:val="00F65230"/>
    <w:rsid w:val="00F82A02"/>
    <w:rsid w:val="00F83B46"/>
    <w:rsid w:val="00F86EA2"/>
    <w:rsid w:val="00F92000"/>
    <w:rsid w:val="00F92A72"/>
    <w:rsid w:val="00F94DA8"/>
    <w:rsid w:val="00FB056F"/>
    <w:rsid w:val="00FB0CB5"/>
    <w:rsid w:val="00FB182C"/>
    <w:rsid w:val="00FC51B7"/>
    <w:rsid w:val="00FD1973"/>
    <w:rsid w:val="00FE1E1F"/>
    <w:rsid w:val="00FE5234"/>
    <w:rsid w:val="00FF5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FD3D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95C"/>
    <w:pPr>
      <w:spacing w:after="200" w:line="276" w:lineRule="auto"/>
    </w:pPr>
    <w:rPr>
      <w:sz w:val="22"/>
      <w:szCs w:val="22"/>
    </w:rPr>
  </w:style>
  <w:style w:type="paragraph" w:styleId="Heading1">
    <w:name w:val="heading 1"/>
    <w:basedOn w:val="Normal"/>
    <w:next w:val="Normal"/>
    <w:link w:val="Heading1Char"/>
    <w:uiPriority w:val="9"/>
    <w:qFormat/>
    <w:rsid w:val="00F11A82"/>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0695C"/>
    <w:pPr>
      <w:widowControl w:val="0"/>
      <w:autoSpaceDE w:val="0"/>
      <w:autoSpaceDN w:val="0"/>
      <w:adjustRightInd w:val="0"/>
    </w:pPr>
    <w:rPr>
      <w:rFonts w:ascii="Times" w:hAnsi="Times" w:cs="Times"/>
      <w:color w:val="000000"/>
      <w:sz w:val="24"/>
      <w:szCs w:val="24"/>
    </w:rPr>
  </w:style>
  <w:style w:type="paragraph" w:customStyle="1" w:styleId="CM1">
    <w:name w:val="CM1"/>
    <w:basedOn w:val="Default"/>
    <w:next w:val="Default"/>
    <w:uiPriority w:val="99"/>
    <w:rsid w:val="00D0695C"/>
    <w:pPr>
      <w:spacing w:line="231" w:lineRule="atLeast"/>
    </w:pPr>
    <w:rPr>
      <w:color w:val="auto"/>
    </w:rPr>
  </w:style>
  <w:style w:type="paragraph" w:customStyle="1" w:styleId="CM143">
    <w:name w:val="CM143"/>
    <w:basedOn w:val="Default"/>
    <w:next w:val="Default"/>
    <w:uiPriority w:val="99"/>
    <w:rsid w:val="00D0695C"/>
    <w:rPr>
      <w:color w:val="auto"/>
    </w:rPr>
  </w:style>
  <w:style w:type="paragraph" w:customStyle="1" w:styleId="CM144">
    <w:name w:val="CM144"/>
    <w:basedOn w:val="Default"/>
    <w:next w:val="Default"/>
    <w:uiPriority w:val="99"/>
    <w:rsid w:val="00D0695C"/>
    <w:rPr>
      <w:color w:val="auto"/>
    </w:rPr>
  </w:style>
  <w:style w:type="paragraph" w:customStyle="1" w:styleId="CM145">
    <w:name w:val="CM145"/>
    <w:basedOn w:val="Default"/>
    <w:next w:val="Default"/>
    <w:uiPriority w:val="99"/>
    <w:rsid w:val="00D0695C"/>
    <w:rPr>
      <w:color w:val="auto"/>
    </w:rPr>
  </w:style>
  <w:style w:type="paragraph" w:customStyle="1" w:styleId="CM2">
    <w:name w:val="CM2"/>
    <w:basedOn w:val="Default"/>
    <w:next w:val="Default"/>
    <w:uiPriority w:val="99"/>
    <w:rsid w:val="00D0695C"/>
    <w:rPr>
      <w:color w:val="auto"/>
    </w:rPr>
  </w:style>
  <w:style w:type="paragraph" w:customStyle="1" w:styleId="CM146">
    <w:name w:val="CM146"/>
    <w:basedOn w:val="Default"/>
    <w:next w:val="Default"/>
    <w:uiPriority w:val="99"/>
    <w:rsid w:val="00D0695C"/>
    <w:rPr>
      <w:color w:val="auto"/>
    </w:rPr>
  </w:style>
  <w:style w:type="paragraph" w:customStyle="1" w:styleId="CM147">
    <w:name w:val="CM147"/>
    <w:basedOn w:val="Default"/>
    <w:next w:val="Default"/>
    <w:uiPriority w:val="99"/>
    <w:rsid w:val="00D0695C"/>
    <w:rPr>
      <w:color w:val="auto"/>
    </w:rPr>
  </w:style>
  <w:style w:type="paragraph" w:customStyle="1" w:styleId="CM3">
    <w:name w:val="CM3"/>
    <w:basedOn w:val="Default"/>
    <w:next w:val="Default"/>
    <w:uiPriority w:val="99"/>
    <w:rsid w:val="00D0695C"/>
    <w:rPr>
      <w:color w:val="auto"/>
    </w:rPr>
  </w:style>
  <w:style w:type="paragraph" w:customStyle="1" w:styleId="CM4">
    <w:name w:val="CM4"/>
    <w:basedOn w:val="Default"/>
    <w:next w:val="Default"/>
    <w:uiPriority w:val="99"/>
    <w:rsid w:val="00D0695C"/>
    <w:pPr>
      <w:spacing w:line="276" w:lineRule="atLeast"/>
    </w:pPr>
    <w:rPr>
      <w:color w:val="auto"/>
    </w:rPr>
  </w:style>
  <w:style w:type="paragraph" w:customStyle="1" w:styleId="CM5">
    <w:name w:val="CM5"/>
    <w:basedOn w:val="Default"/>
    <w:next w:val="Default"/>
    <w:uiPriority w:val="99"/>
    <w:rsid w:val="00D0695C"/>
    <w:pPr>
      <w:spacing w:line="276" w:lineRule="atLeast"/>
    </w:pPr>
    <w:rPr>
      <w:color w:val="auto"/>
    </w:rPr>
  </w:style>
  <w:style w:type="paragraph" w:customStyle="1" w:styleId="CM148">
    <w:name w:val="CM148"/>
    <w:basedOn w:val="Default"/>
    <w:next w:val="Default"/>
    <w:uiPriority w:val="99"/>
    <w:rsid w:val="00D0695C"/>
    <w:rPr>
      <w:color w:val="auto"/>
    </w:rPr>
  </w:style>
  <w:style w:type="paragraph" w:customStyle="1" w:styleId="CM6">
    <w:name w:val="CM6"/>
    <w:basedOn w:val="Default"/>
    <w:next w:val="Default"/>
    <w:uiPriority w:val="99"/>
    <w:rsid w:val="00D0695C"/>
    <w:pPr>
      <w:spacing w:line="231" w:lineRule="atLeast"/>
    </w:pPr>
    <w:rPr>
      <w:color w:val="auto"/>
    </w:rPr>
  </w:style>
  <w:style w:type="paragraph" w:customStyle="1" w:styleId="CM7">
    <w:name w:val="CM7"/>
    <w:basedOn w:val="Default"/>
    <w:next w:val="Default"/>
    <w:uiPriority w:val="99"/>
    <w:rsid w:val="00D0695C"/>
    <w:pPr>
      <w:spacing w:line="231" w:lineRule="atLeast"/>
    </w:pPr>
    <w:rPr>
      <w:color w:val="auto"/>
    </w:rPr>
  </w:style>
  <w:style w:type="paragraph" w:customStyle="1" w:styleId="CM149">
    <w:name w:val="CM149"/>
    <w:basedOn w:val="Default"/>
    <w:next w:val="Default"/>
    <w:uiPriority w:val="99"/>
    <w:rsid w:val="00D0695C"/>
    <w:rPr>
      <w:color w:val="auto"/>
    </w:rPr>
  </w:style>
  <w:style w:type="paragraph" w:customStyle="1" w:styleId="CM8">
    <w:name w:val="CM8"/>
    <w:basedOn w:val="Default"/>
    <w:next w:val="Default"/>
    <w:uiPriority w:val="99"/>
    <w:rsid w:val="00D0695C"/>
    <w:rPr>
      <w:color w:val="auto"/>
    </w:rPr>
  </w:style>
  <w:style w:type="paragraph" w:customStyle="1" w:styleId="CM150">
    <w:name w:val="CM150"/>
    <w:basedOn w:val="Default"/>
    <w:next w:val="Default"/>
    <w:uiPriority w:val="99"/>
    <w:rsid w:val="00D0695C"/>
    <w:rPr>
      <w:color w:val="auto"/>
    </w:rPr>
  </w:style>
  <w:style w:type="paragraph" w:customStyle="1" w:styleId="CM9">
    <w:name w:val="CM9"/>
    <w:basedOn w:val="Default"/>
    <w:next w:val="Default"/>
    <w:uiPriority w:val="99"/>
    <w:rsid w:val="00D0695C"/>
    <w:rPr>
      <w:color w:val="auto"/>
    </w:rPr>
  </w:style>
  <w:style w:type="paragraph" w:customStyle="1" w:styleId="CM10">
    <w:name w:val="CM10"/>
    <w:basedOn w:val="Default"/>
    <w:next w:val="Default"/>
    <w:uiPriority w:val="99"/>
    <w:rsid w:val="00D0695C"/>
    <w:pPr>
      <w:spacing w:line="416" w:lineRule="atLeast"/>
    </w:pPr>
    <w:rPr>
      <w:color w:val="auto"/>
    </w:rPr>
  </w:style>
  <w:style w:type="paragraph" w:customStyle="1" w:styleId="CM11">
    <w:name w:val="CM11"/>
    <w:basedOn w:val="Default"/>
    <w:next w:val="Default"/>
    <w:uiPriority w:val="99"/>
    <w:rsid w:val="00D0695C"/>
    <w:pPr>
      <w:spacing w:line="416" w:lineRule="atLeast"/>
    </w:pPr>
    <w:rPr>
      <w:color w:val="auto"/>
    </w:rPr>
  </w:style>
  <w:style w:type="paragraph" w:customStyle="1" w:styleId="CM151">
    <w:name w:val="CM151"/>
    <w:basedOn w:val="Default"/>
    <w:next w:val="Default"/>
    <w:uiPriority w:val="99"/>
    <w:rsid w:val="00D0695C"/>
    <w:rPr>
      <w:color w:val="auto"/>
    </w:rPr>
  </w:style>
  <w:style w:type="paragraph" w:customStyle="1" w:styleId="CM152">
    <w:name w:val="CM152"/>
    <w:basedOn w:val="Default"/>
    <w:next w:val="Default"/>
    <w:uiPriority w:val="99"/>
    <w:rsid w:val="00D0695C"/>
    <w:rPr>
      <w:color w:val="auto"/>
    </w:rPr>
  </w:style>
  <w:style w:type="paragraph" w:customStyle="1" w:styleId="CM12">
    <w:name w:val="CM12"/>
    <w:basedOn w:val="Default"/>
    <w:next w:val="Default"/>
    <w:uiPriority w:val="99"/>
    <w:rsid w:val="00D0695C"/>
    <w:pPr>
      <w:spacing w:line="413" w:lineRule="atLeast"/>
    </w:pPr>
    <w:rPr>
      <w:color w:val="auto"/>
    </w:rPr>
  </w:style>
  <w:style w:type="paragraph" w:customStyle="1" w:styleId="CM13">
    <w:name w:val="CM13"/>
    <w:basedOn w:val="Default"/>
    <w:next w:val="Default"/>
    <w:uiPriority w:val="99"/>
    <w:rsid w:val="00D0695C"/>
    <w:pPr>
      <w:spacing w:line="413" w:lineRule="atLeast"/>
    </w:pPr>
    <w:rPr>
      <w:color w:val="auto"/>
    </w:rPr>
  </w:style>
  <w:style w:type="paragraph" w:customStyle="1" w:styleId="CM153">
    <w:name w:val="CM153"/>
    <w:basedOn w:val="Default"/>
    <w:next w:val="Default"/>
    <w:uiPriority w:val="99"/>
    <w:rsid w:val="00D0695C"/>
    <w:rPr>
      <w:color w:val="auto"/>
    </w:rPr>
  </w:style>
  <w:style w:type="paragraph" w:customStyle="1" w:styleId="CM154">
    <w:name w:val="CM154"/>
    <w:basedOn w:val="Default"/>
    <w:next w:val="Default"/>
    <w:uiPriority w:val="99"/>
    <w:rsid w:val="00D0695C"/>
    <w:rPr>
      <w:color w:val="auto"/>
    </w:rPr>
  </w:style>
  <w:style w:type="paragraph" w:customStyle="1" w:styleId="CM14">
    <w:name w:val="CM14"/>
    <w:basedOn w:val="Default"/>
    <w:next w:val="Default"/>
    <w:uiPriority w:val="99"/>
    <w:rsid w:val="00D0695C"/>
    <w:rPr>
      <w:color w:val="auto"/>
    </w:rPr>
  </w:style>
  <w:style w:type="paragraph" w:customStyle="1" w:styleId="CM15">
    <w:name w:val="CM15"/>
    <w:basedOn w:val="Default"/>
    <w:next w:val="Default"/>
    <w:uiPriority w:val="99"/>
    <w:rsid w:val="00D0695C"/>
    <w:rPr>
      <w:color w:val="auto"/>
    </w:rPr>
  </w:style>
  <w:style w:type="paragraph" w:customStyle="1" w:styleId="CM16">
    <w:name w:val="CM16"/>
    <w:basedOn w:val="Default"/>
    <w:next w:val="Default"/>
    <w:uiPriority w:val="99"/>
    <w:rsid w:val="00D0695C"/>
    <w:pPr>
      <w:spacing w:line="276" w:lineRule="atLeast"/>
    </w:pPr>
    <w:rPr>
      <w:color w:val="auto"/>
    </w:rPr>
  </w:style>
  <w:style w:type="paragraph" w:customStyle="1" w:styleId="CM17">
    <w:name w:val="CM17"/>
    <w:basedOn w:val="Default"/>
    <w:next w:val="Default"/>
    <w:uiPriority w:val="99"/>
    <w:rsid w:val="00D0695C"/>
    <w:pPr>
      <w:spacing w:line="276" w:lineRule="atLeast"/>
    </w:pPr>
    <w:rPr>
      <w:color w:val="auto"/>
    </w:rPr>
  </w:style>
  <w:style w:type="paragraph" w:customStyle="1" w:styleId="CM155">
    <w:name w:val="CM155"/>
    <w:basedOn w:val="Default"/>
    <w:next w:val="Default"/>
    <w:uiPriority w:val="99"/>
    <w:rsid w:val="00D0695C"/>
    <w:rPr>
      <w:color w:val="auto"/>
    </w:rPr>
  </w:style>
  <w:style w:type="paragraph" w:customStyle="1" w:styleId="CM18">
    <w:name w:val="CM18"/>
    <w:basedOn w:val="Default"/>
    <w:next w:val="Default"/>
    <w:uiPriority w:val="99"/>
    <w:rsid w:val="00D0695C"/>
    <w:pPr>
      <w:spacing w:line="363" w:lineRule="atLeast"/>
    </w:pPr>
    <w:rPr>
      <w:color w:val="auto"/>
    </w:rPr>
  </w:style>
  <w:style w:type="paragraph" w:customStyle="1" w:styleId="CM19">
    <w:name w:val="CM19"/>
    <w:basedOn w:val="Default"/>
    <w:next w:val="Default"/>
    <w:uiPriority w:val="99"/>
    <w:rsid w:val="00D0695C"/>
    <w:pPr>
      <w:spacing w:line="363" w:lineRule="atLeast"/>
    </w:pPr>
    <w:rPr>
      <w:color w:val="auto"/>
    </w:rPr>
  </w:style>
  <w:style w:type="paragraph" w:customStyle="1" w:styleId="CM156">
    <w:name w:val="CM156"/>
    <w:basedOn w:val="Default"/>
    <w:next w:val="Default"/>
    <w:uiPriority w:val="99"/>
    <w:rsid w:val="00D0695C"/>
    <w:rPr>
      <w:color w:val="auto"/>
    </w:rPr>
  </w:style>
  <w:style w:type="paragraph" w:customStyle="1" w:styleId="CM157">
    <w:name w:val="CM157"/>
    <w:basedOn w:val="Default"/>
    <w:next w:val="Default"/>
    <w:uiPriority w:val="99"/>
    <w:rsid w:val="00D0695C"/>
    <w:rPr>
      <w:color w:val="auto"/>
    </w:rPr>
  </w:style>
  <w:style w:type="paragraph" w:customStyle="1" w:styleId="CM20">
    <w:name w:val="CM20"/>
    <w:basedOn w:val="Default"/>
    <w:next w:val="Default"/>
    <w:uiPriority w:val="99"/>
    <w:rsid w:val="00D0695C"/>
    <w:pPr>
      <w:spacing w:line="416" w:lineRule="atLeast"/>
    </w:pPr>
    <w:rPr>
      <w:color w:val="auto"/>
    </w:rPr>
  </w:style>
  <w:style w:type="paragraph" w:customStyle="1" w:styleId="CM21">
    <w:name w:val="CM21"/>
    <w:basedOn w:val="Default"/>
    <w:next w:val="Default"/>
    <w:uiPriority w:val="99"/>
    <w:rsid w:val="00D0695C"/>
    <w:pPr>
      <w:spacing w:line="416" w:lineRule="atLeast"/>
    </w:pPr>
    <w:rPr>
      <w:color w:val="auto"/>
    </w:rPr>
  </w:style>
  <w:style w:type="paragraph" w:customStyle="1" w:styleId="CM22">
    <w:name w:val="CM22"/>
    <w:basedOn w:val="Default"/>
    <w:next w:val="Default"/>
    <w:uiPriority w:val="99"/>
    <w:rsid w:val="00D0695C"/>
    <w:rPr>
      <w:color w:val="auto"/>
    </w:rPr>
  </w:style>
  <w:style w:type="paragraph" w:customStyle="1" w:styleId="CM23">
    <w:name w:val="CM23"/>
    <w:basedOn w:val="Default"/>
    <w:next w:val="Default"/>
    <w:uiPriority w:val="99"/>
    <w:rsid w:val="00D0695C"/>
    <w:rPr>
      <w:color w:val="auto"/>
    </w:rPr>
  </w:style>
  <w:style w:type="paragraph" w:customStyle="1" w:styleId="CM158">
    <w:name w:val="CM158"/>
    <w:basedOn w:val="Default"/>
    <w:next w:val="Default"/>
    <w:uiPriority w:val="99"/>
    <w:rsid w:val="00D0695C"/>
    <w:rPr>
      <w:color w:val="auto"/>
    </w:rPr>
  </w:style>
  <w:style w:type="paragraph" w:customStyle="1" w:styleId="CM159">
    <w:name w:val="CM159"/>
    <w:basedOn w:val="Default"/>
    <w:next w:val="Default"/>
    <w:uiPriority w:val="99"/>
    <w:rsid w:val="00D0695C"/>
    <w:rPr>
      <w:color w:val="auto"/>
    </w:rPr>
  </w:style>
  <w:style w:type="paragraph" w:customStyle="1" w:styleId="CM24">
    <w:name w:val="CM24"/>
    <w:basedOn w:val="Default"/>
    <w:next w:val="Default"/>
    <w:uiPriority w:val="99"/>
    <w:rsid w:val="00D0695C"/>
    <w:pPr>
      <w:spacing w:line="276" w:lineRule="atLeast"/>
    </w:pPr>
    <w:rPr>
      <w:color w:val="auto"/>
    </w:rPr>
  </w:style>
  <w:style w:type="paragraph" w:customStyle="1" w:styleId="CM160">
    <w:name w:val="CM160"/>
    <w:basedOn w:val="Default"/>
    <w:next w:val="Default"/>
    <w:uiPriority w:val="99"/>
    <w:rsid w:val="00D0695C"/>
    <w:rPr>
      <w:color w:val="auto"/>
    </w:rPr>
  </w:style>
  <w:style w:type="paragraph" w:customStyle="1" w:styleId="CM161">
    <w:name w:val="CM161"/>
    <w:basedOn w:val="Default"/>
    <w:next w:val="Default"/>
    <w:uiPriority w:val="99"/>
    <w:rsid w:val="00D0695C"/>
    <w:rPr>
      <w:color w:val="auto"/>
    </w:rPr>
  </w:style>
  <w:style w:type="paragraph" w:customStyle="1" w:styleId="CM25">
    <w:name w:val="CM25"/>
    <w:basedOn w:val="Default"/>
    <w:next w:val="Default"/>
    <w:uiPriority w:val="99"/>
    <w:rsid w:val="00D0695C"/>
    <w:rPr>
      <w:color w:val="auto"/>
    </w:rPr>
  </w:style>
  <w:style w:type="paragraph" w:customStyle="1" w:styleId="CM162">
    <w:name w:val="CM162"/>
    <w:basedOn w:val="Default"/>
    <w:next w:val="Default"/>
    <w:uiPriority w:val="99"/>
    <w:rsid w:val="00D0695C"/>
    <w:rPr>
      <w:color w:val="auto"/>
    </w:rPr>
  </w:style>
  <w:style w:type="paragraph" w:customStyle="1" w:styleId="CM26">
    <w:name w:val="CM26"/>
    <w:basedOn w:val="Default"/>
    <w:next w:val="Default"/>
    <w:uiPriority w:val="99"/>
    <w:rsid w:val="00D0695C"/>
    <w:rPr>
      <w:color w:val="auto"/>
    </w:rPr>
  </w:style>
  <w:style w:type="paragraph" w:customStyle="1" w:styleId="CM27">
    <w:name w:val="CM27"/>
    <w:basedOn w:val="Default"/>
    <w:next w:val="Default"/>
    <w:uiPriority w:val="99"/>
    <w:rsid w:val="00D0695C"/>
    <w:pPr>
      <w:spacing w:line="413" w:lineRule="atLeast"/>
    </w:pPr>
    <w:rPr>
      <w:color w:val="auto"/>
    </w:rPr>
  </w:style>
  <w:style w:type="paragraph" w:customStyle="1" w:styleId="CM28">
    <w:name w:val="CM28"/>
    <w:basedOn w:val="Default"/>
    <w:next w:val="Default"/>
    <w:uiPriority w:val="99"/>
    <w:rsid w:val="00D0695C"/>
    <w:pPr>
      <w:spacing w:line="416" w:lineRule="atLeast"/>
    </w:pPr>
    <w:rPr>
      <w:color w:val="auto"/>
    </w:rPr>
  </w:style>
  <w:style w:type="paragraph" w:customStyle="1" w:styleId="CM29">
    <w:name w:val="CM29"/>
    <w:basedOn w:val="Default"/>
    <w:next w:val="Default"/>
    <w:uiPriority w:val="99"/>
    <w:rsid w:val="00D0695C"/>
    <w:pPr>
      <w:spacing w:line="413" w:lineRule="atLeast"/>
    </w:pPr>
    <w:rPr>
      <w:color w:val="auto"/>
    </w:rPr>
  </w:style>
  <w:style w:type="paragraph" w:customStyle="1" w:styleId="CM163">
    <w:name w:val="CM163"/>
    <w:basedOn w:val="Default"/>
    <w:next w:val="Default"/>
    <w:uiPriority w:val="99"/>
    <w:rsid w:val="00D0695C"/>
    <w:rPr>
      <w:color w:val="auto"/>
    </w:rPr>
  </w:style>
  <w:style w:type="paragraph" w:customStyle="1" w:styleId="CM30">
    <w:name w:val="CM30"/>
    <w:basedOn w:val="Default"/>
    <w:next w:val="Default"/>
    <w:uiPriority w:val="99"/>
    <w:rsid w:val="00D0695C"/>
    <w:pPr>
      <w:spacing w:line="278" w:lineRule="atLeast"/>
    </w:pPr>
    <w:rPr>
      <w:color w:val="auto"/>
    </w:rPr>
  </w:style>
  <w:style w:type="paragraph" w:customStyle="1" w:styleId="CM164">
    <w:name w:val="CM164"/>
    <w:basedOn w:val="Default"/>
    <w:next w:val="Default"/>
    <w:uiPriority w:val="99"/>
    <w:rsid w:val="00D0695C"/>
    <w:rPr>
      <w:color w:val="auto"/>
    </w:rPr>
  </w:style>
  <w:style w:type="paragraph" w:customStyle="1" w:styleId="CM31">
    <w:name w:val="CM31"/>
    <w:basedOn w:val="Default"/>
    <w:next w:val="Default"/>
    <w:uiPriority w:val="99"/>
    <w:rsid w:val="00D0695C"/>
    <w:pPr>
      <w:spacing w:line="276" w:lineRule="atLeast"/>
    </w:pPr>
    <w:rPr>
      <w:color w:val="auto"/>
    </w:rPr>
  </w:style>
  <w:style w:type="paragraph" w:customStyle="1" w:styleId="CM165">
    <w:name w:val="CM165"/>
    <w:basedOn w:val="Default"/>
    <w:next w:val="Default"/>
    <w:uiPriority w:val="99"/>
    <w:rsid w:val="00D0695C"/>
    <w:rPr>
      <w:color w:val="auto"/>
    </w:rPr>
  </w:style>
  <w:style w:type="paragraph" w:customStyle="1" w:styleId="CM32">
    <w:name w:val="CM32"/>
    <w:basedOn w:val="Default"/>
    <w:next w:val="Default"/>
    <w:uiPriority w:val="99"/>
    <w:rsid w:val="00D0695C"/>
    <w:pPr>
      <w:spacing w:line="416" w:lineRule="atLeast"/>
    </w:pPr>
    <w:rPr>
      <w:color w:val="auto"/>
    </w:rPr>
  </w:style>
  <w:style w:type="paragraph" w:customStyle="1" w:styleId="CM33">
    <w:name w:val="CM33"/>
    <w:basedOn w:val="Default"/>
    <w:next w:val="Default"/>
    <w:uiPriority w:val="99"/>
    <w:rsid w:val="00D0695C"/>
    <w:pPr>
      <w:spacing w:line="276" w:lineRule="atLeast"/>
    </w:pPr>
    <w:rPr>
      <w:color w:val="auto"/>
    </w:rPr>
  </w:style>
  <w:style w:type="paragraph" w:customStyle="1" w:styleId="CM34">
    <w:name w:val="CM34"/>
    <w:basedOn w:val="Default"/>
    <w:next w:val="Default"/>
    <w:uiPriority w:val="99"/>
    <w:rsid w:val="00D0695C"/>
    <w:pPr>
      <w:spacing w:line="276" w:lineRule="atLeast"/>
    </w:pPr>
    <w:rPr>
      <w:color w:val="auto"/>
    </w:rPr>
  </w:style>
  <w:style w:type="paragraph" w:customStyle="1" w:styleId="CM35">
    <w:name w:val="CM35"/>
    <w:basedOn w:val="Default"/>
    <w:next w:val="Default"/>
    <w:uiPriority w:val="99"/>
    <w:rsid w:val="00D0695C"/>
    <w:pPr>
      <w:spacing w:line="276" w:lineRule="atLeast"/>
    </w:pPr>
    <w:rPr>
      <w:color w:val="auto"/>
    </w:rPr>
  </w:style>
  <w:style w:type="paragraph" w:customStyle="1" w:styleId="CM36">
    <w:name w:val="CM36"/>
    <w:basedOn w:val="Default"/>
    <w:next w:val="Default"/>
    <w:uiPriority w:val="99"/>
    <w:rsid w:val="00D0695C"/>
    <w:pPr>
      <w:spacing w:line="276" w:lineRule="atLeast"/>
    </w:pPr>
    <w:rPr>
      <w:color w:val="auto"/>
    </w:rPr>
  </w:style>
  <w:style w:type="paragraph" w:customStyle="1" w:styleId="CM37">
    <w:name w:val="CM37"/>
    <w:basedOn w:val="Default"/>
    <w:next w:val="Default"/>
    <w:uiPriority w:val="99"/>
    <w:rsid w:val="00D0695C"/>
    <w:pPr>
      <w:spacing w:line="276" w:lineRule="atLeast"/>
    </w:pPr>
    <w:rPr>
      <w:color w:val="auto"/>
    </w:rPr>
  </w:style>
  <w:style w:type="paragraph" w:customStyle="1" w:styleId="CM38">
    <w:name w:val="CM38"/>
    <w:basedOn w:val="Default"/>
    <w:next w:val="Default"/>
    <w:uiPriority w:val="99"/>
    <w:rsid w:val="00D0695C"/>
    <w:pPr>
      <w:spacing w:line="276" w:lineRule="atLeast"/>
    </w:pPr>
    <w:rPr>
      <w:color w:val="auto"/>
    </w:rPr>
  </w:style>
  <w:style w:type="paragraph" w:customStyle="1" w:styleId="CM39">
    <w:name w:val="CM39"/>
    <w:basedOn w:val="Default"/>
    <w:next w:val="Default"/>
    <w:uiPriority w:val="99"/>
    <w:rsid w:val="00D0695C"/>
    <w:pPr>
      <w:spacing w:line="276" w:lineRule="atLeast"/>
    </w:pPr>
    <w:rPr>
      <w:color w:val="auto"/>
    </w:rPr>
  </w:style>
  <w:style w:type="paragraph" w:customStyle="1" w:styleId="CM40">
    <w:name w:val="CM40"/>
    <w:basedOn w:val="Default"/>
    <w:next w:val="Default"/>
    <w:uiPriority w:val="99"/>
    <w:rsid w:val="00D0695C"/>
    <w:pPr>
      <w:spacing w:line="276" w:lineRule="atLeast"/>
    </w:pPr>
    <w:rPr>
      <w:color w:val="auto"/>
    </w:rPr>
  </w:style>
  <w:style w:type="paragraph" w:customStyle="1" w:styleId="CM166">
    <w:name w:val="CM166"/>
    <w:basedOn w:val="Default"/>
    <w:next w:val="Default"/>
    <w:uiPriority w:val="99"/>
    <w:rsid w:val="00D0695C"/>
    <w:rPr>
      <w:color w:val="auto"/>
    </w:rPr>
  </w:style>
  <w:style w:type="paragraph" w:customStyle="1" w:styleId="CM41">
    <w:name w:val="CM41"/>
    <w:basedOn w:val="Default"/>
    <w:next w:val="Default"/>
    <w:uiPriority w:val="99"/>
    <w:rsid w:val="00D0695C"/>
    <w:pPr>
      <w:spacing w:line="276" w:lineRule="atLeast"/>
    </w:pPr>
    <w:rPr>
      <w:color w:val="auto"/>
    </w:rPr>
  </w:style>
  <w:style w:type="paragraph" w:customStyle="1" w:styleId="CM42">
    <w:name w:val="CM42"/>
    <w:basedOn w:val="Default"/>
    <w:next w:val="Default"/>
    <w:uiPriority w:val="99"/>
    <w:rsid w:val="00D0695C"/>
    <w:pPr>
      <w:spacing w:line="276" w:lineRule="atLeast"/>
    </w:pPr>
    <w:rPr>
      <w:color w:val="auto"/>
    </w:rPr>
  </w:style>
  <w:style w:type="paragraph" w:customStyle="1" w:styleId="CM43">
    <w:name w:val="CM43"/>
    <w:basedOn w:val="Default"/>
    <w:next w:val="Default"/>
    <w:uiPriority w:val="99"/>
    <w:rsid w:val="00D0695C"/>
    <w:pPr>
      <w:spacing w:line="276" w:lineRule="atLeast"/>
    </w:pPr>
    <w:rPr>
      <w:color w:val="auto"/>
    </w:rPr>
  </w:style>
  <w:style w:type="paragraph" w:customStyle="1" w:styleId="CM44">
    <w:name w:val="CM44"/>
    <w:basedOn w:val="Default"/>
    <w:next w:val="Default"/>
    <w:uiPriority w:val="99"/>
    <w:rsid w:val="00D0695C"/>
    <w:pPr>
      <w:spacing w:line="276" w:lineRule="atLeast"/>
    </w:pPr>
    <w:rPr>
      <w:color w:val="auto"/>
    </w:rPr>
  </w:style>
  <w:style w:type="paragraph" w:customStyle="1" w:styleId="CM45">
    <w:name w:val="CM45"/>
    <w:basedOn w:val="Default"/>
    <w:next w:val="Default"/>
    <w:uiPriority w:val="99"/>
    <w:rsid w:val="00D0695C"/>
    <w:pPr>
      <w:spacing w:line="276" w:lineRule="atLeast"/>
    </w:pPr>
    <w:rPr>
      <w:color w:val="auto"/>
    </w:rPr>
  </w:style>
  <w:style w:type="paragraph" w:customStyle="1" w:styleId="CM46">
    <w:name w:val="CM46"/>
    <w:basedOn w:val="Default"/>
    <w:next w:val="Default"/>
    <w:uiPriority w:val="99"/>
    <w:rsid w:val="00D0695C"/>
    <w:pPr>
      <w:spacing w:line="276" w:lineRule="atLeast"/>
    </w:pPr>
    <w:rPr>
      <w:color w:val="auto"/>
    </w:rPr>
  </w:style>
  <w:style w:type="paragraph" w:customStyle="1" w:styleId="CM215">
    <w:name w:val="CM215"/>
    <w:basedOn w:val="Default"/>
    <w:next w:val="Default"/>
    <w:uiPriority w:val="99"/>
    <w:rsid w:val="00D0695C"/>
    <w:rPr>
      <w:color w:val="auto"/>
    </w:rPr>
  </w:style>
  <w:style w:type="paragraph" w:customStyle="1" w:styleId="CM167">
    <w:name w:val="CM167"/>
    <w:basedOn w:val="Default"/>
    <w:next w:val="Default"/>
    <w:uiPriority w:val="99"/>
    <w:rsid w:val="00D0695C"/>
    <w:rPr>
      <w:color w:val="auto"/>
    </w:rPr>
  </w:style>
  <w:style w:type="paragraph" w:customStyle="1" w:styleId="CM47">
    <w:name w:val="CM47"/>
    <w:basedOn w:val="Default"/>
    <w:next w:val="Default"/>
    <w:uiPriority w:val="99"/>
    <w:rsid w:val="00D0695C"/>
    <w:pPr>
      <w:spacing w:line="276" w:lineRule="atLeast"/>
    </w:pPr>
    <w:rPr>
      <w:color w:val="auto"/>
    </w:rPr>
  </w:style>
  <w:style w:type="paragraph" w:customStyle="1" w:styleId="CM48">
    <w:name w:val="CM48"/>
    <w:basedOn w:val="Default"/>
    <w:next w:val="Default"/>
    <w:uiPriority w:val="99"/>
    <w:rsid w:val="00D0695C"/>
    <w:pPr>
      <w:spacing w:line="276" w:lineRule="atLeast"/>
    </w:pPr>
    <w:rPr>
      <w:color w:val="auto"/>
    </w:rPr>
  </w:style>
  <w:style w:type="paragraph" w:customStyle="1" w:styleId="CM168">
    <w:name w:val="CM168"/>
    <w:basedOn w:val="Default"/>
    <w:next w:val="Default"/>
    <w:uiPriority w:val="99"/>
    <w:rsid w:val="00D0695C"/>
    <w:rPr>
      <w:color w:val="auto"/>
    </w:rPr>
  </w:style>
  <w:style w:type="paragraph" w:customStyle="1" w:styleId="CM49">
    <w:name w:val="CM49"/>
    <w:basedOn w:val="Default"/>
    <w:next w:val="Default"/>
    <w:uiPriority w:val="99"/>
    <w:rsid w:val="00D0695C"/>
    <w:pPr>
      <w:spacing w:line="276" w:lineRule="atLeast"/>
    </w:pPr>
    <w:rPr>
      <w:color w:val="auto"/>
    </w:rPr>
  </w:style>
  <w:style w:type="paragraph" w:customStyle="1" w:styleId="CM50">
    <w:name w:val="CM50"/>
    <w:basedOn w:val="Default"/>
    <w:next w:val="Default"/>
    <w:uiPriority w:val="99"/>
    <w:rsid w:val="00D0695C"/>
    <w:pPr>
      <w:spacing w:line="276" w:lineRule="atLeast"/>
    </w:pPr>
    <w:rPr>
      <w:color w:val="auto"/>
    </w:rPr>
  </w:style>
  <w:style w:type="paragraph" w:customStyle="1" w:styleId="CM51">
    <w:name w:val="CM51"/>
    <w:basedOn w:val="Default"/>
    <w:next w:val="Default"/>
    <w:uiPriority w:val="99"/>
    <w:rsid w:val="00D0695C"/>
    <w:rPr>
      <w:color w:val="auto"/>
    </w:rPr>
  </w:style>
  <w:style w:type="paragraph" w:customStyle="1" w:styleId="CM52">
    <w:name w:val="CM52"/>
    <w:basedOn w:val="Default"/>
    <w:next w:val="Default"/>
    <w:uiPriority w:val="99"/>
    <w:rsid w:val="00D0695C"/>
    <w:pPr>
      <w:spacing w:line="278" w:lineRule="atLeast"/>
    </w:pPr>
    <w:rPr>
      <w:color w:val="auto"/>
    </w:rPr>
  </w:style>
  <w:style w:type="paragraph" w:customStyle="1" w:styleId="CM169">
    <w:name w:val="CM169"/>
    <w:basedOn w:val="Default"/>
    <w:next w:val="Default"/>
    <w:uiPriority w:val="99"/>
    <w:rsid w:val="00D0695C"/>
    <w:rPr>
      <w:color w:val="auto"/>
    </w:rPr>
  </w:style>
  <w:style w:type="paragraph" w:customStyle="1" w:styleId="CM53">
    <w:name w:val="CM53"/>
    <w:basedOn w:val="Default"/>
    <w:next w:val="Default"/>
    <w:uiPriority w:val="99"/>
    <w:rsid w:val="00D0695C"/>
    <w:pPr>
      <w:spacing w:line="276" w:lineRule="atLeast"/>
    </w:pPr>
    <w:rPr>
      <w:color w:val="auto"/>
    </w:rPr>
  </w:style>
  <w:style w:type="paragraph" w:customStyle="1" w:styleId="CM170">
    <w:name w:val="CM170"/>
    <w:basedOn w:val="Default"/>
    <w:next w:val="Default"/>
    <w:uiPriority w:val="99"/>
    <w:rsid w:val="00D0695C"/>
    <w:rPr>
      <w:color w:val="auto"/>
    </w:rPr>
  </w:style>
  <w:style w:type="paragraph" w:customStyle="1" w:styleId="CM171">
    <w:name w:val="CM171"/>
    <w:basedOn w:val="Default"/>
    <w:next w:val="Default"/>
    <w:uiPriority w:val="99"/>
    <w:rsid w:val="00D0695C"/>
    <w:rPr>
      <w:color w:val="auto"/>
    </w:rPr>
  </w:style>
  <w:style w:type="paragraph" w:customStyle="1" w:styleId="CM54">
    <w:name w:val="CM54"/>
    <w:basedOn w:val="Default"/>
    <w:next w:val="Default"/>
    <w:uiPriority w:val="99"/>
    <w:rsid w:val="00D0695C"/>
    <w:pPr>
      <w:spacing w:line="276" w:lineRule="atLeast"/>
    </w:pPr>
    <w:rPr>
      <w:color w:val="auto"/>
    </w:rPr>
  </w:style>
  <w:style w:type="paragraph" w:customStyle="1" w:styleId="CM172">
    <w:name w:val="CM172"/>
    <w:basedOn w:val="Default"/>
    <w:next w:val="Default"/>
    <w:uiPriority w:val="99"/>
    <w:rsid w:val="00D0695C"/>
    <w:rPr>
      <w:color w:val="auto"/>
    </w:rPr>
  </w:style>
  <w:style w:type="paragraph" w:customStyle="1" w:styleId="CM173">
    <w:name w:val="CM173"/>
    <w:basedOn w:val="Default"/>
    <w:next w:val="Default"/>
    <w:uiPriority w:val="99"/>
    <w:rsid w:val="00D0695C"/>
    <w:rPr>
      <w:color w:val="auto"/>
    </w:rPr>
  </w:style>
  <w:style w:type="paragraph" w:customStyle="1" w:styleId="CM174">
    <w:name w:val="CM174"/>
    <w:basedOn w:val="Default"/>
    <w:next w:val="Default"/>
    <w:uiPriority w:val="99"/>
    <w:rsid w:val="00D0695C"/>
    <w:rPr>
      <w:color w:val="auto"/>
    </w:rPr>
  </w:style>
  <w:style w:type="paragraph" w:customStyle="1" w:styleId="CM55">
    <w:name w:val="CM55"/>
    <w:basedOn w:val="Default"/>
    <w:next w:val="Default"/>
    <w:uiPriority w:val="99"/>
    <w:rsid w:val="00D0695C"/>
    <w:pPr>
      <w:spacing w:line="276" w:lineRule="atLeast"/>
    </w:pPr>
    <w:rPr>
      <w:color w:val="auto"/>
    </w:rPr>
  </w:style>
  <w:style w:type="paragraph" w:customStyle="1" w:styleId="CM175">
    <w:name w:val="CM175"/>
    <w:basedOn w:val="Default"/>
    <w:next w:val="Default"/>
    <w:uiPriority w:val="99"/>
    <w:rsid w:val="00D0695C"/>
    <w:rPr>
      <w:color w:val="auto"/>
    </w:rPr>
  </w:style>
  <w:style w:type="paragraph" w:customStyle="1" w:styleId="CM56">
    <w:name w:val="CM56"/>
    <w:basedOn w:val="Default"/>
    <w:next w:val="Default"/>
    <w:uiPriority w:val="99"/>
    <w:rsid w:val="00D0695C"/>
    <w:pPr>
      <w:spacing w:line="553" w:lineRule="atLeast"/>
    </w:pPr>
    <w:rPr>
      <w:color w:val="auto"/>
    </w:rPr>
  </w:style>
  <w:style w:type="paragraph" w:customStyle="1" w:styleId="CM57">
    <w:name w:val="CM57"/>
    <w:basedOn w:val="Default"/>
    <w:next w:val="Default"/>
    <w:uiPriority w:val="99"/>
    <w:rsid w:val="00D0695C"/>
    <w:pPr>
      <w:spacing w:line="553" w:lineRule="atLeast"/>
    </w:pPr>
    <w:rPr>
      <w:color w:val="auto"/>
    </w:rPr>
  </w:style>
  <w:style w:type="paragraph" w:customStyle="1" w:styleId="CM177">
    <w:name w:val="CM177"/>
    <w:basedOn w:val="Default"/>
    <w:next w:val="Default"/>
    <w:uiPriority w:val="99"/>
    <w:rsid w:val="00D0695C"/>
    <w:rPr>
      <w:color w:val="auto"/>
    </w:rPr>
  </w:style>
  <w:style w:type="paragraph" w:customStyle="1" w:styleId="CM58">
    <w:name w:val="CM58"/>
    <w:basedOn w:val="Default"/>
    <w:next w:val="Default"/>
    <w:uiPriority w:val="99"/>
    <w:rsid w:val="00D0695C"/>
    <w:pPr>
      <w:spacing w:line="416" w:lineRule="atLeast"/>
    </w:pPr>
    <w:rPr>
      <w:color w:val="auto"/>
    </w:rPr>
  </w:style>
  <w:style w:type="paragraph" w:customStyle="1" w:styleId="CM59">
    <w:name w:val="CM59"/>
    <w:basedOn w:val="Default"/>
    <w:next w:val="Default"/>
    <w:uiPriority w:val="99"/>
    <w:rsid w:val="00D0695C"/>
    <w:pPr>
      <w:spacing w:line="413" w:lineRule="atLeast"/>
    </w:pPr>
    <w:rPr>
      <w:color w:val="auto"/>
    </w:rPr>
  </w:style>
  <w:style w:type="paragraph" w:customStyle="1" w:styleId="CM178">
    <w:name w:val="CM178"/>
    <w:basedOn w:val="Default"/>
    <w:next w:val="Default"/>
    <w:uiPriority w:val="99"/>
    <w:rsid w:val="00D0695C"/>
    <w:rPr>
      <w:color w:val="auto"/>
    </w:rPr>
  </w:style>
  <w:style w:type="paragraph" w:customStyle="1" w:styleId="CM179">
    <w:name w:val="CM179"/>
    <w:basedOn w:val="Default"/>
    <w:next w:val="Default"/>
    <w:uiPriority w:val="99"/>
    <w:rsid w:val="00D0695C"/>
    <w:rPr>
      <w:color w:val="auto"/>
    </w:rPr>
  </w:style>
  <w:style w:type="paragraph" w:customStyle="1" w:styleId="CM180">
    <w:name w:val="CM180"/>
    <w:basedOn w:val="Default"/>
    <w:next w:val="Default"/>
    <w:uiPriority w:val="99"/>
    <w:rsid w:val="00D0695C"/>
    <w:rPr>
      <w:color w:val="auto"/>
    </w:rPr>
  </w:style>
  <w:style w:type="paragraph" w:customStyle="1" w:styleId="CM60">
    <w:name w:val="CM60"/>
    <w:basedOn w:val="Default"/>
    <w:next w:val="Default"/>
    <w:uiPriority w:val="99"/>
    <w:rsid w:val="00D0695C"/>
    <w:rPr>
      <w:color w:val="auto"/>
    </w:rPr>
  </w:style>
  <w:style w:type="paragraph" w:customStyle="1" w:styleId="CM181">
    <w:name w:val="CM181"/>
    <w:basedOn w:val="Default"/>
    <w:next w:val="Default"/>
    <w:uiPriority w:val="99"/>
    <w:rsid w:val="00D0695C"/>
    <w:rPr>
      <w:color w:val="auto"/>
    </w:rPr>
  </w:style>
  <w:style w:type="paragraph" w:customStyle="1" w:styleId="CM62">
    <w:name w:val="CM62"/>
    <w:basedOn w:val="Default"/>
    <w:next w:val="Default"/>
    <w:uiPriority w:val="99"/>
    <w:rsid w:val="00D0695C"/>
    <w:pPr>
      <w:spacing w:line="276" w:lineRule="atLeast"/>
    </w:pPr>
    <w:rPr>
      <w:color w:val="auto"/>
    </w:rPr>
  </w:style>
  <w:style w:type="paragraph" w:customStyle="1" w:styleId="CM64">
    <w:name w:val="CM64"/>
    <w:basedOn w:val="Default"/>
    <w:next w:val="Default"/>
    <w:uiPriority w:val="99"/>
    <w:rsid w:val="00D0695C"/>
    <w:pPr>
      <w:spacing w:line="553" w:lineRule="atLeast"/>
    </w:pPr>
    <w:rPr>
      <w:color w:val="auto"/>
    </w:rPr>
  </w:style>
  <w:style w:type="paragraph" w:customStyle="1" w:styleId="CM185">
    <w:name w:val="CM185"/>
    <w:basedOn w:val="Default"/>
    <w:next w:val="Default"/>
    <w:uiPriority w:val="99"/>
    <w:rsid w:val="00D0695C"/>
    <w:rPr>
      <w:color w:val="auto"/>
    </w:rPr>
  </w:style>
  <w:style w:type="paragraph" w:customStyle="1" w:styleId="CM65">
    <w:name w:val="CM65"/>
    <w:basedOn w:val="Default"/>
    <w:next w:val="Default"/>
    <w:uiPriority w:val="99"/>
    <w:rsid w:val="00D0695C"/>
    <w:pPr>
      <w:spacing w:line="416" w:lineRule="atLeast"/>
    </w:pPr>
    <w:rPr>
      <w:color w:val="auto"/>
    </w:rPr>
  </w:style>
  <w:style w:type="paragraph" w:customStyle="1" w:styleId="CM66">
    <w:name w:val="CM66"/>
    <w:basedOn w:val="Default"/>
    <w:next w:val="Default"/>
    <w:uiPriority w:val="99"/>
    <w:rsid w:val="00D0695C"/>
    <w:pPr>
      <w:spacing w:line="416" w:lineRule="atLeast"/>
    </w:pPr>
    <w:rPr>
      <w:color w:val="auto"/>
    </w:rPr>
  </w:style>
  <w:style w:type="paragraph" w:customStyle="1" w:styleId="CM67">
    <w:name w:val="CM67"/>
    <w:basedOn w:val="Default"/>
    <w:next w:val="Default"/>
    <w:uiPriority w:val="99"/>
    <w:rsid w:val="00D0695C"/>
    <w:pPr>
      <w:spacing w:line="553" w:lineRule="atLeast"/>
    </w:pPr>
    <w:rPr>
      <w:color w:val="auto"/>
    </w:rPr>
  </w:style>
  <w:style w:type="paragraph" w:customStyle="1" w:styleId="CM187">
    <w:name w:val="CM187"/>
    <w:basedOn w:val="Default"/>
    <w:next w:val="Default"/>
    <w:uiPriority w:val="99"/>
    <w:rsid w:val="00D0695C"/>
    <w:rPr>
      <w:color w:val="auto"/>
    </w:rPr>
  </w:style>
  <w:style w:type="paragraph" w:customStyle="1" w:styleId="CM189">
    <w:name w:val="CM189"/>
    <w:basedOn w:val="Default"/>
    <w:next w:val="Default"/>
    <w:uiPriority w:val="99"/>
    <w:rsid w:val="00D0695C"/>
    <w:rPr>
      <w:color w:val="auto"/>
    </w:rPr>
  </w:style>
  <w:style w:type="paragraph" w:customStyle="1" w:styleId="CM71">
    <w:name w:val="CM71"/>
    <w:basedOn w:val="Default"/>
    <w:next w:val="Default"/>
    <w:uiPriority w:val="99"/>
    <w:rsid w:val="00D0695C"/>
    <w:pPr>
      <w:spacing w:line="416" w:lineRule="atLeast"/>
    </w:pPr>
    <w:rPr>
      <w:color w:val="auto"/>
    </w:rPr>
  </w:style>
  <w:style w:type="paragraph" w:customStyle="1" w:styleId="CM72">
    <w:name w:val="CM72"/>
    <w:basedOn w:val="Default"/>
    <w:next w:val="Default"/>
    <w:uiPriority w:val="99"/>
    <w:rsid w:val="00D0695C"/>
    <w:pPr>
      <w:spacing w:line="416" w:lineRule="atLeast"/>
    </w:pPr>
    <w:rPr>
      <w:color w:val="auto"/>
    </w:rPr>
  </w:style>
  <w:style w:type="paragraph" w:customStyle="1" w:styleId="CM73">
    <w:name w:val="CM73"/>
    <w:basedOn w:val="Default"/>
    <w:next w:val="Default"/>
    <w:uiPriority w:val="99"/>
    <w:rsid w:val="00D0695C"/>
    <w:pPr>
      <w:spacing w:line="416" w:lineRule="atLeast"/>
    </w:pPr>
    <w:rPr>
      <w:color w:val="auto"/>
    </w:rPr>
  </w:style>
  <w:style w:type="paragraph" w:customStyle="1" w:styleId="CM74">
    <w:name w:val="CM74"/>
    <w:basedOn w:val="Default"/>
    <w:next w:val="Default"/>
    <w:uiPriority w:val="99"/>
    <w:rsid w:val="00D0695C"/>
    <w:rPr>
      <w:color w:val="auto"/>
    </w:rPr>
  </w:style>
  <w:style w:type="paragraph" w:customStyle="1" w:styleId="CM75">
    <w:name w:val="CM75"/>
    <w:basedOn w:val="Default"/>
    <w:next w:val="Default"/>
    <w:uiPriority w:val="99"/>
    <w:rsid w:val="00D0695C"/>
    <w:rPr>
      <w:color w:val="auto"/>
    </w:rPr>
  </w:style>
  <w:style w:type="paragraph" w:customStyle="1" w:styleId="CM76">
    <w:name w:val="CM76"/>
    <w:basedOn w:val="Default"/>
    <w:next w:val="Default"/>
    <w:uiPriority w:val="99"/>
    <w:rsid w:val="00D0695C"/>
    <w:pPr>
      <w:spacing w:line="416" w:lineRule="atLeast"/>
    </w:pPr>
    <w:rPr>
      <w:color w:val="auto"/>
    </w:rPr>
  </w:style>
  <w:style w:type="paragraph" w:customStyle="1" w:styleId="CM77">
    <w:name w:val="CM77"/>
    <w:basedOn w:val="Default"/>
    <w:next w:val="Default"/>
    <w:uiPriority w:val="99"/>
    <w:rsid w:val="00D0695C"/>
    <w:pPr>
      <w:spacing w:line="416" w:lineRule="atLeast"/>
    </w:pPr>
    <w:rPr>
      <w:color w:val="auto"/>
    </w:rPr>
  </w:style>
  <w:style w:type="paragraph" w:customStyle="1" w:styleId="CM191">
    <w:name w:val="CM191"/>
    <w:basedOn w:val="Default"/>
    <w:next w:val="Default"/>
    <w:uiPriority w:val="99"/>
    <w:rsid w:val="00D0695C"/>
    <w:rPr>
      <w:color w:val="auto"/>
    </w:rPr>
  </w:style>
  <w:style w:type="paragraph" w:customStyle="1" w:styleId="CM78">
    <w:name w:val="CM78"/>
    <w:basedOn w:val="Default"/>
    <w:next w:val="Default"/>
    <w:uiPriority w:val="99"/>
    <w:rsid w:val="00D0695C"/>
    <w:pPr>
      <w:spacing w:line="413" w:lineRule="atLeast"/>
    </w:pPr>
    <w:rPr>
      <w:color w:val="auto"/>
    </w:rPr>
  </w:style>
  <w:style w:type="paragraph" w:customStyle="1" w:styleId="CM193">
    <w:name w:val="CM193"/>
    <w:basedOn w:val="Default"/>
    <w:next w:val="Default"/>
    <w:uiPriority w:val="99"/>
    <w:rsid w:val="00D0695C"/>
    <w:rPr>
      <w:color w:val="auto"/>
    </w:rPr>
  </w:style>
  <w:style w:type="paragraph" w:customStyle="1" w:styleId="CM79">
    <w:name w:val="CM79"/>
    <w:basedOn w:val="Default"/>
    <w:next w:val="Default"/>
    <w:uiPriority w:val="99"/>
    <w:rsid w:val="00D0695C"/>
    <w:pPr>
      <w:spacing w:line="276" w:lineRule="atLeast"/>
    </w:pPr>
    <w:rPr>
      <w:color w:val="auto"/>
    </w:rPr>
  </w:style>
  <w:style w:type="paragraph" w:customStyle="1" w:styleId="CM194">
    <w:name w:val="CM194"/>
    <w:basedOn w:val="Default"/>
    <w:next w:val="Default"/>
    <w:uiPriority w:val="99"/>
    <w:rsid w:val="00D0695C"/>
    <w:rPr>
      <w:color w:val="auto"/>
    </w:rPr>
  </w:style>
  <w:style w:type="paragraph" w:customStyle="1" w:styleId="CM196">
    <w:name w:val="CM196"/>
    <w:basedOn w:val="Default"/>
    <w:next w:val="Default"/>
    <w:uiPriority w:val="99"/>
    <w:rsid w:val="00D0695C"/>
    <w:rPr>
      <w:color w:val="auto"/>
    </w:rPr>
  </w:style>
  <w:style w:type="paragraph" w:customStyle="1" w:styleId="CM80">
    <w:name w:val="CM80"/>
    <w:basedOn w:val="Default"/>
    <w:next w:val="Default"/>
    <w:uiPriority w:val="99"/>
    <w:rsid w:val="00D0695C"/>
    <w:pPr>
      <w:spacing w:line="276" w:lineRule="atLeast"/>
    </w:pPr>
    <w:rPr>
      <w:color w:val="auto"/>
    </w:rPr>
  </w:style>
  <w:style w:type="paragraph" w:customStyle="1" w:styleId="CM63">
    <w:name w:val="CM63"/>
    <w:basedOn w:val="Default"/>
    <w:next w:val="Default"/>
    <w:uiPriority w:val="99"/>
    <w:rsid w:val="00D0695C"/>
    <w:pPr>
      <w:spacing w:line="413" w:lineRule="atLeast"/>
    </w:pPr>
    <w:rPr>
      <w:color w:val="auto"/>
    </w:rPr>
  </w:style>
  <w:style w:type="paragraph" w:customStyle="1" w:styleId="CM83">
    <w:name w:val="CM83"/>
    <w:basedOn w:val="Default"/>
    <w:next w:val="Default"/>
    <w:uiPriority w:val="99"/>
    <w:rsid w:val="00D0695C"/>
    <w:pPr>
      <w:spacing w:line="553" w:lineRule="atLeast"/>
    </w:pPr>
    <w:rPr>
      <w:color w:val="auto"/>
    </w:rPr>
  </w:style>
  <w:style w:type="paragraph" w:customStyle="1" w:styleId="CM85">
    <w:name w:val="CM85"/>
    <w:basedOn w:val="Default"/>
    <w:next w:val="Default"/>
    <w:uiPriority w:val="99"/>
    <w:rsid w:val="00D0695C"/>
    <w:rPr>
      <w:color w:val="auto"/>
    </w:rPr>
  </w:style>
  <w:style w:type="paragraph" w:customStyle="1" w:styleId="CM192">
    <w:name w:val="CM192"/>
    <w:basedOn w:val="Default"/>
    <w:next w:val="Default"/>
    <w:uiPriority w:val="99"/>
    <w:rsid w:val="00D0695C"/>
    <w:rPr>
      <w:color w:val="auto"/>
    </w:rPr>
  </w:style>
  <w:style w:type="paragraph" w:customStyle="1" w:styleId="CM86">
    <w:name w:val="CM86"/>
    <w:basedOn w:val="Default"/>
    <w:next w:val="Default"/>
    <w:uiPriority w:val="99"/>
    <w:rsid w:val="00D0695C"/>
    <w:pPr>
      <w:spacing w:line="413" w:lineRule="atLeast"/>
    </w:pPr>
    <w:rPr>
      <w:color w:val="auto"/>
    </w:rPr>
  </w:style>
  <w:style w:type="paragraph" w:customStyle="1" w:styleId="CM69">
    <w:name w:val="CM69"/>
    <w:basedOn w:val="Default"/>
    <w:next w:val="Default"/>
    <w:uiPriority w:val="99"/>
    <w:rsid w:val="00D0695C"/>
    <w:pPr>
      <w:spacing w:line="553" w:lineRule="atLeast"/>
    </w:pPr>
    <w:rPr>
      <w:color w:val="auto"/>
    </w:rPr>
  </w:style>
  <w:style w:type="paragraph" w:customStyle="1" w:styleId="CM200">
    <w:name w:val="CM200"/>
    <w:basedOn w:val="Default"/>
    <w:next w:val="Default"/>
    <w:uiPriority w:val="99"/>
    <w:rsid w:val="00D0695C"/>
    <w:rPr>
      <w:color w:val="auto"/>
    </w:rPr>
  </w:style>
  <w:style w:type="paragraph" w:customStyle="1" w:styleId="CM90">
    <w:name w:val="CM90"/>
    <w:basedOn w:val="Default"/>
    <w:next w:val="Default"/>
    <w:uiPriority w:val="99"/>
    <w:rsid w:val="00D0695C"/>
    <w:pPr>
      <w:spacing w:line="276" w:lineRule="atLeast"/>
    </w:pPr>
    <w:rPr>
      <w:color w:val="auto"/>
    </w:rPr>
  </w:style>
  <w:style w:type="paragraph" w:customStyle="1" w:styleId="CM91">
    <w:name w:val="CM91"/>
    <w:basedOn w:val="Default"/>
    <w:next w:val="Default"/>
    <w:uiPriority w:val="99"/>
    <w:rsid w:val="00D0695C"/>
    <w:pPr>
      <w:spacing w:line="276" w:lineRule="atLeast"/>
    </w:pPr>
    <w:rPr>
      <w:color w:val="auto"/>
    </w:rPr>
  </w:style>
  <w:style w:type="paragraph" w:customStyle="1" w:styleId="CM92">
    <w:name w:val="CM92"/>
    <w:basedOn w:val="Default"/>
    <w:next w:val="Default"/>
    <w:uiPriority w:val="99"/>
    <w:rsid w:val="00D0695C"/>
    <w:pPr>
      <w:spacing w:line="276" w:lineRule="atLeast"/>
    </w:pPr>
    <w:rPr>
      <w:color w:val="auto"/>
    </w:rPr>
  </w:style>
  <w:style w:type="paragraph" w:customStyle="1" w:styleId="CM201">
    <w:name w:val="CM201"/>
    <w:basedOn w:val="Default"/>
    <w:next w:val="Default"/>
    <w:uiPriority w:val="99"/>
    <w:rsid w:val="00D0695C"/>
    <w:rPr>
      <w:color w:val="auto"/>
    </w:rPr>
  </w:style>
  <w:style w:type="paragraph" w:customStyle="1" w:styleId="CM93">
    <w:name w:val="CM93"/>
    <w:basedOn w:val="Default"/>
    <w:next w:val="Default"/>
    <w:uiPriority w:val="99"/>
    <w:rsid w:val="00D0695C"/>
    <w:pPr>
      <w:spacing w:line="276" w:lineRule="atLeast"/>
    </w:pPr>
    <w:rPr>
      <w:color w:val="auto"/>
    </w:rPr>
  </w:style>
  <w:style w:type="paragraph" w:customStyle="1" w:styleId="CM202">
    <w:name w:val="CM202"/>
    <w:basedOn w:val="Default"/>
    <w:next w:val="Default"/>
    <w:uiPriority w:val="99"/>
    <w:rsid w:val="00D0695C"/>
    <w:rPr>
      <w:color w:val="auto"/>
    </w:rPr>
  </w:style>
  <w:style w:type="paragraph" w:customStyle="1" w:styleId="CM203">
    <w:name w:val="CM203"/>
    <w:basedOn w:val="Default"/>
    <w:next w:val="Default"/>
    <w:uiPriority w:val="99"/>
    <w:rsid w:val="00D0695C"/>
    <w:rPr>
      <w:color w:val="auto"/>
    </w:rPr>
  </w:style>
  <w:style w:type="paragraph" w:customStyle="1" w:styleId="CM94">
    <w:name w:val="CM94"/>
    <w:basedOn w:val="Default"/>
    <w:next w:val="Default"/>
    <w:uiPriority w:val="99"/>
    <w:rsid w:val="00D0695C"/>
    <w:pPr>
      <w:spacing w:line="413" w:lineRule="atLeast"/>
    </w:pPr>
    <w:rPr>
      <w:color w:val="auto"/>
    </w:rPr>
  </w:style>
  <w:style w:type="paragraph" w:customStyle="1" w:styleId="CM204">
    <w:name w:val="CM204"/>
    <w:basedOn w:val="Default"/>
    <w:next w:val="Default"/>
    <w:uiPriority w:val="99"/>
    <w:rsid w:val="00D0695C"/>
    <w:rPr>
      <w:color w:val="auto"/>
    </w:rPr>
  </w:style>
  <w:style w:type="paragraph" w:customStyle="1" w:styleId="CM95">
    <w:name w:val="CM95"/>
    <w:basedOn w:val="Default"/>
    <w:next w:val="Default"/>
    <w:uiPriority w:val="99"/>
    <w:rsid w:val="00D0695C"/>
    <w:pPr>
      <w:spacing w:line="416" w:lineRule="atLeast"/>
    </w:pPr>
    <w:rPr>
      <w:color w:val="auto"/>
    </w:rPr>
  </w:style>
  <w:style w:type="paragraph" w:customStyle="1" w:styleId="CM96">
    <w:name w:val="CM96"/>
    <w:basedOn w:val="Default"/>
    <w:next w:val="Default"/>
    <w:uiPriority w:val="99"/>
    <w:rsid w:val="00D0695C"/>
    <w:pPr>
      <w:spacing w:line="416" w:lineRule="atLeast"/>
    </w:pPr>
    <w:rPr>
      <w:color w:val="auto"/>
    </w:rPr>
  </w:style>
  <w:style w:type="paragraph" w:customStyle="1" w:styleId="CM205">
    <w:name w:val="CM205"/>
    <w:basedOn w:val="Default"/>
    <w:next w:val="Default"/>
    <w:uiPriority w:val="99"/>
    <w:rsid w:val="00D0695C"/>
    <w:rPr>
      <w:color w:val="auto"/>
    </w:rPr>
  </w:style>
  <w:style w:type="paragraph" w:customStyle="1" w:styleId="CM206">
    <w:name w:val="CM206"/>
    <w:basedOn w:val="Default"/>
    <w:next w:val="Default"/>
    <w:uiPriority w:val="99"/>
    <w:rsid w:val="00D0695C"/>
    <w:rPr>
      <w:color w:val="auto"/>
    </w:rPr>
  </w:style>
  <w:style w:type="paragraph" w:customStyle="1" w:styleId="CM207">
    <w:name w:val="CM207"/>
    <w:basedOn w:val="Default"/>
    <w:next w:val="Default"/>
    <w:uiPriority w:val="99"/>
    <w:rsid w:val="00D0695C"/>
    <w:rPr>
      <w:color w:val="auto"/>
    </w:rPr>
  </w:style>
  <w:style w:type="paragraph" w:customStyle="1" w:styleId="CM98">
    <w:name w:val="CM98"/>
    <w:basedOn w:val="Default"/>
    <w:next w:val="Default"/>
    <w:uiPriority w:val="99"/>
    <w:rsid w:val="00D0695C"/>
    <w:pPr>
      <w:spacing w:line="276" w:lineRule="atLeast"/>
    </w:pPr>
    <w:rPr>
      <w:color w:val="auto"/>
    </w:rPr>
  </w:style>
  <w:style w:type="paragraph" w:customStyle="1" w:styleId="CM100">
    <w:name w:val="CM100"/>
    <w:basedOn w:val="Default"/>
    <w:next w:val="Default"/>
    <w:uiPriority w:val="99"/>
    <w:rsid w:val="00D0695C"/>
    <w:pPr>
      <w:spacing w:line="276" w:lineRule="atLeast"/>
    </w:pPr>
    <w:rPr>
      <w:color w:val="auto"/>
    </w:rPr>
  </w:style>
  <w:style w:type="paragraph" w:customStyle="1" w:styleId="CM198">
    <w:name w:val="CM198"/>
    <w:basedOn w:val="Default"/>
    <w:next w:val="Default"/>
    <w:uiPriority w:val="99"/>
    <w:rsid w:val="00D0695C"/>
    <w:rPr>
      <w:color w:val="auto"/>
    </w:rPr>
  </w:style>
  <w:style w:type="paragraph" w:customStyle="1" w:styleId="CM101">
    <w:name w:val="CM101"/>
    <w:basedOn w:val="Default"/>
    <w:next w:val="Default"/>
    <w:uiPriority w:val="99"/>
    <w:rsid w:val="00D0695C"/>
    <w:rPr>
      <w:color w:val="auto"/>
    </w:rPr>
  </w:style>
  <w:style w:type="paragraph" w:customStyle="1" w:styleId="CM210">
    <w:name w:val="CM210"/>
    <w:basedOn w:val="Default"/>
    <w:next w:val="Default"/>
    <w:uiPriority w:val="99"/>
    <w:rsid w:val="00D0695C"/>
    <w:rPr>
      <w:color w:val="auto"/>
    </w:rPr>
  </w:style>
  <w:style w:type="paragraph" w:customStyle="1" w:styleId="CM102">
    <w:name w:val="CM102"/>
    <w:basedOn w:val="Default"/>
    <w:next w:val="Default"/>
    <w:uiPriority w:val="99"/>
    <w:rsid w:val="00D0695C"/>
    <w:pPr>
      <w:spacing w:line="553" w:lineRule="atLeast"/>
    </w:pPr>
    <w:rPr>
      <w:color w:val="auto"/>
    </w:rPr>
  </w:style>
  <w:style w:type="paragraph" w:customStyle="1" w:styleId="CM104">
    <w:name w:val="CM104"/>
    <w:basedOn w:val="Default"/>
    <w:next w:val="Default"/>
    <w:uiPriority w:val="99"/>
    <w:rsid w:val="00D0695C"/>
    <w:pPr>
      <w:spacing w:line="553" w:lineRule="atLeast"/>
    </w:pPr>
    <w:rPr>
      <w:color w:val="auto"/>
    </w:rPr>
  </w:style>
  <w:style w:type="paragraph" w:customStyle="1" w:styleId="CM105">
    <w:name w:val="CM105"/>
    <w:basedOn w:val="Default"/>
    <w:next w:val="Default"/>
    <w:uiPriority w:val="99"/>
    <w:rsid w:val="00D0695C"/>
    <w:pPr>
      <w:spacing w:line="276" w:lineRule="atLeast"/>
    </w:pPr>
    <w:rPr>
      <w:color w:val="auto"/>
    </w:rPr>
  </w:style>
  <w:style w:type="paragraph" w:customStyle="1" w:styleId="CM106">
    <w:name w:val="CM106"/>
    <w:basedOn w:val="Default"/>
    <w:next w:val="Default"/>
    <w:uiPriority w:val="99"/>
    <w:rsid w:val="00D0695C"/>
    <w:rPr>
      <w:color w:val="auto"/>
    </w:rPr>
  </w:style>
  <w:style w:type="paragraph" w:customStyle="1" w:styleId="CM212">
    <w:name w:val="CM212"/>
    <w:basedOn w:val="Default"/>
    <w:next w:val="Default"/>
    <w:uiPriority w:val="99"/>
    <w:rsid w:val="00D0695C"/>
    <w:rPr>
      <w:color w:val="auto"/>
    </w:rPr>
  </w:style>
  <w:style w:type="paragraph" w:customStyle="1" w:styleId="CM99">
    <w:name w:val="CM99"/>
    <w:basedOn w:val="Default"/>
    <w:next w:val="Default"/>
    <w:uiPriority w:val="99"/>
    <w:rsid w:val="00D0695C"/>
    <w:pPr>
      <w:spacing w:line="276" w:lineRule="atLeast"/>
    </w:pPr>
    <w:rPr>
      <w:color w:val="auto"/>
    </w:rPr>
  </w:style>
  <w:style w:type="paragraph" w:customStyle="1" w:styleId="CM199">
    <w:name w:val="CM199"/>
    <w:basedOn w:val="Default"/>
    <w:next w:val="Default"/>
    <w:uiPriority w:val="99"/>
    <w:rsid w:val="00D0695C"/>
    <w:rPr>
      <w:color w:val="auto"/>
    </w:rPr>
  </w:style>
  <w:style w:type="paragraph" w:customStyle="1" w:styleId="CM211">
    <w:name w:val="CM211"/>
    <w:basedOn w:val="Default"/>
    <w:next w:val="Default"/>
    <w:uiPriority w:val="99"/>
    <w:rsid w:val="00D0695C"/>
    <w:rPr>
      <w:color w:val="auto"/>
    </w:rPr>
  </w:style>
  <w:style w:type="paragraph" w:customStyle="1" w:styleId="CM107">
    <w:name w:val="CM107"/>
    <w:basedOn w:val="Default"/>
    <w:next w:val="Default"/>
    <w:uiPriority w:val="99"/>
    <w:rsid w:val="00D0695C"/>
    <w:pPr>
      <w:spacing w:line="553" w:lineRule="atLeast"/>
    </w:pPr>
    <w:rPr>
      <w:color w:val="auto"/>
    </w:rPr>
  </w:style>
  <w:style w:type="paragraph" w:customStyle="1" w:styleId="CM108">
    <w:name w:val="CM108"/>
    <w:basedOn w:val="Default"/>
    <w:next w:val="Default"/>
    <w:uiPriority w:val="99"/>
    <w:rsid w:val="00D0695C"/>
    <w:pPr>
      <w:spacing w:line="551" w:lineRule="atLeast"/>
    </w:pPr>
    <w:rPr>
      <w:color w:val="auto"/>
    </w:rPr>
  </w:style>
  <w:style w:type="paragraph" w:customStyle="1" w:styleId="CM109">
    <w:name w:val="CM109"/>
    <w:basedOn w:val="Default"/>
    <w:next w:val="Default"/>
    <w:uiPriority w:val="99"/>
    <w:rsid w:val="00D0695C"/>
    <w:rPr>
      <w:color w:val="auto"/>
    </w:rPr>
  </w:style>
  <w:style w:type="paragraph" w:customStyle="1" w:styleId="CM110">
    <w:name w:val="CM110"/>
    <w:basedOn w:val="Default"/>
    <w:next w:val="Default"/>
    <w:uiPriority w:val="99"/>
    <w:rsid w:val="00D0695C"/>
    <w:pPr>
      <w:spacing w:line="276" w:lineRule="atLeast"/>
    </w:pPr>
    <w:rPr>
      <w:color w:val="auto"/>
    </w:rPr>
  </w:style>
  <w:style w:type="paragraph" w:customStyle="1" w:styleId="CM195">
    <w:name w:val="CM195"/>
    <w:basedOn w:val="Default"/>
    <w:next w:val="Default"/>
    <w:uiPriority w:val="99"/>
    <w:rsid w:val="00D0695C"/>
    <w:rPr>
      <w:color w:val="auto"/>
    </w:rPr>
  </w:style>
  <w:style w:type="paragraph" w:customStyle="1" w:styleId="CM111">
    <w:name w:val="CM111"/>
    <w:basedOn w:val="Default"/>
    <w:next w:val="Default"/>
    <w:uiPriority w:val="99"/>
    <w:rsid w:val="00D0695C"/>
    <w:pPr>
      <w:spacing w:line="416" w:lineRule="atLeast"/>
    </w:pPr>
    <w:rPr>
      <w:color w:val="auto"/>
    </w:rPr>
  </w:style>
  <w:style w:type="paragraph" w:customStyle="1" w:styleId="CM113">
    <w:name w:val="CM113"/>
    <w:basedOn w:val="Default"/>
    <w:next w:val="Default"/>
    <w:uiPriority w:val="99"/>
    <w:rsid w:val="00D0695C"/>
    <w:rPr>
      <w:color w:val="auto"/>
    </w:rPr>
  </w:style>
  <w:style w:type="paragraph" w:customStyle="1" w:styleId="CM114">
    <w:name w:val="CM114"/>
    <w:basedOn w:val="Default"/>
    <w:next w:val="Default"/>
    <w:uiPriority w:val="99"/>
    <w:rsid w:val="00D0695C"/>
    <w:pPr>
      <w:spacing w:line="416" w:lineRule="atLeast"/>
    </w:pPr>
    <w:rPr>
      <w:color w:val="auto"/>
    </w:rPr>
  </w:style>
  <w:style w:type="paragraph" w:customStyle="1" w:styleId="CM216">
    <w:name w:val="CM216"/>
    <w:basedOn w:val="Default"/>
    <w:next w:val="Default"/>
    <w:uiPriority w:val="99"/>
    <w:rsid w:val="00D0695C"/>
    <w:rPr>
      <w:color w:val="auto"/>
    </w:rPr>
  </w:style>
  <w:style w:type="paragraph" w:customStyle="1" w:styleId="CM217">
    <w:name w:val="CM217"/>
    <w:basedOn w:val="Default"/>
    <w:next w:val="Default"/>
    <w:uiPriority w:val="99"/>
    <w:rsid w:val="00D0695C"/>
    <w:rPr>
      <w:color w:val="auto"/>
    </w:rPr>
  </w:style>
  <w:style w:type="paragraph" w:customStyle="1" w:styleId="CM218">
    <w:name w:val="CM218"/>
    <w:basedOn w:val="Default"/>
    <w:next w:val="Default"/>
    <w:uiPriority w:val="99"/>
    <w:rsid w:val="00D0695C"/>
    <w:rPr>
      <w:color w:val="auto"/>
    </w:rPr>
  </w:style>
  <w:style w:type="paragraph" w:customStyle="1" w:styleId="CM220">
    <w:name w:val="CM220"/>
    <w:basedOn w:val="Default"/>
    <w:next w:val="Default"/>
    <w:uiPriority w:val="99"/>
    <w:rsid w:val="00D0695C"/>
    <w:rPr>
      <w:color w:val="auto"/>
    </w:rPr>
  </w:style>
  <w:style w:type="paragraph" w:customStyle="1" w:styleId="CM112">
    <w:name w:val="CM112"/>
    <w:basedOn w:val="Default"/>
    <w:next w:val="Default"/>
    <w:uiPriority w:val="99"/>
    <w:rsid w:val="00D0695C"/>
    <w:pPr>
      <w:spacing w:line="416" w:lineRule="atLeast"/>
    </w:pPr>
    <w:rPr>
      <w:color w:val="auto"/>
    </w:rPr>
  </w:style>
  <w:style w:type="paragraph" w:customStyle="1" w:styleId="CM184">
    <w:name w:val="CM184"/>
    <w:basedOn w:val="Default"/>
    <w:next w:val="Default"/>
    <w:uiPriority w:val="99"/>
    <w:rsid w:val="00D0695C"/>
    <w:rPr>
      <w:color w:val="auto"/>
    </w:rPr>
  </w:style>
  <w:style w:type="paragraph" w:customStyle="1" w:styleId="CM222">
    <w:name w:val="CM222"/>
    <w:basedOn w:val="Default"/>
    <w:next w:val="Default"/>
    <w:uiPriority w:val="99"/>
    <w:rsid w:val="00D0695C"/>
    <w:rPr>
      <w:color w:val="auto"/>
    </w:rPr>
  </w:style>
  <w:style w:type="paragraph" w:customStyle="1" w:styleId="CM84">
    <w:name w:val="CM84"/>
    <w:basedOn w:val="Default"/>
    <w:next w:val="Default"/>
    <w:uiPriority w:val="99"/>
    <w:rsid w:val="00D0695C"/>
    <w:pPr>
      <w:spacing w:line="413" w:lineRule="atLeast"/>
    </w:pPr>
    <w:rPr>
      <w:color w:val="auto"/>
    </w:rPr>
  </w:style>
  <w:style w:type="paragraph" w:customStyle="1" w:styleId="CM115">
    <w:name w:val="CM115"/>
    <w:basedOn w:val="Default"/>
    <w:next w:val="Default"/>
    <w:uiPriority w:val="99"/>
    <w:rsid w:val="00D0695C"/>
    <w:pPr>
      <w:spacing w:line="276" w:lineRule="atLeast"/>
    </w:pPr>
    <w:rPr>
      <w:color w:val="auto"/>
    </w:rPr>
  </w:style>
  <w:style w:type="paragraph" w:customStyle="1" w:styleId="CM116">
    <w:name w:val="CM116"/>
    <w:basedOn w:val="Default"/>
    <w:next w:val="Default"/>
    <w:uiPriority w:val="99"/>
    <w:rsid w:val="00D0695C"/>
    <w:pPr>
      <w:spacing w:line="276" w:lineRule="atLeast"/>
    </w:pPr>
    <w:rPr>
      <w:color w:val="auto"/>
    </w:rPr>
  </w:style>
  <w:style w:type="paragraph" w:customStyle="1" w:styleId="CM117">
    <w:name w:val="CM117"/>
    <w:basedOn w:val="Default"/>
    <w:next w:val="Default"/>
    <w:uiPriority w:val="99"/>
    <w:rsid w:val="00D0695C"/>
    <w:pPr>
      <w:spacing w:line="276" w:lineRule="atLeast"/>
    </w:pPr>
    <w:rPr>
      <w:color w:val="auto"/>
    </w:rPr>
  </w:style>
  <w:style w:type="paragraph" w:customStyle="1" w:styleId="CM118">
    <w:name w:val="CM118"/>
    <w:basedOn w:val="Default"/>
    <w:next w:val="Default"/>
    <w:uiPriority w:val="99"/>
    <w:rsid w:val="00D0695C"/>
    <w:pPr>
      <w:spacing w:line="276" w:lineRule="atLeast"/>
    </w:pPr>
    <w:rPr>
      <w:color w:val="auto"/>
    </w:rPr>
  </w:style>
  <w:style w:type="paragraph" w:customStyle="1" w:styleId="CM223">
    <w:name w:val="CM223"/>
    <w:basedOn w:val="Default"/>
    <w:next w:val="Default"/>
    <w:uiPriority w:val="99"/>
    <w:rsid w:val="00D0695C"/>
    <w:rPr>
      <w:color w:val="auto"/>
    </w:rPr>
  </w:style>
  <w:style w:type="paragraph" w:customStyle="1" w:styleId="CM224">
    <w:name w:val="CM224"/>
    <w:basedOn w:val="Default"/>
    <w:next w:val="Default"/>
    <w:uiPriority w:val="99"/>
    <w:rsid w:val="00D0695C"/>
    <w:rPr>
      <w:color w:val="auto"/>
    </w:rPr>
  </w:style>
  <w:style w:type="paragraph" w:customStyle="1" w:styleId="CM225">
    <w:name w:val="CM225"/>
    <w:basedOn w:val="Default"/>
    <w:next w:val="Default"/>
    <w:uiPriority w:val="99"/>
    <w:rsid w:val="00D0695C"/>
    <w:rPr>
      <w:color w:val="auto"/>
    </w:rPr>
  </w:style>
  <w:style w:type="paragraph" w:customStyle="1" w:styleId="CM119">
    <w:name w:val="CM119"/>
    <w:basedOn w:val="Default"/>
    <w:next w:val="Default"/>
    <w:uiPriority w:val="99"/>
    <w:rsid w:val="00D0695C"/>
    <w:pPr>
      <w:spacing w:line="553" w:lineRule="atLeast"/>
    </w:pPr>
    <w:rPr>
      <w:color w:val="auto"/>
    </w:rPr>
  </w:style>
  <w:style w:type="paragraph" w:customStyle="1" w:styleId="CM197">
    <w:name w:val="CM197"/>
    <w:basedOn w:val="Default"/>
    <w:next w:val="Default"/>
    <w:uiPriority w:val="99"/>
    <w:rsid w:val="00D0695C"/>
    <w:rPr>
      <w:color w:val="auto"/>
    </w:rPr>
  </w:style>
  <w:style w:type="paragraph" w:customStyle="1" w:styleId="CM208">
    <w:name w:val="CM208"/>
    <w:basedOn w:val="Default"/>
    <w:next w:val="Default"/>
    <w:uiPriority w:val="99"/>
    <w:rsid w:val="00D0695C"/>
    <w:rPr>
      <w:color w:val="auto"/>
    </w:rPr>
  </w:style>
  <w:style w:type="paragraph" w:customStyle="1" w:styleId="CM183">
    <w:name w:val="CM183"/>
    <w:basedOn w:val="Default"/>
    <w:next w:val="Default"/>
    <w:uiPriority w:val="99"/>
    <w:rsid w:val="00D0695C"/>
    <w:rPr>
      <w:color w:val="auto"/>
    </w:rPr>
  </w:style>
  <w:style w:type="paragraph" w:customStyle="1" w:styleId="CM120">
    <w:name w:val="CM120"/>
    <w:basedOn w:val="Default"/>
    <w:next w:val="Default"/>
    <w:uiPriority w:val="99"/>
    <w:rsid w:val="00D0695C"/>
    <w:pPr>
      <w:spacing w:line="553" w:lineRule="atLeast"/>
    </w:pPr>
    <w:rPr>
      <w:color w:val="auto"/>
    </w:rPr>
  </w:style>
  <w:style w:type="paragraph" w:customStyle="1" w:styleId="CM121">
    <w:name w:val="CM121"/>
    <w:basedOn w:val="Default"/>
    <w:next w:val="Default"/>
    <w:uiPriority w:val="99"/>
    <w:rsid w:val="00D0695C"/>
    <w:pPr>
      <w:spacing w:line="413" w:lineRule="atLeast"/>
    </w:pPr>
    <w:rPr>
      <w:color w:val="auto"/>
    </w:rPr>
  </w:style>
  <w:style w:type="paragraph" w:customStyle="1" w:styleId="CM123">
    <w:name w:val="CM123"/>
    <w:basedOn w:val="Default"/>
    <w:next w:val="Default"/>
    <w:uiPriority w:val="99"/>
    <w:rsid w:val="00D0695C"/>
    <w:pPr>
      <w:spacing w:line="276" w:lineRule="atLeast"/>
    </w:pPr>
    <w:rPr>
      <w:color w:val="auto"/>
    </w:rPr>
  </w:style>
  <w:style w:type="paragraph" w:customStyle="1" w:styleId="CM188">
    <w:name w:val="CM188"/>
    <w:basedOn w:val="Default"/>
    <w:next w:val="Default"/>
    <w:uiPriority w:val="99"/>
    <w:rsid w:val="00D0695C"/>
    <w:rPr>
      <w:color w:val="auto"/>
    </w:rPr>
  </w:style>
  <w:style w:type="paragraph" w:customStyle="1" w:styleId="CM124">
    <w:name w:val="CM124"/>
    <w:basedOn w:val="Default"/>
    <w:next w:val="Default"/>
    <w:uiPriority w:val="99"/>
    <w:rsid w:val="00D0695C"/>
    <w:pPr>
      <w:spacing w:line="553" w:lineRule="atLeast"/>
    </w:pPr>
    <w:rPr>
      <w:color w:val="auto"/>
    </w:rPr>
  </w:style>
  <w:style w:type="paragraph" w:customStyle="1" w:styleId="CM125">
    <w:name w:val="CM125"/>
    <w:basedOn w:val="Default"/>
    <w:next w:val="Default"/>
    <w:uiPriority w:val="99"/>
    <w:rsid w:val="00D0695C"/>
    <w:pPr>
      <w:spacing w:line="553" w:lineRule="atLeast"/>
    </w:pPr>
    <w:rPr>
      <w:color w:val="auto"/>
    </w:rPr>
  </w:style>
  <w:style w:type="paragraph" w:customStyle="1" w:styleId="CM209">
    <w:name w:val="CM209"/>
    <w:basedOn w:val="Default"/>
    <w:next w:val="Default"/>
    <w:uiPriority w:val="99"/>
    <w:rsid w:val="00D0695C"/>
    <w:rPr>
      <w:color w:val="auto"/>
    </w:rPr>
  </w:style>
  <w:style w:type="paragraph" w:customStyle="1" w:styleId="CM127">
    <w:name w:val="CM127"/>
    <w:basedOn w:val="Default"/>
    <w:next w:val="Default"/>
    <w:uiPriority w:val="99"/>
    <w:rsid w:val="00D0695C"/>
    <w:pPr>
      <w:spacing w:line="553" w:lineRule="atLeast"/>
    </w:pPr>
    <w:rPr>
      <w:color w:val="auto"/>
    </w:rPr>
  </w:style>
  <w:style w:type="paragraph" w:customStyle="1" w:styleId="CM128">
    <w:name w:val="CM128"/>
    <w:basedOn w:val="Default"/>
    <w:next w:val="Default"/>
    <w:uiPriority w:val="99"/>
    <w:rsid w:val="00D0695C"/>
    <w:pPr>
      <w:spacing w:line="553" w:lineRule="atLeast"/>
    </w:pPr>
    <w:rPr>
      <w:color w:val="auto"/>
    </w:rPr>
  </w:style>
  <w:style w:type="paragraph" w:customStyle="1" w:styleId="CM190">
    <w:name w:val="CM190"/>
    <w:basedOn w:val="Default"/>
    <w:next w:val="Default"/>
    <w:uiPriority w:val="99"/>
    <w:rsid w:val="00D0695C"/>
    <w:rPr>
      <w:color w:val="auto"/>
    </w:rPr>
  </w:style>
  <w:style w:type="paragraph" w:customStyle="1" w:styleId="CM130">
    <w:name w:val="CM130"/>
    <w:basedOn w:val="Default"/>
    <w:next w:val="Default"/>
    <w:uiPriority w:val="99"/>
    <w:rsid w:val="00D0695C"/>
    <w:pPr>
      <w:spacing w:line="276" w:lineRule="atLeast"/>
    </w:pPr>
    <w:rPr>
      <w:color w:val="auto"/>
    </w:rPr>
  </w:style>
  <w:style w:type="paragraph" w:customStyle="1" w:styleId="CM133">
    <w:name w:val="CM133"/>
    <w:basedOn w:val="Default"/>
    <w:next w:val="Default"/>
    <w:uiPriority w:val="99"/>
    <w:rsid w:val="00D0695C"/>
    <w:pPr>
      <w:spacing w:line="413" w:lineRule="atLeast"/>
    </w:pPr>
    <w:rPr>
      <w:color w:val="auto"/>
    </w:rPr>
  </w:style>
  <w:style w:type="paragraph" w:customStyle="1" w:styleId="CM227">
    <w:name w:val="CM227"/>
    <w:basedOn w:val="Default"/>
    <w:next w:val="Default"/>
    <w:uiPriority w:val="99"/>
    <w:rsid w:val="00D0695C"/>
    <w:rPr>
      <w:color w:val="auto"/>
    </w:rPr>
  </w:style>
  <w:style w:type="paragraph" w:customStyle="1" w:styleId="CM228">
    <w:name w:val="CM228"/>
    <w:basedOn w:val="Default"/>
    <w:next w:val="Default"/>
    <w:uiPriority w:val="99"/>
    <w:rsid w:val="00D0695C"/>
    <w:rPr>
      <w:color w:val="auto"/>
    </w:rPr>
  </w:style>
  <w:style w:type="paragraph" w:customStyle="1" w:styleId="CM134">
    <w:name w:val="CM134"/>
    <w:basedOn w:val="Default"/>
    <w:next w:val="Default"/>
    <w:uiPriority w:val="99"/>
    <w:rsid w:val="00D0695C"/>
    <w:pPr>
      <w:spacing w:line="413" w:lineRule="atLeast"/>
    </w:pPr>
    <w:rPr>
      <w:color w:val="auto"/>
    </w:rPr>
  </w:style>
  <w:style w:type="paragraph" w:customStyle="1" w:styleId="CM135">
    <w:name w:val="CM135"/>
    <w:basedOn w:val="Default"/>
    <w:next w:val="Default"/>
    <w:uiPriority w:val="99"/>
    <w:rsid w:val="00D0695C"/>
    <w:pPr>
      <w:spacing w:line="516" w:lineRule="atLeast"/>
    </w:pPr>
    <w:rPr>
      <w:color w:val="auto"/>
    </w:rPr>
  </w:style>
  <w:style w:type="paragraph" w:customStyle="1" w:styleId="CM219">
    <w:name w:val="CM219"/>
    <w:basedOn w:val="Default"/>
    <w:next w:val="Default"/>
    <w:uiPriority w:val="99"/>
    <w:rsid w:val="00D0695C"/>
    <w:rPr>
      <w:color w:val="auto"/>
    </w:rPr>
  </w:style>
  <w:style w:type="paragraph" w:customStyle="1" w:styleId="CM70">
    <w:name w:val="CM70"/>
    <w:basedOn w:val="Default"/>
    <w:next w:val="Default"/>
    <w:uiPriority w:val="99"/>
    <w:rsid w:val="00D0695C"/>
    <w:rPr>
      <w:color w:val="auto"/>
    </w:rPr>
  </w:style>
  <w:style w:type="paragraph" w:customStyle="1" w:styleId="CM137">
    <w:name w:val="CM137"/>
    <w:basedOn w:val="Default"/>
    <w:next w:val="Default"/>
    <w:uiPriority w:val="99"/>
    <w:rsid w:val="00D0695C"/>
    <w:pPr>
      <w:spacing w:line="276" w:lineRule="atLeast"/>
    </w:pPr>
    <w:rPr>
      <w:color w:val="auto"/>
    </w:rPr>
  </w:style>
  <w:style w:type="paragraph" w:customStyle="1" w:styleId="CM221">
    <w:name w:val="CM221"/>
    <w:basedOn w:val="Default"/>
    <w:next w:val="Default"/>
    <w:uiPriority w:val="99"/>
    <w:rsid w:val="00D0695C"/>
    <w:rPr>
      <w:color w:val="auto"/>
    </w:rPr>
  </w:style>
  <w:style w:type="paragraph" w:customStyle="1" w:styleId="CM138">
    <w:name w:val="CM138"/>
    <w:basedOn w:val="Default"/>
    <w:next w:val="Default"/>
    <w:uiPriority w:val="99"/>
    <w:rsid w:val="00D0695C"/>
    <w:pPr>
      <w:spacing w:line="416" w:lineRule="atLeast"/>
    </w:pPr>
    <w:rPr>
      <w:color w:val="auto"/>
    </w:rPr>
  </w:style>
  <w:style w:type="paragraph" w:customStyle="1" w:styleId="CM229">
    <w:name w:val="CM229"/>
    <w:basedOn w:val="Default"/>
    <w:next w:val="Default"/>
    <w:uiPriority w:val="99"/>
    <w:rsid w:val="00D0695C"/>
    <w:rPr>
      <w:color w:val="auto"/>
    </w:rPr>
  </w:style>
  <w:style w:type="paragraph" w:customStyle="1" w:styleId="CM186">
    <w:name w:val="CM186"/>
    <w:basedOn w:val="Default"/>
    <w:next w:val="Default"/>
    <w:uiPriority w:val="99"/>
    <w:rsid w:val="00D0695C"/>
    <w:rPr>
      <w:color w:val="auto"/>
    </w:rPr>
  </w:style>
  <w:style w:type="paragraph" w:customStyle="1" w:styleId="CM213">
    <w:name w:val="CM213"/>
    <w:basedOn w:val="Default"/>
    <w:next w:val="Default"/>
    <w:uiPriority w:val="99"/>
    <w:rsid w:val="00D0695C"/>
    <w:rPr>
      <w:color w:val="auto"/>
    </w:rPr>
  </w:style>
  <w:style w:type="paragraph" w:customStyle="1" w:styleId="CM214">
    <w:name w:val="CM214"/>
    <w:basedOn w:val="Default"/>
    <w:next w:val="Default"/>
    <w:uiPriority w:val="99"/>
    <w:rsid w:val="00D0695C"/>
    <w:rPr>
      <w:color w:val="auto"/>
    </w:rPr>
  </w:style>
  <w:style w:type="paragraph" w:customStyle="1" w:styleId="CM139">
    <w:name w:val="CM139"/>
    <w:basedOn w:val="Default"/>
    <w:next w:val="Default"/>
    <w:uiPriority w:val="99"/>
    <w:rsid w:val="00D0695C"/>
    <w:pPr>
      <w:spacing w:line="276" w:lineRule="atLeast"/>
    </w:pPr>
    <w:rPr>
      <w:color w:val="auto"/>
    </w:rPr>
  </w:style>
  <w:style w:type="paragraph" w:customStyle="1" w:styleId="CM230">
    <w:name w:val="CM230"/>
    <w:basedOn w:val="Default"/>
    <w:next w:val="Default"/>
    <w:uiPriority w:val="99"/>
    <w:rsid w:val="00D0695C"/>
    <w:rPr>
      <w:color w:val="auto"/>
    </w:rPr>
  </w:style>
  <w:style w:type="paragraph" w:customStyle="1" w:styleId="CM141">
    <w:name w:val="CM141"/>
    <w:basedOn w:val="Default"/>
    <w:next w:val="Default"/>
    <w:uiPriority w:val="99"/>
    <w:rsid w:val="00D0695C"/>
    <w:pPr>
      <w:spacing w:line="276" w:lineRule="atLeast"/>
    </w:pPr>
    <w:rPr>
      <w:color w:val="auto"/>
    </w:rPr>
  </w:style>
  <w:style w:type="paragraph" w:customStyle="1" w:styleId="CM182">
    <w:name w:val="CM182"/>
    <w:basedOn w:val="Default"/>
    <w:next w:val="Default"/>
    <w:uiPriority w:val="99"/>
    <w:rsid w:val="00D0695C"/>
    <w:rPr>
      <w:color w:val="auto"/>
    </w:rPr>
  </w:style>
  <w:style w:type="paragraph" w:styleId="Header">
    <w:name w:val="header"/>
    <w:basedOn w:val="Normal"/>
    <w:link w:val="HeaderChar"/>
    <w:uiPriority w:val="99"/>
    <w:unhideWhenUsed/>
    <w:rsid w:val="00EE50CE"/>
    <w:pPr>
      <w:tabs>
        <w:tab w:val="center" w:pos="4680"/>
        <w:tab w:val="right" w:pos="9360"/>
      </w:tabs>
    </w:pPr>
  </w:style>
  <w:style w:type="character" w:customStyle="1" w:styleId="HeaderChar">
    <w:name w:val="Header Char"/>
    <w:basedOn w:val="DefaultParagraphFont"/>
    <w:link w:val="Header"/>
    <w:uiPriority w:val="99"/>
    <w:rsid w:val="00EE50CE"/>
    <w:rPr>
      <w:rFonts w:cs="Times New Roman"/>
    </w:rPr>
  </w:style>
  <w:style w:type="paragraph" w:styleId="Footer">
    <w:name w:val="footer"/>
    <w:basedOn w:val="Normal"/>
    <w:link w:val="FooterChar"/>
    <w:uiPriority w:val="99"/>
    <w:unhideWhenUsed/>
    <w:rsid w:val="00EE50CE"/>
    <w:pPr>
      <w:tabs>
        <w:tab w:val="center" w:pos="4680"/>
        <w:tab w:val="right" w:pos="9360"/>
      </w:tabs>
    </w:pPr>
  </w:style>
  <w:style w:type="character" w:customStyle="1" w:styleId="FooterChar">
    <w:name w:val="Footer Char"/>
    <w:basedOn w:val="DefaultParagraphFont"/>
    <w:link w:val="Footer"/>
    <w:uiPriority w:val="99"/>
    <w:rsid w:val="00EE50CE"/>
    <w:rPr>
      <w:rFonts w:cs="Times New Roman"/>
    </w:rPr>
  </w:style>
  <w:style w:type="character" w:customStyle="1" w:styleId="Heading1Char">
    <w:name w:val="Heading 1 Char"/>
    <w:basedOn w:val="DefaultParagraphFont"/>
    <w:link w:val="Heading1"/>
    <w:uiPriority w:val="9"/>
    <w:rsid w:val="00F11A82"/>
    <w:rPr>
      <w:rFonts w:ascii="Cambria" w:eastAsia="Times New Roman" w:hAnsi="Cambria" w:cs="Times New Roman"/>
      <w:b/>
      <w:bCs/>
      <w:kern w:val="32"/>
      <w:sz w:val="32"/>
      <w:szCs w:val="32"/>
    </w:rPr>
  </w:style>
  <w:style w:type="paragraph" w:styleId="TOCHeading0">
    <w:name w:val="TOC Heading"/>
    <w:basedOn w:val="Heading1"/>
    <w:next w:val="Normal"/>
    <w:uiPriority w:val="39"/>
    <w:unhideWhenUsed/>
    <w:qFormat/>
    <w:rsid w:val="00F11A82"/>
    <w:pPr>
      <w:keepLines/>
      <w:spacing w:before="480" w:after="0"/>
      <w:outlineLvl w:val="9"/>
    </w:pPr>
    <w:rPr>
      <w:color w:val="365F91"/>
      <w:kern w:val="0"/>
      <w:sz w:val="28"/>
      <w:szCs w:val="28"/>
    </w:rPr>
  </w:style>
  <w:style w:type="paragraph" w:styleId="TOC2">
    <w:name w:val="toc 2"/>
    <w:basedOn w:val="Normal"/>
    <w:next w:val="Normal"/>
    <w:uiPriority w:val="39"/>
    <w:unhideWhenUsed/>
    <w:rsid w:val="00F11A82"/>
    <w:pPr>
      <w:ind w:left="220"/>
    </w:pPr>
  </w:style>
  <w:style w:type="character" w:styleId="Hyperlink">
    <w:name w:val="Hyperlink"/>
    <w:basedOn w:val="DefaultParagraphFont"/>
    <w:uiPriority w:val="99"/>
    <w:unhideWhenUsed/>
    <w:rsid w:val="00F11A82"/>
    <w:rPr>
      <w:color w:val="0000FF"/>
      <w:u w:val="single"/>
    </w:rPr>
  </w:style>
  <w:style w:type="paragraph" w:styleId="TOC3">
    <w:name w:val="toc 3"/>
    <w:basedOn w:val="Normal"/>
    <w:next w:val="Normal"/>
    <w:uiPriority w:val="39"/>
    <w:unhideWhenUsed/>
    <w:rsid w:val="00115CA9"/>
    <w:pPr>
      <w:ind w:left="440"/>
    </w:pPr>
  </w:style>
  <w:style w:type="paragraph" w:styleId="TOC1">
    <w:name w:val="toc 1"/>
    <w:basedOn w:val="Normal"/>
    <w:next w:val="Normal"/>
    <w:uiPriority w:val="39"/>
    <w:unhideWhenUsed/>
    <w:rsid w:val="00C71ED3"/>
  </w:style>
  <w:style w:type="paragraph" w:customStyle="1" w:styleId="CM81">
    <w:name w:val="CM81"/>
    <w:basedOn w:val="Default"/>
    <w:next w:val="Default"/>
    <w:uiPriority w:val="99"/>
    <w:rsid w:val="003A52B5"/>
    <w:rPr>
      <w:color w:val="auto"/>
    </w:rPr>
  </w:style>
  <w:style w:type="paragraph" w:customStyle="1" w:styleId="CM82">
    <w:name w:val="CM82"/>
    <w:basedOn w:val="Default"/>
    <w:next w:val="Default"/>
    <w:uiPriority w:val="99"/>
    <w:rsid w:val="003A52B5"/>
    <w:rPr>
      <w:color w:val="auto"/>
    </w:rPr>
  </w:style>
  <w:style w:type="paragraph" w:customStyle="1" w:styleId="CM87">
    <w:name w:val="CM87"/>
    <w:basedOn w:val="Default"/>
    <w:next w:val="Default"/>
    <w:uiPriority w:val="99"/>
    <w:rsid w:val="003A52B5"/>
    <w:rPr>
      <w:color w:val="auto"/>
    </w:rPr>
  </w:style>
  <w:style w:type="paragraph" w:customStyle="1" w:styleId="CM88">
    <w:name w:val="CM88"/>
    <w:basedOn w:val="Default"/>
    <w:next w:val="Default"/>
    <w:uiPriority w:val="99"/>
    <w:rsid w:val="003A52B5"/>
    <w:rPr>
      <w:color w:val="auto"/>
    </w:rPr>
  </w:style>
  <w:style w:type="paragraph" w:customStyle="1" w:styleId="CM89">
    <w:name w:val="CM89"/>
    <w:basedOn w:val="Default"/>
    <w:next w:val="Default"/>
    <w:uiPriority w:val="99"/>
    <w:rsid w:val="003A52B5"/>
    <w:rPr>
      <w:color w:val="auto"/>
    </w:rPr>
  </w:style>
  <w:style w:type="paragraph" w:customStyle="1" w:styleId="CM97">
    <w:name w:val="CM97"/>
    <w:basedOn w:val="Default"/>
    <w:next w:val="Default"/>
    <w:uiPriority w:val="99"/>
    <w:rsid w:val="003A52B5"/>
    <w:rPr>
      <w:color w:val="auto"/>
    </w:rPr>
  </w:style>
  <w:style w:type="paragraph" w:customStyle="1" w:styleId="CM103">
    <w:name w:val="CM103"/>
    <w:basedOn w:val="Default"/>
    <w:next w:val="Default"/>
    <w:uiPriority w:val="99"/>
    <w:rsid w:val="003A52B5"/>
    <w:rPr>
      <w:color w:val="auto"/>
    </w:rPr>
  </w:style>
  <w:style w:type="paragraph" w:customStyle="1" w:styleId="CM142">
    <w:name w:val="CM142"/>
    <w:basedOn w:val="Default"/>
    <w:next w:val="Default"/>
    <w:uiPriority w:val="99"/>
    <w:rsid w:val="003A52B5"/>
    <w:rPr>
      <w:color w:val="auto"/>
    </w:rPr>
  </w:style>
  <w:style w:type="paragraph" w:customStyle="1" w:styleId="CM122">
    <w:name w:val="CM122"/>
    <w:basedOn w:val="Default"/>
    <w:next w:val="Default"/>
    <w:uiPriority w:val="99"/>
    <w:rsid w:val="003A52B5"/>
    <w:rPr>
      <w:color w:val="auto"/>
    </w:rPr>
  </w:style>
  <w:style w:type="paragraph" w:customStyle="1" w:styleId="CM126">
    <w:name w:val="CM126"/>
    <w:basedOn w:val="Default"/>
    <w:next w:val="Default"/>
    <w:uiPriority w:val="99"/>
    <w:rsid w:val="003A52B5"/>
    <w:rPr>
      <w:color w:val="auto"/>
    </w:rPr>
  </w:style>
  <w:style w:type="paragraph" w:customStyle="1" w:styleId="CM129">
    <w:name w:val="CM129"/>
    <w:basedOn w:val="Default"/>
    <w:next w:val="Default"/>
    <w:uiPriority w:val="99"/>
    <w:rsid w:val="003A52B5"/>
    <w:rPr>
      <w:color w:val="auto"/>
    </w:rPr>
  </w:style>
  <w:style w:type="paragraph" w:customStyle="1" w:styleId="CM131">
    <w:name w:val="CM131"/>
    <w:basedOn w:val="Default"/>
    <w:next w:val="Default"/>
    <w:uiPriority w:val="99"/>
    <w:rsid w:val="003A52B5"/>
    <w:rPr>
      <w:color w:val="auto"/>
    </w:rPr>
  </w:style>
  <w:style w:type="paragraph" w:customStyle="1" w:styleId="CM132">
    <w:name w:val="CM132"/>
    <w:basedOn w:val="Default"/>
    <w:next w:val="Default"/>
    <w:uiPriority w:val="99"/>
    <w:rsid w:val="003A52B5"/>
    <w:rPr>
      <w:color w:val="auto"/>
    </w:rPr>
  </w:style>
  <w:style w:type="paragraph" w:customStyle="1" w:styleId="CM136">
    <w:name w:val="CM136"/>
    <w:basedOn w:val="Default"/>
    <w:next w:val="Default"/>
    <w:uiPriority w:val="99"/>
    <w:rsid w:val="003A52B5"/>
    <w:rPr>
      <w:color w:val="auto"/>
    </w:rPr>
  </w:style>
  <w:style w:type="paragraph" w:customStyle="1" w:styleId="CM140">
    <w:name w:val="CM140"/>
    <w:basedOn w:val="Default"/>
    <w:next w:val="Default"/>
    <w:uiPriority w:val="99"/>
    <w:rsid w:val="003A52B5"/>
    <w:rPr>
      <w:color w:val="auto"/>
    </w:rPr>
  </w:style>
  <w:style w:type="paragraph" w:customStyle="1" w:styleId="CM68">
    <w:name w:val="CM68"/>
    <w:basedOn w:val="Default"/>
    <w:next w:val="Default"/>
    <w:uiPriority w:val="99"/>
    <w:rsid w:val="003A52B5"/>
    <w:pPr>
      <w:spacing w:line="276" w:lineRule="atLeast"/>
    </w:pPr>
    <w:rPr>
      <w:color w:val="auto"/>
    </w:rPr>
  </w:style>
  <w:style w:type="paragraph" w:styleId="TOC4">
    <w:name w:val="toc 4"/>
    <w:basedOn w:val="Normal"/>
    <w:next w:val="Normal"/>
    <w:uiPriority w:val="39"/>
    <w:unhideWhenUsed/>
    <w:rsid w:val="003A52B5"/>
    <w:pPr>
      <w:spacing w:after="100"/>
      <w:ind w:left="660"/>
    </w:pPr>
  </w:style>
  <w:style w:type="paragraph" w:styleId="TOC5">
    <w:name w:val="toc 5"/>
    <w:basedOn w:val="Normal"/>
    <w:next w:val="Normal"/>
    <w:uiPriority w:val="39"/>
    <w:unhideWhenUsed/>
    <w:rsid w:val="003A52B5"/>
    <w:pPr>
      <w:spacing w:after="100"/>
      <w:ind w:left="880"/>
    </w:pPr>
  </w:style>
  <w:style w:type="paragraph" w:styleId="TOC6">
    <w:name w:val="toc 6"/>
    <w:basedOn w:val="Normal"/>
    <w:next w:val="Normal"/>
    <w:uiPriority w:val="39"/>
    <w:unhideWhenUsed/>
    <w:rsid w:val="003A52B5"/>
    <w:pPr>
      <w:spacing w:after="100"/>
      <w:ind w:left="1100"/>
    </w:pPr>
  </w:style>
  <w:style w:type="paragraph" w:styleId="TOC7">
    <w:name w:val="toc 7"/>
    <w:basedOn w:val="Normal"/>
    <w:next w:val="Normal"/>
    <w:uiPriority w:val="39"/>
    <w:unhideWhenUsed/>
    <w:rsid w:val="003A52B5"/>
    <w:pPr>
      <w:spacing w:after="100"/>
      <w:ind w:left="1320"/>
    </w:pPr>
  </w:style>
  <w:style w:type="paragraph" w:styleId="TOC8">
    <w:name w:val="toc 8"/>
    <w:basedOn w:val="Normal"/>
    <w:next w:val="Normal"/>
    <w:uiPriority w:val="39"/>
    <w:unhideWhenUsed/>
    <w:rsid w:val="003A52B5"/>
    <w:pPr>
      <w:spacing w:after="100"/>
      <w:ind w:left="1540"/>
    </w:pPr>
  </w:style>
  <w:style w:type="paragraph" w:styleId="TOC9">
    <w:name w:val="toc 9"/>
    <w:basedOn w:val="Normal"/>
    <w:next w:val="Normal"/>
    <w:uiPriority w:val="39"/>
    <w:unhideWhenUsed/>
    <w:rsid w:val="003A52B5"/>
    <w:pPr>
      <w:spacing w:after="100"/>
      <w:ind w:left="1760"/>
    </w:pPr>
  </w:style>
  <w:style w:type="paragraph" w:styleId="BalloonText">
    <w:name w:val="Balloon Text"/>
    <w:basedOn w:val="Normal"/>
    <w:link w:val="BalloonTextChar"/>
    <w:uiPriority w:val="99"/>
    <w:semiHidden/>
    <w:unhideWhenUsed/>
    <w:rsid w:val="00372F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F14"/>
    <w:rPr>
      <w:rFonts w:ascii="Tahoma" w:hAnsi="Tahoma" w:cs="Tahoma"/>
      <w:sz w:val="16"/>
      <w:szCs w:val="16"/>
    </w:rPr>
  </w:style>
  <w:style w:type="table" w:styleId="TableGrid">
    <w:name w:val="Table Grid"/>
    <w:basedOn w:val="TableNormal"/>
    <w:uiPriority w:val="59"/>
    <w:rsid w:val="007F0B8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M61">
    <w:name w:val="CM61"/>
    <w:basedOn w:val="Default"/>
    <w:next w:val="Default"/>
    <w:uiPriority w:val="99"/>
    <w:rsid w:val="0007288C"/>
    <w:pPr>
      <w:spacing w:line="553" w:lineRule="atLeast"/>
    </w:pPr>
    <w:rPr>
      <w:rFonts w:ascii="Times New Roman" w:hAnsi="Times New Roman" w:cs="Times New Roman"/>
      <w:color w:val="auto"/>
    </w:rPr>
  </w:style>
  <w:style w:type="paragraph" w:styleId="ListParagraph">
    <w:name w:val="List Paragraph"/>
    <w:basedOn w:val="Normal"/>
    <w:uiPriority w:val="34"/>
    <w:qFormat/>
    <w:rsid w:val="0007288C"/>
    <w:pPr>
      <w:ind w:left="720"/>
    </w:pPr>
  </w:style>
  <w:style w:type="character" w:styleId="Emphasis">
    <w:name w:val="Emphasis"/>
    <w:uiPriority w:val="20"/>
    <w:qFormat/>
    <w:rsid w:val="0007288C"/>
    <w:rPr>
      <w:i/>
      <w:iCs/>
    </w:rPr>
  </w:style>
  <w:style w:type="paragraph" w:customStyle="1" w:styleId="Normal0">
    <w:name w:val="Normal_0"/>
    <w:qFormat/>
    <w:rsid w:val="0007288C"/>
    <w:pPr>
      <w:spacing w:after="200" w:line="276" w:lineRule="auto"/>
    </w:pPr>
    <w:rPr>
      <w:sz w:val="22"/>
      <w:szCs w:val="22"/>
    </w:rPr>
  </w:style>
  <w:style w:type="paragraph" w:customStyle="1" w:styleId="Normal00">
    <w:name w:val="Normal_0_0"/>
    <w:qFormat/>
    <w:rsid w:val="0007288C"/>
    <w:pPr>
      <w:spacing w:after="200" w:line="276" w:lineRule="auto"/>
    </w:pPr>
    <w:rPr>
      <w:sz w:val="22"/>
      <w:szCs w:val="22"/>
    </w:rPr>
  </w:style>
  <w:style w:type="paragraph" w:customStyle="1" w:styleId="Footer0">
    <w:name w:val="Footer_0"/>
    <w:basedOn w:val="Normal1"/>
    <w:link w:val="FooterChar0"/>
    <w:uiPriority w:val="99"/>
    <w:semiHidden/>
    <w:unhideWhenUsed/>
    <w:rsid w:val="0007288C"/>
    <w:pPr>
      <w:tabs>
        <w:tab w:val="center" w:pos="4680"/>
        <w:tab w:val="right" w:pos="9360"/>
      </w:tabs>
    </w:pPr>
    <w:rPr>
      <w:rFonts w:eastAsia="Calibri"/>
      <w:sz w:val="20"/>
      <w:szCs w:val="20"/>
    </w:rPr>
  </w:style>
  <w:style w:type="paragraph" w:customStyle="1" w:styleId="Normal1">
    <w:name w:val="Normal_1"/>
    <w:qFormat/>
    <w:rsid w:val="0007288C"/>
    <w:pPr>
      <w:spacing w:after="200" w:line="276" w:lineRule="auto"/>
    </w:pPr>
    <w:rPr>
      <w:sz w:val="22"/>
      <w:szCs w:val="22"/>
    </w:rPr>
  </w:style>
  <w:style w:type="character" w:customStyle="1" w:styleId="FooterChar0">
    <w:name w:val="Footer Char_0"/>
    <w:link w:val="Footer0"/>
    <w:uiPriority w:val="99"/>
    <w:semiHidden/>
    <w:locked/>
    <w:rsid w:val="0007288C"/>
    <w:rPr>
      <w:rFonts w:eastAsia="Calibri"/>
    </w:rPr>
  </w:style>
  <w:style w:type="paragraph" w:customStyle="1" w:styleId="ListParagraph0">
    <w:name w:val="List Paragraph_0"/>
    <w:basedOn w:val="Normal1"/>
    <w:uiPriority w:val="34"/>
    <w:qFormat/>
    <w:rsid w:val="0007288C"/>
    <w:pPr>
      <w:ind w:left="720"/>
    </w:pPr>
    <w:rPr>
      <w:rFonts w:cs="Calibri"/>
    </w:rPr>
  </w:style>
  <w:style w:type="paragraph" w:customStyle="1" w:styleId="Default0">
    <w:name w:val="Default_0"/>
    <w:rsid w:val="0007288C"/>
    <w:pPr>
      <w:widowControl w:val="0"/>
      <w:autoSpaceDE w:val="0"/>
      <w:autoSpaceDN w:val="0"/>
      <w:adjustRightInd w:val="0"/>
    </w:pPr>
    <w:rPr>
      <w:rFonts w:ascii="Times" w:hAnsi="Times" w:cs="Times"/>
      <w:color w:val="000000"/>
      <w:sz w:val="24"/>
      <w:szCs w:val="24"/>
    </w:rPr>
  </w:style>
  <w:style w:type="paragraph" w:customStyle="1" w:styleId="Footer1">
    <w:name w:val="Footer_1"/>
    <w:basedOn w:val="Normal2"/>
    <w:link w:val="FooterChar1"/>
    <w:uiPriority w:val="99"/>
    <w:semiHidden/>
    <w:unhideWhenUsed/>
    <w:rsid w:val="0007288C"/>
    <w:pPr>
      <w:tabs>
        <w:tab w:val="center" w:pos="4680"/>
        <w:tab w:val="right" w:pos="9360"/>
      </w:tabs>
    </w:pPr>
    <w:rPr>
      <w:rFonts w:eastAsia="Calibri"/>
      <w:sz w:val="20"/>
      <w:szCs w:val="20"/>
    </w:rPr>
  </w:style>
  <w:style w:type="paragraph" w:customStyle="1" w:styleId="Normal2">
    <w:name w:val="Normal_2"/>
    <w:qFormat/>
    <w:rsid w:val="0007288C"/>
    <w:pPr>
      <w:spacing w:after="200" w:line="276" w:lineRule="auto"/>
    </w:pPr>
    <w:rPr>
      <w:sz w:val="22"/>
      <w:szCs w:val="22"/>
    </w:rPr>
  </w:style>
  <w:style w:type="character" w:customStyle="1" w:styleId="FooterChar1">
    <w:name w:val="Footer Char_1"/>
    <w:link w:val="Footer1"/>
    <w:uiPriority w:val="99"/>
    <w:semiHidden/>
    <w:locked/>
    <w:rsid w:val="0007288C"/>
    <w:rPr>
      <w:rFonts w:eastAsia="Calibri"/>
    </w:rPr>
  </w:style>
  <w:style w:type="paragraph" w:customStyle="1" w:styleId="ListParagraph1">
    <w:name w:val="List Paragraph_1"/>
    <w:basedOn w:val="Normal2"/>
    <w:uiPriority w:val="34"/>
    <w:qFormat/>
    <w:rsid w:val="0007288C"/>
    <w:pPr>
      <w:ind w:left="720"/>
    </w:pPr>
    <w:rPr>
      <w:rFonts w:cs="Calibri"/>
    </w:rPr>
  </w:style>
  <w:style w:type="paragraph" w:customStyle="1" w:styleId="Normal3">
    <w:name w:val="Normal_3"/>
    <w:qFormat/>
    <w:rsid w:val="0007288C"/>
    <w:pPr>
      <w:spacing w:after="200" w:line="276" w:lineRule="auto"/>
    </w:pPr>
    <w:rPr>
      <w:sz w:val="22"/>
      <w:szCs w:val="22"/>
    </w:rPr>
  </w:style>
  <w:style w:type="paragraph" w:customStyle="1" w:styleId="Normal01">
    <w:name w:val="Normal_0_1"/>
    <w:qFormat/>
    <w:rsid w:val="0007288C"/>
    <w:pPr>
      <w:spacing w:after="200" w:line="276" w:lineRule="auto"/>
    </w:pPr>
    <w:rPr>
      <w:sz w:val="22"/>
      <w:szCs w:val="22"/>
    </w:rPr>
  </w:style>
  <w:style w:type="paragraph" w:customStyle="1" w:styleId="Normal010">
    <w:name w:val="Normal_0_1_0"/>
    <w:qFormat/>
    <w:rsid w:val="0007288C"/>
    <w:pPr>
      <w:spacing w:after="200" w:line="276" w:lineRule="auto"/>
    </w:pPr>
    <w:rPr>
      <w:sz w:val="22"/>
      <w:szCs w:val="22"/>
    </w:rPr>
  </w:style>
  <w:style w:type="paragraph" w:customStyle="1" w:styleId="Normal20">
    <w:name w:val="Normal_2_0"/>
    <w:qFormat/>
    <w:rsid w:val="0007288C"/>
    <w:pPr>
      <w:spacing w:after="200" w:line="276" w:lineRule="auto"/>
    </w:pPr>
    <w:rPr>
      <w:sz w:val="22"/>
      <w:szCs w:val="22"/>
    </w:rPr>
  </w:style>
  <w:style w:type="paragraph" w:customStyle="1" w:styleId="Footer10">
    <w:name w:val="Footer_1_0"/>
    <w:basedOn w:val="Normal20"/>
    <w:link w:val="FooterChar10"/>
    <w:uiPriority w:val="99"/>
    <w:semiHidden/>
    <w:unhideWhenUsed/>
    <w:rsid w:val="0007288C"/>
    <w:pPr>
      <w:tabs>
        <w:tab w:val="center" w:pos="4680"/>
        <w:tab w:val="right" w:pos="9360"/>
      </w:tabs>
    </w:pPr>
    <w:rPr>
      <w:sz w:val="20"/>
      <w:szCs w:val="20"/>
    </w:rPr>
  </w:style>
  <w:style w:type="character" w:customStyle="1" w:styleId="FooterChar10">
    <w:name w:val="Footer Char_1_0"/>
    <w:link w:val="Footer10"/>
    <w:uiPriority w:val="99"/>
    <w:semiHidden/>
    <w:locked/>
    <w:rsid w:val="0007288C"/>
  </w:style>
  <w:style w:type="paragraph" w:customStyle="1" w:styleId="Normal10">
    <w:name w:val="Normal_1_0"/>
    <w:qFormat/>
    <w:rsid w:val="0007288C"/>
    <w:pPr>
      <w:spacing w:after="200" w:line="276" w:lineRule="auto"/>
    </w:pPr>
    <w:rPr>
      <w:sz w:val="22"/>
      <w:szCs w:val="22"/>
    </w:rPr>
  </w:style>
  <w:style w:type="paragraph" w:customStyle="1" w:styleId="Normal100">
    <w:name w:val="Normal_1_0_0"/>
    <w:qFormat/>
    <w:rsid w:val="0007288C"/>
    <w:pPr>
      <w:spacing w:after="200" w:line="276" w:lineRule="auto"/>
    </w:pPr>
    <w:rPr>
      <w:sz w:val="22"/>
      <w:szCs w:val="22"/>
    </w:rPr>
  </w:style>
  <w:style w:type="paragraph" w:customStyle="1" w:styleId="ListParagraph00">
    <w:name w:val="List Paragraph_0_0"/>
    <w:basedOn w:val="Normal100"/>
    <w:uiPriority w:val="34"/>
    <w:qFormat/>
    <w:rsid w:val="0007288C"/>
    <w:pPr>
      <w:ind w:left="720"/>
    </w:pPr>
    <w:rPr>
      <w:rFonts w:cs="Calibri"/>
    </w:rPr>
  </w:style>
  <w:style w:type="paragraph" w:customStyle="1" w:styleId="Default00">
    <w:name w:val="Default_0_0"/>
    <w:rsid w:val="0007288C"/>
    <w:pPr>
      <w:widowControl w:val="0"/>
      <w:autoSpaceDE w:val="0"/>
      <w:autoSpaceDN w:val="0"/>
      <w:adjustRightInd w:val="0"/>
    </w:pPr>
    <w:rPr>
      <w:rFonts w:ascii="Times" w:hAnsi="Times" w:cs="Times"/>
      <w:color w:val="000000"/>
      <w:sz w:val="24"/>
      <w:szCs w:val="24"/>
    </w:rPr>
  </w:style>
  <w:style w:type="paragraph" w:customStyle="1" w:styleId="Normal14">
    <w:name w:val="Normal_14"/>
    <w:qFormat/>
    <w:rsid w:val="0007288C"/>
    <w:pPr>
      <w:spacing w:after="200" w:line="276" w:lineRule="auto"/>
    </w:pPr>
    <w:rPr>
      <w:sz w:val="22"/>
      <w:szCs w:val="22"/>
    </w:rPr>
  </w:style>
  <w:style w:type="paragraph" w:customStyle="1" w:styleId="Normal4">
    <w:name w:val="Normal_4"/>
    <w:qFormat/>
    <w:rsid w:val="0007288C"/>
    <w:pPr>
      <w:spacing w:after="200" w:line="276" w:lineRule="auto"/>
    </w:pPr>
    <w:rPr>
      <w:sz w:val="22"/>
      <w:szCs w:val="22"/>
    </w:rPr>
  </w:style>
  <w:style w:type="paragraph" w:customStyle="1" w:styleId="Normal12">
    <w:name w:val="Normal_12"/>
    <w:qFormat/>
    <w:rsid w:val="0007288C"/>
    <w:pPr>
      <w:spacing w:after="200" w:line="276" w:lineRule="auto"/>
    </w:pPr>
    <w:rPr>
      <w:rFonts w:eastAsia="Calibri"/>
      <w:sz w:val="22"/>
      <w:szCs w:val="22"/>
    </w:rPr>
  </w:style>
  <w:style w:type="paragraph" w:customStyle="1" w:styleId="Normal02">
    <w:name w:val="Normal_0_2"/>
    <w:qFormat/>
    <w:rsid w:val="0007288C"/>
    <w:pPr>
      <w:spacing w:after="200" w:line="276" w:lineRule="auto"/>
    </w:pPr>
    <w:rPr>
      <w:sz w:val="22"/>
      <w:szCs w:val="22"/>
    </w:rPr>
  </w:style>
  <w:style w:type="paragraph" w:customStyle="1" w:styleId="Normal011">
    <w:name w:val="Normal_0_1_1"/>
    <w:qFormat/>
    <w:rsid w:val="0007288C"/>
    <w:pPr>
      <w:spacing w:after="200" w:line="276" w:lineRule="auto"/>
    </w:pPr>
    <w:rPr>
      <w:sz w:val="22"/>
      <w:szCs w:val="22"/>
    </w:rPr>
  </w:style>
  <w:style w:type="paragraph" w:customStyle="1" w:styleId="Normal210">
    <w:name w:val="Normal_2_1_0"/>
    <w:qFormat/>
    <w:rsid w:val="0007288C"/>
    <w:pPr>
      <w:spacing w:after="200" w:line="276" w:lineRule="auto"/>
    </w:pPr>
    <w:rPr>
      <w:sz w:val="22"/>
      <w:szCs w:val="22"/>
    </w:rPr>
  </w:style>
  <w:style w:type="paragraph" w:customStyle="1" w:styleId="Normal200">
    <w:name w:val="Normal_2_0_0"/>
    <w:qFormat/>
    <w:rsid w:val="0007288C"/>
    <w:pPr>
      <w:spacing w:after="200" w:line="276" w:lineRule="auto"/>
    </w:pPr>
    <w:rPr>
      <w:sz w:val="22"/>
      <w:szCs w:val="22"/>
    </w:rPr>
  </w:style>
  <w:style w:type="paragraph" w:customStyle="1" w:styleId="ListParagraph10">
    <w:name w:val="List Paragraph_1_0"/>
    <w:basedOn w:val="Normal210"/>
    <w:uiPriority w:val="34"/>
    <w:qFormat/>
    <w:rsid w:val="0007288C"/>
    <w:pPr>
      <w:ind w:left="720"/>
    </w:pPr>
    <w:rPr>
      <w:rFonts w:cs="Calibri"/>
    </w:rPr>
  </w:style>
  <w:style w:type="paragraph" w:customStyle="1" w:styleId="Normal140">
    <w:name w:val="Normal_14_0"/>
    <w:qFormat/>
    <w:rsid w:val="0007288C"/>
    <w:pPr>
      <w:spacing w:after="200" w:line="276" w:lineRule="auto"/>
    </w:pPr>
    <w:rPr>
      <w:sz w:val="22"/>
      <w:szCs w:val="22"/>
    </w:rPr>
  </w:style>
  <w:style w:type="paragraph" w:customStyle="1" w:styleId="Normal5">
    <w:name w:val="Normal_5"/>
    <w:qFormat/>
    <w:rsid w:val="0007288C"/>
    <w:pPr>
      <w:spacing w:after="200" w:line="276" w:lineRule="auto"/>
    </w:pPr>
    <w:rPr>
      <w:sz w:val="22"/>
      <w:szCs w:val="22"/>
    </w:rPr>
  </w:style>
  <w:style w:type="paragraph" w:customStyle="1" w:styleId="Normal141">
    <w:name w:val="Normal_14_1"/>
    <w:qFormat/>
    <w:rsid w:val="0007288C"/>
    <w:pPr>
      <w:spacing w:after="200" w:line="276" w:lineRule="auto"/>
    </w:pPr>
    <w:rPr>
      <w:sz w:val="22"/>
      <w:szCs w:val="22"/>
    </w:rPr>
  </w:style>
  <w:style w:type="paragraph" w:customStyle="1" w:styleId="Normal03">
    <w:name w:val="Normal_0_3"/>
    <w:qFormat/>
    <w:rsid w:val="0007288C"/>
    <w:pPr>
      <w:spacing w:after="200" w:line="276" w:lineRule="auto"/>
    </w:pPr>
    <w:rPr>
      <w:sz w:val="22"/>
      <w:szCs w:val="22"/>
    </w:rPr>
  </w:style>
  <w:style w:type="paragraph" w:customStyle="1" w:styleId="Normal012">
    <w:name w:val="Normal_0_1_2"/>
    <w:qFormat/>
    <w:rsid w:val="0007288C"/>
    <w:pPr>
      <w:spacing w:after="200" w:line="276" w:lineRule="auto"/>
    </w:pPr>
    <w:rPr>
      <w:sz w:val="22"/>
      <w:szCs w:val="22"/>
    </w:rPr>
  </w:style>
  <w:style w:type="paragraph" w:customStyle="1" w:styleId="Normal13">
    <w:name w:val="Normal_13"/>
    <w:qFormat/>
    <w:rsid w:val="0007288C"/>
    <w:pPr>
      <w:spacing w:after="200" w:line="276" w:lineRule="auto"/>
    </w:pPr>
    <w:rPr>
      <w:sz w:val="22"/>
      <w:szCs w:val="22"/>
    </w:rPr>
  </w:style>
  <w:style w:type="paragraph" w:customStyle="1" w:styleId="Normal6">
    <w:name w:val="Normal_6"/>
    <w:qFormat/>
    <w:rsid w:val="0007288C"/>
    <w:pPr>
      <w:spacing w:after="200" w:line="276" w:lineRule="auto"/>
    </w:pPr>
    <w:rPr>
      <w:sz w:val="22"/>
      <w:szCs w:val="22"/>
    </w:rPr>
  </w:style>
  <w:style w:type="paragraph" w:customStyle="1" w:styleId="Normal130">
    <w:name w:val="Normal_13_0"/>
    <w:qFormat/>
    <w:rsid w:val="0007288C"/>
    <w:pPr>
      <w:spacing w:after="200" w:line="276" w:lineRule="auto"/>
    </w:pPr>
    <w:rPr>
      <w:sz w:val="22"/>
      <w:szCs w:val="22"/>
    </w:rPr>
  </w:style>
  <w:style w:type="paragraph" w:customStyle="1" w:styleId="Normal04">
    <w:name w:val="Normal_0_4"/>
    <w:qFormat/>
    <w:rsid w:val="0007288C"/>
    <w:pPr>
      <w:spacing w:after="200" w:line="276" w:lineRule="auto"/>
    </w:pPr>
    <w:rPr>
      <w:sz w:val="22"/>
      <w:szCs w:val="22"/>
    </w:rPr>
  </w:style>
  <w:style w:type="paragraph" w:customStyle="1" w:styleId="Normal013">
    <w:name w:val="Normal_0_1_3"/>
    <w:qFormat/>
    <w:rsid w:val="0007288C"/>
    <w:pPr>
      <w:spacing w:after="200" w:line="276" w:lineRule="auto"/>
    </w:pPr>
    <w:rPr>
      <w:sz w:val="22"/>
      <w:szCs w:val="22"/>
    </w:rPr>
  </w:style>
  <w:style w:type="paragraph" w:customStyle="1" w:styleId="Normal142">
    <w:name w:val="Normal_14_2"/>
    <w:qFormat/>
    <w:rsid w:val="0007288C"/>
    <w:pPr>
      <w:spacing w:after="200" w:line="276" w:lineRule="auto"/>
    </w:pPr>
    <w:rPr>
      <w:sz w:val="22"/>
      <w:szCs w:val="22"/>
    </w:rPr>
  </w:style>
  <w:style w:type="character" w:styleId="CommentReference">
    <w:name w:val="annotation reference"/>
    <w:basedOn w:val="DefaultParagraphFont"/>
    <w:uiPriority w:val="99"/>
    <w:semiHidden/>
    <w:unhideWhenUsed/>
    <w:rsid w:val="0007288C"/>
    <w:rPr>
      <w:rFonts w:eastAsia="Times New Roman"/>
      <w:sz w:val="16"/>
      <w:szCs w:val="16"/>
    </w:rPr>
  </w:style>
  <w:style w:type="paragraph" w:customStyle="1" w:styleId="Normal7">
    <w:name w:val="Normal_7"/>
    <w:qFormat/>
    <w:rsid w:val="0007288C"/>
    <w:pPr>
      <w:spacing w:after="200" w:line="276" w:lineRule="auto"/>
    </w:pPr>
    <w:rPr>
      <w:sz w:val="22"/>
      <w:szCs w:val="22"/>
    </w:rPr>
  </w:style>
  <w:style w:type="paragraph" w:customStyle="1" w:styleId="Normal8">
    <w:name w:val="Normal_8"/>
    <w:qFormat/>
    <w:rsid w:val="0007288C"/>
    <w:pPr>
      <w:spacing w:after="200" w:line="276" w:lineRule="auto"/>
    </w:pPr>
    <w:rPr>
      <w:sz w:val="22"/>
      <w:szCs w:val="22"/>
    </w:rPr>
  </w:style>
  <w:style w:type="paragraph" w:customStyle="1" w:styleId="Normal9">
    <w:name w:val="Normal_9"/>
    <w:qFormat/>
    <w:rsid w:val="0007288C"/>
    <w:pPr>
      <w:spacing w:after="200" w:line="276" w:lineRule="auto"/>
    </w:pPr>
    <w:rPr>
      <w:sz w:val="22"/>
      <w:szCs w:val="22"/>
    </w:rPr>
  </w:style>
  <w:style w:type="paragraph" w:customStyle="1" w:styleId="ListParagraph2">
    <w:name w:val="List Paragraph_2"/>
    <w:basedOn w:val="Normal9"/>
    <w:uiPriority w:val="34"/>
    <w:qFormat/>
    <w:rsid w:val="0007288C"/>
    <w:pPr>
      <w:ind w:left="720"/>
      <w:contextualSpacing/>
    </w:pPr>
  </w:style>
  <w:style w:type="paragraph" w:customStyle="1" w:styleId="Normal11">
    <w:name w:val="Normal_1_1"/>
    <w:qFormat/>
    <w:rsid w:val="0007288C"/>
    <w:pPr>
      <w:spacing w:after="200" w:line="276" w:lineRule="auto"/>
    </w:pPr>
    <w:rPr>
      <w:sz w:val="22"/>
      <w:szCs w:val="22"/>
    </w:rPr>
  </w:style>
  <w:style w:type="paragraph" w:customStyle="1" w:styleId="Normal05">
    <w:name w:val="Normal_0_5"/>
    <w:qFormat/>
    <w:rsid w:val="0007288C"/>
    <w:pPr>
      <w:spacing w:after="200" w:line="276" w:lineRule="auto"/>
    </w:pPr>
    <w:rPr>
      <w:sz w:val="22"/>
      <w:szCs w:val="22"/>
    </w:rPr>
  </w:style>
  <w:style w:type="paragraph" w:customStyle="1" w:styleId="Normal70">
    <w:name w:val="Normal_7_0"/>
    <w:qFormat/>
    <w:rsid w:val="0007288C"/>
    <w:pPr>
      <w:spacing w:after="200" w:line="276" w:lineRule="auto"/>
    </w:pPr>
    <w:rPr>
      <w:sz w:val="22"/>
      <w:szCs w:val="22"/>
    </w:rPr>
  </w:style>
  <w:style w:type="paragraph" w:customStyle="1" w:styleId="Normal40">
    <w:name w:val="Normal_4_0"/>
    <w:qFormat/>
    <w:rsid w:val="0007288C"/>
    <w:pPr>
      <w:spacing w:after="200" w:line="276" w:lineRule="auto"/>
    </w:pPr>
    <w:rPr>
      <w:sz w:val="22"/>
      <w:szCs w:val="22"/>
    </w:rPr>
  </w:style>
  <w:style w:type="paragraph" w:customStyle="1" w:styleId="Normal101">
    <w:name w:val="Normal_10"/>
    <w:qFormat/>
    <w:rsid w:val="0007288C"/>
    <w:pPr>
      <w:spacing w:after="200" w:line="276" w:lineRule="auto"/>
    </w:pPr>
    <w:rPr>
      <w:sz w:val="22"/>
      <w:szCs w:val="22"/>
    </w:rPr>
  </w:style>
  <w:style w:type="paragraph" w:customStyle="1" w:styleId="Normal110">
    <w:name w:val="Normal_11"/>
    <w:qFormat/>
    <w:rsid w:val="0007288C"/>
    <w:pPr>
      <w:spacing w:after="200" w:line="276" w:lineRule="auto"/>
    </w:pPr>
    <w:rPr>
      <w:sz w:val="22"/>
      <w:szCs w:val="22"/>
    </w:rPr>
  </w:style>
  <w:style w:type="paragraph" w:customStyle="1" w:styleId="Normal30">
    <w:name w:val="Normal_3_0"/>
    <w:qFormat/>
    <w:rsid w:val="0007288C"/>
    <w:pPr>
      <w:spacing w:after="200" w:line="276" w:lineRule="auto"/>
    </w:pPr>
    <w:rPr>
      <w:sz w:val="22"/>
      <w:szCs w:val="22"/>
    </w:rPr>
  </w:style>
  <w:style w:type="paragraph" w:customStyle="1" w:styleId="Normal300">
    <w:name w:val="Normal_3_0_0"/>
    <w:qFormat/>
    <w:rsid w:val="0007288C"/>
    <w:pPr>
      <w:spacing w:after="200" w:line="276" w:lineRule="auto"/>
    </w:pPr>
    <w:rPr>
      <w:sz w:val="22"/>
      <w:szCs w:val="22"/>
    </w:rPr>
  </w:style>
  <w:style w:type="paragraph" w:customStyle="1" w:styleId="Normal15">
    <w:name w:val="Normal_15"/>
    <w:qFormat/>
    <w:rsid w:val="0007288C"/>
    <w:pPr>
      <w:spacing w:after="200" w:line="276" w:lineRule="auto"/>
    </w:pPr>
    <w:rPr>
      <w:sz w:val="22"/>
      <w:szCs w:val="22"/>
    </w:rPr>
  </w:style>
  <w:style w:type="paragraph" w:customStyle="1" w:styleId="Normal16">
    <w:name w:val="Normal_16"/>
    <w:qFormat/>
    <w:rsid w:val="0007288C"/>
    <w:pPr>
      <w:spacing w:after="200" w:line="276" w:lineRule="auto"/>
    </w:pPr>
    <w:rPr>
      <w:sz w:val="22"/>
      <w:szCs w:val="22"/>
    </w:rPr>
  </w:style>
  <w:style w:type="paragraph" w:customStyle="1" w:styleId="Normal60">
    <w:name w:val="Normal_6_0"/>
    <w:qFormat/>
    <w:rsid w:val="0007288C"/>
    <w:pPr>
      <w:spacing w:after="200" w:line="276" w:lineRule="auto"/>
    </w:pPr>
    <w:rPr>
      <w:sz w:val="22"/>
      <w:szCs w:val="22"/>
    </w:rPr>
  </w:style>
  <w:style w:type="paragraph" w:customStyle="1" w:styleId="Normal17">
    <w:name w:val="Normal_17"/>
    <w:qFormat/>
    <w:rsid w:val="0007288C"/>
    <w:pPr>
      <w:spacing w:after="200" w:line="276" w:lineRule="auto"/>
    </w:pPr>
    <w:rPr>
      <w:sz w:val="22"/>
      <w:szCs w:val="22"/>
    </w:rPr>
  </w:style>
  <w:style w:type="paragraph" w:customStyle="1" w:styleId="Normal18">
    <w:name w:val="Normal_18"/>
    <w:qFormat/>
    <w:rsid w:val="0007288C"/>
    <w:pPr>
      <w:spacing w:after="200" w:line="276" w:lineRule="auto"/>
    </w:pPr>
    <w:rPr>
      <w:sz w:val="22"/>
      <w:szCs w:val="22"/>
    </w:rPr>
  </w:style>
  <w:style w:type="paragraph" w:customStyle="1" w:styleId="Normal1100">
    <w:name w:val="Normal_11_0"/>
    <w:qFormat/>
    <w:rsid w:val="0007288C"/>
    <w:pPr>
      <w:spacing w:after="200" w:line="276" w:lineRule="auto"/>
    </w:pPr>
    <w:rPr>
      <w:sz w:val="22"/>
      <w:szCs w:val="22"/>
    </w:rPr>
  </w:style>
  <w:style w:type="paragraph" w:customStyle="1" w:styleId="Normal19">
    <w:name w:val="Normal_19"/>
    <w:qFormat/>
    <w:rsid w:val="0007288C"/>
    <w:pPr>
      <w:spacing w:after="200" w:line="276" w:lineRule="auto"/>
    </w:pPr>
    <w:rPr>
      <w:sz w:val="22"/>
      <w:szCs w:val="22"/>
    </w:rPr>
  </w:style>
  <w:style w:type="paragraph" w:customStyle="1" w:styleId="Normal1000">
    <w:name w:val="Normal_10_0"/>
    <w:qFormat/>
    <w:rsid w:val="0007288C"/>
    <w:pPr>
      <w:spacing w:after="200" w:line="276" w:lineRule="auto"/>
    </w:pPr>
    <w:rPr>
      <w:sz w:val="22"/>
      <w:szCs w:val="22"/>
    </w:rPr>
  </w:style>
  <w:style w:type="paragraph" w:customStyle="1" w:styleId="ListParagraph3">
    <w:name w:val="List Paragraph_3"/>
    <w:basedOn w:val="Normal19"/>
    <w:link w:val="ListParagraphChar"/>
    <w:uiPriority w:val="34"/>
    <w:qFormat/>
    <w:rsid w:val="0007288C"/>
    <w:pPr>
      <w:ind w:left="720"/>
      <w:contextualSpacing/>
    </w:pPr>
    <w:rPr>
      <w:sz w:val="20"/>
      <w:szCs w:val="20"/>
    </w:rPr>
  </w:style>
  <w:style w:type="character" w:customStyle="1" w:styleId="ListParagraphChar">
    <w:name w:val="List Paragraph Char"/>
    <w:link w:val="ListParagraph3"/>
    <w:uiPriority w:val="34"/>
    <w:locked/>
    <w:rsid w:val="0007288C"/>
  </w:style>
  <w:style w:type="paragraph" w:customStyle="1" w:styleId="ListParagraph20">
    <w:name w:val="List Paragraph_2_0"/>
    <w:basedOn w:val="Normal19"/>
    <w:uiPriority w:val="34"/>
    <w:qFormat/>
    <w:rsid w:val="0007288C"/>
    <w:pPr>
      <w:ind w:left="720"/>
      <w:contextualSpacing/>
    </w:pPr>
    <w:rPr>
      <w:sz w:val="20"/>
      <w:szCs w:val="20"/>
    </w:rPr>
  </w:style>
  <w:style w:type="paragraph" w:customStyle="1" w:styleId="Normal71">
    <w:name w:val="Normal_7_1"/>
    <w:qFormat/>
    <w:rsid w:val="0007288C"/>
    <w:pPr>
      <w:spacing w:after="200" w:line="276" w:lineRule="auto"/>
    </w:pPr>
    <w:rPr>
      <w:sz w:val="22"/>
      <w:szCs w:val="22"/>
    </w:rPr>
  </w:style>
  <w:style w:type="paragraph" w:customStyle="1" w:styleId="Normal160">
    <w:name w:val="Normal_16_0"/>
    <w:qFormat/>
    <w:rsid w:val="0007288C"/>
    <w:pPr>
      <w:spacing w:after="200" w:line="276" w:lineRule="auto"/>
    </w:pPr>
    <w:rPr>
      <w:sz w:val="22"/>
      <w:szCs w:val="22"/>
    </w:rPr>
  </w:style>
  <w:style w:type="paragraph" w:customStyle="1" w:styleId="Normal150">
    <w:name w:val="Normal_15_0"/>
    <w:qFormat/>
    <w:rsid w:val="0007288C"/>
    <w:pPr>
      <w:spacing w:after="200" w:line="276" w:lineRule="auto"/>
    </w:pPr>
    <w:rPr>
      <w:sz w:val="22"/>
      <w:szCs w:val="22"/>
    </w:rPr>
  </w:style>
  <w:style w:type="paragraph" w:customStyle="1" w:styleId="Normal201">
    <w:name w:val="Normal_20"/>
    <w:qFormat/>
    <w:rsid w:val="0007288C"/>
    <w:pPr>
      <w:spacing w:after="200" w:line="276" w:lineRule="auto"/>
    </w:pPr>
    <w:rPr>
      <w:sz w:val="22"/>
      <w:szCs w:val="22"/>
    </w:rPr>
  </w:style>
  <w:style w:type="paragraph" w:customStyle="1" w:styleId="Normal120">
    <w:name w:val="Normal_12_0"/>
    <w:qFormat/>
    <w:rsid w:val="0007288C"/>
    <w:pPr>
      <w:spacing w:after="200" w:line="276" w:lineRule="auto"/>
    </w:pPr>
    <w:rPr>
      <w:rFonts w:eastAsia="Calibri"/>
      <w:sz w:val="22"/>
      <w:szCs w:val="22"/>
    </w:rPr>
  </w:style>
  <w:style w:type="paragraph" w:customStyle="1" w:styleId="Normal80">
    <w:name w:val="Normal_8_0"/>
    <w:qFormat/>
    <w:rsid w:val="0007288C"/>
    <w:pPr>
      <w:spacing w:after="200" w:line="276" w:lineRule="auto"/>
    </w:pPr>
    <w:rPr>
      <w:sz w:val="22"/>
      <w:szCs w:val="22"/>
    </w:rPr>
  </w:style>
  <w:style w:type="paragraph" w:customStyle="1" w:styleId="Normal111">
    <w:name w:val="Normal_11_1"/>
    <w:qFormat/>
    <w:rsid w:val="0007288C"/>
    <w:pPr>
      <w:spacing w:after="200" w:line="276" w:lineRule="auto"/>
    </w:pPr>
    <w:rPr>
      <w:sz w:val="22"/>
      <w:szCs w:val="22"/>
    </w:rPr>
  </w:style>
  <w:style w:type="paragraph" w:customStyle="1" w:styleId="ListParagraph4">
    <w:name w:val="List Paragraph_4"/>
    <w:basedOn w:val="Normal201"/>
    <w:link w:val="ListParagraphChar0"/>
    <w:uiPriority w:val="34"/>
    <w:qFormat/>
    <w:rsid w:val="0007288C"/>
    <w:pPr>
      <w:ind w:left="720"/>
      <w:contextualSpacing/>
    </w:pPr>
    <w:rPr>
      <w:sz w:val="20"/>
      <w:szCs w:val="20"/>
    </w:rPr>
  </w:style>
  <w:style w:type="character" w:customStyle="1" w:styleId="ListParagraphChar0">
    <w:name w:val="List Paragraph Char_0"/>
    <w:link w:val="ListParagraph4"/>
    <w:uiPriority w:val="34"/>
    <w:locked/>
    <w:rsid w:val="0007288C"/>
  </w:style>
  <w:style w:type="paragraph" w:customStyle="1" w:styleId="Footer2">
    <w:name w:val="Footer_2"/>
    <w:basedOn w:val="Normal21"/>
    <w:link w:val="FooterChar2"/>
    <w:uiPriority w:val="99"/>
    <w:semiHidden/>
    <w:unhideWhenUsed/>
    <w:rsid w:val="0007288C"/>
    <w:pPr>
      <w:tabs>
        <w:tab w:val="center" w:pos="4680"/>
        <w:tab w:val="right" w:pos="9360"/>
      </w:tabs>
    </w:pPr>
    <w:rPr>
      <w:rFonts w:hint="default"/>
      <w:sz w:val="20"/>
      <w:szCs w:val="20"/>
    </w:rPr>
  </w:style>
  <w:style w:type="paragraph" w:customStyle="1" w:styleId="Normal21">
    <w:name w:val="Normal_21"/>
    <w:qFormat/>
    <w:rsid w:val="0007288C"/>
    <w:pPr>
      <w:spacing w:after="200" w:line="276" w:lineRule="auto"/>
    </w:pPr>
    <w:rPr>
      <w:rFonts w:hint="cs"/>
      <w:sz w:val="22"/>
      <w:szCs w:val="22"/>
    </w:rPr>
  </w:style>
  <w:style w:type="character" w:customStyle="1" w:styleId="FooterChar2">
    <w:name w:val="Footer Char_2"/>
    <w:link w:val="Footer2"/>
    <w:uiPriority w:val="99"/>
    <w:semiHidden/>
    <w:locked/>
    <w:rsid w:val="0007288C"/>
  </w:style>
  <w:style w:type="paragraph" w:customStyle="1" w:styleId="ListParagraph5">
    <w:name w:val="List Paragraph_5"/>
    <w:basedOn w:val="Normal21"/>
    <w:uiPriority w:val="34"/>
    <w:qFormat/>
    <w:rsid w:val="0007288C"/>
    <w:pPr>
      <w:ind w:left="720"/>
    </w:pPr>
  </w:style>
  <w:style w:type="paragraph" w:customStyle="1" w:styleId="Normal22">
    <w:name w:val="Normal_22"/>
    <w:qFormat/>
    <w:rsid w:val="0007288C"/>
    <w:pPr>
      <w:spacing w:after="200" w:line="276" w:lineRule="auto"/>
    </w:pPr>
    <w:rPr>
      <w:sz w:val="22"/>
      <w:szCs w:val="22"/>
    </w:rPr>
  </w:style>
  <w:style w:type="paragraph" w:customStyle="1" w:styleId="Normal143">
    <w:name w:val="Normal_14_3"/>
    <w:qFormat/>
    <w:rsid w:val="0007288C"/>
    <w:pPr>
      <w:spacing w:after="200" w:line="276" w:lineRule="auto"/>
    </w:pPr>
    <w:rPr>
      <w:sz w:val="22"/>
      <w:szCs w:val="22"/>
    </w:rPr>
  </w:style>
  <w:style w:type="paragraph" w:customStyle="1" w:styleId="Normal23">
    <w:name w:val="Normal_23"/>
    <w:qFormat/>
    <w:rsid w:val="0007288C"/>
    <w:pPr>
      <w:spacing w:after="200" w:line="276" w:lineRule="auto"/>
    </w:pPr>
    <w:rPr>
      <w:sz w:val="22"/>
      <w:szCs w:val="22"/>
    </w:rPr>
  </w:style>
  <w:style w:type="paragraph" w:customStyle="1" w:styleId="Footer3">
    <w:name w:val="Footer_3"/>
    <w:basedOn w:val="Normal24"/>
    <w:link w:val="FooterChar3"/>
    <w:uiPriority w:val="99"/>
    <w:unhideWhenUsed/>
    <w:rsid w:val="0007288C"/>
    <w:pPr>
      <w:tabs>
        <w:tab w:val="center" w:pos="4680"/>
        <w:tab w:val="right" w:pos="9360"/>
      </w:tabs>
    </w:pPr>
    <w:rPr>
      <w:sz w:val="20"/>
      <w:szCs w:val="20"/>
    </w:rPr>
  </w:style>
  <w:style w:type="paragraph" w:customStyle="1" w:styleId="Normal24">
    <w:name w:val="Normal_24"/>
    <w:qFormat/>
    <w:rsid w:val="0007288C"/>
    <w:pPr>
      <w:spacing w:after="200" w:line="276" w:lineRule="auto"/>
    </w:pPr>
    <w:rPr>
      <w:sz w:val="22"/>
      <w:szCs w:val="22"/>
    </w:rPr>
  </w:style>
  <w:style w:type="character" w:customStyle="1" w:styleId="FooterChar3">
    <w:name w:val="Footer Char_3"/>
    <w:link w:val="Footer3"/>
    <w:uiPriority w:val="99"/>
    <w:rsid w:val="0007288C"/>
  </w:style>
  <w:style w:type="paragraph" w:customStyle="1" w:styleId="Normal220">
    <w:name w:val="Normal_22_0"/>
    <w:qFormat/>
    <w:rsid w:val="0007288C"/>
    <w:pPr>
      <w:spacing w:after="200" w:line="276" w:lineRule="auto"/>
    </w:pPr>
    <w:rPr>
      <w:sz w:val="22"/>
      <w:szCs w:val="22"/>
    </w:rPr>
  </w:style>
  <w:style w:type="paragraph" w:customStyle="1" w:styleId="Normal90">
    <w:name w:val="Normal_9_0"/>
    <w:qFormat/>
    <w:rsid w:val="0007288C"/>
    <w:pPr>
      <w:spacing w:after="200" w:line="276" w:lineRule="auto"/>
    </w:pPr>
    <w:rPr>
      <w:sz w:val="22"/>
      <w:szCs w:val="22"/>
    </w:rPr>
  </w:style>
  <w:style w:type="paragraph" w:styleId="BodyTextIndent2">
    <w:name w:val="Body Text Indent 2"/>
    <w:basedOn w:val="Normal24"/>
    <w:link w:val="BodyTextIndent2Char"/>
    <w:rsid w:val="0007288C"/>
    <w:pPr>
      <w:spacing w:after="0" w:line="240" w:lineRule="auto"/>
      <w:ind w:left="360"/>
    </w:pPr>
    <w:rPr>
      <w:rFonts w:ascii="Times New Roman" w:hAnsi="Times New Roman"/>
      <w:sz w:val="24"/>
      <w:szCs w:val="24"/>
    </w:rPr>
  </w:style>
  <w:style w:type="character" w:customStyle="1" w:styleId="BodyTextIndent2Char">
    <w:name w:val="Body Text Indent 2 Char"/>
    <w:basedOn w:val="DefaultParagraphFont"/>
    <w:link w:val="BodyTextIndent2"/>
    <w:rsid w:val="0007288C"/>
    <w:rPr>
      <w:rFonts w:ascii="Times New Roman" w:hAnsi="Times New Roman"/>
      <w:sz w:val="24"/>
      <w:szCs w:val="24"/>
    </w:rPr>
  </w:style>
  <w:style w:type="paragraph" w:customStyle="1" w:styleId="Normal25">
    <w:name w:val="Normal_25"/>
    <w:qFormat/>
    <w:rsid w:val="0007288C"/>
    <w:pPr>
      <w:spacing w:after="200" w:line="276" w:lineRule="auto"/>
    </w:pPr>
    <w:rPr>
      <w:sz w:val="22"/>
      <w:szCs w:val="22"/>
    </w:rPr>
  </w:style>
  <w:style w:type="paragraph" w:customStyle="1" w:styleId="Normal1420">
    <w:name w:val="Normal_14_2_0"/>
    <w:qFormat/>
    <w:rsid w:val="0007288C"/>
    <w:pPr>
      <w:spacing w:after="200" w:line="276" w:lineRule="auto"/>
    </w:pPr>
    <w:rPr>
      <w:sz w:val="22"/>
      <w:szCs w:val="22"/>
    </w:rPr>
  </w:style>
  <w:style w:type="paragraph" w:customStyle="1" w:styleId="Normal014">
    <w:name w:val="Normal_0_1_4"/>
    <w:qFormat/>
    <w:rsid w:val="0007288C"/>
    <w:pPr>
      <w:spacing w:after="200" w:line="276" w:lineRule="auto"/>
    </w:pPr>
    <w:rPr>
      <w:sz w:val="22"/>
      <w:szCs w:val="22"/>
    </w:rPr>
  </w:style>
  <w:style w:type="paragraph" w:customStyle="1" w:styleId="Normal10000">
    <w:name w:val="Normal_1_0_0_0"/>
    <w:qFormat/>
    <w:rsid w:val="0007288C"/>
    <w:pPr>
      <w:spacing w:after="200" w:line="276" w:lineRule="auto"/>
    </w:pPr>
    <w:rPr>
      <w:sz w:val="22"/>
      <w:szCs w:val="22"/>
    </w:rPr>
  </w:style>
  <w:style w:type="paragraph" w:customStyle="1" w:styleId="ListParagraph000">
    <w:name w:val="List Paragraph_0_0_0"/>
    <w:basedOn w:val="Normal10000"/>
    <w:uiPriority w:val="34"/>
    <w:qFormat/>
    <w:rsid w:val="0007288C"/>
    <w:pPr>
      <w:ind w:left="720"/>
    </w:pPr>
    <w:rPr>
      <w:rFonts w:cs="Calibri"/>
    </w:rPr>
  </w:style>
  <w:style w:type="paragraph" w:customStyle="1" w:styleId="Normal31">
    <w:name w:val="Normal_3_1"/>
    <w:qFormat/>
    <w:rsid w:val="0007288C"/>
    <w:pPr>
      <w:spacing w:after="200" w:line="276" w:lineRule="auto"/>
    </w:pPr>
    <w:rPr>
      <w:sz w:val="22"/>
      <w:szCs w:val="22"/>
    </w:rPr>
  </w:style>
  <w:style w:type="paragraph" w:customStyle="1" w:styleId="Normal1010">
    <w:name w:val="Normal_1_0_1"/>
    <w:qFormat/>
    <w:rsid w:val="0007288C"/>
    <w:pPr>
      <w:spacing w:after="200" w:line="276" w:lineRule="auto"/>
    </w:pPr>
    <w:rPr>
      <w:sz w:val="22"/>
      <w:szCs w:val="22"/>
    </w:rPr>
  </w:style>
  <w:style w:type="paragraph" w:customStyle="1" w:styleId="Normal100000">
    <w:name w:val="Normal_1_0_0_0_0"/>
    <w:qFormat/>
    <w:rsid w:val="0007288C"/>
    <w:pPr>
      <w:spacing w:after="200" w:line="276" w:lineRule="auto"/>
    </w:pPr>
    <w:rPr>
      <w:sz w:val="22"/>
      <w:szCs w:val="22"/>
    </w:rPr>
  </w:style>
  <w:style w:type="paragraph" w:customStyle="1" w:styleId="Normal2100">
    <w:name w:val="Normal_2_1_0_0"/>
    <w:qFormat/>
    <w:rsid w:val="0007288C"/>
    <w:pPr>
      <w:spacing w:after="200" w:line="276" w:lineRule="auto"/>
    </w:pPr>
    <w:rPr>
      <w:sz w:val="22"/>
      <w:szCs w:val="22"/>
    </w:rPr>
  </w:style>
  <w:style w:type="paragraph" w:customStyle="1" w:styleId="Normal301">
    <w:name w:val="Normal_3_0_1"/>
    <w:qFormat/>
    <w:rsid w:val="0007288C"/>
    <w:pPr>
      <w:spacing w:after="200" w:line="276" w:lineRule="auto"/>
    </w:pPr>
    <w:rPr>
      <w:sz w:val="22"/>
      <w:szCs w:val="22"/>
    </w:rPr>
  </w:style>
  <w:style w:type="paragraph" w:customStyle="1" w:styleId="Default1">
    <w:name w:val="Default_1"/>
    <w:rsid w:val="0007288C"/>
    <w:pPr>
      <w:widowControl w:val="0"/>
      <w:autoSpaceDE w:val="0"/>
      <w:autoSpaceDN w:val="0"/>
      <w:adjustRightInd w:val="0"/>
    </w:pPr>
    <w:rPr>
      <w:rFonts w:ascii="Times New Roman" w:hAnsi="Times New Roman"/>
      <w:color w:val="000000"/>
      <w:sz w:val="24"/>
      <w:szCs w:val="24"/>
    </w:rPr>
  </w:style>
  <w:style w:type="paragraph" w:customStyle="1" w:styleId="Normal26">
    <w:name w:val="Normal_26"/>
    <w:qFormat/>
    <w:rsid w:val="0007288C"/>
    <w:pPr>
      <w:spacing w:after="200" w:line="276" w:lineRule="auto"/>
    </w:pPr>
    <w:rPr>
      <w:sz w:val="22"/>
      <w:szCs w:val="22"/>
    </w:rPr>
  </w:style>
  <w:style w:type="paragraph" w:customStyle="1" w:styleId="Normal121">
    <w:name w:val="Normal_1_2"/>
    <w:qFormat/>
    <w:rsid w:val="0007288C"/>
    <w:pPr>
      <w:spacing w:after="200" w:line="276" w:lineRule="auto"/>
    </w:pPr>
    <w:rPr>
      <w:sz w:val="22"/>
      <w:szCs w:val="22"/>
    </w:rPr>
  </w:style>
  <w:style w:type="paragraph" w:customStyle="1" w:styleId="Default000">
    <w:name w:val="Default_0_0_0"/>
    <w:rsid w:val="0007288C"/>
    <w:pPr>
      <w:widowControl w:val="0"/>
      <w:autoSpaceDE w:val="0"/>
      <w:autoSpaceDN w:val="0"/>
      <w:adjustRightInd w:val="0"/>
    </w:pPr>
    <w:rPr>
      <w:rFonts w:ascii="Times" w:hAnsi="Times" w:cs="Times"/>
      <w:color w:val="000000"/>
      <w:sz w:val="24"/>
      <w:szCs w:val="24"/>
    </w:rPr>
  </w:style>
  <w:style w:type="paragraph" w:customStyle="1" w:styleId="Normal020">
    <w:name w:val="Normal_0_2_0"/>
    <w:qFormat/>
    <w:rsid w:val="0007288C"/>
    <w:pPr>
      <w:spacing w:after="200" w:line="276" w:lineRule="auto"/>
    </w:pPr>
    <w:rPr>
      <w:sz w:val="22"/>
      <w:szCs w:val="22"/>
    </w:rPr>
  </w:style>
  <w:style w:type="paragraph" w:customStyle="1" w:styleId="Normal2101">
    <w:name w:val="Normal_2_1_0_1"/>
    <w:qFormat/>
    <w:rsid w:val="0007288C"/>
    <w:pPr>
      <w:spacing w:after="200" w:line="276" w:lineRule="auto"/>
    </w:pPr>
    <w:rPr>
      <w:sz w:val="22"/>
      <w:szCs w:val="22"/>
    </w:rPr>
  </w:style>
  <w:style w:type="paragraph" w:customStyle="1" w:styleId="Normal21010">
    <w:name w:val="Normal_2_1_0_1_0"/>
    <w:qFormat/>
    <w:rsid w:val="0007288C"/>
    <w:pPr>
      <w:spacing w:after="200" w:line="276" w:lineRule="auto"/>
    </w:pPr>
    <w:rPr>
      <w:sz w:val="22"/>
      <w:szCs w:val="22"/>
    </w:rPr>
  </w:style>
  <w:style w:type="paragraph" w:customStyle="1" w:styleId="Normal27">
    <w:name w:val="Normal_27"/>
    <w:qFormat/>
    <w:rsid w:val="0007288C"/>
    <w:pPr>
      <w:spacing w:after="200" w:line="276" w:lineRule="auto"/>
    </w:pPr>
    <w:rPr>
      <w:sz w:val="22"/>
      <w:szCs w:val="22"/>
    </w:rPr>
  </w:style>
  <w:style w:type="paragraph" w:customStyle="1" w:styleId="Normal2000">
    <w:name w:val="Normal_2_0_0_0"/>
    <w:qFormat/>
    <w:rsid w:val="0007288C"/>
    <w:pPr>
      <w:spacing w:after="200" w:line="276" w:lineRule="auto"/>
    </w:pPr>
    <w:rPr>
      <w:sz w:val="22"/>
      <w:szCs w:val="22"/>
    </w:rPr>
  </w:style>
  <w:style w:type="paragraph" w:customStyle="1" w:styleId="Normal20000">
    <w:name w:val="Normal_2_0_0_0_0"/>
    <w:qFormat/>
    <w:rsid w:val="0007288C"/>
    <w:pPr>
      <w:spacing w:after="200" w:line="276" w:lineRule="auto"/>
    </w:pPr>
    <w:rPr>
      <w:sz w:val="22"/>
      <w:szCs w:val="22"/>
    </w:rPr>
  </w:style>
  <w:style w:type="paragraph" w:customStyle="1" w:styleId="Normal21000">
    <w:name w:val="Normal_2_1_0_0_0"/>
    <w:qFormat/>
    <w:rsid w:val="0007288C"/>
    <w:pPr>
      <w:spacing w:after="200" w:line="276" w:lineRule="auto"/>
    </w:pPr>
    <w:rPr>
      <w:sz w:val="22"/>
      <w:szCs w:val="22"/>
    </w:rPr>
  </w:style>
  <w:style w:type="paragraph" w:customStyle="1" w:styleId="Normal10001">
    <w:name w:val="Normal_1_0_0_0_1"/>
    <w:qFormat/>
    <w:rsid w:val="0007288C"/>
    <w:pPr>
      <w:spacing w:after="200" w:line="276" w:lineRule="auto"/>
    </w:pPr>
    <w:rPr>
      <w:sz w:val="22"/>
      <w:szCs w:val="22"/>
    </w:rPr>
  </w:style>
  <w:style w:type="paragraph" w:customStyle="1" w:styleId="Normal1421">
    <w:name w:val="Normal_14_2_1"/>
    <w:qFormat/>
    <w:rsid w:val="0007288C"/>
    <w:pPr>
      <w:spacing w:after="200" w:line="276" w:lineRule="auto"/>
    </w:pPr>
    <w:rPr>
      <w:sz w:val="22"/>
      <w:szCs w:val="22"/>
    </w:rPr>
  </w:style>
  <w:style w:type="paragraph" w:customStyle="1" w:styleId="Normal131">
    <w:name w:val="Normal_13_1"/>
    <w:qFormat/>
    <w:rsid w:val="0007288C"/>
    <w:pPr>
      <w:spacing w:after="200" w:line="276" w:lineRule="auto"/>
    </w:pPr>
    <w:rPr>
      <w:sz w:val="22"/>
      <w:szCs w:val="22"/>
    </w:rPr>
  </w:style>
  <w:style w:type="paragraph" w:customStyle="1" w:styleId="Footer4">
    <w:name w:val="Footer_4"/>
    <w:basedOn w:val="Normal28"/>
    <w:link w:val="FooterChar4"/>
    <w:uiPriority w:val="99"/>
    <w:semiHidden/>
    <w:unhideWhenUsed/>
    <w:rsid w:val="0007288C"/>
    <w:pPr>
      <w:tabs>
        <w:tab w:val="center" w:pos="4680"/>
        <w:tab w:val="right" w:pos="9360"/>
      </w:tabs>
    </w:pPr>
    <w:rPr>
      <w:sz w:val="20"/>
      <w:szCs w:val="20"/>
    </w:rPr>
  </w:style>
  <w:style w:type="paragraph" w:customStyle="1" w:styleId="Normal28">
    <w:name w:val="Normal_28"/>
    <w:qFormat/>
    <w:rsid w:val="0007288C"/>
    <w:pPr>
      <w:spacing w:after="200" w:line="276" w:lineRule="auto"/>
    </w:pPr>
    <w:rPr>
      <w:sz w:val="22"/>
      <w:szCs w:val="22"/>
    </w:rPr>
  </w:style>
  <w:style w:type="character" w:customStyle="1" w:styleId="FooterChar4">
    <w:name w:val="Footer Char_4"/>
    <w:link w:val="Footer4"/>
    <w:uiPriority w:val="99"/>
    <w:semiHidden/>
    <w:locked/>
    <w:rsid w:val="0007288C"/>
  </w:style>
  <w:style w:type="paragraph" w:customStyle="1" w:styleId="Normal41">
    <w:name w:val="Normal_4_1"/>
    <w:qFormat/>
    <w:rsid w:val="0007288C"/>
    <w:pPr>
      <w:spacing w:after="200" w:line="276" w:lineRule="auto"/>
    </w:pPr>
    <w:rPr>
      <w:sz w:val="22"/>
      <w:szCs w:val="22"/>
    </w:rPr>
  </w:style>
  <w:style w:type="paragraph" w:customStyle="1" w:styleId="Normal91">
    <w:name w:val="Normal_9_1"/>
    <w:qFormat/>
    <w:rsid w:val="0007288C"/>
    <w:pPr>
      <w:spacing w:after="200" w:line="276" w:lineRule="auto"/>
    </w:pPr>
    <w:rPr>
      <w:sz w:val="22"/>
      <w:szCs w:val="22"/>
    </w:rPr>
  </w:style>
  <w:style w:type="paragraph" w:customStyle="1" w:styleId="Normal29">
    <w:name w:val="Normal_29"/>
    <w:qFormat/>
    <w:rsid w:val="0007288C"/>
    <w:pPr>
      <w:spacing w:after="200" w:line="276" w:lineRule="auto"/>
    </w:pPr>
    <w:rPr>
      <w:sz w:val="22"/>
      <w:szCs w:val="22"/>
    </w:rPr>
  </w:style>
  <w:style w:type="paragraph" w:customStyle="1" w:styleId="Normal50">
    <w:name w:val="Normal_5_0"/>
    <w:qFormat/>
    <w:rsid w:val="0007288C"/>
    <w:pPr>
      <w:spacing w:after="200" w:line="276" w:lineRule="auto"/>
    </w:pPr>
    <w:rPr>
      <w:sz w:val="22"/>
      <w:szCs w:val="22"/>
    </w:rPr>
  </w:style>
  <w:style w:type="paragraph" w:customStyle="1" w:styleId="Normal302">
    <w:name w:val="Normal_30"/>
    <w:qFormat/>
    <w:rsid w:val="0007288C"/>
    <w:pPr>
      <w:spacing w:after="200" w:line="276" w:lineRule="auto"/>
    </w:pPr>
    <w:rPr>
      <w:sz w:val="22"/>
      <w:szCs w:val="22"/>
    </w:rPr>
  </w:style>
  <w:style w:type="paragraph" w:customStyle="1" w:styleId="Normal180">
    <w:name w:val="Normal_18_0"/>
    <w:qFormat/>
    <w:rsid w:val="0007288C"/>
    <w:pPr>
      <w:spacing w:after="200" w:line="276" w:lineRule="auto"/>
    </w:pPr>
    <w:rPr>
      <w:sz w:val="22"/>
      <w:szCs w:val="22"/>
    </w:rPr>
  </w:style>
  <w:style w:type="paragraph" w:customStyle="1" w:styleId="ListParagraph6">
    <w:name w:val="List Paragraph_6"/>
    <w:basedOn w:val="Normal302"/>
    <w:uiPriority w:val="34"/>
    <w:qFormat/>
    <w:rsid w:val="0007288C"/>
    <w:pPr>
      <w:ind w:left="720"/>
      <w:contextualSpacing/>
    </w:pPr>
    <w:rPr>
      <w:rFonts w:eastAsia="Calibri"/>
    </w:rPr>
  </w:style>
  <w:style w:type="paragraph" w:customStyle="1" w:styleId="Normal1011">
    <w:name w:val="Normal_10_1"/>
    <w:qFormat/>
    <w:rsid w:val="0007288C"/>
    <w:pPr>
      <w:spacing w:after="200" w:line="276" w:lineRule="auto"/>
    </w:pPr>
    <w:rPr>
      <w:sz w:val="22"/>
      <w:szCs w:val="22"/>
    </w:rPr>
  </w:style>
  <w:style w:type="paragraph" w:customStyle="1" w:styleId="Normal500">
    <w:name w:val="Normal_5_0_0"/>
    <w:qFormat/>
    <w:rsid w:val="0007288C"/>
    <w:pPr>
      <w:spacing w:after="200" w:line="276" w:lineRule="auto"/>
    </w:pPr>
    <w:rPr>
      <w:sz w:val="22"/>
      <w:szCs w:val="22"/>
    </w:rPr>
  </w:style>
  <w:style w:type="paragraph" w:customStyle="1" w:styleId="Normal61">
    <w:name w:val="Normal_6_1"/>
    <w:qFormat/>
    <w:rsid w:val="0007288C"/>
    <w:pPr>
      <w:spacing w:after="200" w:line="276" w:lineRule="auto"/>
    </w:pPr>
    <w:rPr>
      <w:sz w:val="22"/>
      <w:szCs w:val="22"/>
    </w:rPr>
  </w:style>
  <w:style w:type="paragraph" w:customStyle="1" w:styleId="Normal92">
    <w:name w:val="Normal_9_2"/>
    <w:qFormat/>
    <w:rsid w:val="0007288C"/>
    <w:pPr>
      <w:spacing w:after="200" w:line="276" w:lineRule="auto"/>
    </w:pPr>
    <w:rPr>
      <w:sz w:val="22"/>
      <w:szCs w:val="22"/>
    </w:rPr>
  </w:style>
  <w:style w:type="paragraph" w:customStyle="1" w:styleId="Normal310">
    <w:name w:val="Normal_31"/>
    <w:qFormat/>
    <w:rsid w:val="0007288C"/>
    <w:pPr>
      <w:spacing w:after="200" w:line="276" w:lineRule="auto"/>
    </w:pPr>
    <w:rPr>
      <w:sz w:val="22"/>
      <w:szCs w:val="22"/>
    </w:rPr>
  </w:style>
  <w:style w:type="paragraph" w:customStyle="1" w:styleId="Normal51">
    <w:name w:val="Normal_5_1"/>
    <w:qFormat/>
    <w:rsid w:val="0007288C"/>
    <w:pPr>
      <w:spacing w:after="200" w:line="276" w:lineRule="auto"/>
    </w:pPr>
    <w:rPr>
      <w:sz w:val="22"/>
      <w:szCs w:val="22"/>
    </w:rPr>
  </w:style>
  <w:style w:type="paragraph" w:customStyle="1" w:styleId="Normal102">
    <w:name w:val="Normal_1_0_2"/>
    <w:qFormat/>
    <w:rsid w:val="0007288C"/>
    <w:pPr>
      <w:spacing w:after="200" w:line="276" w:lineRule="auto"/>
    </w:pPr>
    <w:rPr>
      <w:sz w:val="22"/>
      <w:szCs w:val="22"/>
    </w:rPr>
  </w:style>
  <w:style w:type="paragraph" w:customStyle="1" w:styleId="Default2">
    <w:name w:val="Default_2"/>
    <w:rsid w:val="0007288C"/>
    <w:pPr>
      <w:widowControl w:val="0"/>
      <w:autoSpaceDE w:val="0"/>
      <w:autoSpaceDN w:val="0"/>
      <w:adjustRightInd w:val="0"/>
    </w:pPr>
    <w:rPr>
      <w:rFonts w:ascii="Times" w:hAnsi="Times" w:cs="Times"/>
      <w:color w:val="000000"/>
      <w:sz w:val="24"/>
      <w:szCs w:val="24"/>
    </w:rPr>
  </w:style>
  <w:style w:type="paragraph" w:customStyle="1" w:styleId="Normal1422">
    <w:name w:val="Normal_14_2_2"/>
    <w:qFormat/>
    <w:rsid w:val="0007288C"/>
    <w:pPr>
      <w:spacing w:after="200" w:line="276" w:lineRule="auto"/>
    </w:pPr>
    <w:rPr>
      <w:sz w:val="22"/>
      <w:szCs w:val="22"/>
    </w:rPr>
  </w:style>
  <w:style w:type="paragraph" w:customStyle="1" w:styleId="Normal1423">
    <w:name w:val="Normal_14_2_3"/>
    <w:qFormat/>
    <w:rsid w:val="0007288C"/>
    <w:pPr>
      <w:spacing w:after="200" w:line="276" w:lineRule="auto"/>
    </w:pPr>
    <w:rPr>
      <w:sz w:val="22"/>
      <w:szCs w:val="22"/>
    </w:rPr>
  </w:style>
  <w:style w:type="paragraph" w:customStyle="1" w:styleId="Normal14200">
    <w:name w:val="Normal_14_2_0_0"/>
    <w:qFormat/>
    <w:rsid w:val="0007288C"/>
    <w:pPr>
      <w:spacing w:after="200" w:line="276" w:lineRule="auto"/>
    </w:pPr>
    <w:rPr>
      <w:sz w:val="22"/>
      <w:szCs w:val="22"/>
    </w:rPr>
  </w:style>
  <w:style w:type="paragraph" w:customStyle="1" w:styleId="Normal32">
    <w:name w:val="Normal_32"/>
    <w:qFormat/>
    <w:rsid w:val="0007288C"/>
    <w:pPr>
      <w:spacing w:after="200" w:line="276" w:lineRule="auto"/>
    </w:pPr>
    <w:rPr>
      <w:sz w:val="22"/>
      <w:szCs w:val="22"/>
    </w:rPr>
  </w:style>
  <w:style w:type="paragraph" w:customStyle="1" w:styleId="Header0">
    <w:name w:val="Header_0"/>
    <w:basedOn w:val="Normal33"/>
    <w:link w:val="HeaderChar0"/>
    <w:uiPriority w:val="99"/>
    <w:semiHidden/>
    <w:unhideWhenUsed/>
    <w:rsid w:val="0007288C"/>
    <w:pPr>
      <w:tabs>
        <w:tab w:val="center" w:pos="4680"/>
        <w:tab w:val="right" w:pos="9360"/>
      </w:tabs>
    </w:pPr>
    <w:rPr>
      <w:rFonts w:eastAsia="Times New Roman"/>
    </w:rPr>
  </w:style>
  <w:style w:type="paragraph" w:customStyle="1" w:styleId="Normal33">
    <w:name w:val="Normal_33"/>
    <w:qFormat/>
    <w:rsid w:val="0007288C"/>
    <w:rPr>
      <w:rFonts w:eastAsia="Calibri"/>
      <w:sz w:val="22"/>
      <w:szCs w:val="22"/>
    </w:rPr>
  </w:style>
  <w:style w:type="character" w:customStyle="1" w:styleId="HeaderChar0">
    <w:name w:val="Header Char_0"/>
    <w:basedOn w:val="DefaultParagraphFont"/>
    <w:link w:val="Header0"/>
    <w:uiPriority w:val="99"/>
    <w:semiHidden/>
    <w:rsid w:val="0007288C"/>
    <w:rPr>
      <w:sz w:val="22"/>
      <w:szCs w:val="22"/>
    </w:rPr>
  </w:style>
  <w:style w:type="paragraph" w:customStyle="1" w:styleId="Footer5">
    <w:name w:val="Footer_5"/>
    <w:basedOn w:val="Normal33"/>
    <w:link w:val="FooterChar5"/>
    <w:uiPriority w:val="99"/>
    <w:semiHidden/>
    <w:unhideWhenUsed/>
    <w:rsid w:val="0007288C"/>
    <w:pPr>
      <w:tabs>
        <w:tab w:val="center" w:pos="4680"/>
        <w:tab w:val="right" w:pos="9360"/>
      </w:tabs>
    </w:pPr>
    <w:rPr>
      <w:rFonts w:eastAsia="Times New Roman"/>
    </w:rPr>
  </w:style>
  <w:style w:type="character" w:customStyle="1" w:styleId="FooterChar5">
    <w:name w:val="Footer Char_5"/>
    <w:basedOn w:val="DefaultParagraphFont"/>
    <w:link w:val="Footer5"/>
    <w:uiPriority w:val="99"/>
    <w:semiHidden/>
    <w:rsid w:val="0007288C"/>
    <w:rPr>
      <w:sz w:val="22"/>
      <w:szCs w:val="22"/>
    </w:rPr>
  </w:style>
  <w:style w:type="paragraph" w:customStyle="1" w:styleId="Normal211">
    <w:name w:val="Normal_2_1"/>
    <w:qFormat/>
    <w:rsid w:val="0007288C"/>
    <w:pPr>
      <w:spacing w:after="200" w:line="276" w:lineRule="auto"/>
    </w:pPr>
    <w:rPr>
      <w:sz w:val="22"/>
      <w:szCs w:val="22"/>
    </w:rPr>
  </w:style>
  <w:style w:type="paragraph" w:customStyle="1" w:styleId="Heading10">
    <w:name w:val="Heading 1_0"/>
    <w:basedOn w:val="Normal211"/>
    <w:next w:val="Normal211"/>
    <w:link w:val="Heading1Char0"/>
    <w:uiPriority w:val="9"/>
    <w:qFormat/>
    <w:rsid w:val="0007288C"/>
    <w:pPr>
      <w:keepNext/>
      <w:spacing w:before="240" w:after="60"/>
      <w:outlineLvl w:val="0"/>
    </w:pPr>
    <w:rPr>
      <w:rFonts w:ascii="Cambria" w:hAnsi="Cambria"/>
      <w:b/>
      <w:bCs/>
      <w:kern w:val="32"/>
      <w:sz w:val="32"/>
      <w:szCs w:val="32"/>
    </w:rPr>
  </w:style>
  <w:style w:type="character" w:customStyle="1" w:styleId="Heading1Char0">
    <w:name w:val="Heading 1 Char_0"/>
    <w:basedOn w:val="DefaultParagraphFont"/>
    <w:link w:val="Heading10"/>
    <w:uiPriority w:val="9"/>
    <w:rsid w:val="0007288C"/>
    <w:rPr>
      <w:rFonts w:ascii="Cambria" w:hAnsi="Cambria"/>
      <w:b/>
      <w:bCs/>
      <w:kern w:val="32"/>
      <w:sz w:val="32"/>
      <w:szCs w:val="32"/>
    </w:rPr>
  </w:style>
  <w:style w:type="paragraph" w:customStyle="1" w:styleId="Normal1500">
    <w:name w:val="Normal_15_0_0"/>
    <w:qFormat/>
    <w:rsid w:val="0007288C"/>
    <w:pPr>
      <w:spacing w:after="200" w:line="276" w:lineRule="auto"/>
    </w:pPr>
    <w:rPr>
      <w:sz w:val="22"/>
      <w:szCs w:val="22"/>
    </w:rPr>
  </w:style>
  <w:style w:type="paragraph" w:customStyle="1" w:styleId="ListParagraph01">
    <w:name w:val="List Paragraph_0_1"/>
    <w:basedOn w:val="Normal211"/>
    <w:link w:val="ListParagraphChar1"/>
    <w:uiPriority w:val="34"/>
    <w:qFormat/>
    <w:rsid w:val="0007288C"/>
    <w:pPr>
      <w:ind w:left="720"/>
    </w:pPr>
    <w:rPr>
      <w:rFonts w:eastAsia="Calibri"/>
    </w:rPr>
  </w:style>
  <w:style w:type="character" w:customStyle="1" w:styleId="ListParagraphChar1">
    <w:name w:val="List Paragraph Char_1"/>
    <w:basedOn w:val="DefaultParagraphFont"/>
    <w:link w:val="ListParagraph01"/>
    <w:uiPriority w:val="34"/>
    <w:rsid w:val="0007288C"/>
    <w:rPr>
      <w:rFonts w:eastAsia="Calibri"/>
      <w:sz w:val="22"/>
      <w:szCs w:val="22"/>
    </w:rPr>
  </w:style>
  <w:style w:type="paragraph" w:customStyle="1" w:styleId="Normal1600">
    <w:name w:val="Normal_16_0_0"/>
    <w:qFormat/>
    <w:rsid w:val="0007288C"/>
    <w:pPr>
      <w:spacing w:after="200" w:line="276" w:lineRule="auto"/>
    </w:pPr>
    <w:rPr>
      <w:sz w:val="22"/>
      <w:szCs w:val="22"/>
    </w:rPr>
  </w:style>
  <w:style w:type="paragraph" w:customStyle="1" w:styleId="Normal10002">
    <w:name w:val="Normal_10_0_0"/>
    <w:qFormat/>
    <w:rsid w:val="0007288C"/>
    <w:pPr>
      <w:spacing w:after="200" w:line="276" w:lineRule="auto"/>
    </w:pPr>
    <w:rPr>
      <w:sz w:val="22"/>
      <w:szCs w:val="22"/>
    </w:rPr>
  </w:style>
  <w:style w:type="paragraph" w:customStyle="1" w:styleId="Footer6">
    <w:name w:val="Footer_6"/>
    <w:basedOn w:val="Normal34"/>
    <w:link w:val="FooterChar6"/>
    <w:uiPriority w:val="99"/>
    <w:semiHidden/>
    <w:unhideWhenUsed/>
    <w:rsid w:val="0007288C"/>
    <w:pPr>
      <w:tabs>
        <w:tab w:val="center" w:pos="4680"/>
        <w:tab w:val="right" w:pos="9360"/>
      </w:tabs>
    </w:pPr>
  </w:style>
  <w:style w:type="paragraph" w:customStyle="1" w:styleId="Normal34">
    <w:name w:val="Normal_34"/>
    <w:qFormat/>
    <w:rsid w:val="0007288C"/>
    <w:pPr>
      <w:spacing w:after="200" w:line="276" w:lineRule="auto"/>
    </w:pPr>
    <w:rPr>
      <w:sz w:val="22"/>
      <w:szCs w:val="22"/>
    </w:rPr>
  </w:style>
  <w:style w:type="character" w:customStyle="1" w:styleId="FooterChar6">
    <w:name w:val="Footer Char_6"/>
    <w:basedOn w:val="DefaultParagraphFont"/>
    <w:link w:val="Footer6"/>
    <w:uiPriority w:val="99"/>
    <w:semiHidden/>
    <w:rsid w:val="0007288C"/>
    <w:rPr>
      <w:sz w:val="22"/>
      <w:szCs w:val="22"/>
    </w:rPr>
  </w:style>
  <w:style w:type="paragraph" w:customStyle="1" w:styleId="TOCHeading">
    <w:name w:val="TOC_Heading"/>
    <w:basedOn w:val="ListParagraph7"/>
    <w:link w:val="TOCHeadingChar"/>
    <w:qFormat/>
    <w:rsid w:val="0007288C"/>
    <w:pPr>
      <w:numPr>
        <w:numId w:val="5"/>
      </w:numPr>
      <w:spacing w:after="120" w:line="360" w:lineRule="auto"/>
      <w:contextualSpacing/>
    </w:pPr>
    <w:rPr>
      <w:rFonts w:ascii="Times New Roman" w:hAnsi="Times New Roman"/>
      <w:b/>
    </w:rPr>
  </w:style>
  <w:style w:type="paragraph" w:customStyle="1" w:styleId="ListParagraph7">
    <w:name w:val="List Paragraph_7"/>
    <w:basedOn w:val="Normal34"/>
    <w:link w:val="ListParagraphChar2"/>
    <w:uiPriority w:val="34"/>
    <w:qFormat/>
    <w:rsid w:val="0007288C"/>
    <w:pPr>
      <w:ind w:left="720"/>
    </w:pPr>
    <w:rPr>
      <w:rFonts w:eastAsia="Calibri"/>
    </w:rPr>
  </w:style>
  <w:style w:type="character" w:customStyle="1" w:styleId="ListParagraphChar2">
    <w:name w:val="List Paragraph Char_2"/>
    <w:basedOn w:val="DefaultParagraphFont"/>
    <w:link w:val="ListParagraph7"/>
    <w:uiPriority w:val="34"/>
    <w:rsid w:val="0007288C"/>
    <w:rPr>
      <w:rFonts w:eastAsia="Calibri"/>
      <w:sz w:val="22"/>
      <w:szCs w:val="22"/>
    </w:rPr>
  </w:style>
  <w:style w:type="character" w:customStyle="1" w:styleId="TOCHeadingChar">
    <w:name w:val="TOC_Heading Char"/>
    <w:basedOn w:val="ListParagraphChar2"/>
    <w:link w:val="TOCHeading"/>
    <w:rsid w:val="0007288C"/>
    <w:rPr>
      <w:rFonts w:ascii="Times New Roman" w:eastAsia="Calibri" w:hAnsi="Times New Roman"/>
      <w:b/>
      <w:sz w:val="22"/>
      <w:szCs w:val="22"/>
    </w:rPr>
  </w:style>
  <w:style w:type="paragraph" w:customStyle="1" w:styleId="Header00">
    <w:name w:val="Header_0_0"/>
    <w:basedOn w:val="Normal72"/>
    <w:link w:val="HeaderChar00"/>
    <w:uiPriority w:val="99"/>
    <w:unhideWhenUsed/>
    <w:rsid w:val="0007288C"/>
    <w:pPr>
      <w:tabs>
        <w:tab w:val="center" w:pos="4680"/>
        <w:tab w:val="right" w:pos="9360"/>
      </w:tabs>
    </w:pPr>
  </w:style>
  <w:style w:type="paragraph" w:customStyle="1" w:styleId="Normal72">
    <w:name w:val="Normal_7_2"/>
    <w:qFormat/>
    <w:rsid w:val="0007288C"/>
    <w:pPr>
      <w:spacing w:after="200" w:line="276" w:lineRule="auto"/>
    </w:pPr>
    <w:rPr>
      <w:sz w:val="22"/>
      <w:szCs w:val="22"/>
    </w:rPr>
  </w:style>
  <w:style w:type="character" w:customStyle="1" w:styleId="HeaderChar00">
    <w:name w:val="Header Char_0_0"/>
    <w:link w:val="Header00"/>
    <w:uiPriority w:val="99"/>
    <w:rsid w:val="0007288C"/>
    <w:rPr>
      <w:sz w:val="22"/>
      <w:szCs w:val="22"/>
    </w:rPr>
  </w:style>
  <w:style w:type="paragraph" w:customStyle="1" w:styleId="Footer20">
    <w:name w:val="Footer_2_0"/>
    <w:basedOn w:val="Normal72"/>
    <w:link w:val="FooterChar20"/>
    <w:uiPriority w:val="99"/>
    <w:unhideWhenUsed/>
    <w:rsid w:val="0007288C"/>
    <w:pPr>
      <w:tabs>
        <w:tab w:val="center" w:pos="4680"/>
        <w:tab w:val="right" w:pos="9360"/>
      </w:tabs>
    </w:pPr>
  </w:style>
  <w:style w:type="character" w:customStyle="1" w:styleId="FooterChar20">
    <w:name w:val="Footer Char_2_0"/>
    <w:link w:val="Footer20"/>
    <w:uiPriority w:val="99"/>
    <w:rsid w:val="0007288C"/>
    <w:rPr>
      <w:sz w:val="22"/>
      <w:szCs w:val="22"/>
    </w:rPr>
  </w:style>
  <w:style w:type="paragraph" w:customStyle="1" w:styleId="Normal050">
    <w:name w:val="Normal_0_5_0"/>
    <w:qFormat/>
    <w:rsid w:val="0007288C"/>
    <w:pPr>
      <w:spacing w:after="200" w:line="276" w:lineRule="auto"/>
    </w:pPr>
    <w:rPr>
      <w:sz w:val="22"/>
      <w:szCs w:val="22"/>
    </w:rPr>
  </w:style>
  <w:style w:type="paragraph" w:customStyle="1" w:styleId="ListParagraph21">
    <w:name w:val="List Paragraph_2_1"/>
    <w:basedOn w:val="Normal72"/>
    <w:link w:val="ListParagraphChar3"/>
    <w:uiPriority w:val="34"/>
    <w:qFormat/>
    <w:rsid w:val="0007288C"/>
    <w:pPr>
      <w:ind w:left="720"/>
    </w:pPr>
    <w:rPr>
      <w:rFonts w:eastAsia="Calibri"/>
    </w:rPr>
  </w:style>
  <w:style w:type="character" w:customStyle="1" w:styleId="ListParagraphChar3">
    <w:name w:val="List Paragraph Char_3"/>
    <w:link w:val="ListParagraph21"/>
    <w:uiPriority w:val="34"/>
    <w:locked/>
    <w:rsid w:val="0007288C"/>
    <w:rPr>
      <w:rFonts w:eastAsia="Calibri"/>
      <w:sz w:val="22"/>
      <w:szCs w:val="22"/>
    </w:rPr>
  </w:style>
  <w:style w:type="paragraph" w:styleId="CommentText">
    <w:name w:val="annotation text"/>
    <w:basedOn w:val="Normal72"/>
    <w:link w:val="CommentTextChar"/>
    <w:uiPriority w:val="99"/>
    <w:unhideWhenUsed/>
    <w:rsid w:val="0007288C"/>
    <w:pPr>
      <w:spacing w:line="240" w:lineRule="auto"/>
    </w:pPr>
    <w:rPr>
      <w:sz w:val="20"/>
      <w:szCs w:val="20"/>
    </w:rPr>
  </w:style>
  <w:style w:type="character" w:customStyle="1" w:styleId="CommentTextChar">
    <w:name w:val="Comment Text Char"/>
    <w:basedOn w:val="DefaultParagraphFont"/>
    <w:link w:val="CommentText"/>
    <w:uiPriority w:val="99"/>
    <w:rsid w:val="0007288C"/>
  </w:style>
  <w:style w:type="paragraph" w:styleId="CommentSubject">
    <w:name w:val="annotation subject"/>
    <w:basedOn w:val="CommentText"/>
    <w:next w:val="CommentText"/>
    <w:link w:val="CommentSubjectChar"/>
    <w:uiPriority w:val="99"/>
    <w:semiHidden/>
    <w:unhideWhenUsed/>
    <w:rsid w:val="0007288C"/>
    <w:rPr>
      <w:b/>
      <w:bCs/>
    </w:rPr>
  </w:style>
  <w:style w:type="character" w:customStyle="1" w:styleId="CommentSubjectChar">
    <w:name w:val="Comment Subject Char"/>
    <w:basedOn w:val="CommentTextChar"/>
    <w:link w:val="CommentSubject"/>
    <w:uiPriority w:val="99"/>
    <w:semiHidden/>
    <w:rsid w:val="0007288C"/>
    <w:rPr>
      <w:b/>
      <w:bCs/>
    </w:rPr>
  </w:style>
  <w:style w:type="paragraph" w:styleId="Revision">
    <w:name w:val="Revision"/>
    <w:hidden/>
    <w:uiPriority w:val="99"/>
    <w:semiHidden/>
    <w:rsid w:val="0007288C"/>
    <w:rPr>
      <w:sz w:val="22"/>
      <w:szCs w:val="22"/>
    </w:rPr>
  </w:style>
  <w:style w:type="paragraph" w:customStyle="1" w:styleId="CommentText3">
    <w:name w:val="Comment Text_3"/>
    <w:basedOn w:val="Normal"/>
    <w:link w:val="CommentTextChar3"/>
    <w:uiPriority w:val="99"/>
    <w:unhideWhenUsed/>
    <w:rsid w:val="0007288C"/>
    <w:pPr>
      <w:spacing w:line="240" w:lineRule="auto"/>
    </w:pPr>
    <w:rPr>
      <w:sz w:val="20"/>
      <w:szCs w:val="20"/>
    </w:rPr>
  </w:style>
  <w:style w:type="character" w:customStyle="1" w:styleId="CommentTextChar3">
    <w:name w:val="Comment Text Char_3"/>
    <w:basedOn w:val="DefaultParagraphFont"/>
    <w:link w:val="CommentText3"/>
    <w:uiPriority w:val="99"/>
    <w:rsid w:val="0007288C"/>
  </w:style>
  <w:style w:type="paragraph" w:customStyle="1" w:styleId="Normal100020">
    <w:name w:val="Normal_1_0_0_0_2"/>
    <w:qFormat/>
    <w:rsid w:val="0007288C"/>
    <w:pPr>
      <w:spacing w:after="200" w:line="276" w:lineRule="auto"/>
    </w:pPr>
    <w:rPr>
      <w:sz w:val="22"/>
      <w:szCs w:val="22"/>
    </w:rPr>
  </w:style>
  <w:style w:type="paragraph" w:customStyle="1" w:styleId="Normal1002">
    <w:name w:val="Normal_1_0_0_2"/>
    <w:qFormat/>
    <w:rsid w:val="0007288C"/>
    <w:pPr>
      <w:spacing w:after="200" w:line="276" w:lineRule="auto"/>
    </w:pPr>
    <w:rPr>
      <w:sz w:val="22"/>
      <w:szCs w:val="22"/>
    </w:rPr>
  </w:style>
  <w:style w:type="paragraph" w:customStyle="1" w:styleId="Normal1000000">
    <w:name w:val="Normal_1_0_0_0_0_0"/>
    <w:qFormat/>
    <w:rsid w:val="0007288C"/>
    <w:pPr>
      <w:spacing w:after="200" w:line="276" w:lineRule="auto"/>
    </w:pPr>
    <w:rPr>
      <w:sz w:val="22"/>
      <w:szCs w:val="22"/>
    </w:rPr>
  </w:style>
  <w:style w:type="paragraph" w:customStyle="1" w:styleId="Normal280">
    <w:name w:val="Normal_28_0"/>
    <w:qFormat/>
    <w:rsid w:val="0007288C"/>
    <w:pPr>
      <w:spacing w:after="200" w:line="276" w:lineRule="auto"/>
    </w:pPr>
    <w:rPr>
      <w:sz w:val="22"/>
      <w:szCs w:val="22"/>
    </w:rPr>
  </w:style>
  <w:style w:type="paragraph" w:customStyle="1" w:styleId="Normal2102">
    <w:name w:val="Normal_2_1_0_2"/>
    <w:qFormat/>
    <w:rsid w:val="00B54E55"/>
    <w:pPr>
      <w:spacing w:after="200" w:line="276" w:lineRule="auto"/>
    </w:pPr>
    <w:rPr>
      <w:sz w:val="22"/>
      <w:szCs w:val="22"/>
    </w:rPr>
  </w:style>
  <w:style w:type="paragraph" w:customStyle="1" w:styleId="Normal37">
    <w:name w:val="Normal_37"/>
    <w:qFormat/>
    <w:rsid w:val="00B54E55"/>
    <w:pPr>
      <w:spacing w:after="200" w:line="276" w:lineRule="auto"/>
    </w:pPr>
    <w:rPr>
      <w:sz w:val="22"/>
      <w:szCs w:val="22"/>
    </w:rPr>
  </w:style>
  <w:style w:type="paragraph" w:customStyle="1" w:styleId="Normal132">
    <w:name w:val="Normal_1_3"/>
    <w:qFormat/>
    <w:rsid w:val="00B54E55"/>
    <w:pPr>
      <w:spacing w:after="200" w:line="276" w:lineRule="auto"/>
    </w:pPr>
    <w:rPr>
      <w:sz w:val="22"/>
      <w:szCs w:val="22"/>
    </w:rPr>
  </w:style>
  <w:style w:type="paragraph" w:customStyle="1" w:styleId="Normal281">
    <w:name w:val="Normal_28_1"/>
    <w:qFormat/>
    <w:rsid w:val="0030628A"/>
    <w:pPr>
      <w:spacing w:after="200" w:line="276" w:lineRule="auto"/>
    </w:pPr>
    <w:rPr>
      <w:sz w:val="22"/>
      <w:szCs w:val="22"/>
    </w:rPr>
  </w:style>
  <w:style w:type="paragraph" w:customStyle="1" w:styleId="Normal291">
    <w:name w:val="Normal_29_1"/>
    <w:qFormat/>
    <w:rsid w:val="007823D0"/>
    <w:pPr>
      <w:spacing w:after="200" w:line="276" w:lineRule="auto"/>
    </w:pPr>
    <w:rPr>
      <w:sz w:val="22"/>
      <w:szCs w:val="22"/>
    </w:rPr>
  </w:style>
  <w:style w:type="paragraph" w:customStyle="1" w:styleId="Normal3100">
    <w:name w:val="Normal_31_0"/>
    <w:qFormat/>
    <w:rsid w:val="00520542"/>
    <w:pPr>
      <w:spacing w:after="200" w:line="276" w:lineRule="auto"/>
    </w:pPr>
    <w:rPr>
      <w:sz w:val="22"/>
      <w:szCs w:val="22"/>
    </w:rPr>
  </w:style>
  <w:style w:type="paragraph" w:customStyle="1" w:styleId="Normal36">
    <w:name w:val="Normal_36"/>
    <w:qFormat/>
    <w:rsid w:val="00B55892"/>
    <w:pPr>
      <w:spacing w:after="200" w:line="276"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22D87-A174-41CC-92F6-AED43C8D4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2188</Words>
  <Characters>12614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2021-09-07T13:17:00Z</dcterms:created>
  <dcterms:modified xsi:type="dcterms:W3CDTF">2021-09-07T19:22:00Z</dcterms:modified>
</cp:coreProperties>
</file>